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2CBD9" w14:textId="77777777" w:rsidR="00465547" w:rsidRPr="000900B3" w:rsidRDefault="00465547" w:rsidP="002D172F">
      <w:pPr>
        <w:pStyle w:val="Heading1"/>
        <w:jc w:val="center"/>
        <w:rPr>
          <w:rFonts w:ascii="Arial" w:eastAsia="Calibri" w:hAnsi="Arial" w:cs="Arial"/>
          <w:b/>
          <w:bCs/>
          <w:color w:val="auto"/>
          <w:sz w:val="24"/>
          <w:szCs w:val="24"/>
        </w:rPr>
      </w:pPr>
      <w:r w:rsidRPr="000900B3">
        <w:rPr>
          <w:rFonts w:ascii="Arial" w:eastAsia="Calibri" w:hAnsi="Arial" w:cs="Arial"/>
          <w:b/>
          <w:bCs/>
          <w:color w:val="auto"/>
          <w:sz w:val="24"/>
          <w:szCs w:val="24"/>
        </w:rPr>
        <w:t>California ESSA State Plan Glossary</w:t>
      </w:r>
    </w:p>
    <w:p w14:paraId="518A1121" w14:textId="2D858708" w:rsidR="00465547" w:rsidRPr="0056493E" w:rsidRDefault="00465547" w:rsidP="0056493E">
      <w:pPr>
        <w:spacing w:after="240"/>
        <w:rPr>
          <w:rFonts w:eastAsia="Calibri" w:cs="Arial"/>
          <w:b/>
        </w:rPr>
      </w:pPr>
      <w:r w:rsidRPr="000900B3">
        <w:rPr>
          <w:rFonts w:eastAsia="Calibri" w:cs="Arial"/>
        </w:rPr>
        <w:t>The following acronyms and terms are used throughout the State Plan. Readers of the State Plan are encouraged to refer to this glossary as needed</w:t>
      </w:r>
      <w:r w:rsidR="0056493E">
        <w:rPr>
          <w:rFonts w:eastAsia="Calibri" w:cs="Arial"/>
        </w:rPr>
        <w:t>.</w:t>
      </w:r>
    </w:p>
    <w:tbl>
      <w:tblPr>
        <w:tblStyle w:val="TableGrid80"/>
        <w:tblW w:w="9805" w:type="dxa"/>
        <w:tblLook w:val="04A0" w:firstRow="1" w:lastRow="0" w:firstColumn="1" w:lastColumn="0" w:noHBand="0" w:noVBand="1"/>
        <w:tblDescription w:val="California ESSA State Plan Glossary"/>
      </w:tblPr>
      <w:tblGrid>
        <w:gridCol w:w="2335"/>
        <w:gridCol w:w="7470"/>
      </w:tblGrid>
      <w:tr w:rsidR="00FD7AAB" w:rsidRPr="000900B3" w14:paraId="63DC27E2" w14:textId="77777777" w:rsidTr="004102A5">
        <w:trPr>
          <w:cantSplit/>
          <w:tblHeader/>
        </w:trPr>
        <w:tc>
          <w:tcPr>
            <w:tcW w:w="2335" w:type="dxa"/>
            <w:shd w:val="clear" w:color="auto" w:fill="auto"/>
          </w:tcPr>
          <w:p w14:paraId="446951E5" w14:textId="77777777" w:rsidR="00FD7AAB" w:rsidRPr="000900B3" w:rsidRDefault="00FD7AAB" w:rsidP="002D172F">
            <w:pPr>
              <w:rPr>
                <w:rFonts w:cs="Arial"/>
                <w:b/>
                <w:lang w:eastAsia="zh-CN"/>
              </w:rPr>
            </w:pPr>
            <w:r w:rsidRPr="000900B3">
              <w:rPr>
                <w:rFonts w:cs="Arial"/>
                <w:b/>
                <w:lang w:eastAsia="zh-CN"/>
              </w:rPr>
              <w:lastRenderedPageBreak/>
              <w:t>Acronym/Term</w:t>
            </w:r>
          </w:p>
        </w:tc>
        <w:tc>
          <w:tcPr>
            <w:tcW w:w="7470" w:type="dxa"/>
            <w:shd w:val="clear" w:color="auto" w:fill="auto"/>
          </w:tcPr>
          <w:p w14:paraId="1777A406" w14:textId="77777777" w:rsidR="00FD7AAB" w:rsidRPr="000900B3" w:rsidRDefault="00FD7AAB" w:rsidP="002D172F">
            <w:pPr>
              <w:rPr>
                <w:rFonts w:cs="Arial"/>
                <w:b/>
                <w:lang w:eastAsia="zh-CN"/>
              </w:rPr>
            </w:pPr>
            <w:r w:rsidRPr="000900B3">
              <w:rPr>
                <w:rFonts w:cs="Arial"/>
                <w:b/>
                <w:lang w:eastAsia="zh-CN"/>
              </w:rPr>
              <w:t>Definition</w:t>
            </w:r>
          </w:p>
        </w:tc>
      </w:tr>
      <w:tr w:rsidR="00FD7AAB" w:rsidRPr="000900B3" w14:paraId="08136585" w14:textId="77777777" w:rsidTr="004102A5">
        <w:trPr>
          <w:cantSplit/>
          <w:trHeight w:val="935"/>
        </w:trPr>
        <w:tc>
          <w:tcPr>
            <w:tcW w:w="2335" w:type="dxa"/>
            <w:shd w:val="clear" w:color="auto" w:fill="auto"/>
          </w:tcPr>
          <w:p w14:paraId="0FF301AA" w14:textId="77777777" w:rsidR="00FD7AAB" w:rsidRPr="000900B3" w:rsidRDefault="00FD7AAB" w:rsidP="002D172F">
            <w:pPr>
              <w:rPr>
                <w:rFonts w:cs="Arial"/>
                <w:b/>
                <w:i/>
                <w:iCs/>
                <w:lang w:eastAsia="zh-CN"/>
              </w:rPr>
            </w:pPr>
            <w:r w:rsidRPr="000900B3">
              <w:rPr>
                <w:rFonts w:cs="Arial"/>
                <w:b/>
                <w:i/>
                <w:iCs/>
                <w:lang w:eastAsia="zh-CN"/>
              </w:rPr>
              <w:t>CalEDFacts</w:t>
            </w:r>
          </w:p>
        </w:tc>
        <w:tc>
          <w:tcPr>
            <w:tcW w:w="7470" w:type="dxa"/>
            <w:shd w:val="clear" w:color="auto" w:fill="auto"/>
          </w:tcPr>
          <w:p w14:paraId="78939432" w14:textId="77777777" w:rsidR="00FD7AAB" w:rsidRPr="000900B3" w:rsidRDefault="00FD7AAB" w:rsidP="002D172F">
            <w:pPr>
              <w:rPr>
                <w:rFonts w:cs="Arial"/>
                <w:lang w:eastAsia="zh-CN"/>
              </w:rPr>
            </w:pPr>
            <w:r w:rsidRPr="000900B3">
              <w:rPr>
                <w:rFonts w:cs="Arial"/>
                <w:i/>
                <w:lang w:eastAsia="zh-CN"/>
              </w:rPr>
              <w:t>CalEDFacts</w:t>
            </w:r>
            <w:r w:rsidRPr="000900B3">
              <w:rPr>
                <w:rFonts w:cs="Arial"/>
                <w:lang w:eastAsia="zh-CN"/>
              </w:rPr>
              <w:t xml:space="preserve"> is a compilation of statistics and information on a variety of issues concerning education in California.</w:t>
            </w:r>
          </w:p>
          <w:p w14:paraId="7E85863D" w14:textId="61DADA7D" w:rsidR="00F745D0" w:rsidRPr="00F745D0" w:rsidRDefault="00307EC4" w:rsidP="00830FD1">
            <w:pPr>
              <w:spacing w:after="7500"/>
              <w:rPr>
                <w:rFonts w:cs="Arial"/>
                <w:lang w:eastAsia="zh-CN"/>
              </w:rPr>
            </w:pPr>
            <w:hyperlink r:id="rId11" w:tooltip="CalEDFacts" w:history="1">
              <w:r w:rsidR="00FD7AAB" w:rsidRPr="000900B3">
                <w:rPr>
                  <w:rFonts w:cs="Arial"/>
                  <w:color w:val="0563C1"/>
                  <w:u w:val="single"/>
                  <w:lang w:eastAsia="zh-CN"/>
                </w:rPr>
                <w:t>http://www.cde.ca.gov/re/pn/fb/</w:t>
              </w:r>
            </w:hyperlink>
          </w:p>
          <w:p w14:paraId="2DB41F82" w14:textId="77777777" w:rsidR="00FD7AAB" w:rsidRDefault="00FD7AAB" w:rsidP="00F745D0">
            <w:pPr>
              <w:rPr>
                <w:rFonts w:cs="Arial"/>
                <w:lang w:eastAsia="zh-CN"/>
              </w:rPr>
            </w:pPr>
          </w:p>
          <w:p w14:paraId="3F03C9A3" w14:textId="77777777" w:rsidR="006D78D3" w:rsidRPr="006D78D3" w:rsidRDefault="006D78D3" w:rsidP="006D78D3">
            <w:pPr>
              <w:rPr>
                <w:rFonts w:cs="Arial"/>
                <w:lang w:eastAsia="zh-CN"/>
              </w:rPr>
            </w:pPr>
          </w:p>
          <w:p w14:paraId="39346CC8" w14:textId="77777777" w:rsidR="006D78D3" w:rsidRPr="006D78D3" w:rsidRDefault="006D78D3" w:rsidP="006D78D3">
            <w:pPr>
              <w:rPr>
                <w:rFonts w:cs="Arial"/>
                <w:lang w:eastAsia="zh-CN"/>
              </w:rPr>
            </w:pPr>
          </w:p>
          <w:p w14:paraId="04468C44" w14:textId="77777777" w:rsidR="006D78D3" w:rsidRPr="006D78D3" w:rsidRDefault="006D78D3" w:rsidP="006D78D3">
            <w:pPr>
              <w:rPr>
                <w:rFonts w:cs="Arial"/>
                <w:lang w:eastAsia="zh-CN"/>
              </w:rPr>
            </w:pPr>
          </w:p>
          <w:p w14:paraId="3ACECF79" w14:textId="77777777" w:rsidR="006D78D3" w:rsidRPr="006D78D3" w:rsidRDefault="006D78D3" w:rsidP="006D78D3">
            <w:pPr>
              <w:rPr>
                <w:rFonts w:cs="Arial"/>
                <w:lang w:eastAsia="zh-CN"/>
              </w:rPr>
            </w:pPr>
          </w:p>
          <w:p w14:paraId="59E52529" w14:textId="77777777" w:rsidR="006D78D3" w:rsidRPr="006D78D3" w:rsidRDefault="006D78D3" w:rsidP="006D78D3">
            <w:pPr>
              <w:rPr>
                <w:rFonts w:cs="Arial"/>
                <w:lang w:eastAsia="zh-CN"/>
              </w:rPr>
            </w:pPr>
          </w:p>
          <w:p w14:paraId="2187F3BE" w14:textId="77777777" w:rsidR="006D78D3" w:rsidRPr="006D78D3" w:rsidRDefault="006D78D3" w:rsidP="006D78D3">
            <w:pPr>
              <w:rPr>
                <w:rFonts w:cs="Arial"/>
                <w:lang w:eastAsia="zh-CN"/>
              </w:rPr>
            </w:pPr>
          </w:p>
          <w:p w14:paraId="18D8181A" w14:textId="77777777" w:rsidR="006D78D3" w:rsidRPr="006D78D3" w:rsidRDefault="006D78D3" w:rsidP="006D78D3">
            <w:pPr>
              <w:rPr>
                <w:rFonts w:cs="Arial"/>
                <w:lang w:eastAsia="zh-CN"/>
              </w:rPr>
            </w:pPr>
          </w:p>
          <w:p w14:paraId="598946A6" w14:textId="77777777" w:rsidR="006D78D3" w:rsidRPr="006D78D3" w:rsidRDefault="006D78D3" w:rsidP="006D78D3">
            <w:pPr>
              <w:rPr>
                <w:rFonts w:cs="Arial"/>
                <w:lang w:eastAsia="zh-CN"/>
              </w:rPr>
            </w:pPr>
          </w:p>
          <w:p w14:paraId="70DEA4DA" w14:textId="77777777" w:rsidR="006D78D3" w:rsidRPr="006D78D3" w:rsidRDefault="006D78D3" w:rsidP="006D78D3">
            <w:pPr>
              <w:rPr>
                <w:rFonts w:cs="Arial"/>
                <w:lang w:eastAsia="zh-CN"/>
              </w:rPr>
            </w:pPr>
          </w:p>
          <w:p w14:paraId="1AAAA3BC" w14:textId="77777777" w:rsidR="006D78D3" w:rsidRPr="006D78D3" w:rsidRDefault="006D78D3" w:rsidP="006D78D3">
            <w:pPr>
              <w:rPr>
                <w:rFonts w:cs="Arial"/>
                <w:lang w:eastAsia="zh-CN"/>
              </w:rPr>
            </w:pPr>
          </w:p>
          <w:p w14:paraId="4D037E8D" w14:textId="286736B6" w:rsidR="006D78D3" w:rsidRPr="006D78D3" w:rsidRDefault="006D78D3" w:rsidP="006D78D3">
            <w:pPr>
              <w:rPr>
                <w:rFonts w:cs="Arial"/>
                <w:lang w:eastAsia="zh-CN"/>
              </w:rPr>
            </w:pPr>
          </w:p>
        </w:tc>
      </w:tr>
      <w:tr w:rsidR="00FD7AAB" w:rsidRPr="000900B3" w14:paraId="6C23D3E3" w14:textId="77777777" w:rsidTr="004102A5">
        <w:trPr>
          <w:cantSplit/>
          <w:trHeight w:val="5030"/>
        </w:trPr>
        <w:tc>
          <w:tcPr>
            <w:tcW w:w="2335" w:type="dxa"/>
            <w:shd w:val="clear" w:color="auto" w:fill="auto"/>
          </w:tcPr>
          <w:p w14:paraId="6B2A599C" w14:textId="77777777" w:rsidR="00FD7AAB" w:rsidRPr="000900B3" w:rsidRDefault="00FD7AAB" w:rsidP="002D172F">
            <w:pPr>
              <w:rPr>
                <w:rFonts w:cs="Arial"/>
                <w:b/>
                <w:lang w:eastAsia="zh-CN"/>
              </w:rPr>
            </w:pPr>
            <w:r w:rsidRPr="000900B3">
              <w:rPr>
                <w:rFonts w:cs="Arial"/>
                <w:b/>
                <w:lang w:eastAsia="zh-CN"/>
              </w:rPr>
              <w:lastRenderedPageBreak/>
              <w:t>California School Dashboard</w:t>
            </w:r>
          </w:p>
        </w:tc>
        <w:tc>
          <w:tcPr>
            <w:tcW w:w="7470" w:type="dxa"/>
            <w:shd w:val="clear" w:color="auto" w:fill="auto"/>
          </w:tcPr>
          <w:p w14:paraId="52BC9BA6" w14:textId="77777777" w:rsidR="00FD7AAB" w:rsidRPr="000900B3" w:rsidRDefault="00FD7AAB" w:rsidP="002D172F">
            <w:pPr>
              <w:rPr>
                <w:rFonts w:cs="Arial"/>
                <w:lang w:eastAsia="zh-CN"/>
              </w:rPr>
            </w:pPr>
            <w:r w:rsidRPr="000900B3">
              <w:rPr>
                <w:rFonts w:cs="Arial"/>
                <w:lang w:eastAsia="zh-CN"/>
              </w:rPr>
              <w:t xml:space="preserve">The California School Dashboard (Dashboard) is a Web site released in March 2017 that parents/guardians, educators, and the public can use to see how districts and schools are meeting the needs of California's diverse student population based on the concise set of measures included in the new accountability system, including test scores, graduation rates, English learner progress, and suspension rates. Additionally, the Dashboard includes reporting and evaluation of local indicators. The Dashboard is part of California's new school accountability system based on the Local Control Funding Formula, enacted in 2013. As provisioned in California </w:t>
            </w:r>
            <w:r w:rsidRPr="000900B3">
              <w:rPr>
                <w:rFonts w:cs="Arial"/>
                <w:i/>
                <w:lang w:eastAsia="zh-CN"/>
              </w:rPr>
              <w:t>Education Code</w:t>
            </w:r>
            <w:r w:rsidRPr="000900B3">
              <w:rPr>
                <w:rFonts w:cs="Arial"/>
                <w:lang w:eastAsia="zh-CN"/>
              </w:rPr>
              <w:t>, the Dashboard will be used to support local educational agencies (LEAs) in identifying strengths, weaknesses, and areas for improvement; to assist in determining whether LEAs and schools are eligible for technical assistance; and to assist the state in determining whether LEAs and schools are eligible for more intensive support/intervention.</w:t>
            </w:r>
            <w:del w:id="0" w:author="Author">
              <w:r w:rsidRPr="000900B3" w:rsidDel="005E4FF0">
                <w:rPr>
                  <w:rFonts w:cs="Arial"/>
                  <w:lang w:eastAsia="zh-CN"/>
                </w:rPr>
                <w:delText xml:space="preserve"> </w:delText>
              </w:r>
            </w:del>
          </w:p>
          <w:p w14:paraId="553AABA5" w14:textId="54A35273" w:rsidR="00FD7AAB" w:rsidRPr="00F745D0" w:rsidRDefault="00307EC4" w:rsidP="00830FD1">
            <w:pPr>
              <w:spacing w:after="3500"/>
              <w:rPr>
                <w:rFonts w:cs="Arial"/>
                <w:lang w:eastAsia="zh-CN"/>
              </w:rPr>
            </w:pPr>
            <w:hyperlink r:id="rId12" w:tooltip="CA School Dashboard" w:history="1">
              <w:r w:rsidR="00FD7AAB" w:rsidRPr="000900B3">
                <w:rPr>
                  <w:rFonts w:cs="Arial"/>
                  <w:color w:val="0563C1"/>
                  <w:u w:val="single"/>
                  <w:lang w:eastAsia="zh-CN"/>
                </w:rPr>
                <w:t>http://www.caschooldashboard.org/</w:t>
              </w:r>
            </w:hyperlink>
            <w:r w:rsidR="00FD7AAB" w:rsidRPr="000900B3">
              <w:rPr>
                <w:rFonts w:cs="Arial"/>
                <w:lang w:eastAsia="zh-CN"/>
              </w:rPr>
              <w:t xml:space="preserve"> </w:t>
            </w:r>
          </w:p>
        </w:tc>
      </w:tr>
      <w:tr w:rsidR="00FD7AAB" w:rsidRPr="000900B3" w14:paraId="01B4C1DD" w14:textId="77777777" w:rsidTr="004102A5">
        <w:trPr>
          <w:cantSplit/>
          <w:trHeight w:val="2870"/>
        </w:trPr>
        <w:tc>
          <w:tcPr>
            <w:tcW w:w="2335" w:type="dxa"/>
            <w:shd w:val="clear" w:color="auto" w:fill="auto"/>
          </w:tcPr>
          <w:p w14:paraId="35848BE6" w14:textId="77777777" w:rsidR="00FD7AAB" w:rsidRPr="000900B3" w:rsidRDefault="00FD7AAB" w:rsidP="002D172F">
            <w:pPr>
              <w:rPr>
                <w:rFonts w:cs="Arial"/>
                <w:b/>
                <w:lang w:eastAsia="zh-CN"/>
              </w:rPr>
            </w:pPr>
            <w:r w:rsidRPr="000900B3">
              <w:rPr>
                <w:rFonts w:cs="Arial"/>
                <w:b/>
                <w:lang w:eastAsia="zh-CN"/>
              </w:rPr>
              <w:lastRenderedPageBreak/>
              <w:t>CAASPP</w:t>
            </w:r>
          </w:p>
        </w:tc>
        <w:tc>
          <w:tcPr>
            <w:tcW w:w="7470" w:type="dxa"/>
            <w:shd w:val="clear" w:color="auto" w:fill="auto"/>
          </w:tcPr>
          <w:p w14:paraId="38F7C7B4" w14:textId="77777777" w:rsidR="00FD7AAB" w:rsidRPr="000900B3" w:rsidRDefault="00FD7AAB" w:rsidP="002D172F">
            <w:pPr>
              <w:rPr>
                <w:rFonts w:cs="Arial"/>
                <w:lang w:eastAsia="zh-CN"/>
              </w:rPr>
            </w:pPr>
            <w:r w:rsidRPr="000900B3">
              <w:rPr>
                <w:rFonts w:cs="Arial"/>
                <w:lang w:eastAsia="zh-CN"/>
              </w:rPr>
              <w:t>The California Assessment of Student Performance and Progress (CAASPP) System was established on January 1, 2014. The CAASPP System replaced the Standardized Testing and Reporting (STAR) Program, which became inoperative on July 1, 2013. The CAASPP system includes the Smarter Balanced summative assessments for English language arts/literacy and mathematics, the California Science Tests, the reading/language arts standards-based Tests in Spanish, and the California Alternative Assessments.</w:t>
            </w:r>
            <w:del w:id="1" w:author="Author">
              <w:r w:rsidRPr="000900B3" w:rsidDel="005E4FF0">
                <w:rPr>
                  <w:rFonts w:cs="Arial"/>
                  <w:lang w:eastAsia="zh-CN"/>
                </w:rPr>
                <w:delText xml:space="preserve"> </w:delText>
              </w:r>
            </w:del>
          </w:p>
          <w:p w14:paraId="41DEF891" w14:textId="4EDA9DB7" w:rsidR="00FD7AAB" w:rsidRPr="00F745D0" w:rsidRDefault="00307EC4" w:rsidP="00830FD1">
            <w:pPr>
              <w:spacing w:after="2000"/>
              <w:rPr>
                <w:rFonts w:cs="Arial"/>
                <w:lang w:eastAsia="zh-CN"/>
              </w:rPr>
            </w:pPr>
            <w:hyperlink r:id="rId13" w:tooltip="California Altenative Assessment" w:history="1">
              <w:r w:rsidR="00FD7AAB" w:rsidRPr="000900B3">
                <w:rPr>
                  <w:rFonts w:cs="Arial"/>
                  <w:color w:val="0563C1"/>
                  <w:u w:val="single"/>
                  <w:lang w:eastAsia="zh-CN"/>
                </w:rPr>
                <w:t>http://www.cde.ca.gov/ta/tg/ca/</w:t>
              </w:r>
            </w:hyperlink>
            <w:r w:rsidR="00FD7AAB" w:rsidRPr="000900B3">
              <w:rPr>
                <w:rFonts w:cs="Arial"/>
                <w:lang w:eastAsia="zh-CN"/>
              </w:rPr>
              <w:t xml:space="preserve"> </w:t>
            </w:r>
          </w:p>
        </w:tc>
      </w:tr>
      <w:tr w:rsidR="00FD7AAB" w:rsidRPr="000900B3" w14:paraId="13DCD87E" w14:textId="77777777" w:rsidTr="004102A5">
        <w:trPr>
          <w:cantSplit/>
        </w:trPr>
        <w:tc>
          <w:tcPr>
            <w:tcW w:w="2335" w:type="dxa"/>
            <w:shd w:val="clear" w:color="auto" w:fill="auto"/>
          </w:tcPr>
          <w:p w14:paraId="0E7DDE0E" w14:textId="77777777" w:rsidR="00FD7AAB" w:rsidRPr="000900B3" w:rsidRDefault="00FD7AAB" w:rsidP="002D172F">
            <w:pPr>
              <w:rPr>
                <w:rFonts w:cs="Arial"/>
                <w:b/>
                <w:lang w:eastAsia="zh-CN"/>
              </w:rPr>
            </w:pPr>
            <w:r w:rsidRPr="000900B3">
              <w:rPr>
                <w:rFonts w:cs="Arial"/>
                <w:b/>
                <w:lang w:eastAsia="zh-CN"/>
              </w:rPr>
              <w:t>CCEE</w:t>
            </w:r>
          </w:p>
        </w:tc>
        <w:tc>
          <w:tcPr>
            <w:tcW w:w="7470" w:type="dxa"/>
            <w:shd w:val="clear" w:color="auto" w:fill="auto"/>
          </w:tcPr>
          <w:p w14:paraId="0DBC7D5B" w14:textId="77777777" w:rsidR="00FD7AAB" w:rsidRPr="000900B3" w:rsidRDefault="00FD7AAB" w:rsidP="002D172F">
            <w:pPr>
              <w:rPr>
                <w:rFonts w:cs="Arial"/>
                <w:lang w:eastAsia="zh-CN"/>
              </w:rPr>
            </w:pPr>
            <w:r w:rsidRPr="000900B3">
              <w:rPr>
                <w:rFonts w:cs="Arial"/>
                <w:lang w:eastAsia="zh-CN"/>
              </w:rPr>
              <w:t xml:space="preserve">The California Collaborative for Educational Excellence (CCEE) was established pursuant to California </w:t>
            </w:r>
            <w:r w:rsidRPr="000900B3">
              <w:rPr>
                <w:rFonts w:cs="Arial"/>
                <w:i/>
                <w:lang w:eastAsia="zh-CN"/>
              </w:rPr>
              <w:t>Education Code</w:t>
            </w:r>
            <w:r w:rsidRPr="000900B3">
              <w:rPr>
                <w:rFonts w:cs="Arial"/>
                <w:lang w:eastAsia="zh-CN"/>
              </w:rPr>
              <w:t xml:space="preserve"> Section 52074, which states that “[t]he purpose of the California Collaborative for Educational Excellence is to advise and assist school districts, county superintendents of schools, and charter schools in achieving the goals set forth in a local control and accountability plan.” The CCEE is a public agency that is governed by a five-member governing board composed of the State Superintendent of Public Instruction (or his or her designee), the president of the State Board of Education (or his or her designee), a county superintendent of schools appointed by the Senate Committee on Rules, a superintendent of a school district appointed by the Governor, and a teacher appointed by the Speaker of the Assembly.</w:t>
            </w:r>
          </w:p>
          <w:p w14:paraId="1321D45E" w14:textId="77777777" w:rsidR="00FD7AAB" w:rsidRPr="000900B3" w:rsidRDefault="00307EC4" w:rsidP="002D172F">
            <w:pPr>
              <w:spacing w:after="120"/>
              <w:rPr>
                <w:rFonts w:cs="Arial"/>
                <w:lang w:eastAsia="zh-CN"/>
              </w:rPr>
            </w:pPr>
            <w:hyperlink r:id="rId14" w:tooltip="CCEE" w:history="1">
              <w:r w:rsidR="00FD7AAB" w:rsidRPr="000900B3">
                <w:rPr>
                  <w:rFonts w:cs="Arial"/>
                  <w:color w:val="0563C1"/>
                  <w:u w:val="single"/>
                  <w:lang w:eastAsia="zh-CN"/>
                </w:rPr>
                <w:t>http://ccee-ca.org/</w:t>
              </w:r>
            </w:hyperlink>
            <w:r w:rsidR="00FD7AAB" w:rsidRPr="000900B3">
              <w:rPr>
                <w:rFonts w:cs="Arial"/>
                <w:lang w:eastAsia="zh-CN"/>
              </w:rPr>
              <w:t xml:space="preserve"> </w:t>
            </w:r>
          </w:p>
        </w:tc>
      </w:tr>
      <w:tr w:rsidR="00FD7AAB" w:rsidRPr="000900B3" w14:paraId="736D8AE6" w14:textId="77777777" w:rsidTr="004102A5">
        <w:trPr>
          <w:cantSplit/>
        </w:trPr>
        <w:tc>
          <w:tcPr>
            <w:tcW w:w="2335" w:type="dxa"/>
            <w:shd w:val="clear" w:color="auto" w:fill="auto"/>
          </w:tcPr>
          <w:p w14:paraId="1A6A120C" w14:textId="77777777" w:rsidR="00FD7AAB" w:rsidRPr="000900B3" w:rsidRDefault="00FD7AAB" w:rsidP="002D172F">
            <w:pPr>
              <w:rPr>
                <w:rFonts w:cs="Arial"/>
                <w:b/>
                <w:lang w:eastAsia="zh-CN"/>
              </w:rPr>
            </w:pPr>
            <w:r w:rsidRPr="000900B3">
              <w:rPr>
                <w:rFonts w:cs="Arial"/>
                <w:b/>
                <w:lang w:eastAsia="zh-CN"/>
              </w:rPr>
              <w:lastRenderedPageBreak/>
              <w:t>CDE</w:t>
            </w:r>
          </w:p>
        </w:tc>
        <w:tc>
          <w:tcPr>
            <w:tcW w:w="7470" w:type="dxa"/>
            <w:shd w:val="clear" w:color="auto" w:fill="auto"/>
          </w:tcPr>
          <w:p w14:paraId="724319A4" w14:textId="77777777" w:rsidR="00FD7AAB" w:rsidRPr="000900B3" w:rsidRDefault="00FD7AAB" w:rsidP="002D172F">
            <w:pPr>
              <w:rPr>
                <w:rFonts w:cs="Arial"/>
                <w:lang w:eastAsia="zh-CN"/>
              </w:rPr>
            </w:pPr>
            <w:r w:rsidRPr="000900B3">
              <w:rPr>
                <w:rFonts w:cs="Arial"/>
                <w:lang w:eastAsia="zh-CN"/>
              </w:rPr>
              <w:t>The California Department of Education (CDE) oversees the state's diverse and dynamic public school system, which is responsible for the education of more than seven million children and young adults in more than 10,000 schools. The CDE and the State Superintendent of Public Instruction are responsible for enforcing education law and regulations and for continuing to reform and improve public elementary school programs, secondary school programs, adult education, expanded learning programs, and some preschool and child care programs. The CDE's mission is to provide a world-class education for all students, from early childhood to adulthood. The CDE serves the state by innovating and collaborating with educators, schools, parents, and community partners, preparing students to live, work, and thrive in a highly connected world.</w:t>
            </w:r>
          </w:p>
          <w:p w14:paraId="133BAD21" w14:textId="77777777" w:rsidR="00FD7AAB" w:rsidRPr="000900B3" w:rsidRDefault="00307EC4" w:rsidP="002D172F">
            <w:pPr>
              <w:spacing w:after="120"/>
              <w:rPr>
                <w:rFonts w:cs="Arial"/>
                <w:lang w:eastAsia="zh-CN"/>
              </w:rPr>
            </w:pPr>
            <w:hyperlink r:id="rId15" w:tooltip="CDE Web page" w:history="1">
              <w:r w:rsidR="00FD7AAB" w:rsidRPr="000900B3">
                <w:rPr>
                  <w:rFonts w:cs="Arial"/>
                  <w:color w:val="0563C1"/>
                  <w:u w:val="single"/>
                  <w:lang w:eastAsia="zh-CN"/>
                </w:rPr>
                <w:t>http://www.cde.ca.gov/</w:t>
              </w:r>
            </w:hyperlink>
            <w:r w:rsidR="00FD7AAB" w:rsidRPr="000900B3">
              <w:rPr>
                <w:rFonts w:cs="Arial"/>
                <w:lang w:eastAsia="zh-CN"/>
              </w:rPr>
              <w:t xml:space="preserve"> </w:t>
            </w:r>
          </w:p>
        </w:tc>
      </w:tr>
      <w:tr w:rsidR="00FD7AAB" w:rsidRPr="000900B3" w14:paraId="69461640" w14:textId="77777777" w:rsidTr="004102A5">
        <w:trPr>
          <w:cantSplit/>
        </w:trPr>
        <w:tc>
          <w:tcPr>
            <w:tcW w:w="2335" w:type="dxa"/>
            <w:shd w:val="clear" w:color="auto" w:fill="auto"/>
          </w:tcPr>
          <w:p w14:paraId="4C76976F" w14:textId="77777777" w:rsidR="00FD7AAB" w:rsidRPr="000900B3" w:rsidRDefault="00FD7AAB" w:rsidP="002D172F">
            <w:pPr>
              <w:rPr>
                <w:rFonts w:cs="Arial"/>
                <w:b/>
                <w:lang w:eastAsia="zh-CN"/>
              </w:rPr>
            </w:pPr>
            <w:r w:rsidRPr="000900B3">
              <w:rPr>
                <w:rFonts w:cs="Arial"/>
                <w:b/>
                <w:lang w:eastAsia="zh-CN"/>
              </w:rPr>
              <w:t>COE</w:t>
            </w:r>
          </w:p>
        </w:tc>
        <w:tc>
          <w:tcPr>
            <w:tcW w:w="7470" w:type="dxa"/>
            <w:shd w:val="clear" w:color="auto" w:fill="auto"/>
          </w:tcPr>
          <w:p w14:paraId="7C9C5D27" w14:textId="77777777" w:rsidR="00FD7AAB" w:rsidRPr="000900B3" w:rsidRDefault="00FD7AAB" w:rsidP="002D172F">
            <w:pPr>
              <w:rPr>
                <w:rFonts w:cs="Arial"/>
                <w:lang w:eastAsia="zh-CN"/>
              </w:rPr>
            </w:pPr>
            <w:r w:rsidRPr="000900B3">
              <w:rPr>
                <w:rFonts w:cs="Arial"/>
                <w:lang w:eastAsia="zh-CN"/>
              </w:rPr>
              <w:t>There are 58 county offices of education (COEs) in California that provide services to the state’s school districts. COEs have elected governing boards and are administered by elected or appointed county superintendents. The county superintendent is responsible for examining and approving school district budgets and expenditures and for reviewing and approving Local Control and Accountability Plans. COEs support school districts by performing tasks that can be done more efficiently and economically at the county level. COEs provide or help formulate new curricula, staff development and training programs, and instructional procedures; design business and personnel systems; and perform many other services to meet changing needs and requirements. When economic or technical conditions make county or regional services most appropriate for students, COEs provide a wide range of services, including special and vocational education, programs for youths at risk of failure, and instruction in juvenile detention facilities. In addition, several statutes give COEs responsibility for monitoring districts for adequate textbooks, facilities, and teacher qualifications.</w:t>
            </w:r>
          </w:p>
          <w:p w14:paraId="15AEAD96" w14:textId="77777777" w:rsidR="00FD7AAB" w:rsidRPr="000900B3" w:rsidRDefault="00307EC4" w:rsidP="002D172F">
            <w:pPr>
              <w:spacing w:after="120"/>
              <w:rPr>
                <w:rFonts w:cs="Arial"/>
                <w:lang w:eastAsia="zh-CN"/>
              </w:rPr>
            </w:pPr>
            <w:hyperlink r:id="rId16" w:tooltip="County Offices of Education" w:history="1">
              <w:r w:rsidR="00FD7AAB" w:rsidRPr="000900B3">
                <w:rPr>
                  <w:rFonts w:cs="Arial"/>
                  <w:color w:val="0563C1"/>
                  <w:u w:val="single"/>
                  <w:lang w:eastAsia="zh-CN"/>
                </w:rPr>
                <w:t>http://www.cde.ca.gov/re/sd/co/coes.asp</w:t>
              </w:r>
            </w:hyperlink>
            <w:r w:rsidR="00FD7AAB" w:rsidRPr="000900B3">
              <w:rPr>
                <w:rFonts w:cs="Arial"/>
                <w:lang w:eastAsia="zh-CN"/>
              </w:rPr>
              <w:t xml:space="preserve"> </w:t>
            </w:r>
          </w:p>
        </w:tc>
      </w:tr>
      <w:tr w:rsidR="00FD7AAB" w:rsidRPr="000900B3" w14:paraId="22796672" w14:textId="77777777" w:rsidTr="004102A5">
        <w:trPr>
          <w:cantSplit/>
        </w:trPr>
        <w:tc>
          <w:tcPr>
            <w:tcW w:w="2335" w:type="dxa"/>
            <w:shd w:val="clear" w:color="auto" w:fill="auto"/>
          </w:tcPr>
          <w:p w14:paraId="40D08F62" w14:textId="77777777" w:rsidR="00FD7AAB" w:rsidRPr="000900B3" w:rsidRDefault="00FD7AAB" w:rsidP="002D172F">
            <w:pPr>
              <w:rPr>
                <w:rFonts w:cs="Arial"/>
                <w:b/>
                <w:lang w:eastAsia="zh-CN"/>
              </w:rPr>
            </w:pPr>
            <w:r w:rsidRPr="000900B3">
              <w:rPr>
                <w:rFonts w:cs="Arial"/>
                <w:b/>
                <w:lang w:eastAsia="zh-CN"/>
              </w:rPr>
              <w:lastRenderedPageBreak/>
              <w:t>CPAG</w:t>
            </w:r>
          </w:p>
        </w:tc>
        <w:tc>
          <w:tcPr>
            <w:tcW w:w="7470" w:type="dxa"/>
            <w:shd w:val="clear" w:color="auto" w:fill="auto"/>
          </w:tcPr>
          <w:p w14:paraId="1C197F4A" w14:textId="77777777" w:rsidR="00FD7AAB" w:rsidRPr="000900B3" w:rsidRDefault="00FD7AAB" w:rsidP="002D172F">
            <w:pPr>
              <w:rPr>
                <w:rFonts w:cs="Arial"/>
                <w:lang w:eastAsia="zh-CN"/>
              </w:rPr>
            </w:pPr>
            <w:r w:rsidRPr="000900B3">
              <w:rPr>
                <w:rFonts w:cs="Arial"/>
                <w:lang w:eastAsia="zh-CN"/>
              </w:rPr>
              <w:t>The California Practitioners Advisory Group (CPAG) provides input to the State Board of Education (SBE) on ongoing efforts to establish a single coherent local, state, and federal accountability system. This advisory committee also serves as the state’s committee of practitioners under Title I requirements. The purpose of this advisory committee is to provide input to the SBE on practical implications of decisions before the SBE, which includes providing input on decisions related to implementing the state's Local Control Funding Formula. The committee also reviews any state rules and regulations relating to Title I of the Elementary and Secondary Education Act, as amended by the Every Student Succeeds Act, in order to advise the state in carrying out its Title I responsibilities.</w:t>
            </w:r>
          </w:p>
          <w:p w14:paraId="193507D0" w14:textId="77777777" w:rsidR="00FD7AAB" w:rsidRPr="000900B3" w:rsidRDefault="00307EC4" w:rsidP="002D172F">
            <w:pPr>
              <w:spacing w:after="120"/>
              <w:rPr>
                <w:rFonts w:cs="Arial"/>
                <w:lang w:eastAsia="zh-CN"/>
              </w:rPr>
            </w:pPr>
            <w:hyperlink r:id="rId17" w:tooltip="California Practitioners Advisory Group" w:history="1">
              <w:r w:rsidR="00FD7AAB" w:rsidRPr="000900B3">
                <w:rPr>
                  <w:rFonts w:cs="Arial"/>
                  <w:color w:val="0563C1"/>
                  <w:u w:val="single"/>
                  <w:lang w:eastAsia="zh-CN"/>
                </w:rPr>
                <w:t>http://www.cde.ca.gov/be/cc/cp/</w:t>
              </w:r>
            </w:hyperlink>
            <w:r w:rsidR="00FD7AAB" w:rsidRPr="000900B3">
              <w:rPr>
                <w:rFonts w:cs="Arial"/>
                <w:lang w:eastAsia="zh-CN"/>
              </w:rPr>
              <w:t xml:space="preserve"> </w:t>
            </w:r>
          </w:p>
        </w:tc>
      </w:tr>
      <w:tr w:rsidR="00FD7AAB" w:rsidRPr="000900B3" w14:paraId="17358527" w14:textId="77777777" w:rsidTr="004102A5">
        <w:trPr>
          <w:cantSplit/>
        </w:trPr>
        <w:tc>
          <w:tcPr>
            <w:tcW w:w="2335" w:type="dxa"/>
            <w:shd w:val="clear" w:color="auto" w:fill="auto"/>
          </w:tcPr>
          <w:p w14:paraId="265BD984" w14:textId="77777777" w:rsidR="00FD7AAB" w:rsidRPr="000900B3" w:rsidRDefault="00FD7AAB" w:rsidP="002D172F">
            <w:pPr>
              <w:rPr>
                <w:rFonts w:cs="Arial"/>
                <w:b/>
                <w:lang w:eastAsia="zh-CN"/>
              </w:rPr>
            </w:pPr>
            <w:r w:rsidRPr="000900B3">
              <w:rPr>
                <w:rFonts w:cs="Arial"/>
                <w:b/>
                <w:lang w:eastAsia="zh-CN"/>
              </w:rPr>
              <w:t>CSMP</w:t>
            </w:r>
          </w:p>
        </w:tc>
        <w:tc>
          <w:tcPr>
            <w:tcW w:w="7470" w:type="dxa"/>
            <w:shd w:val="clear" w:color="auto" w:fill="auto"/>
          </w:tcPr>
          <w:p w14:paraId="2CB455FA" w14:textId="77777777" w:rsidR="00FD7AAB" w:rsidRPr="000900B3" w:rsidRDefault="00FD7AAB" w:rsidP="002D172F">
            <w:pPr>
              <w:rPr>
                <w:rFonts w:cs="Arial"/>
                <w:lang w:eastAsia="zh-CN"/>
              </w:rPr>
            </w:pPr>
            <w:r w:rsidRPr="000900B3">
              <w:rPr>
                <w:rFonts w:cs="Arial"/>
                <w:lang w:eastAsia="zh-CN"/>
              </w:rPr>
              <w:t>The California Subject Matter Project (CSMP) is a network of nine discipline-based statewide projects that support on-going quality professional development. Activities and programs are designed by university faculty, teacher leaders, and teacher practitioners to improve instructional practices that lead to increased achievement for all students. The CSMP encompasses the course content represented in California’s K–12 standards and frameworks, and covers all of the academic disciplines required to meet college entrance (“a–g”) requirements. After completing a program, teachers are offered ongoing education resources and support through professional communities, and further, programs cultivate and emphasize teacher leadership. CSMP programs support teachers’ implementation of standards and literacy strategies in order to nurture the academic skills of English learners and students with low literacy and content area skills. The CSMP bolsters the state’s efforts to incorporate the new standards and assessments, while also addressing the needs of California’s diverse students to ensure they acquire the requisite content knowledge to succeed in college and beyond or in their chosen careers.</w:t>
            </w:r>
          </w:p>
          <w:p w14:paraId="1D531411" w14:textId="77777777" w:rsidR="00FD7AAB" w:rsidRPr="000900B3" w:rsidRDefault="00307EC4" w:rsidP="002D172F">
            <w:pPr>
              <w:spacing w:after="120"/>
              <w:rPr>
                <w:rFonts w:cs="Arial"/>
                <w:lang w:eastAsia="zh-CN"/>
              </w:rPr>
            </w:pPr>
            <w:hyperlink r:id="rId18" w:tooltip="California Subject Matter Project" w:history="1">
              <w:r w:rsidR="00FD7AAB" w:rsidRPr="000900B3">
                <w:rPr>
                  <w:rFonts w:cs="Arial"/>
                  <w:color w:val="0563C1"/>
                  <w:u w:val="single"/>
                  <w:lang w:eastAsia="zh-CN"/>
                </w:rPr>
                <w:t>https://csmp.ucop.edu/</w:t>
              </w:r>
            </w:hyperlink>
            <w:r w:rsidR="00FD7AAB" w:rsidRPr="000900B3">
              <w:rPr>
                <w:rFonts w:cs="Arial"/>
                <w:lang w:eastAsia="zh-CN"/>
              </w:rPr>
              <w:t xml:space="preserve"> </w:t>
            </w:r>
          </w:p>
        </w:tc>
      </w:tr>
      <w:tr w:rsidR="00FD7AAB" w:rsidRPr="000900B3" w14:paraId="0FF0AE4B" w14:textId="77777777" w:rsidTr="004102A5">
        <w:trPr>
          <w:cantSplit/>
        </w:trPr>
        <w:tc>
          <w:tcPr>
            <w:tcW w:w="2335" w:type="dxa"/>
            <w:shd w:val="clear" w:color="auto" w:fill="auto"/>
          </w:tcPr>
          <w:p w14:paraId="7B41ECC0" w14:textId="77777777" w:rsidR="00FD7AAB" w:rsidRPr="000900B3" w:rsidRDefault="00FD7AAB" w:rsidP="002D172F">
            <w:pPr>
              <w:rPr>
                <w:rFonts w:cs="Arial"/>
                <w:b/>
                <w:lang w:eastAsia="zh-CN"/>
              </w:rPr>
            </w:pPr>
            <w:r w:rsidRPr="000900B3">
              <w:rPr>
                <w:rFonts w:cs="Arial"/>
                <w:b/>
                <w:lang w:eastAsia="zh-CN"/>
              </w:rPr>
              <w:lastRenderedPageBreak/>
              <w:t>CTC</w:t>
            </w:r>
          </w:p>
        </w:tc>
        <w:tc>
          <w:tcPr>
            <w:tcW w:w="7470" w:type="dxa"/>
            <w:shd w:val="clear" w:color="auto" w:fill="auto"/>
          </w:tcPr>
          <w:p w14:paraId="2B247BCF" w14:textId="77777777" w:rsidR="00FD7AAB" w:rsidRPr="000900B3" w:rsidRDefault="00FD7AAB" w:rsidP="002D172F">
            <w:pPr>
              <w:rPr>
                <w:rFonts w:cs="Arial"/>
                <w:lang w:eastAsia="zh-CN"/>
              </w:rPr>
            </w:pPr>
            <w:r w:rsidRPr="000900B3">
              <w:rPr>
                <w:rFonts w:cs="Arial"/>
                <w:lang w:eastAsia="zh-CN"/>
              </w:rPr>
              <w:t>The California Commission on Teacher Credentialing (CTC) is an agency in the Executive Branch of the California State Government that operates as an independent standards board and works in conjunction with the California Department of Education to serve California teachers. The CTC is statutorily responsible for the design, development, and implementation of standards that govern educator preparation for the public schools of California, for the licensing and credentialing of professional educators in California, for the enforcement of professional practices of educators, and for the review and discipline of applicants and credential holders in the State of California.</w:t>
            </w:r>
          </w:p>
          <w:p w14:paraId="31AE89FE" w14:textId="77777777" w:rsidR="00FD7AAB" w:rsidRPr="000900B3" w:rsidRDefault="00307EC4" w:rsidP="002D172F">
            <w:pPr>
              <w:spacing w:after="120"/>
              <w:rPr>
                <w:rFonts w:cs="Arial"/>
                <w:lang w:eastAsia="zh-CN"/>
              </w:rPr>
            </w:pPr>
            <w:hyperlink r:id="rId19" w:tooltip="Commission on Teacher Credentialing" w:history="1">
              <w:r w:rsidR="00FD7AAB" w:rsidRPr="000900B3">
                <w:rPr>
                  <w:rFonts w:cs="Arial"/>
                  <w:color w:val="0563C1"/>
                  <w:u w:val="single"/>
                  <w:lang w:eastAsia="zh-CN"/>
                </w:rPr>
                <w:t>http://www.ctc.ca.gov/</w:t>
              </w:r>
            </w:hyperlink>
            <w:r w:rsidR="00FD7AAB" w:rsidRPr="000900B3">
              <w:rPr>
                <w:rFonts w:cs="Arial"/>
                <w:lang w:eastAsia="zh-CN"/>
              </w:rPr>
              <w:t xml:space="preserve"> </w:t>
            </w:r>
          </w:p>
        </w:tc>
      </w:tr>
      <w:tr w:rsidR="00FD7AAB" w:rsidRPr="000900B3" w14:paraId="14C87062" w14:textId="77777777" w:rsidTr="004102A5">
        <w:trPr>
          <w:cantSplit/>
        </w:trPr>
        <w:tc>
          <w:tcPr>
            <w:tcW w:w="2335" w:type="dxa"/>
            <w:shd w:val="clear" w:color="auto" w:fill="auto"/>
          </w:tcPr>
          <w:p w14:paraId="1F5B1EA2" w14:textId="77777777" w:rsidR="00FD7AAB" w:rsidRPr="000900B3" w:rsidRDefault="00FD7AAB" w:rsidP="002D172F">
            <w:pPr>
              <w:rPr>
                <w:rFonts w:cs="Arial"/>
                <w:b/>
                <w:lang w:eastAsia="zh-CN"/>
              </w:rPr>
            </w:pPr>
            <w:r w:rsidRPr="000900B3">
              <w:rPr>
                <w:rFonts w:cs="Arial"/>
                <w:b/>
                <w:lang w:eastAsia="zh-CN"/>
              </w:rPr>
              <w:lastRenderedPageBreak/>
              <w:t>Curriculum Frameworks</w:t>
            </w:r>
          </w:p>
        </w:tc>
        <w:tc>
          <w:tcPr>
            <w:tcW w:w="7470" w:type="dxa"/>
            <w:shd w:val="clear" w:color="auto" w:fill="auto"/>
          </w:tcPr>
          <w:p w14:paraId="05B2E6DA" w14:textId="77777777" w:rsidR="00FD7AAB" w:rsidRPr="000900B3" w:rsidRDefault="00FD7AAB" w:rsidP="002D172F">
            <w:pPr>
              <w:spacing w:after="120"/>
              <w:rPr>
                <w:rFonts w:cs="Arial"/>
                <w:lang w:eastAsia="zh-CN"/>
              </w:rPr>
            </w:pPr>
            <w:r w:rsidRPr="000900B3">
              <w:rPr>
                <w:rFonts w:cs="Arial"/>
                <w:lang w:eastAsia="zh-CN"/>
              </w:rPr>
              <w:t xml:space="preserve">The California State Board of Education (SBE) adopts curriculum frameworks for kindergarten through grade twelve (K–12) in accordance with California </w:t>
            </w:r>
            <w:r w:rsidRPr="000900B3">
              <w:rPr>
                <w:rFonts w:cs="Arial"/>
                <w:i/>
                <w:lang w:eastAsia="zh-CN"/>
              </w:rPr>
              <w:t>Education Code</w:t>
            </w:r>
            <w:r w:rsidRPr="000900B3">
              <w:rPr>
                <w:rFonts w:cs="Arial"/>
                <w:lang w:eastAsia="zh-CN"/>
              </w:rPr>
              <w:t xml:space="preserve"> (</w:t>
            </w:r>
            <w:r w:rsidRPr="000900B3">
              <w:rPr>
                <w:rFonts w:cs="Arial"/>
                <w:i/>
                <w:lang w:eastAsia="zh-CN"/>
              </w:rPr>
              <w:t>EC</w:t>
            </w:r>
            <w:r w:rsidRPr="000900B3">
              <w:rPr>
                <w:rFonts w:cs="Arial"/>
                <w:lang w:eastAsia="zh-CN"/>
              </w:rPr>
              <w:t xml:space="preserve">) Section 51002, which calls for the development of “broad minimum standards and guidelines for educational programs.” Curriculum frameworks are aligned to the SBE-adopted academic content standards. The SBE has adopted curriculum frameworks in various content areas, including English language arts/English language development, mathematics, history–social science, science, visual and performing arts, career technical education, health, world language, and physical education. The Instructional Quality Commission (IQC) develops the curriculum frameworks under the authority of </w:t>
            </w:r>
            <w:r w:rsidRPr="000900B3">
              <w:rPr>
                <w:rFonts w:cs="Arial"/>
                <w:i/>
                <w:lang w:eastAsia="zh-CN"/>
              </w:rPr>
              <w:t>EC</w:t>
            </w:r>
            <w:r w:rsidRPr="000900B3">
              <w:rPr>
                <w:rFonts w:cs="Arial"/>
                <w:lang w:eastAsia="zh-CN"/>
              </w:rPr>
              <w:t xml:space="preserve"> Section 33538, in a process defined in the </w:t>
            </w:r>
            <w:r w:rsidRPr="000900B3">
              <w:rPr>
                <w:rFonts w:cs="Arial"/>
                <w:i/>
                <w:lang w:eastAsia="zh-CN"/>
              </w:rPr>
              <w:t>California Code of Regulations</w:t>
            </w:r>
            <w:r w:rsidRPr="000900B3">
              <w:rPr>
                <w:rFonts w:cs="Arial"/>
                <w:lang w:eastAsia="zh-CN"/>
              </w:rPr>
              <w:t xml:space="preserve">, Title 5, sections 9510–9516. </w:t>
            </w:r>
          </w:p>
          <w:p w14:paraId="3B4EDCF0" w14:textId="77777777" w:rsidR="00FD7AAB" w:rsidRPr="000900B3" w:rsidRDefault="00FD7AAB" w:rsidP="002D172F">
            <w:pPr>
              <w:spacing w:after="120"/>
              <w:rPr>
                <w:rFonts w:cs="Arial"/>
                <w:lang w:eastAsia="zh-CN"/>
              </w:rPr>
            </w:pPr>
            <w:r w:rsidRPr="000900B3">
              <w:rPr>
                <w:rFonts w:cs="Arial"/>
                <w:lang w:eastAsia="zh-CN"/>
              </w:rPr>
              <w:t xml:space="preserve">The process begins with the California Department of Education conducting four focus groups of educators to get input on improvements to an existing framework. The IQC recruits members for the Curriculum Framework and Evaluation Criteria Committee (CFCC). The CFCC is composed of a minimum of nine to a maximum of 20 members, at least half of whom are classroom teachers. The IQC makes recommendations to the SBE about the development of a curriculum framework and appointments to the CFCC. </w:t>
            </w:r>
          </w:p>
          <w:p w14:paraId="5B7EAF50" w14:textId="77777777" w:rsidR="00FD7AAB" w:rsidRPr="000900B3" w:rsidRDefault="00FD7AAB" w:rsidP="002D172F">
            <w:pPr>
              <w:spacing w:after="120"/>
              <w:rPr>
                <w:rFonts w:cs="Arial"/>
                <w:lang w:eastAsia="zh-CN"/>
              </w:rPr>
            </w:pPr>
            <w:r w:rsidRPr="000900B3">
              <w:rPr>
                <w:rFonts w:cs="Arial"/>
                <w:lang w:eastAsia="zh-CN"/>
              </w:rPr>
              <w:t xml:space="preserve">Curriculum frameworks are developed in a public manner. The CFCC develops a draft document, and the IQC prepares the draft framework for field review and holds public meetings on the document. The IQC is responsible for the draft framework that is recommended to the SBE. After a 60-day public comment period, the SBE also holds a public hearing prior to considering the framework for adoption. After adoption, the frameworks are available for purchase through the CDE and may be viewed on the CDE All Curriculum Frameworks Web page at </w:t>
            </w:r>
            <w:hyperlink r:id="rId20" w:tooltip="All Curriculum Frameworks " w:history="1">
              <w:r w:rsidRPr="000900B3">
                <w:rPr>
                  <w:rFonts w:cs="Arial"/>
                  <w:color w:val="0563C1"/>
                  <w:u w:val="single"/>
                  <w:lang w:eastAsia="zh-CN"/>
                </w:rPr>
                <w:t>http://www.cde.ca.gov/ci/cr/cf/allfwks.asp</w:t>
              </w:r>
            </w:hyperlink>
            <w:r w:rsidRPr="000900B3">
              <w:rPr>
                <w:rFonts w:cs="Arial"/>
                <w:lang w:eastAsia="zh-CN"/>
              </w:rPr>
              <w:t xml:space="preserve">. </w:t>
            </w:r>
          </w:p>
          <w:p w14:paraId="26187EE2" w14:textId="77777777" w:rsidR="00FD7AAB" w:rsidRPr="000900B3" w:rsidRDefault="00FD7AAB" w:rsidP="002D172F">
            <w:pPr>
              <w:spacing w:after="240"/>
              <w:rPr>
                <w:rFonts w:cs="Arial"/>
                <w:lang w:eastAsia="zh-CN"/>
              </w:rPr>
            </w:pPr>
            <w:r w:rsidRPr="000900B3">
              <w:rPr>
                <w:rFonts w:cs="Arial"/>
                <w:lang w:eastAsia="zh-CN"/>
              </w:rPr>
              <w:t>Curriculum frameworks have drawn state and national recognition for focusing directly on the curriculum and for contributing substantively to the improvement of teaching and learning. Based on current research in education and the specific content area, the frameworks provide a firm foundation for curriculum and instruction by describing the scope and sequence of knowledge and the skills that all students are expected to master. The frameworks’ overarching dedication is to the balance of factual knowledge, fundamental skills, and the appli</w:t>
            </w:r>
            <w:r w:rsidR="004919B4" w:rsidRPr="000900B3">
              <w:rPr>
                <w:rFonts w:cs="Arial"/>
                <w:lang w:eastAsia="zh-CN"/>
              </w:rPr>
              <w:t>cation of knowledge and skills.</w:t>
            </w:r>
          </w:p>
        </w:tc>
      </w:tr>
      <w:tr w:rsidR="000856B1" w:rsidRPr="000900B3" w14:paraId="252A449C" w14:textId="77777777" w:rsidTr="004102A5">
        <w:trPr>
          <w:cantSplit/>
        </w:trPr>
        <w:tc>
          <w:tcPr>
            <w:tcW w:w="2335" w:type="dxa"/>
            <w:shd w:val="clear" w:color="auto" w:fill="auto"/>
          </w:tcPr>
          <w:p w14:paraId="688C0FA1" w14:textId="77777777" w:rsidR="000856B1" w:rsidRPr="000900B3" w:rsidRDefault="004919B4" w:rsidP="002D172F">
            <w:pPr>
              <w:rPr>
                <w:rFonts w:cs="Arial"/>
                <w:b/>
                <w:lang w:eastAsia="zh-CN"/>
              </w:rPr>
            </w:pPr>
            <w:r w:rsidRPr="000900B3">
              <w:rPr>
                <w:rFonts w:cs="Arial"/>
                <w:b/>
                <w:lang w:eastAsia="zh-CN"/>
              </w:rPr>
              <w:lastRenderedPageBreak/>
              <w:t>Curriculum Frameworks (continued)</w:t>
            </w:r>
          </w:p>
        </w:tc>
        <w:tc>
          <w:tcPr>
            <w:tcW w:w="7470" w:type="dxa"/>
            <w:shd w:val="clear" w:color="auto" w:fill="auto"/>
          </w:tcPr>
          <w:p w14:paraId="60407DE3" w14:textId="77777777" w:rsidR="000856B1" w:rsidRPr="000900B3" w:rsidRDefault="004919B4" w:rsidP="002D172F">
            <w:pPr>
              <w:spacing w:after="120"/>
              <w:rPr>
                <w:rFonts w:cs="Arial"/>
                <w:lang w:eastAsia="zh-CN"/>
              </w:rPr>
            </w:pPr>
            <w:r w:rsidRPr="000900B3">
              <w:rPr>
                <w:rFonts w:cs="Arial"/>
                <w:lang w:eastAsia="zh-CN"/>
              </w:rPr>
              <w:t xml:space="preserve">In addition, the frameworks establish criteria to evaluate instructional materials. These criteria are used to select, through the state adoption process mandated in </w:t>
            </w:r>
            <w:r w:rsidRPr="000900B3">
              <w:rPr>
                <w:rFonts w:cs="Arial"/>
                <w:i/>
                <w:lang w:eastAsia="zh-CN"/>
              </w:rPr>
              <w:t>EC</w:t>
            </w:r>
            <w:r w:rsidRPr="000900B3">
              <w:rPr>
                <w:rFonts w:cs="Arial"/>
                <w:lang w:eastAsia="zh-CN"/>
              </w:rPr>
              <w:t xml:space="preserve"> sections 60200–60206, instructional materials for K–8. Frameworks also guide district selection of instructional resources for grades nine through twelve. Although curriculum frameworks cover the K–12 educational program, their effect can be seen in preschool programs, child-care centers, adult education programs, higher education instruction, and university entrance requirements.</w:t>
            </w:r>
          </w:p>
        </w:tc>
      </w:tr>
      <w:tr w:rsidR="00FD7AAB" w:rsidRPr="000900B3" w14:paraId="79494CD4" w14:textId="77777777" w:rsidTr="004102A5">
        <w:trPr>
          <w:cantSplit/>
        </w:trPr>
        <w:tc>
          <w:tcPr>
            <w:tcW w:w="2335" w:type="dxa"/>
            <w:shd w:val="clear" w:color="auto" w:fill="auto"/>
          </w:tcPr>
          <w:p w14:paraId="6196D1A9" w14:textId="77777777" w:rsidR="00FD7AAB" w:rsidRPr="000900B3" w:rsidRDefault="00FD7AAB" w:rsidP="002D172F">
            <w:pPr>
              <w:rPr>
                <w:rFonts w:cs="Arial"/>
                <w:b/>
                <w:lang w:eastAsia="zh-CN"/>
              </w:rPr>
            </w:pPr>
            <w:r w:rsidRPr="000900B3">
              <w:rPr>
                <w:rFonts w:cs="Arial"/>
                <w:b/>
                <w:lang w:eastAsia="zh-CN"/>
              </w:rPr>
              <w:t>EL</w:t>
            </w:r>
          </w:p>
        </w:tc>
        <w:tc>
          <w:tcPr>
            <w:tcW w:w="7470" w:type="dxa"/>
            <w:shd w:val="clear" w:color="auto" w:fill="auto"/>
          </w:tcPr>
          <w:p w14:paraId="71F63B0D" w14:textId="77777777" w:rsidR="00FD7AAB" w:rsidRPr="000900B3" w:rsidRDefault="00FD7AAB" w:rsidP="002D172F">
            <w:pPr>
              <w:rPr>
                <w:rFonts w:cs="Arial"/>
                <w:lang w:eastAsia="zh-CN"/>
              </w:rPr>
            </w:pPr>
            <w:r w:rsidRPr="000900B3">
              <w:rPr>
                <w:rFonts w:cs="Arial"/>
                <w:lang w:eastAsia="zh-CN"/>
              </w:rPr>
              <w:t>The Every Student Succeeds Act defines the term English learner (EL) as an individual:</w:t>
            </w:r>
          </w:p>
          <w:p w14:paraId="0E4448D4" w14:textId="77777777" w:rsidR="00FD7AAB" w:rsidRPr="000900B3" w:rsidRDefault="00FD7AAB" w:rsidP="002D172F">
            <w:pPr>
              <w:numPr>
                <w:ilvl w:val="0"/>
                <w:numId w:val="4"/>
              </w:numPr>
              <w:contextualSpacing/>
              <w:rPr>
                <w:rFonts w:cs="Arial"/>
                <w:lang w:eastAsia="zh-CN"/>
              </w:rPr>
            </w:pPr>
            <w:r w:rsidRPr="000900B3">
              <w:rPr>
                <w:rFonts w:cs="Arial"/>
                <w:lang w:eastAsia="zh-CN"/>
              </w:rPr>
              <w:t>who is aged 3 through 21;</w:t>
            </w:r>
          </w:p>
          <w:p w14:paraId="6CAA9E17" w14:textId="77777777" w:rsidR="00FD7AAB" w:rsidRPr="000900B3" w:rsidRDefault="00FD7AAB" w:rsidP="002D172F">
            <w:pPr>
              <w:numPr>
                <w:ilvl w:val="0"/>
                <w:numId w:val="4"/>
              </w:numPr>
              <w:contextualSpacing/>
              <w:rPr>
                <w:rFonts w:cs="Arial"/>
                <w:lang w:eastAsia="zh-CN"/>
              </w:rPr>
            </w:pPr>
            <w:r w:rsidRPr="000900B3">
              <w:rPr>
                <w:rFonts w:cs="Arial"/>
                <w:lang w:eastAsia="zh-CN"/>
              </w:rPr>
              <w:t>who is enrolled or preparing to enroll in an elementary school or secondary school;</w:t>
            </w:r>
          </w:p>
          <w:p w14:paraId="687FD795" w14:textId="77777777" w:rsidR="00FD7AAB" w:rsidRPr="000900B3" w:rsidRDefault="00FD7AAB" w:rsidP="002D172F">
            <w:pPr>
              <w:numPr>
                <w:ilvl w:val="0"/>
                <w:numId w:val="4"/>
              </w:numPr>
              <w:contextualSpacing/>
              <w:rPr>
                <w:rFonts w:cs="Arial"/>
                <w:lang w:eastAsia="zh-CN"/>
              </w:rPr>
            </w:pPr>
            <w:r w:rsidRPr="000900B3">
              <w:rPr>
                <w:rFonts w:cs="Arial"/>
                <w:lang w:eastAsia="zh-CN"/>
              </w:rPr>
              <w:t>(i) who was not born in the United States or whose native language is a language other than English;</w:t>
            </w:r>
          </w:p>
          <w:p w14:paraId="0B7E5975" w14:textId="77777777" w:rsidR="00FD7AAB" w:rsidRPr="000900B3" w:rsidRDefault="00FD7AAB" w:rsidP="002D172F">
            <w:pPr>
              <w:ind w:left="1250" w:hanging="530"/>
              <w:contextualSpacing/>
              <w:rPr>
                <w:rFonts w:cs="Arial"/>
                <w:lang w:eastAsia="zh-CN"/>
              </w:rPr>
            </w:pPr>
            <w:r w:rsidRPr="000900B3">
              <w:rPr>
                <w:rFonts w:cs="Arial"/>
                <w:lang w:eastAsia="zh-CN"/>
              </w:rPr>
              <w:t>(ii)(I) who is a Native American or Alaska Native, or a native resident of the outlying areas; and</w:t>
            </w:r>
          </w:p>
          <w:p w14:paraId="093A8751" w14:textId="77777777" w:rsidR="00FD7AAB" w:rsidRPr="000900B3" w:rsidRDefault="00FD7AAB" w:rsidP="002D172F">
            <w:pPr>
              <w:ind w:left="1276" w:hanging="350"/>
              <w:contextualSpacing/>
              <w:rPr>
                <w:rFonts w:cs="Arial"/>
                <w:lang w:eastAsia="zh-CN"/>
              </w:rPr>
            </w:pPr>
            <w:r w:rsidRPr="000900B3">
              <w:rPr>
                <w:rFonts w:cs="Arial"/>
                <w:lang w:eastAsia="zh-CN"/>
              </w:rPr>
              <w:t>(II) who comes from an environment where a language other than English has had a significant impact on the individual’s level of English language proficiency; or</w:t>
            </w:r>
          </w:p>
          <w:p w14:paraId="2565EF8A" w14:textId="77777777" w:rsidR="00FD7AAB" w:rsidRPr="000900B3" w:rsidRDefault="00FD7AAB" w:rsidP="002D172F">
            <w:pPr>
              <w:ind w:left="1070" w:hanging="350"/>
              <w:contextualSpacing/>
              <w:rPr>
                <w:rFonts w:cs="Arial"/>
                <w:lang w:eastAsia="zh-CN"/>
              </w:rPr>
            </w:pPr>
            <w:r w:rsidRPr="000900B3">
              <w:rPr>
                <w:rFonts w:cs="Arial"/>
                <w:lang w:eastAsia="zh-CN"/>
              </w:rPr>
              <w:t>(iii) who is migratory, whose native language is a language other than English, and who comes from an environment where a language other than English is dominant; and</w:t>
            </w:r>
          </w:p>
          <w:p w14:paraId="52A3550D" w14:textId="77777777" w:rsidR="00FD7AAB" w:rsidRPr="000900B3" w:rsidRDefault="00FD7AAB" w:rsidP="002D172F">
            <w:pPr>
              <w:numPr>
                <w:ilvl w:val="0"/>
                <w:numId w:val="4"/>
              </w:numPr>
              <w:contextualSpacing/>
              <w:rPr>
                <w:rFonts w:cs="Arial"/>
                <w:lang w:eastAsia="zh-CN"/>
              </w:rPr>
            </w:pPr>
            <w:r w:rsidRPr="000900B3">
              <w:rPr>
                <w:rFonts w:cs="Arial"/>
                <w:lang w:eastAsia="zh-CN"/>
              </w:rPr>
              <w:t>whose difficulties in speaking, reading, writing, or understanding the English language may be sufficient to deny the individual—</w:t>
            </w:r>
          </w:p>
          <w:p w14:paraId="5F02BE58" w14:textId="77777777" w:rsidR="00FD7AAB" w:rsidRPr="000900B3" w:rsidRDefault="00FD7AAB" w:rsidP="002D172F">
            <w:pPr>
              <w:numPr>
                <w:ilvl w:val="1"/>
                <w:numId w:val="3"/>
              </w:numPr>
              <w:ind w:left="1123" w:hanging="413"/>
              <w:contextualSpacing/>
              <w:rPr>
                <w:rFonts w:cs="Arial"/>
                <w:lang w:eastAsia="zh-CN"/>
              </w:rPr>
            </w:pPr>
            <w:r w:rsidRPr="000900B3">
              <w:rPr>
                <w:rFonts w:cs="Arial"/>
                <w:lang w:eastAsia="zh-CN"/>
              </w:rPr>
              <w:t>the ability to meet the challenging state academic standards;</w:t>
            </w:r>
          </w:p>
          <w:p w14:paraId="074D2205" w14:textId="77777777" w:rsidR="00FD7AAB" w:rsidRPr="000900B3" w:rsidRDefault="00FD7AAB" w:rsidP="002D172F">
            <w:pPr>
              <w:numPr>
                <w:ilvl w:val="1"/>
                <w:numId w:val="3"/>
              </w:numPr>
              <w:ind w:left="1123" w:hanging="413"/>
              <w:contextualSpacing/>
              <w:rPr>
                <w:rFonts w:cs="Arial"/>
                <w:lang w:eastAsia="zh-CN"/>
              </w:rPr>
            </w:pPr>
            <w:r w:rsidRPr="000900B3">
              <w:rPr>
                <w:rFonts w:cs="Arial"/>
                <w:lang w:eastAsia="zh-CN"/>
              </w:rPr>
              <w:t xml:space="preserve"> the ability to successfully achieve in classrooms where the language of instruction is English; or</w:t>
            </w:r>
          </w:p>
          <w:p w14:paraId="351ECA72" w14:textId="77777777" w:rsidR="00FD7AAB" w:rsidRPr="000900B3" w:rsidRDefault="00FD7AAB" w:rsidP="002D172F">
            <w:pPr>
              <w:numPr>
                <w:ilvl w:val="1"/>
                <w:numId w:val="3"/>
              </w:numPr>
              <w:ind w:left="1123" w:hanging="413"/>
              <w:contextualSpacing/>
              <w:rPr>
                <w:rFonts w:cs="Arial"/>
                <w:lang w:eastAsia="zh-CN"/>
              </w:rPr>
            </w:pPr>
            <w:r w:rsidRPr="000900B3">
              <w:rPr>
                <w:rFonts w:cs="Arial"/>
                <w:lang w:eastAsia="zh-CN"/>
              </w:rPr>
              <w:t>the opportunity to participate fully in society.</w:t>
            </w:r>
          </w:p>
        </w:tc>
      </w:tr>
      <w:tr w:rsidR="00FD7AAB" w:rsidRPr="000900B3" w14:paraId="3E15FDC7" w14:textId="77777777" w:rsidTr="004102A5">
        <w:trPr>
          <w:cantSplit/>
        </w:trPr>
        <w:tc>
          <w:tcPr>
            <w:tcW w:w="2335" w:type="dxa"/>
            <w:shd w:val="clear" w:color="auto" w:fill="auto"/>
          </w:tcPr>
          <w:p w14:paraId="0C1563EB" w14:textId="77777777" w:rsidR="00FD7AAB" w:rsidRPr="000900B3" w:rsidRDefault="00FD7AAB" w:rsidP="002D172F">
            <w:pPr>
              <w:rPr>
                <w:rFonts w:cs="Arial"/>
                <w:b/>
                <w:lang w:eastAsia="zh-CN"/>
              </w:rPr>
            </w:pPr>
            <w:r w:rsidRPr="000900B3">
              <w:rPr>
                <w:rFonts w:cs="Arial"/>
                <w:b/>
                <w:lang w:eastAsia="zh-CN"/>
              </w:rPr>
              <w:lastRenderedPageBreak/>
              <w:t>Federal Program Monitoring</w:t>
            </w:r>
          </w:p>
        </w:tc>
        <w:tc>
          <w:tcPr>
            <w:tcW w:w="7470" w:type="dxa"/>
            <w:shd w:val="clear" w:color="auto" w:fill="auto"/>
          </w:tcPr>
          <w:p w14:paraId="2BA6EE70" w14:textId="77777777" w:rsidR="00FD7AAB" w:rsidRPr="000900B3" w:rsidRDefault="00FD7AAB" w:rsidP="002D172F">
            <w:pPr>
              <w:spacing w:after="120"/>
              <w:rPr>
                <w:rFonts w:cs="Arial"/>
                <w:lang w:eastAsia="zh-CN"/>
              </w:rPr>
            </w:pPr>
            <w:r w:rsidRPr="000900B3">
              <w:rPr>
                <w:rFonts w:cs="Arial"/>
                <w:lang w:eastAsia="zh-CN"/>
              </w:rPr>
              <w:t xml:space="preserve">California provides a coordinated and transparent federal program monitoring (FPM) process to ensure LEAs are meeting program requirements and spending program funds appropriately as required by law. All LEAs in the state are divided into four cohorts. Two cohorts are subject to review each year. Thus, the CDE’s FPM process includes a data review of 50 percent of the LEAs in the state to identify and conduct a total of 125 LEA on-site and online reviews during any given year. The remaining 50 percent of the LEAs in the state receive the data review the following year. A description of the FPM process, LEAs identified in each cohort, LEAs selected for online or on-site reviews, and program instruments can be found on the CDE Compliance Monitoring Web page at </w:t>
            </w:r>
            <w:hyperlink r:id="rId21" w:tooltip="Compliance Monitoring" w:history="1">
              <w:r w:rsidRPr="000900B3">
                <w:rPr>
                  <w:rFonts w:cs="Arial"/>
                  <w:color w:val="0563C1"/>
                  <w:u w:val="single"/>
                  <w:lang w:eastAsia="zh-CN"/>
                </w:rPr>
                <w:t>http://www.cde.ca.gov/ta/cr/</w:t>
              </w:r>
            </w:hyperlink>
            <w:r w:rsidRPr="000900B3">
              <w:rPr>
                <w:rFonts w:cs="Arial"/>
                <w:lang w:eastAsia="zh-CN"/>
              </w:rPr>
              <w:t>.</w:t>
            </w:r>
          </w:p>
        </w:tc>
      </w:tr>
      <w:tr w:rsidR="00FD7AAB" w:rsidRPr="000900B3" w14:paraId="72504F2E" w14:textId="77777777" w:rsidTr="004102A5">
        <w:trPr>
          <w:cantSplit/>
        </w:trPr>
        <w:tc>
          <w:tcPr>
            <w:tcW w:w="2335" w:type="dxa"/>
            <w:shd w:val="clear" w:color="auto" w:fill="auto"/>
          </w:tcPr>
          <w:p w14:paraId="6CB592E2" w14:textId="77777777" w:rsidR="00FD7AAB" w:rsidRPr="000900B3" w:rsidRDefault="00FD7AAB" w:rsidP="002D172F">
            <w:pPr>
              <w:rPr>
                <w:rFonts w:cs="Arial"/>
                <w:b/>
                <w:lang w:eastAsia="zh-CN"/>
              </w:rPr>
            </w:pPr>
            <w:r w:rsidRPr="000900B3">
              <w:rPr>
                <w:rFonts w:cs="Arial"/>
                <w:b/>
                <w:lang w:eastAsia="zh-CN"/>
              </w:rPr>
              <w:t>Golden State Seal Merit Diploma</w:t>
            </w:r>
          </w:p>
        </w:tc>
        <w:tc>
          <w:tcPr>
            <w:tcW w:w="7470" w:type="dxa"/>
            <w:shd w:val="clear" w:color="auto" w:fill="auto"/>
          </w:tcPr>
          <w:p w14:paraId="0CD0CEE8" w14:textId="77777777" w:rsidR="00FD7AAB" w:rsidRPr="000900B3" w:rsidRDefault="00FD7AAB" w:rsidP="002D172F">
            <w:pPr>
              <w:rPr>
                <w:rFonts w:cs="Arial"/>
                <w:lang w:eastAsia="zh-CN"/>
              </w:rPr>
            </w:pPr>
            <w:r w:rsidRPr="000900B3">
              <w:rPr>
                <w:rFonts w:cs="Arial"/>
                <w:lang w:eastAsia="zh-CN"/>
              </w:rPr>
              <w:t>California Assembly Bill 3488, approved in July 1996, called for the development of the Golden State Seal Merit Diploma (GSSMD) to recognize public school graduates who have demonstrated their mastery of the high school curriculum in at least six subject matter areas, four of which are English-language arts, mathematics, science, and U.S. history, with the remaining two subject matter areas selected by the student. The GSSMD is awarded jointly by the State Board of Education and the State Superintendent of Public Instruction.</w:t>
            </w:r>
          </w:p>
          <w:p w14:paraId="419E55D9" w14:textId="77777777" w:rsidR="00FD7AAB" w:rsidRPr="000900B3" w:rsidRDefault="00307EC4" w:rsidP="002D172F">
            <w:pPr>
              <w:spacing w:after="120"/>
              <w:rPr>
                <w:rFonts w:cs="Arial"/>
                <w:lang w:eastAsia="zh-CN"/>
              </w:rPr>
            </w:pPr>
            <w:hyperlink r:id="rId22" w:tooltip="Merit Diploma" w:history="1">
              <w:r w:rsidR="00FD7AAB" w:rsidRPr="000900B3">
                <w:rPr>
                  <w:rFonts w:cs="Arial"/>
                  <w:color w:val="0563C1"/>
                  <w:u w:val="single"/>
                  <w:lang w:eastAsia="zh-CN"/>
                </w:rPr>
                <w:t>http://www.cde.ca.gov/ta/tg/ca/meritdiploma.asp</w:t>
              </w:r>
            </w:hyperlink>
            <w:r w:rsidR="00FD7AAB" w:rsidRPr="000900B3">
              <w:rPr>
                <w:rFonts w:cs="Arial"/>
                <w:lang w:eastAsia="zh-CN"/>
              </w:rPr>
              <w:t xml:space="preserve"> </w:t>
            </w:r>
          </w:p>
        </w:tc>
      </w:tr>
      <w:tr w:rsidR="00FD7AAB" w:rsidRPr="000900B3" w14:paraId="3495AE46" w14:textId="77777777" w:rsidTr="004102A5">
        <w:trPr>
          <w:cantSplit/>
        </w:trPr>
        <w:tc>
          <w:tcPr>
            <w:tcW w:w="2335" w:type="dxa"/>
            <w:shd w:val="clear" w:color="auto" w:fill="auto"/>
          </w:tcPr>
          <w:p w14:paraId="0DFA8064" w14:textId="77777777" w:rsidR="00FD7AAB" w:rsidRPr="000900B3" w:rsidRDefault="00FD7AAB" w:rsidP="002D172F">
            <w:pPr>
              <w:rPr>
                <w:rFonts w:cs="Arial"/>
                <w:b/>
                <w:lang w:eastAsia="zh-CN"/>
              </w:rPr>
            </w:pPr>
            <w:r w:rsidRPr="000900B3">
              <w:rPr>
                <w:rFonts w:cs="Arial"/>
                <w:b/>
                <w:lang w:eastAsia="zh-CN"/>
              </w:rPr>
              <w:lastRenderedPageBreak/>
              <w:t>LCAP</w:t>
            </w:r>
          </w:p>
        </w:tc>
        <w:tc>
          <w:tcPr>
            <w:tcW w:w="7470" w:type="dxa"/>
            <w:shd w:val="clear" w:color="auto" w:fill="auto"/>
          </w:tcPr>
          <w:p w14:paraId="5E1C265D" w14:textId="77777777" w:rsidR="00FD7AAB" w:rsidRPr="000900B3" w:rsidRDefault="00FD7AAB" w:rsidP="002D172F">
            <w:pPr>
              <w:spacing w:after="240"/>
              <w:rPr>
                <w:rFonts w:cs="Arial"/>
                <w:lang w:eastAsia="zh-CN"/>
              </w:rPr>
            </w:pPr>
            <w:r w:rsidRPr="000900B3">
              <w:rPr>
                <w:rFonts w:cs="Arial"/>
                <w:lang w:eastAsia="zh-CN"/>
              </w:rPr>
              <w:t>The Local Control and Accountability Plan (LCAP) is an important component of California’s Local Control Funding Formula (LCFF). The LCAP is a tool that California local educational agencies use to set goals, plan actions, and leverage resources to meet those goals to improve student outcomes with specific activities to address state and local priorities. The eight state priorities include the following:</w:t>
            </w:r>
          </w:p>
          <w:p w14:paraId="78F893CD" w14:textId="77777777" w:rsidR="00FD7AAB" w:rsidRPr="000900B3" w:rsidRDefault="00FD7AAB" w:rsidP="002D172F">
            <w:pPr>
              <w:numPr>
                <w:ilvl w:val="0"/>
                <w:numId w:val="1"/>
              </w:numPr>
              <w:contextualSpacing/>
              <w:rPr>
                <w:rFonts w:cs="Arial"/>
                <w:lang w:eastAsia="zh-CN"/>
              </w:rPr>
            </w:pPr>
            <w:r w:rsidRPr="000900B3">
              <w:rPr>
                <w:rFonts w:cs="Arial"/>
                <w:lang w:eastAsia="zh-CN"/>
              </w:rPr>
              <w:t xml:space="preserve">Basic </w:t>
            </w:r>
          </w:p>
          <w:p w14:paraId="734B0D64" w14:textId="77777777" w:rsidR="00FD7AAB" w:rsidRPr="000900B3" w:rsidRDefault="00FD7AAB" w:rsidP="002D172F">
            <w:pPr>
              <w:numPr>
                <w:ilvl w:val="1"/>
                <w:numId w:val="1"/>
              </w:numPr>
              <w:ind w:left="1276"/>
              <w:contextualSpacing/>
              <w:rPr>
                <w:rFonts w:cs="Arial"/>
                <w:lang w:eastAsia="zh-CN"/>
              </w:rPr>
            </w:pPr>
            <w:r w:rsidRPr="000900B3">
              <w:rPr>
                <w:rFonts w:cs="Arial"/>
                <w:lang w:eastAsia="zh-CN"/>
              </w:rPr>
              <w:t>Teacher assignment</w:t>
            </w:r>
          </w:p>
          <w:p w14:paraId="214DA127" w14:textId="77777777" w:rsidR="00FD7AAB" w:rsidRPr="000900B3" w:rsidRDefault="00FD7AAB" w:rsidP="002D172F">
            <w:pPr>
              <w:numPr>
                <w:ilvl w:val="1"/>
                <w:numId w:val="1"/>
              </w:numPr>
              <w:ind w:left="1276"/>
              <w:contextualSpacing/>
              <w:rPr>
                <w:rFonts w:cs="Arial"/>
                <w:lang w:eastAsia="zh-CN"/>
              </w:rPr>
            </w:pPr>
            <w:r w:rsidRPr="000900B3">
              <w:rPr>
                <w:rFonts w:cs="Arial"/>
                <w:lang w:eastAsia="zh-CN"/>
              </w:rPr>
              <w:t>Access to standards-aligned instructional materials</w:t>
            </w:r>
          </w:p>
          <w:p w14:paraId="3A2C1755" w14:textId="77777777" w:rsidR="00FD7AAB" w:rsidRPr="000900B3" w:rsidRDefault="00FD7AAB" w:rsidP="002D172F">
            <w:pPr>
              <w:numPr>
                <w:ilvl w:val="1"/>
                <w:numId w:val="1"/>
              </w:numPr>
              <w:ind w:left="1276"/>
              <w:contextualSpacing/>
              <w:rPr>
                <w:rFonts w:cs="Arial"/>
                <w:lang w:eastAsia="zh-CN"/>
              </w:rPr>
            </w:pPr>
            <w:r w:rsidRPr="000900B3">
              <w:rPr>
                <w:rFonts w:cs="Arial"/>
                <w:lang w:eastAsia="zh-CN"/>
              </w:rPr>
              <w:t>Facilities</w:t>
            </w:r>
          </w:p>
          <w:p w14:paraId="4887DA44" w14:textId="77777777" w:rsidR="00FD7AAB" w:rsidRPr="000900B3" w:rsidRDefault="00FD7AAB" w:rsidP="002D172F">
            <w:pPr>
              <w:numPr>
                <w:ilvl w:val="0"/>
                <w:numId w:val="1"/>
              </w:numPr>
              <w:contextualSpacing/>
              <w:rPr>
                <w:rFonts w:cs="Arial"/>
                <w:lang w:eastAsia="zh-CN"/>
              </w:rPr>
            </w:pPr>
            <w:r w:rsidRPr="000900B3">
              <w:rPr>
                <w:rFonts w:cs="Arial"/>
                <w:lang w:eastAsia="zh-CN"/>
              </w:rPr>
              <w:t>Implementation of State Standards</w:t>
            </w:r>
          </w:p>
          <w:p w14:paraId="1ECD39FF" w14:textId="77777777" w:rsidR="00FD7AAB" w:rsidRPr="000900B3" w:rsidRDefault="00FD7AAB" w:rsidP="002D172F">
            <w:pPr>
              <w:numPr>
                <w:ilvl w:val="0"/>
                <w:numId w:val="1"/>
              </w:numPr>
              <w:contextualSpacing/>
              <w:rPr>
                <w:rFonts w:cs="Arial"/>
                <w:lang w:eastAsia="zh-CN"/>
              </w:rPr>
            </w:pPr>
            <w:r w:rsidRPr="000900B3">
              <w:rPr>
                <w:rFonts w:cs="Arial"/>
                <w:lang w:eastAsia="zh-CN"/>
              </w:rPr>
              <w:t>Parental Involvement</w:t>
            </w:r>
          </w:p>
          <w:p w14:paraId="4236B691" w14:textId="77777777" w:rsidR="00FD7AAB" w:rsidRPr="000900B3" w:rsidRDefault="00FD7AAB" w:rsidP="002D172F">
            <w:pPr>
              <w:numPr>
                <w:ilvl w:val="0"/>
                <w:numId w:val="1"/>
              </w:numPr>
              <w:contextualSpacing/>
              <w:rPr>
                <w:rFonts w:cs="Arial"/>
                <w:lang w:eastAsia="zh-CN"/>
              </w:rPr>
            </w:pPr>
            <w:r w:rsidRPr="000900B3">
              <w:rPr>
                <w:rFonts w:cs="Arial"/>
                <w:lang w:eastAsia="zh-CN"/>
              </w:rPr>
              <w:t>Pupil Achievement</w:t>
            </w:r>
          </w:p>
          <w:p w14:paraId="4806A4BA" w14:textId="77777777" w:rsidR="00FD7AAB" w:rsidRPr="000900B3" w:rsidRDefault="00FD7AAB" w:rsidP="002D172F">
            <w:pPr>
              <w:numPr>
                <w:ilvl w:val="0"/>
                <w:numId w:val="1"/>
              </w:numPr>
              <w:contextualSpacing/>
              <w:rPr>
                <w:rFonts w:cs="Arial"/>
                <w:lang w:eastAsia="zh-CN"/>
              </w:rPr>
            </w:pPr>
            <w:r w:rsidRPr="000900B3">
              <w:rPr>
                <w:rFonts w:cs="Arial"/>
                <w:lang w:eastAsia="zh-CN"/>
              </w:rPr>
              <w:t>Pupil Engagement</w:t>
            </w:r>
          </w:p>
          <w:p w14:paraId="41EA5B6C" w14:textId="77777777" w:rsidR="00FD7AAB" w:rsidRPr="000900B3" w:rsidRDefault="00FD7AAB" w:rsidP="002D172F">
            <w:pPr>
              <w:numPr>
                <w:ilvl w:val="0"/>
                <w:numId w:val="1"/>
              </w:numPr>
              <w:contextualSpacing/>
              <w:rPr>
                <w:rFonts w:cs="Arial"/>
                <w:lang w:eastAsia="zh-CN"/>
              </w:rPr>
            </w:pPr>
            <w:r w:rsidRPr="000900B3">
              <w:rPr>
                <w:rFonts w:cs="Arial"/>
                <w:lang w:eastAsia="zh-CN"/>
              </w:rPr>
              <w:t>School Climate</w:t>
            </w:r>
          </w:p>
          <w:p w14:paraId="56C20EA2" w14:textId="77777777" w:rsidR="00FD7AAB" w:rsidRPr="000900B3" w:rsidRDefault="00FD7AAB" w:rsidP="002D172F">
            <w:pPr>
              <w:numPr>
                <w:ilvl w:val="0"/>
                <w:numId w:val="1"/>
              </w:numPr>
              <w:spacing w:after="120"/>
              <w:contextualSpacing/>
              <w:rPr>
                <w:rFonts w:cs="Arial"/>
                <w:lang w:eastAsia="zh-CN"/>
              </w:rPr>
            </w:pPr>
            <w:r w:rsidRPr="000900B3">
              <w:rPr>
                <w:rFonts w:cs="Arial"/>
                <w:lang w:eastAsia="zh-CN"/>
              </w:rPr>
              <w:t>Course Access</w:t>
            </w:r>
          </w:p>
          <w:p w14:paraId="6DB832DE" w14:textId="77777777" w:rsidR="00FD7AAB" w:rsidRPr="000900B3" w:rsidRDefault="00FD7AAB" w:rsidP="002D172F">
            <w:pPr>
              <w:numPr>
                <w:ilvl w:val="0"/>
                <w:numId w:val="1"/>
              </w:numPr>
              <w:spacing w:after="240"/>
              <w:rPr>
                <w:rFonts w:cs="Arial"/>
                <w:lang w:eastAsia="zh-CN"/>
              </w:rPr>
            </w:pPr>
            <w:r w:rsidRPr="000900B3">
              <w:rPr>
                <w:rFonts w:cs="Arial"/>
                <w:lang w:eastAsia="zh-CN"/>
              </w:rPr>
              <w:t>Other Pupil Outcomes</w:t>
            </w:r>
          </w:p>
          <w:p w14:paraId="4E845C91" w14:textId="77777777" w:rsidR="00FD7AAB" w:rsidRPr="000900B3" w:rsidRDefault="00FD7AAB" w:rsidP="002D172F">
            <w:pPr>
              <w:spacing w:before="240"/>
              <w:rPr>
                <w:rFonts w:cs="Arial"/>
                <w:lang w:eastAsia="zh-CN"/>
              </w:rPr>
            </w:pPr>
            <w:r w:rsidRPr="000900B3">
              <w:rPr>
                <w:rFonts w:cs="Arial"/>
                <w:lang w:eastAsia="zh-CN"/>
              </w:rPr>
              <w:t xml:space="preserve">ESSA local planning requirements are addressed in the LEA LCAP Addendum described below. </w:t>
            </w:r>
          </w:p>
          <w:p w14:paraId="46E0127F" w14:textId="77777777" w:rsidR="00FD7AAB" w:rsidRPr="000900B3" w:rsidRDefault="00FD7AAB" w:rsidP="002D172F">
            <w:pPr>
              <w:spacing w:before="240"/>
              <w:rPr>
                <w:rFonts w:cs="Arial"/>
                <w:lang w:eastAsia="zh-CN"/>
              </w:rPr>
            </w:pPr>
            <w:r w:rsidRPr="000900B3">
              <w:rPr>
                <w:rFonts w:cs="Arial"/>
                <w:lang w:eastAsia="zh-CN"/>
              </w:rPr>
              <w:t xml:space="preserve">California </w:t>
            </w:r>
            <w:r w:rsidRPr="000900B3">
              <w:rPr>
                <w:rFonts w:cs="Arial"/>
                <w:i/>
                <w:lang w:eastAsia="zh-CN"/>
              </w:rPr>
              <w:t>Education Code</w:t>
            </w:r>
            <w:r w:rsidRPr="000900B3">
              <w:rPr>
                <w:rFonts w:cs="Arial"/>
                <w:lang w:eastAsia="zh-CN"/>
              </w:rPr>
              <w:t xml:space="preserve"> requires that LCAPs be developed in a public process in consultation with teachers, principals, administrators, other school personnel, local bargaining units of the school district, parents, and pupils. </w:t>
            </w:r>
          </w:p>
          <w:p w14:paraId="1D327A97" w14:textId="77777777" w:rsidR="00FD7AAB" w:rsidRPr="000900B3" w:rsidRDefault="00307EC4" w:rsidP="002D172F">
            <w:pPr>
              <w:spacing w:after="120"/>
              <w:rPr>
                <w:rFonts w:cs="Arial"/>
                <w:lang w:eastAsia="zh-CN"/>
              </w:rPr>
            </w:pPr>
            <w:hyperlink r:id="rId23" w:tooltip="Local Control and Accountability Plan " w:history="1">
              <w:r w:rsidR="00FD7AAB" w:rsidRPr="000900B3">
                <w:rPr>
                  <w:rFonts w:cs="Arial"/>
                  <w:color w:val="0563C1"/>
                  <w:u w:val="single"/>
                  <w:lang w:eastAsia="zh-CN"/>
                </w:rPr>
                <w:t>http://www.cde.ca.gov/re/lc/</w:t>
              </w:r>
            </w:hyperlink>
            <w:r w:rsidR="00FD7AAB" w:rsidRPr="000900B3">
              <w:rPr>
                <w:rFonts w:cs="Arial"/>
                <w:lang w:eastAsia="zh-CN"/>
              </w:rPr>
              <w:t xml:space="preserve"> </w:t>
            </w:r>
          </w:p>
        </w:tc>
      </w:tr>
      <w:tr w:rsidR="00FD7AAB" w:rsidRPr="000900B3" w14:paraId="3033CB1F" w14:textId="77777777" w:rsidTr="004102A5">
        <w:trPr>
          <w:cantSplit/>
        </w:trPr>
        <w:tc>
          <w:tcPr>
            <w:tcW w:w="2335" w:type="dxa"/>
            <w:shd w:val="clear" w:color="auto" w:fill="auto"/>
          </w:tcPr>
          <w:p w14:paraId="6D4B8ED7" w14:textId="77777777" w:rsidR="00FD7AAB" w:rsidRPr="000900B3" w:rsidRDefault="00FD7AAB" w:rsidP="002D172F">
            <w:pPr>
              <w:rPr>
                <w:rFonts w:cs="Arial"/>
                <w:b/>
                <w:lang w:eastAsia="zh-CN"/>
              </w:rPr>
            </w:pPr>
            <w:r w:rsidRPr="000900B3">
              <w:rPr>
                <w:rFonts w:cs="Arial"/>
                <w:b/>
                <w:lang w:eastAsia="zh-CN"/>
              </w:rPr>
              <w:lastRenderedPageBreak/>
              <w:t>LCAP Addendum</w:t>
            </w:r>
          </w:p>
        </w:tc>
        <w:tc>
          <w:tcPr>
            <w:tcW w:w="7470" w:type="dxa"/>
            <w:shd w:val="clear" w:color="auto" w:fill="auto"/>
          </w:tcPr>
          <w:p w14:paraId="06B3BF07" w14:textId="77777777" w:rsidR="00FD7AAB" w:rsidRPr="000900B3" w:rsidRDefault="00FD7AAB" w:rsidP="002D172F">
            <w:pPr>
              <w:spacing w:after="240"/>
              <w:rPr>
                <w:rFonts w:cs="Arial"/>
                <w:lang w:eastAsia="zh-CN"/>
              </w:rPr>
            </w:pPr>
            <w:r w:rsidRPr="000900B3">
              <w:rPr>
                <w:rFonts w:cs="Arial"/>
                <w:lang w:eastAsia="zh-CN"/>
              </w:rPr>
              <w:t xml:space="preserve">The Local Control and Accountability Plan Addendum (LCAP Addendum) is the mechanism by which local educational agencies will address local planning requirements of Every Student Succeeds Act programs within the LCAP development process. The addendum is intended to supplement the LCAP, just as ESSA funds are intended to supplement state funds. It addresses the local planning requirements for the following ESSA programs: </w:t>
            </w:r>
          </w:p>
          <w:p w14:paraId="38B418D4" w14:textId="77777777" w:rsidR="00FD7AAB" w:rsidRPr="000900B3" w:rsidRDefault="00FD7AAB" w:rsidP="002D172F">
            <w:pPr>
              <w:numPr>
                <w:ilvl w:val="0"/>
                <w:numId w:val="2"/>
              </w:numPr>
              <w:spacing w:after="240"/>
              <w:rPr>
                <w:rFonts w:cs="Arial"/>
                <w:lang w:eastAsia="zh-CN"/>
              </w:rPr>
            </w:pPr>
            <w:r w:rsidRPr="000900B3">
              <w:rPr>
                <w:rFonts w:cs="Arial"/>
                <w:lang w:eastAsia="zh-CN"/>
              </w:rPr>
              <w:t>Title I, Part A: Improving Basic Programs Operated by State and Local Educational Agencies</w:t>
            </w:r>
          </w:p>
          <w:p w14:paraId="70295A13" w14:textId="77777777" w:rsidR="00FD7AAB" w:rsidRPr="000900B3" w:rsidRDefault="00FD7AAB" w:rsidP="002D172F">
            <w:pPr>
              <w:numPr>
                <w:ilvl w:val="0"/>
                <w:numId w:val="2"/>
              </w:numPr>
              <w:spacing w:after="240"/>
              <w:rPr>
                <w:rFonts w:cs="Arial"/>
                <w:lang w:eastAsia="zh-CN"/>
              </w:rPr>
            </w:pPr>
            <w:r w:rsidRPr="000900B3">
              <w:rPr>
                <w:rFonts w:cs="Arial"/>
                <w:lang w:eastAsia="zh-CN"/>
              </w:rPr>
              <w:t xml:space="preserve">Title I, Part D: Prevention and Intervention Programs for Children and Youth Who Are Neglected, Delinquent, or </w:t>
            </w:r>
            <w:r w:rsidRPr="000900B3">
              <w:rPr>
                <w:rFonts w:cs="Arial"/>
                <w:lang w:eastAsia="zh-CN"/>
              </w:rPr>
              <w:br/>
              <w:t>At-Risk</w:t>
            </w:r>
          </w:p>
          <w:p w14:paraId="7D717BAA" w14:textId="77777777" w:rsidR="00FD7AAB" w:rsidRPr="000900B3" w:rsidRDefault="00FD7AAB" w:rsidP="002D172F">
            <w:pPr>
              <w:numPr>
                <w:ilvl w:val="0"/>
                <w:numId w:val="2"/>
              </w:numPr>
              <w:spacing w:after="240"/>
              <w:rPr>
                <w:rFonts w:cs="Arial"/>
                <w:lang w:eastAsia="zh-CN"/>
              </w:rPr>
            </w:pPr>
            <w:r w:rsidRPr="000900B3">
              <w:rPr>
                <w:rFonts w:cs="Arial"/>
                <w:lang w:eastAsia="zh-CN"/>
              </w:rPr>
              <w:t>Title II, Part A: Supporting Effective Instruction</w:t>
            </w:r>
          </w:p>
          <w:p w14:paraId="05A23733" w14:textId="77777777" w:rsidR="00FD7AAB" w:rsidRPr="000900B3" w:rsidRDefault="00FD7AAB" w:rsidP="002D172F">
            <w:pPr>
              <w:numPr>
                <w:ilvl w:val="0"/>
                <w:numId w:val="2"/>
              </w:numPr>
              <w:spacing w:after="240"/>
              <w:rPr>
                <w:rFonts w:cs="Arial"/>
                <w:lang w:eastAsia="zh-CN"/>
              </w:rPr>
            </w:pPr>
            <w:r w:rsidRPr="000900B3">
              <w:rPr>
                <w:rFonts w:cs="Arial"/>
                <w:lang w:eastAsia="zh-CN"/>
              </w:rPr>
              <w:t>Title III, Part A: Language Instruction for English Learners and Immigrant Students</w:t>
            </w:r>
          </w:p>
          <w:p w14:paraId="3B2C5E8B" w14:textId="77777777" w:rsidR="00FD7AAB" w:rsidRPr="000900B3" w:rsidRDefault="00FD7AAB" w:rsidP="002D172F">
            <w:pPr>
              <w:numPr>
                <w:ilvl w:val="0"/>
                <w:numId w:val="2"/>
              </w:numPr>
              <w:spacing w:after="240"/>
              <w:rPr>
                <w:rFonts w:cs="Arial"/>
                <w:lang w:eastAsia="zh-CN"/>
              </w:rPr>
            </w:pPr>
            <w:r w:rsidRPr="000900B3">
              <w:rPr>
                <w:rFonts w:cs="Arial"/>
                <w:lang w:eastAsia="zh-CN"/>
              </w:rPr>
              <w:t>Title IV, Part A: Student Support and Academic Enrichment Grants</w:t>
            </w:r>
          </w:p>
        </w:tc>
      </w:tr>
      <w:tr w:rsidR="00FD7AAB" w:rsidRPr="000900B3" w14:paraId="6B8BC885" w14:textId="77777777" w:rsidTr="004102A5">
        <w:trPr>
          <w:cantSplit/>
        </w:trPr>
        <w:tc>
          <w:tcPr>
            <w:tcW w:w="2335" w:type="dxa"/>
            <w:shd w:val="clear" w:color="auto" w:fill="auto"/>
          </w:tcPr>
          <w:p w14:paraId="4E0428D2" w14:textId="77777777" w:rsidR="00FD7AAB" w:rsidRPr="000900B3" w:rsidRDefault="00FD7AAB" w:rsidP="002D172F">
            <w:pPr>
              <w:rPr>
                <w:rFonts w:cs="Arial"/>
                <w:b/>
                <w:lang w:eastAsia="zh-CN"/>
              </w:rPr>
            </w:pPr>
            <w:r w:rsidRPr="000900B3">
              <w:rPr>
                <w:rFonts w:cs="Arial"/>
                <w:b/>
                <w:lang w:eastAsia="zh-CN"/>
              </w:rPr>
              <w:lastRenderedPageBreak/>
              <w:t>LCFF</w:t>
            </w:r>
          </w:p>
        </w:tc>
        <w:tc>
          <w:tcPr>
            <w:tcW w:w="7470" w:type="dxa"/>
            <w:shd w:val="clear" w:color="auto" w:fill="auto"/>
          </w:tcPr>
          <w:p w14:paraId="109EE1D9" w14:textId="77777777" w:rsidR="00FD7AAB" w:rsidRPr="000900B3" w:rsidRDefault="00FD7AAB" w:rsidP="002D172F">
            <w:pPr>
              <w:spacing w:after="240"/>
              <w:rPr>
                <w:rFonts w:cs="Arial"/>
                <w:lang w:eastAsia="zh-CN"/>
              </w:rPr>
            </w:pPr>
            <w:r w:rsidRPr="000900B3">
              <w:rPr>
                <w:rFonts w:cs="Arial"/>
                <w:lang w:eastAsia="zh-CN"/>
              </w:rPr>
              <w:t xml:space="preserve">California’s 2013–14 Budget Act enacted landmark legislation that greatly simplifies the school finance system and provides additional resources to local educational agencies serving students with greater educational needs. The changes introduced by the Local Control Funding Formula (LCFF) represent a major shift in how the state funds local educational agencies (LEAs), eliminating revenue limits and most state categorical programs. LEAs receive funding based on the demographic profile of the students they serve and gain greater flexibility to use these funds to improve student outcomes. More information regarding the LCFF is available on the California Department of Education (CDE) LCFF Overview Web page at </w:t>
            </w:r>
            <w:hyperlink r:id="rId24" w:tooltip="LCFF Overview" w:history="1">
              <w:r w:rsidRPr="000900B3">
                <w:rPr>
                  <w:rFonts w:cs="Arial"/>
                  <w:color w:val="0563C1"/>
                  <w:u w:val="single"/>
                  <w:lang w:eastAsia="zh-CN"/>
                </w:rPr>
                <w:t>http://www.cde.ca.gov/fg/aa/lc/lcffoverview.asp</w:t>
              </w:r>
            </w:hyperlink>
            <w:r w:rsidRPr="000900B3">
              <w:rPr>
                <w:rFonts w:cs="Arial"/>
                <w:lang w:eastAsia="zh-CN"/>
              </w:rPr>
              <w:t xml:space="preserve">. </w:t>
            </w:r>
          </w:p>
          <w:p w14:paraId="3A4B0857" w14:textId="77777777" w:rsidR="00FD7AAB" w:rsidRPr="000900B3" w:rsidRDefault="00FD7AAB" w:rsidP="002D172F">
            <w:pPr>
              <w:spacing w:after="120"/>
              <w:rPr>
                <w:rFonts w:cs="Arial"/>
                <w:lang w:eastAsia="zh-CN"/>
              </w:rPr>
            </w:pPr>
            <w:r w:rsidRPr="000900B3">
              <w:rPr>
                <w:rFonts w:cs="Arial"/>
                <w:lang w:eastAsia="zh-CN"/>
              </w:rPr>
              <w:t>LEAs receive a base grant based upon average daily attendance with additional funds for students in certain grade spans. In addition, they receive a supplemental grant equal to 20 percent of the base grant based on the number of students eligible to receive free or reduced-price meals, English learners, and foster youth students, and a concentration grant equal to 50 percent of the adjusted base grant for these same students when exceeding 55 percent of an LEA’s enrollment. LEAs have broad discretion regarding use of the base grants but are required to develop, adopt, and annually update a three-year Local Control and Accountability Plan (LCAP) which describes how they intend to meet annual goals for all pupils, with specific activities to address state and local priorities identified in LCFF statute. The law requires LEAs to increase or improve services for high-need students in proportion to the additional funding apportioned on the basis of the target student enrollment in the district.</w:t>
            </w:r>
          </w:p>
        </w:tc>
      </w:tr>
      <w:tr w:rsidR="00FD7AAB" w:rsidRPr="000900B3" w14:paraId="2D31ECDE" w14:textId="77777777" w:rsidTr="004102A5">
        <w:trPr>
          <w:cantSplit/>
        </w:trPr>
        <w:tc>
          <w:tcPr>
            <w:tcW w:w="2335" w:type="dxa"/>
            <w:tcBorders>
              <w:top w:val="single" w:sz="4" w:space="0" w:color="auto"/>
              <w:left w:val="single" w:sz="4" w:space="0" w:color="auto"/>
              <w:bottom w:val="single" w:sz="4" w:space="0" w:color="auto"/>
              <w:right w:val="single" w:sz="4" w:space="0" w:color="auto"/>
            </w:tcBorders>
            <w:shd w:val="clear" w:color="auto" w:fill="auto"/>
          </w:tcPr>
          <w:p w14:paraId="6C988B21" w14:textId="77777777" w:rsidR="00FD7AAB" w:rsidRPr="000900B3" w:rsidRDefault="00FD7AAB" w:rsidP="002D172F">
            <w:pPr>
              <w:rPr>
                <w:rFonts w:cs="Arial"/>
                <w:b/>
                <w:lang w:eastAsia="zh-CN"/>
              </w:rPr>
            </w:pPr>
            <w:r w:rsidRPr="000900B3">
              <w:rPr>
                <w:rFonts w:cs="Arial"/>
                <w:b/>
                <w:lang w:eastAsia="zh-CN"/>
              </w:rPr>
              <w:t>LEA</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331E51B9" w14:textId="77777777" w:rsidR="00FD7AAB" w:rsidRPr="000900B3" w:rsidRDefault="00FD7AAB" w:rsidP="002D172F">
            <w:pPr>
              <w:spacing w:after="120"/>
              <w:rPr>
                <w:rFonts w:cs="Arial"/>
                <w:lang w:eastAsia="zh-CN"/>
              </w:rPr>
            </w:pPr>
            <w:r w:rsidRPr="000900B3">
              <w:rPr>
                <w:rFonts w:cs="Arial"/>
                <w:lang w:eastAsia="zh-CN"/>
              </w:rPr>
              <w:t xml:space="preserve">In California, local educational agencies (LEAs) include county offices of education, school districts, and direct-funded charter schools. </w:t>
            </w:r>
          </w:p>
        </w:tc>
      </w:tr>
      <w:tr w:rsidR="00FD7AAB" w:rsidRPr="000900B3" w14:paraId="2AD6ADE7" w14:textId="77777777" w:rsidTr="004102A5">
        <w:trPr>
          <w:cantSplit/>
        </w:trPr>
        <w:tc>
          <w:tcPr>
            <w:tcW w:w="2335" w:type="dxa"/>
            <w:tcBorders>
              <w:top w:val="single" w:sz="4" w:space="0" w:color="auto"/>
              <w:left w:val="single" w:sz="4" w:space="0" w:color="auto"/>
              <w:bottom w:val="single" w:sz="4" w:space="0" w:color="auto"/>
              <w:right w:val="single" w:sz="4" w:space="0" w:color="auto"/>
            </w:tcBorders>
            <w:shd w:val="clear" w:color="auto" w:fill="auto"/>
          </w:tcPr>
          <w:p w14:paraId="6F58BF23" w14:textId="77777777" w:rsidR="00FD7AAB" w:rsidRPr="000900B3" w:rsidRDefault="00FD7AAB" w:rsidP="002D172F">
            <w:pPr>
              <w:rPr>
                <w:rFonts w:cs="Arial"/>
                <w:b/>
                <w:lang w:eastAsia="zh-CN"/>
              </w:rPr>
            </w:pPr>
            <w:r w:rsidRPr="000900B3">
              <w:rPr>
                <w:rFonts w:cs="Arial"/>
                <w:b/>
                <w:lang w:eastAsia="zh-CN"/>
              </w:rPr>
              <w:t>SBE</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3AA98E49" w14:textId="77777777" w:rsidR="00FD7AAB" w:rsidRPr="000900B3" w:rsidRDefault="00FD7AAB" w:rsidP="002D172F">
            <w:pPr>
              <w:rPr>
                <w:rFonts w:cs="Arial"/>
                <w:lang w:eastAsia="zh-CN"/>
              </w:rPr>
            </w:pPr>
            <w:r w:rsidRPr="000900B3">
              <w:rPr>
                <w:rFonts w:cs="Arial"/>
                <w:lang w:eastAsia="zh-CN"/>
              </w:rPr>
              <w:t xml:space="preserve">The California State Board of Education (SBE) is the state’s 11 member K–12 policy-making body for academic standards, curriculum, instructional materials, assessments, and accountability. California </w:t>
            </w:r>
            <w:r w:rsidRPr="000900B3">
              <w:rPr>
                <w:rFonts w:cs="Arial"/>
                <w:i/>
                <w:lang w:eastAsia="zh-CN"/>
              </w:rPr>
              <w:t>Education Code</w:t>
            </w:r>
            <w:r w:rsidRPr="000900B3">
              <w:rPr>
                <w:rFonts w:cs="Arial"/>
                <w:lang w:eastAsia="zh-CN"/>
              </w:rPr>
              <w:t xml:space="preserve"> 12032 officially designates the SBE as the state educational agency (SEA) for federally funded education programs, including the Every Student Succeeds Act. The SEA has the primary responsibility for overseeing the state’s full compliance with provisions of federal law including school accountability.</w:t>
            </w:r>
          </w:p>
          <w:p w14:paraId="15C46801" w14:textId="77777777" w:rsidR="00FD7AAB" w:rsidRPr="000900B3" w:rsidRDefault="00307EC4" w:rsidP="002D172F">
            <w:pPr>
              <w:spacing w:after="120"/>
              <w:rPr>
                <w:rFonts w:cs="Arial"/>
                <w:u w:val="single"/>
                <w:lang w:eastAsia="zh-CN"/>
              </w:rPr>
            </w:pPr>
            <w:hyperlink r:id="rId25" w:tooltip="Student Succeeds Act" w:history="1">
              <w:r w:rsidR="00FD7AAB" w:rsidRPr="000900B3">
                <w:rPr>
                  <w:rFonts w:cs="Arial"/>
                  <w:color w:val="0563C1"/>
                  <w:u w:val="single"/>
                  <w:lang w:eastAsia="zh-CN"/>
                </w:rPr>
                <w:t>http://www.cde.ca.gov/be/</w:t>
              </w:r>
            </w:hyperlink>
            <w:r w:rsidR="00FD7AAB" w:rsidRPr="000900B3">
              <w:rPr>
                <w:rFonts w:cs="Arial"/>
                <w:u w:val="single"/>
                <w:lang w:eastAsia="zh-CN"/>
              </w:rPr>
              <w:t xml:space="preserve"> </w:t>
            </w:r>
          </w:p>
        </w:tc>
      </w:tr>
      <w:tr w:rsidR="00FD7AAB" w:rsidRPr="000900B3" w14:paraId="6601CD71" w14:textId="77777777" w:rsidTr="004102A5">
        <w:trPr>
          <w:cantSplit/>
        </w:trPr>
        <w:tc>
          <w:tcPr>
            <w:tcW w:w="2335" w:type="dxa"/>
            <w:tcBorders>
              <w:top w:val="single" w:sz="4" w:space="0" w:color="auto"/>
              <w:left w:val="single" w:sz="4" w:space="0" w:color="auto"/>
              <w:bottom w:val="single" w:sz="4" w:space="0" w:color="auto"/>
              <w:right w:val="single" w:sz="4" w:space="0" w:color="auto"/>
            </w:tcBorders>
            <w:shd w:val="clear" w:color="auto" w:fill="auto"/>
          </w:tcPr>
          <w:p w14:paraId="08DA51F6" w14:textId="77777777" w:rsidR="00FD7AAB" w:rsidRPr="000900B3" w:rsidRDefault="00FD7AAB" w:rsidP="002D172F">
            <w:pPr>
              <w:rPr>
                <w:rFonts w:cs="Arial"/>
                <w:b/>
                <w:lang w:eastAsia="zh-CN"/>
              </w:rPr>
            </w:pPr>
            <w:r w:rsidRPr="000900B3">
              <w:rPr>
                <w:rFonts w:cs="Arial"/>
                <w:b/>
                <w:lang w:eastAsia="zh-CN"/>
              </w:rPr>
              <w:lastRenderedPageBreak/>
              <w:t>SEA</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3A86F214" w14:textId="77777777" w:rsidR="00FD7AAB" w:rsidRPr="000900B3" w:rsidRDefault="00FD7AAB" w:rsidP="002D172F">
            <w:pPr>
              <w:spacing w:after="120"/>
              <w:rPr>
                <w:rFonts w:cs="Arial"/>
                <w:lang w:eastAsia="zh-CN"/>
              </w:rPr>
            </w:pPr>
            <w:r w:rsidRPr="000900B3">
              <w:rPr>
                <w:rFonts w:cs="Arial"/>
                <w:lang w:eastAsia="zh-CN"/>
              </w:rPr>
              <w:t xml:space="preserve">The state educational agency (SEA) is defined in ESSA as the agency primarily responsible for the state supervision of public elementary schools and secondary schools. California </w:t>
            </w:r>
            <w:r w:rsidRPr="000900B3">
              <w:rPr>
                <w:rFonts w:cs="Arial"/>
                <w:i/>
                <w:lang w:eastAsia="zh-CN"/>
              </w:rPr>
              <w:t>Education Code</w:t>
            </w:r>
            <w:r w:rsidRPr="000900B3">
              <w:rPr>
                <w:rFonts w:cs="Arial"/>
                <w:lang w:eastAsia="zh-CN"/>
              </w:rPr>
              <w:t xml:space="preserve"> 12032 officially designates the State Board of Education as the SEA for federally funded education programs, including the ESSA. </w:t>
            </w:r>
          </w:p>
        </w:tc>
      </w:tr>
      <w:tr w:rsidR="00FD7AAB" w:rsidRPr="000900B3" w14:paraId="28DB6D89" w14:textId="77777777" w:rsidTr="004102A5">
        <w:trPr>
          <w:cantSplit/>
        </w:trPr>
        <w:tc>
          <w:tcPr>
            <w:tcW w:w="2335" w:type="dxa"/>
            <w:tcBorders>
              <w:top w:val="single" w:sz="4" w:space="0" w:color="auto"/>
              <w:left w:val="single" w:sz="4" w:space="0" w:color="auto"/>
              <w:bottom w:val="single" w:sz="4" w:space="0" w:color="auto"/>
              <w:right w:val="single" w:sz="4" w:space="0" w:color="auto"/>
            </w:tcBorders>
            <w:shd w:val="clear" w:color="auto" w:fill="auto"/>
          </w:tcPr>
          <w:p w14:paraId="6E3362A2" w14:textId="77777777" w:rsidR="00FD7AAB" w:rsidRPr="000900B3" w:rsidRDefault="00FD7AAB" w:rsidP="002D172F">
            <w:pPr>
              <w:rPr>
                <w:rFonts w:cs="Arial"/>
                <w:b/>
                <w:lang w:eastAsia="zh-CN"/>
              </w:rPr>
            </w:pPr>
            <w:r w:rsidRPr="000900B3">
              <w:rPr>
                <w:rFonts w:cs="Arial"/>
                <w:b/>
                <w:lang w:eastAsia="zh-CN"/>
              </w:rPr>
              <w:t>Seal of Biliteracy</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445BC0FC" w14:textId="77777777" w:rsidR="00FD7AAB" w:rsidRPr="000900B3" w:rsidRDefault="00FD7AAB" w:rsidP="002D172F">
            <w:pPr>
              <w:rPr>
                <w:rFonts w:cs="Arial"/>
                <w:lang w:eastAsia="zh-CN"/>
              </w:rPr>
            </w:pPr>
            <w:r w:rsidRPr="000900B3">
              <w:rPr>
                <w:rFonts w:cs="Arial"/>
                <w:lang w:eastAsia="zh-CN"/>
              </w:rPr>
              <w:t xml:space="preserve">The State Seal of Biliteracy, codified in California </w:t>
            </w:r>
            <w:r w:rsidRPr="000900B3">
              <w:rPr>
                <w:rFonts w:cs="Arial"/>
                <w:i/>
                <w:lang w:eastAsia="zh-CN"/>
              </w:rPr>
              <w:t>Education Code</w:t>
            </w:r>
            <w:r w:rsidRPr="000900B3">
              <w:rPr>
                <w:rFonts w:cs="Arial"/>
                <w:lang w:eastAsia="zh-CN"/>
              </w:rPr>
              <w:t xml:space="preserve"> sections 51460–51464, provides recognition to high school students who have demonstrated proficiency in speaking, reading, and writing in one or more languages in addition to English.</w:t>
            </w:r>
          </w:p>
          <w:p w14:paraId="0F075F30" w14:textId="77777777" w:rsidR="00FD7AAB" w:rsidRPr="000900B3" w:rsidRDefault="00307EC4" w:rsidP="002D172F">
            <w:pPr>
              <w:spacing w:after="120"/>
              <w:rPr>
                <w:rFonts w:cs="Arial"/>
                <w:lang w:eastAsia="zh-CN"/>
              </w:rPr>
            </w:pPr>
            <w:hyperlink r:id="rId26" w:tooltip="Seal of Biliteracy" w:history="1">
              <w:r w:rsidR="00FD7AAB" w:rsidRPr="000900B3">
                <w:rPr>
                  <w:rFonts w:cs="Arial"/>
                  <w:color w:val="0563C1"/>
                  <w:u w:val="single"/>
                  <w:lang w:eastAsia="zh-CN"/>
                </w:rPr>
                <w:t>http://www.cde.ca.gov/sp/el/er/sealofbiliteracy.asp</w:t>
              </w:r>
            </w:hyperlink>
            <w:r w:rsidR="00FD7AAB" w:rsidRPr="000900B3">
              <w:rPr>
                <w:rFonts w:cs="Arial"/>
                <w:lang w:eastAsia="zh-CN"/>
              </w:rPr>
              <w:t xml:space="preserve"> </w:t>
            </w:r>
          </w:p>
        </w:tc>
      </w:tr>
      <w:tr w:rsidR="00FD7AAB" w:rsidRPr="000900B3" w14:paraId="20DE9261" w14:textId="77777777" w:rsidTr="004102A5">
        <w:trPr>
          <w:cantSplit/>
        </w:trPr>
        <w:tc>
          <w:tcPr>
            <w:tcW w:w="2335" w:type="dxa"/>
            <w:tcBorders>
              <w:top w:val="single" w:sz="4" w:space="0" w:color="auto"/>
              <w:left w:val="single" w:sz="4" w:space="0" w:color="auto"/>
              <w:bottom w:val="single" w:sz="4" w:space="0" w:color="auto"/>
              <w:right w:val="single" w:sz="4" w:space="0" w:color="auto"/>
            </w:tcBorders>
            <w:shd w:val="clear" w:color="auto" w:fill="auto"/>
          </w:tcPr>
          <w:p w14:paraId="0505E3FC" w14:textId="77777777" w:rsidR="00FD7AAB" w:rsidRPr="000900B3" w:rsidRDefault="00FD7AAB" w:rsidP="002D172F">
            <w:pPr>
              <w:rPr>
                <w:rFonts w:cs="Arial"/>
                <w:b/>
                <w:lang w:eastAsia="zh-CN"/>
              </w:rPr>
            </w:pPr>
            <w:r w:rsidRPr="000900B3">
              <w:rPr>
                <w:rFonts w:cs="Arial"/>
                <w:b/>
                <w:lang w:eastAsia="zh-CN"/>
              </w:rPr>
              <w:t>TDG</w:t>
            </w:r>
          </w:p>
        </w:tc>
        <w:tc>
          <w:tcPr>
            <w:tcW w:w="7470" w:type="dxa"/>
            <w:tcBorders>
              <w:top w:val="single" w:sz="4" w:space="0" w:color="auto"/>
              <w:left w:val="single" w:sz="4" w:space="0" w:color="auto"/>
              <w:bottom w:val="single" w:sz="4" w:space="0" w:color="auto"/>
              <w:right w:val="single" w:sz="4" w:space="0" w:color="auto"/>
            </w:tcBorders>
            <w:shd w:val="clear" w:color="auto" w:fill="auto"/>
          </w:tcPr>
          <w:p w14:paraId="4E07EB66" w14:textId="77777777" w:rsidR="00FD7AAB" w:rsidRPr="000900B3" w:rsidRDefault="00FD7AAB" w:rsidP="002D172F">
            <w:pPr>
              <w:spacing w:after="120"/>
              <w:rPr>
                <w:rFonts w:cs="Arial"/>
                <w:lang w:eastAsia="zh-CN"/>
              </w:rPr>
            </w:pPr>
            <w:r w:rsidRPr="000900B3">
              <w:rPr>
                <w:rFonts w:cs="Arial"/>
                <w:lang w:eastAsia="zh-CN"/>
              </w:rPr>
              <w:t>The Technical Design Group (TDG) is a group of experts in psychometric theory and education research that provide recommendations to the California Department of Education on matters related to the state and federal accountability system.</w:t>
            </w:r>
          </w:p>
        </w:tc>
      </w:tr>
    </w:tbl>
    <w:p w14:paraId="15A2636A" w14:textId="77777777" w:rsidR="00465547" w:rsidRPr="000900B3" w:rsidRDefault="00465547" w:rsidP="002D172F">
      <w:pPr>
        <w:pStyle w:val="Heading1"/>
        <w:spacing w:after="840"/>
        <w:jc w:val="center"/>
        <w:rPr>
          <w:rFonts w:asciiTheme="majorBidi" w:eastAsia="Calibri" w:hAnsiTheme="majorBidi" w:cstheme="majorBidi"/>
          <w:b/>
          <w:bCs/>
          <w:color w:val="auto"/>
          <w:sz w:val="40"/>
          <w:szCs w:val="40"/>
        </w:rPr>
      </w:pPr>
      <w:r w:rsidRPr="000900B3">
        <w:rPr>
          <w:rFonts w:cs="Arial"/>
        </w:rPr>
        <w:br w:type="page"/>
      </w:r>
      <w:r w:rsidRPr="000900B3">
        <w:rPr>
          <w:rFonts w:asciiTheme="majorBidi" w:eastAsia="Calibri" w:hAnsiTheme="majorBidi" w:cstheme="majorBidi"/>
          <w:b/>
          <w:bCs/>
          <w:color w:val="auto"/>
          <w:sz w:val="40"/>
          <w:szCs w:val="40"/>
        </w:rPr>
        <w:lastRenderedPageBreak/>
        <w:t>Revised State Template for the</w:t>
      </w:r>
      <w:r w:rsidR="00CF6F7E" w:rsidRPr="000900B3">
        <w:rPr>
          <w:rFonts w:asciiTheme="majorBidi" w:eastAsia="Calibri" w:hAnsiTheme="majorBidi" w:cstheme="majorBidi"/>
          <w:b/>
          <w:bCs/>
          <w:color w:val="auto"/>
          <w:sz w:val="40"/>
          <w:szCs w:val="40"/>
        </w:rPr>
        <w:br/>
      </w:r>
      <w:r w:rsidRPr="000900B3">
        <w:rPr>
          <w:rFonts w:asciiTheme="majorBidi" w:eastAsia="Calibri" w:hAnsiTheme="majorBidi" w:cstheme="majorBidi"/>
          <w:b/>
          <w:bCs/>
          <w:color w:val="auto"/>
          <w:sz w:val="40"/>
          <w:szCs w:val="40"/>
        </w:rPr>
        <w:t>Consolidated State Plan</w:t>
      </w:r>
    </w:p>
    <w:p w14:paraId="11CC9AA0" w14:textId="77777777" w:rsidR="00465547" w:rsidRPr="000900B3" w:rsidRDefault="00465547" w:rsidP="002D172F">
      <w:pPr>
        <w:pStyle w:val="Heading2"/>
        <w:jc w:val="center"/>
        <w:rPr>
          <w:rFonts w:asciiTheme="majorBidi" w:eastAsia="Calibri" w:hAnsiTheme="majorBidi" w:cstheme="majorBidi"/>
          <w:b w:val="0"/>
          <w:bCs w:val="0"/>
          <w:color w:val="auto"/>
          <w:sz w:val="40"/>
          <w:szCs w:val="40"/>
        </w:rPr>
      </w:pPr>
      <w:r w:rsidRPr="000900B3">
        <w:rPr>
          <w:rFonts w:asciiTheme="majorBidi" w:eastAsia="Calibri" w:hAnsiTheme="majorBidi" w:cstheme="majorBidi"/>
          <w:b w:val="0"/>
          <w:bCs w:val="0"/>
          <w:color w:val="auto"/>
          <w:sz w:val="40"/>
          <w:szCs w:val="40"/>
        </w:rPr>
        <w:t>The Elementary and Secondary Education Act of 1965,</w:t>
      </w:r>
      <w:r w:rsidR="00407ADA" w:rsidRPr="000900B3">
        <w:rPr>
          <w:rFonts w:asciiTheme="majorBidi" w:eastAsia="Calibri" w:hAnsiTheme="majorBidi" w:cstheme="majorBidi"/>
          <w:b w:val="0"/>
          <w:bCs w:val="0"/>
          <w:color w:val="auto"/>
          <w:sz w:val="40"/>
          <w:szCs w:val="40"/>
        </w:rPr>
        <w:t xml:space="preserve"> </w:t>
      </w:r>
      <w:r w:rsidRPr="000900B3">
        <w:rPr>
          <w:rFonts w:asciiTheme="majorBidi" w:eastAsia="Calibri" w:hAnsiTheme="majorBidi" w:cstheme="majorBidi"/>
          <w:b w:val="0"/>
          <w:bCs w:val="0"/>
          <w:color w:val="auto"/>
          <w:sz w:val="40"/>
          <w:szCs w:val="40"/>
        </w:rPr>
        <w:t>as amended by the Every Student Succeeds Act</w:t>
      </w:r>
    </w:p>
    <w:p w14:paraId="715499AE" w14:textId="77777777" w:rsidR="00465547" w:rsidRPr="000900B3" w:rsidRDefault="00465547" w:rsidP="002D172F">
      <w:pPr>
        <w:spacing w:after="200"/>
        <w:jc w:val="center"/>
        <w:rPr>
          <w:rFonts w:ascii="Times New Roman" w:eastAsia="Calibri" w:hAnsi="Times New Roman"/>
          <w:b/>
          <w:sz w:val="22"/>
          <w:szCs w:val="22"/>
        </w:rPr>
      </w:pPr>
      <w:r w:rsidRPr="000900B3">
        <w:rPr>
          <w:rFonts w:ascii="Times New Roman" w:eastAsia="Calibri" w:hAnsi="Times New Roman"/>
          <w:b/>
          <w:sz w:val="22"/>
          <w:szCs w:val="22"/>
        </w:rPr>
        <w:br w:type="textWrapping" w:clear="all"/>
      </w:r>
      <w:r w:rsidR="00407ADA" w:rsidRPr="000900B3">
        <w:rPr>
          <w:noProof/>
        </w:rPr>
        <w:drawing>
          <wp:inline distT="0" distB="0" distL="0" distR="0" wp14:anchorId="5B16D912" wp14:editId="16925C70">
            <wp:extent cx="1463040" cy="1463040"/>
            <wp:effectExtent l="0" t="0" r="3810" b="3810"/>
            <wp:docPr id="53" name="Picture 53" descr="Official Seal of the U.S.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 Seal of the U.S. Department of Education"/>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p>
    <w:p w14:paraId="559892D5" w14:textId="77777777" w:rsidR="00465547" w:rsidRPr="004F7B82" w:rsidRDefault="00465547" w:rsidP="002D172F">
      <w:pPr>
        <w:spacing w:before="1440" w:after="1680"/>
        <w:jc w:val="center"/>
        <w:rPr>
          <w:rFonts w:ascii="Times New Roman" w:eastAsia="Calibri" w:hAnsi="Times New Roman"/>
          <w:b/>
          <w:szCs w:val="22"/>
        </w:rPr>
      </w:pPr>
      <w:r w:rsidRPr="004F7B82">
        <w:rPr>
          <w:rFonts w:ascii="Times New Roman" w:eastAsia="Calibri" w:hAnsi="Times New Roman"/>
          <w:b/>
          <w:szCs w:val="22"/>
        </w:rPr>
        <w:t xml:space="preserve">U.S. Department of Education </w:t>
      </w:r>
      <w:r w:rsidRPr="004F7B82">
        <w:rPr>
          <w:rFonts w:ascii="Times New Roman" w:eastAsia="Calibri" w:hAnsi="Times New Roman"/>
          <w:b/>
          <w:szCs w:val="22"/>
        </w:rPr>
        <w:br/>
        <w:t>Issued: March 2017</w:t>
      </w:r>
    </w:p>
    <w:p w14:paraId="5945E180" w14:textId="77777777" w:rsidR="00465547" w:rsidRPr="004F7B82" w:rsidRDefault="00465547" w:rsidP="002D172F">
      <w:pPr>
        <w:tabs>
          <w:tab w:val="center" w:pos="4680"/>
          <w:tab w:val="left" w:pos="7050"/>
        </w:tabs>
        <w:jc w:val="center"/>
        <w:rPr>
          <w:rFonts w:ascii="Times New Roman" w:eastAsia="Calibri" w:hAnsi="Times New Roman"/>
          <w:szCs w:val="22"/>
        </w:rPr>
      </w:pPr>
      <w:r w:rsidRPr="004F7B82">
        <w:rPr>
          <w:rFonts w:ascii="Times New Roman" w:eastAsia="Calibri" w:hAnsi="Times New Roman"/>
          <w:szCs w:val="22"/>
        </w:rPr>
        <w:t>OMB Number: 1810-0576</w:t>
      </w:r>
    </w:p>
    <w:p w14:paraId="68E8C975" w14:textId="77777777" w:rsidR="00465547" w:rsidRPr="004F7B82" w:rsidRDefault="00465547" w:rsidP="002D172F">
      <w:pPr>
        <w:jc w:val="center"/>
        <w:rPr>
          <w:rFonts w:ascii="Times New Roman" w:eastAsia="Calibri" w:hAnsi="Times New Roman"/>
          <w:szCs w:val="22"/>
        </w:rPr>
      </w:pPr>
      <w:r w:rsidRPr="004F7B82">
        <w:rPr>
          <w:rFonts w:ascii="Times New Roman" w:eastAsia="Calibri" w:hAnsi="Times New Roman"/>
          <w:szCs w:val="22"/>
        </w:rPr>
        <w:t>Expiration Date: September 30, 2017</w:t>
      </w:r>
    </w:p>
    <w:p w14:paraId="4585852A" w14:textId="77777777" w:rsidR="00465547" w:rsidRPr="000900B3" w:rsidRDefault="00465547" w:rsidP="002D172F">
      <w:pPr>
        <w:pStyle w:val="Heading2"/>
        <w:rPr>
          <w:rFonts w:eastAsia="Calibri"/>
        </w:rPr>
      </w:pPr>
      <w:r w:rsidRPr="000900B3">
        <w:rPr>
          <w:rFonts w:eastAsia="Calibri"/>
          <w:sz w:val="22"/>
          <w:szCs w:val="22"/>
        </w:rPr>
        <w:br w:type="page"/>
      </w:r>
      <w:r w:rsidRPr="000900B3">
        <w:lastRenderedPageBreak/>
        <w:t>Introduction</w:t>
      </w:r>
    </w:p>
    <w:p w14:paraId="2E52792C" w14:textId="79823130" w:rsidR="00465547" w:rsidRPr="002D39BA" w:rsidRDefault="00465547" w:rsidP="002D172F">
      <w:pPr>
        <w:rPr>
          <w:rFonts w:ascii="Times New Roman" w:eastAsia="Calibri" w:hAnsi="Times New Roman"/>
        </w:rPr>
      </w:pPr>
      <w:r w:rsidRPr="002D39BA">
        <w:rPr>
          <w:rFonts w:ascii="Times New Roman" w:eastAsia="Calibri" w:hAnsi="Times New Roman"/>
        </w:rPr>
        <w:t>Section 8302 of the Elementary and Secondary Education Act of 1965 (ESEA), as amended by the Every Student Succeeds Act (ESSA),</w:t>
      </w:r>
      <w:r w:rsidRPr="002D39BA">
        <w:rPr>
          <w:rFonts w:ascii="Times New Roman" w:eastAsia="Calibri" w:hAnsi="Times New Roman"/>
          <w:vertAlign w:val="superscript"/>
        </w:rPr>
        <w:footnoteReference w:id="2"/>
      </w:r>
      <w:r w:rsidRPr="002D39BA">
        <w:rPr>
          <w:rFonts w:ascii="Times New Roman" w:hAnsi="Times New Roman"/>
        </w:rPr>
        <w:t xml:space="preserve"> </w:t>
      </w:r>
      <w:r w:rsidRPr="002D39BA">
        <w:rPr>
          <w:rFonts w:ascii="Times New Roman" w:eastAsia="Calibri" w:hAnsi="Times New Roman"/>
        </w:rPr>
        <w:t>requires the Secretary to establish procedures and criteria under which, after consultation with the Governor, a State educational agency (SEA) may submit a consolidated State plan designed to simplify the application requirements and reduce burden for SEAs.  ESEA section 8302 also requires the Secretary to establish the descriptions, information, assurances, and other material required to be included in a consolidated State plan. Even though an SEA submits only the required information in its consolidated State plan, an SEA must still meet all ESEA requirements for each included program.  In its consolidated State plan, each SEA may, but is not required to, include supplemental information such as its overall vision for improving outcomes for all students and its efforts to consult with and engage stakeholders when developing its consolidated State plan.</w:t>
      </w:r>
    </w:p>
    <w:p w14:paraId="2CFF4974" w14:textId="77777777" w:rsidR="00465547" w:rsidRPr="002D39BA" w:rsidRDefault="00465547" w:rsidP="002D172F">
      <w:pPr>
        <w:pStyle w:val="Heading2"/>
        <w:rPr>
          <w:szCs w:val="24"/>
        </w:rPr>
      </w:pPr>
      <w:r w:rsidRPr="002D39BA">
        <w:rPr>
          <w:szCs w:val="24"/>
        </w:rPr>
        <w:t>Completing and Submitting a Consolidated State Plan</w:t>
      </w:r>
    </w:p>
    <w:p w14:paraId="58B1B105" w14:textId="77777777" w:rsidR="00465547" w:rsidRPr="002D39BA" w:rsidRDefault="00465547" w:rsidP="002D172F">
      <w:pPr>
        <w:spacing w:after="240"/>
        <w:rPr>
          <w:rFonts w:ascii="Times New Roman" w:eastAsia="Calibri" w:hAnsi="Times New Roman"/>
        </w:rPr>
      </w:pPr>
      <w:r w:rsidRPr="002D39BA">
        <w:rPr>
          <w:rFonts w:ascii="Times New Roman" w:eastAsia="Calibri" w:hAnsi="Times New Roman"/>
        </w:rPr>
        <w:t xml:space="preserve">Each SEA must address all of the requirements identified below for the programs that it chooses to </w:t>
      </w:r>
      <w:r w:rsidR="00F106C9" w:rsidRPr="002D39BA">
        <w:rPr>
          <w:rFonts w:ascii="Times New Roman" w:eastAsia="Calibri" w:hAnsi="Times New Roman"/>
        </w:rPr>
        <w:br/>
      </w:r>
      <w:r w:rsidRPr="002D39BA">
        <w:rPr>
          <w:rFonts w:ascii="Times New Roman" w:eastAsia="Calibri" w:hAnsi="Times New Roman"/>
        </w:rPr>
        <w:t xml:space="preserve">include in its consolidated State plan.  An SEA must use this template or a format that includes the </w:t>
      </w:r>
      <w:r w:rsidR="00F106C9" w:rsidRPr="002D39BA">
        <w:rPr>
          <w:rFonts w:ascii="Times New Roman" w:eastAsia="Calibri" w:hAnsi="Times New Roman"/>
        </w:rPr>
        <w:br/>
      </w:r>
      <w:r w:rsidRPr="002D39BA">
        <w:rPr>
          <w:rFonts w:ascii="Times New Roman" w:eastAsia="Calibri" w:hAnsi="Times New Roman"/>
        </w:rPr>
        <w:t xml:space="preserve">required elements and that the State has developed working with the Council of Chief State School </w:t>
      </w:r>
      <w:r w:rsidR="00F106C9" w:rsidRPr="002D39BA">
        <w:rPr>
          <w:rFonts w:ascii="Times New Roman" w:eastAsia="Calibri" w:hAnsi="Times New Roman"/>
        </w:rPr>
        <w:br/>
      </w:r>
      <w:r w:rsidRPr="002D39BA">
        <w:rPr>
          <w:rFonts w:ascii="Times New Roman" w:eastAsia="Calibri" w:hAnsi="Times New Roman"/>
        </w:rPr>
        <w:t xml:space="preserve">Officers (CCSSO). </w:t>
      </w:r>
    </w:p>
    <w:p w14:paraId="33E0EA67" w14:textId="12A5ECBC" w:rsidR="00465547" w:rsidRPr="002D39BA" w:rsidRDefault="00465547" w:rsidP="002D172F">
      <w:pPr>
        <w:tabs>
          <w:tab w:val="left" w:pos="3330"/>
        </w:tabs>
        <w:spacing w:after="240"/>
        <w:rPr>
          <w:rFonts w:ascii="Times New Roman" w:eastAsia="Calibri" w:hAnsi="Times New Roman"/>
        </w:rPr>
      </w:pPr>
      <w:r w:rsidRPr="002D39BA">
        <w:rPr>
          <w:rFonts w:ascii="Times New Roman" w:eastAsia="Calibri" w:hAnsi="Times New Roman"/>
        </w:rPr>
        <w:t>Each SEA must submit to the U.S. Department of Education (Department) its consolidated State plan by one of the following two deadlines of the SEA’s choice:</w:t>
      </w:r>
    </w:p>
    <w:p w14:paraId="568D463C" w14:textId="77777777" w:rsidR="00465547" w:rsidRPr="002D39BA" w:rsidRDefault="00465547" w:rsidP="002D172F">
      <w:pPr>
        <w:numPr>
          <w:ilvl w:val="0"/>
          <w:numId w:val="10"/>
        </w:numPr>
        <w:tabs>
          <w:tab w:val="left" w:pos="720"/>
          <w:tab w:val="left" w:pos="3330"/>
        </w:tabs>
        <w:rPr>
          <w:rFonts w:ascii="Times New Roman" w:eastAsia="Calibri" w:hAnsi="Times New Roman"/>
        </w:rPr>
      </w:pPr>
      <w:r w:rsidRPr="002D39BA">
        <w:rPr>
          <w:rFonts w:ascii="Times New Roman" w:eastAsia="Calibri" w:hAnsi="Times New Roman"/>
          <w:b/>
        </w:rPr>
        <w:t>April 3, 2017</w:t>
      </w:r>
      <w:r w:rsidRPr="002D39BA">
        <w:rPr>
          <w:rFonts w:ascii="Times New Roman" w:eastAsia="Calibri" w:hAnsi="Times New Roman"/>
        </w:rPr>
        <w:t>; or</w:t>
      </w:r>
    </w:p>
    <w:p w14:paraId="04CC5D51" w14:textId="77777777" w:rsidR="00465547" w:rsidRPr="002D39BA" w:rsidRDefault="00465547" w:rsidP="002D172F">
      <w:pPr>
        <w:numPr>
          <w:ilvl w:val="0"/>
          <w:numId w:val="10"/>
        </w:numPr>
        <w:tabs>
          <w:tab w:val="left" w:pos="720"/>
          <w:tab w:val="left" w:pos="3330"/>
        </w:tabs>
        <w:spacing w:after="240"/>
        <w:rPr>
          <w:rFonts w:ascii="Times New Roman" w:eastAsia="Calibri" w:hAnsi="Times New Roman"/>
        </w:rPr>
      </w:pPr>
      <w:r w:rsidRPr="002D39BA">
        <w:rPr>
          <w:rFonts w:ascii="Times New Roman" w:eastAsia="Calibri" w:hAnsi="Times New Roman"/>
          <w:b/>
        </w:rPr>
        <w:t>September 18, 2017</w:t>
      </w:r>
      <w:r w:rsidRPr="002D39BA">
        <w:rPr>
          <w:rFonts w:ascii="Times New Roman" w:eastAsia="Calibri" w:hAnsi="Times New Roman"/>
        </w:rPr>
        <w:t xml:space="preserve">. </w:t>
      </w:r>
    </w:p>
    <w:p w14:paraId="2F24A705" w14:textId="77777777" w:rsidR="00465547" w:rsidRPr="002D39BA" w:rsidRDefault="00465547" w:rsidP="002D172F">
      <w:pPr>
        <w:spacing w:after="120"/>
        <w:rPr>
          <w:rFonts w:ascii="Times New Roman" w:eastAsia="Calibri" w:hAnsi="Times New Roman"/>
        </w:rPr>
      </w:pPr>
      <w:r w:rsidRPr="002D39BA">
        <w:rPr>
          <w:rFonts w:ascii="Times New Roman" w:eastAsia="Calibri" w:hAnsi="Times New Roman"/>
        </w:rPr>
        <w:t xml:space="preserve">Any plan that is received after April 3, but on or before September 18, 2017, will be considered to be submitted on September 18, 2017. In order to ensure transparency consistent with ESEA section </w:t>
      </w:r>
      <w:r w:rsidR="00F106C9" w:rsidRPr="002D39BA">
        <w:rPr>
          <w:rFonts w:ascii="Times New Roman" w:eastAsia="Calibri" w:hAnsi="Times New Roman"/>
        </w:rPr>
        <w:br/>
      </w:r>
      <w:r w:rsidRPr="002D39BA">
        <w:rPr>
          <w:rFonts w:ascii="Times New Roman" w:eastAsia="Calibri" w:hAnsi="Times New Roman"/>
        </w:rPr>
        <w:t xml:space="preserve">1111(a)(5), the Department intends to post each State plan on the Department’s website. </w:t>
      </w:r>
    </w:p>
    <w:p w14:paraId="2C28464E" w14:textId="77777777" w:rsidR="00465547" w:rsidRPr="002D39BA" w:rsidRDefault="00465547" w:rsidP="002D172F">
      <w:pPr>
        <w:pStyle w:val="Heading3"/>
        <w:rPr>
          <w:color w:val="4F81BD"/>
          <w:szCs w:val="24"/>
        </w:rPr>
      </w:pPr>
      <w:r w:rsidRPr="00191FCD">
        <w:rPr>
          <w:color w:val="2F5496" w:themeColor="accent5" w:themeShade="BF"/>
          <w:szCs w:val="24"/>
        </w:rPr>
        <w:t>Alternative Template</w:t>
      </w:r>
    </w:p>
    <w:p w14:paraId="201DEFDC" w14:textId="77777777" w:rsidR="00465547" w:rsidRPr="002D39BA" w:rsidRDefault="00465547" w:rsidP="002D172F">
      <w:pPr>
        <w:rPr>
          <w:rFonts w:ascii="Times New Roman" w:eastAsia="Calibri" w:hAnsi="Times New Roman"/>
        </w:rPr>
      </w:pPr>
      <w:r w:rsidRPr="002D39BA">
        <w:rPr>
          <w:rFonts w:ascii="Times New Roman" w:eastAsia="Calibri" w:hAnsi="Times New Roman"/>
        </w:rPr>
        <w:t>If an SEA does not use this template, it must:</w:t>
      </w:r>
    </w:p>
    <w:p w14:paraId="37879660" w14:textId="77777777" w:rsidR="00465547" w:rsidRPr="002D39BA" w:rsidRDefault="00465547" w:rsidP="002D172F">
      <w:pPr>
        <w:numPr>
          <w:ilvl w:val="0"/>
          <w:numId w:val="11"/>
        </w:numPr>
        <w:spacing w:after="200"/>
        <w:contextualSpacing/>
        <w:rPr>
          <w:rFonts w:ascii="Times New Roman" w:eastAsia="Calibri" w:hAnsi="Times New Roman"/>
        </w:rPr>
      </w:pPr>
      <w:r w:rsidRPr="002D39BA">
        <w:rPr>
          <w:rFonts w:ascii="Times New Roman" w:eastAsia="Calibri" w:hAnsi="Times New Roman"/>
        </w:rPr>
        <w:t>Include the information on the Cover Sheet;</w:t>
      </w:r>
    </w:p>
    <w:p w14:paraId="67A0B757" w14:textId="77777777" w:rsidR="00465547" w:rsidRPr="002D39BA" w:rsidRDefault="00465547" w:rsidP="002D172F">
      <w:pPr>
        <w:numPr>
          <w:ilvl w:val="0"/>
          <w:numId w:val="11"/>
        </w:numPr>
        <w:spacing w:after="200"/>
        <w:contextualSpacing/>
        <w:rPr>
          <w:rFonts w:ascii="Times New Roman" w:eastAsia="Calibri" w:hAnsi="Times New Roman"/>
        </w:rPr>
      </w:pPr>
      <w:r w:rsidRPr="002D39BA">
        <w:rPr>
          <w:rFonts w:ascii="Times New Roman" w:eastAsia="Calibri" w:hAnsi="Times New Roman"/>
        </w:rPr>
        <w:t>Include a table of contents or guide that clearly indicates where the SEA has addressed each requirement in its consolidated State plan;</w:t>
      </w:r>
    </w:p>
    <w:p w14:paraId="1BA675F9" w14:textId="77777777" w:rsidR="00465547" w:rsidRPr="002D39BA" w:rsidRDefault="00465547" w:rsidP="002D172F">
      <w:pPr>
        <w:numPr>
          <w:ilvl w:val="0"/>
          <w:numId w:val="11"/>
        </w:numPr>
        <w:spacing w:after="200"/>
        <w:contextualSpacing/>
        <w:rPr>
          <w:rFonts w:ascii="Times New Roman" w:eastAsia="Calibri" w:hAnsi="Times New Roman"/>
        </w:rPr>
      </w:pPr>
      <w:r w:rsidRPr="002D39BA">
        <w:rPr>
          <w:rFonts w:ascii="Times New Roman" w:eastAsia="Calibri" w:hAnsi="Times New Roman"/>
        </w:rPr>
        <w:t>Indicate that the SEA worked through CCSSO in developing its own template; and</w:t>
      </w:r>
    </w:p>
    <w:p w14:paraId="5C08A47A" w14:textId="77777777" w:rsidR="00465547" w:rsidRPr="002D39BA" w:rsidRDefault="00465547" w:rsidP="002D172F">
      <w:pPr>
        <w:numPr>
          <w:ilvl w:val="0"/>
          <w:numId w:val="11"/>
        </w:numPr>
        <w:spacing w:after="200"/>
        <w:contextualSpacing/>
        <w:rPr>
          <w:rFonts w:ascii="Times New Roman" w:eastAsia="Calibri" w:hAnsi="Times New Roman"/>
        </w:rPr>
      </w:pPr>
      <w:r w:rsidRPr="002D39BA">
        <w:rPr>
          <w:rFonts w:ascii="Times New Roman" w:eastAsia="Calibri" w:hAnsi="Times New Roman"/>
        </w:rPr>
        <w:t xml:space="preserve">Include the required information regarding equitable access to, and participation in, the programs included in its consolidated State plan as required by section 427 of the General Education </w:t>
      </w:r>
      <w:r w:rsidR="00F106C9" w:rsidRPr="002D39BA">
        <w:rPr>
          <w:rFonts w:ascii="Times New Roman" w:eastAsia="Calibri" w:hAnsi="Times New Roman"/>
        </w:rPr>
        <w:br/>
      </w:r>
      <w:r w:rsidRPr="002D39BA">
        <w:rPr>
          <w:rFonts w:ascii="Times New Roman" w:eastAsia="Calibri" w:hAnsi="Times New Roman"/>
        </w:rPr>
        <w:t xml:space="preserve">Provisions Act. See Appendix B. </w:t>
      </w:r>
    </w:p>
    <w:p w14:paraId="529AC00D" w14:textId="77777777" w:rsidR="00465547" w:rsidRPr="002D39BA" w:rsidRDefault="00465547" w:rsidP="002D172F">
      <w:pPr>
        <w:pStyle w:val="Heading3"/>
        <w:rPr>
          <w:color w:val="4F81BD"/>
          <w:szCs w:val="24"/>
        </w:rPr>
      </w:pPr>
      <w:r w:rsidRPr="00191FCD">
        <w:rPr>
          <w:color w:val="2F5496" w:themeColor="accent5" w:themeShade="BF"/>
          <w:szCs w:val="24"/>
        </w:rPr>
        <w:t>Individual Program State Plan</w:t>
      </w:r>
    </w:p>
    <w:p w14:paraId="15C68380" w14:textId="43C7B3C5" w:rsidR="00465547" w:rsidRPr="002D39BA" w:rsidRDefault="00465547" w:rsidP="002D172F">
      <w:pPr>
        <w:rPr>
          <w:rFonts w:ascii="Times New Roman" w:eastAsia="Calibri" w:hAnsi="Times New Roman"/>
        </w:rPr>
      </w:pPr>
      <w:r w:rsidRPr="002D39BA">
        <w:rPr>
          <w:rFonts w:ascii="Times New Roman" w:eastAsia="Calibri" w:hAnsi="Times New Roman"/>
        </w:rPr>
        <w:t xml:space="preserve">An SEA may submit an individual program State plan that meets all applicable statutory and regulatory requirements for any program that it chooses not to include in a consolidated State plan.  If an SEA intends to submit an individual program plan for any program, the SEA must submit the </w:t>
      </w:r>
      <w:r w:rsidRPr="002D39BA">
        <w:rPr>
          <w:rFonts w:ascii="Times New Roman" w:eastAsia="Calibri" w:hAnsi="Times New Roman"/>
        </w:rPr>
        <w:lastRenderedPageBreak/>
        <w:t xml:space="preserve">individual program plan by one of the dates above, in concert with its consolidated State plan, if applicable.  </w:t>
      </w:r>
    </w:p>
    <w:p w14:paraId="7BAF71A1" w14:textId="77777777" w:rsidR="00465547" w:rsidRPr="00191FCD" w:rsidRDefault="00465547" w:rsidP="002D172F">
      <w:pPr>
        <w:pStyle w:val="Heading3"/>
        <w:spacing w:before="120"/>
        <w:rPr>
          <w:color w:val="2F5496" w:themeColor="accent5" w:themeShade="BF"/>
          <w:szCs w:val="24"/>
        </w:rPr>
      </w:pPr>
      <w:r w:rsidRPr="00191FCD">
        <w:rPr>
          <w:color w:val="2F5496" w:themeColor="accent5" w:themeShade="BF"/>
          <w:szCs w:val="24"/>
        </w:rPr>
        <w:t>Consultation</w:t>
      </w:r>
    </w:p>
    <w:p w14:paraId="14A72D2B" w14:textId="2E33BDEE" w:rsidR="00465547" w:rsidRPr="002D39BA" w:rsidRDefault="00465547" w:rsidP="002D172F">
      <w:pPr>
        <w:spacing w:after="200"/>
        <w:contextualSpacing/>
        <w:rPr>
          <w:rFonts w:ascii="Times New Roman" w:eastAsia="Calibri" w:hAnsi="Times New Roman"/>
        </w:rPr>
      </w:pPr>
      <w:r w:rsidRPr="002D39BA">
        <w:rPr>
          <w:rFonts w:ascii="Times New Roman" w:eastAsia="Calibri" w:hAnsi="Times New Roman"/>
        </w:rPr>
        <w:t>Under ESEA section 8540, each SEA must consult in a timely and meaningful manner with the Governor, or appropriate officials from the Governor’s office, including during the development and prior to submission of its consolidated State plan to the Department.  A Governor shall have 30 days prior to the SEA submitting the consolidated State plan to the Secretary to sign the consolidated State plan.  If the Governor has not signed the plan within 30 days of delivery by the SEA, the SEA shall submit the plan to the Department without such signature.</w:t>
      </w:r>
    </w:p>
    <w:p w14:paraId="6C7C91E0" w14:textId="77777777" w:rsidR="00465547" w:rsidRPr="00191FCD" w:rsidRDefault="00465547" w:rsidP="002D172F">
      <w:pPr>
        <w:pStyle w:val="Heading3"/>
        <w:rPr>
          <w:color w:val="2F5496" w:themeColor="accent5" w:themeShade="BF"/>
          <w:szCs w:val="24"/>
        </w:rPr>
      </w:pPr>
      <w:r w:rsidRPr="00191FCD">
        <w:rPr>
          <w:color w:val="2F5496" w:themeColor="accent5" w:themeShade="BF"/>
          <w:szCs w:val="24"/>
        </w:rPr>
        <w:t>Assurances</w:t>
      </w:r>
    </w:p>
    <w:p w14:paraId="01F5349E" w14:textId="277001D1" w:rsidR="00465547" w:rsidRPr="002D39BA" w:rsidRDefault="00465547" w:rsidP="002D172F">
      <w:pPr>
        <w:widowControl w:val="0"/>
        <w:spacing w:after="200"/>
        <w:rPr>
          <w:rFonts w:ascii="Times New Roman" w:eastAsia="Calibri" w:hAnsi="Times New Roman"/>
        </w:rPr>
      </w:pPr>
      <w:r w:rsidRPr="002D39BA">
        <w:rPr>
          <w:rFonts w:ascii="Times New Roman" w:eastAsia="Calibri" w:hAnsi="Times New Roman"/>
        </w:rPr>
        <w:t xml:space="preserve">In order to receive fiscal year (FY) 2017 ESEA funds on July 1, 2017, for the programs that may be </w:t>
      </w:r>
      <w:r w:rsidR="0090412A" w:rsidRPr="002D39BA">
        <w:rPr>
          <w:rFonts w:ascii="Times New Roman" w:eastAsia="Calibri" w:hAnsi="Times New Roman"/>
        </w:rPr>
        <w:br/>
      </w:r>
      <w:r w:rsidRPr="002D39BA">
        <w:rPr>
          <w:rFonts w:ascii="Times New Roman" w:eastAsia="Calibri" w:hAnsi="Times New Roman"/>
        </w:rPr>
        <w:t xml:space="preserve">included in a consolidated State plan, and consistent with ESEA section 8302, each SEA must also submit a comprehensive set of assurances to the Department at a date and time established by the Secretary.  In the near future, the Department will publish an information collection request that details these assurances.  </w:t>
      </w:r>
    </w:p>
    <w:p w14:paraId="36F036CA" w14:textId="77777777" w:rsidR="00465547" w:rsidRPr="002D39BA" w:rsidRDefault="00465547" w:rsidP="002D172F">
      <w:pPr>
        <w:rPr>
          <w:rFonts w:ascii="Times New Roman" w:eastAsia="Calibri" w:hAnsi="Times New Roman"/>
        </w:rPr>
      </w:pPr>
      <w:r w:rsidRPr="002D39BA">
        <w:rPr>
          <w:rFonts w:ascii="Times New Roman" w:eastAsia="Calibri" w:hAnsi="Times New Roman"/>
          <w:u w:val="single"/>
        </w:rPr>
        <w:t>For Further Information</w:t>
      </w:r>
      <w:r w:rsidRPr="002D39BA">
        <w:rPr>
          <w:rFonts w:ascii="Times New Roman" w:eastAsia="Calibri" w:hAnsi="Times New Roman"/>
        </w:rPr>
        <w:t xml:space="preserve">: If you have any questions, please contact your Program Officer at OSS.[State]@ed.gov (e.g., </w:t>
      </w:r>
      <w:hyperlink r:id="rId28" w:history="1">
        <w:r w:rsidRPr="002D39BA">
          <w:rPr>
            <w:rFonts w:ascii="Times New Roman" w:eastAsia="Calibri" w:hAnsi="Times New Roman"/>
            <w:color w:val="0000FF"/>
            <w:u w:val="single"/>
          </w:rPr>
          <w:t>OSS.Alabama@ed.gov</w:t>
        </w:r>
      </w:hyperlink>
      <w:r w:rsidRPr="002D39BA">
        <w:rPr>
          <w:rFonts w:ascii="Times New Roman" w:eastAsia="Calibri" w:hAnsi="Times New Roman"/>
        </w:rPr>
        <w:t>).</w:t>
      </w:r>
    </w:p>
    <w:p w14:paraId="3872AF5D" w14:textId="77777777" w:rsidR="00465547" w:rsidRPr="000900B3" w:rsidRDefault="00465547" w:rsidP="002D172F">
      <w:pPr>
        <w:pStyle w:val="Heading2"/>
        <w:rPr>
          <w:rFonts w:asciiTheme="majorBidi" w:hAnsiTheme="majorBidi" w:cstheme="majorBidi"/>
          <w:i/>
          <w:iCs w:val="0"/>
        </w:rPr>
      </w:pPr>
      <w:r w:rsidRPr="002D39BA">
        <w:rPr>
          <w:rFonts w:ascii="Calibri" w:eastAsia="Calibri" w:hAnsi="Calibri"/>
          <w:szCs w:val="24"/>
        </w:rPr>
        <w:br w:type="page"/>
      </w:r>
      <w:r w:rsidRPr="000900B3">
        <w:rPr>
          <w:rFonts w:asciiTheme="majorBidi" w:hAnsiTheme="majorBidi" w:cstheme="majorBidi"/>
          <w:iCs w:val="0"/>
          <w:color w:val="365F91"/>
        </w:rPr>
        <w:lastRenderedPageBreak/>
        <w:t>Cover Page</w:t>
      </w:r>
    </w:p>
    <w:p w14:paraId="22BE544F" w14:textId="77777777" w:rsidR="00156D5B" w:rsidRPr="002D39BA" w:rsidRDefault="00156D5B" w:rsidP="002D172F">
      <w:pPr>
        <w:rPr>
          <w:rFonts w:ascii="Times New Roman" w:eastAsia="Calibri" w:hAnsi="Times New Roman"/>
          <w:b/>
        </w:rPr>
      </w:pPr>
      <w:r w:rsidRPr="002D39BA">
        <w:rPr>
          <w:rFonts w:ascii="Times New Roman" w:eastAsia="Calibri" w:hAnsi="Times New Roman"/>
          <w:b/>
        </w:rPr>
        <w:t>Contact Information and Signatures</w:t>
      </w:r>
    </w:p>
    <w:tbl>
      <w:tblPr>
        <w:tblStyle w:val="TableGrid1"/>
        <w:tblW w:w="4564" w:type="pct"/>
        <w:tblLook w:val="04A0" w:firstRow="1" w:lastRow="0" w:firstColumn="1" w:lastColumn="0" w:noHBand="0" w:noVBand="1"/>
        <w:tblDescription w:val="Contact Information and Signatures"/>
      </w:tblPr>
      <w:tblGrid>
        <w:gridCol w:w="5444"/>
        <w:gridCol w:w="3419"/>
      </w:tblGrid>
      <w:tr w:rsidR="00465547" w:rsidRPr="000900B3" w14:paraId="03656323" w14:textId="77777777">
        <w:trPr>
          <w:trHeight w:val="989"/>
          <w:tblHeader/>
        </w:trPr>
        <w:tc>
          <w:tcPr>
            <w:tcW w:w="3071" w:type="pct"/>
          </w:tcPr>
          <w:p w14:paraId="7AB52626" w14:textId="77777777" w:rsidR="00465547" w:rsidRPr="002D39BA" w:rsidRDefault="00465547" w:rsidP="002D172F">
            <w:pPr>
              <w:rPr>
                <w:rFonts w:ascii="Times New Roman" w:hAnsi="Times New Roman"/>
              </w:rPr>
            </w:pPr>
            <w:r w:rsidRPr="002D39BA">
              <w:rPr>
                <w:rFonts w:ascii="Times New Roman" w:hAnsi="Times New Roman"/>
                <w:b/>
              </w:rPr>
              <w:t xml:space="preserve">SEA Contact </w:t>
            </w:r>
            <w:r w:rsidRPr="002D39BA">
              <w:rPr>
                <w:rFonts w:ascii="Times New Roman" w:hAnsi="Times New Roman"/>
              </w:rPr>
              <w:t>(Name and Position):</w:t>
            </w:r>
          </w:p>
          <w:p w14:paraId="12857CA3" w14:textId="77777777" w:rsidR="00465547" w:rsidRPr="002D39BA" w:rsidRDefault="006C1DC9" w:rsidP="002D172F">
            <w:pPr>
              <w:rPr>
                <w:rFonts w:cs="Arial"/>
              </w:rPr>
            </w:pPr>
            <w:r w:rsidRPr="002D39BA">
              <w:rPr>
                <w:rFonts w:cs="Arial"/>
              </w:rPr>
              <w:t>Karen Stapf Walters, Executive Director</w:t>
            </w:r>
          </w:p>
          <w:p w14:paraId="260B445F" w14:textId="77777777" w:rsidR="006C1DC9" w:rsidRPr="002D39BA" w:rsidRDefault="006C1DC9" w:rsidP="002D172F">
            <w:pPr>
              <w:rPr>
                <w:rFonts w:cs="Arial"/>
              </w:rPr>
            </w:pPr>
            <w:r w:rsidRPr="002D39BA">
              <w:rPr>
                <w:rFonts w:cs="Arial"/>
              </w:rPr>
              <w:t>California State Board of Education</w:t>
            </w:r>
          </w:p>
        </w:tc>
        <w:tc>
          <w:tcPr>
            <w:tcW w:w="1929" w:type="pct"/>
          </w:tcPr>
          <w:p w14:paraId="194AAB1C" w14:textId="77777777" w:rsidR="00465547" w:rsidRPr="002D39BA" w:rsidRDefault="00465547" w:rsidP="002D172F">
            <w:pPr>
              <w:rPr>
                <w:rFonts w:ascii="Times New Roman" w:hAnsi="Times New Roman"/>
              </w:rPr>
            </w:pPr>
            <w:r w:rsidRPr="002D39BA">
              <w:rPr>
                <w:rFonts w:ascii="Times New Roman" w:hAnsi="Times New Roman"/>
              </w:rPr>
              <w:t>Telephone:</w:t>
            </w:r>
          </w:p>
          <w:p w14:paraId="6093064B" w14:textId="77777777" w:rsidR="00465547" w:rsidRPr="002D39BA" w:rsidRDefault="006C1DC9" w:rsidP="002D172F">
            <w:pPr>
              <w:rPr>
                <w:rFonts w:cs="Arial"/>
              </w:rPr>
            </w:pPr>
            <w:r w:rsidRPr="002D39BA">
              <w:rPr>
                <w:rFonts w:cs="Arial"/>
              </w:rPr>
              <w:t>916-319-0699</w:t>
            </w:r>
          </w:p>
        </w:tc>
      </w:tr>
      <w:tr w:rsidR="00465547" w:rsidRPr="000900B3" w14:paraId="096AD095" w14:textId="77777777">
        <w:tc>
          <w:tcPr>
            <w:tcW w:w="3071" w:type="pct"/>
          </w:tcPr>
          <w:p w14:paraId="6398DACD" w14:textId="77777777" w:rsidR="00465547" w:rsidRPr="002D39BA" w:rsidRDefault="00465547" w:rsidP="002D172F">
            <w:pPr>
              <w:rPr>
                <w:rFonts w:ascii="Times New Roman" w:hAnsi="Times New Roman"/>
              </w:rPr>
            </w:pPr>
            <w:r w:rsidRPr="002D39BA">
              <w:rPr>
                <w:rFonts w:ascii="Times New Roman" w:hAnsi="Times New Roman"/>
              </w:rPr>
              <w:t>Mailing Address:</w:t>
            </w:r>
          </w:p>
          <w:p w14:paraId="7A0EE74D" w14:textId="77777777" w:rsidR="00465547" w:rsidRPr="002D39BA" w:rsidRDefault="00465547" w:rsidP="002D172F">
            <w:pPr>
              <w:rPr>
                <w:rFonts w:cs="Arial"/>
              </w:rPr>
            </w:pPr>
            <w:r w:rsidRPr="002D39BA">
              <w:rPr>
                <w:rFonts w:cs="Arial"/>
              </w:rPr>
              <w:t>California Department of Education</w:t>
            </w:r>
          </w:p>
          <w:p w14:paraId="28CC6657" w14:textId="77777777" w:rsidR="00465547" w:rsidRPr="002D39BA" w:rsidRDefault="00465547" w:rsidP="002D172F">
            <w:pPr>
              <w:rPr>
                <w:rFonts w:cs="Arial"/>
              </w:rPr>
            </w:pPr>
            <w:r w:rsidRPr="002D39BA">
              <w:rPr>
                <w:rFonts w:cs="Arial"/>
              </w:rPr>
              <w:t>1430 N Street</w:t>
            </w:r>
            <w:r w:rsidR="006C1DC9" w:rsidRPr="002D39BA">
              <w:rPr>
                <w:rFonts w:cs="Arial"/>
              </w:rPr>
              <w:t>, Suite 5111</w:t>
            </w:r>
          </w:p>
          <w:p w14:paraId="447EEAB3" w14:textId="77777777" w:rsidR="00465547" w:rsidRPr="002D39BA" w:rsidRDefault="00465547" w:rsidP="002D172F">
            <w:pPr>
              <w:rPr>
                <w:rFonts w:ascii="Times New Roman" w:hAnsi="Times New Roman"/>
              </w:rPr>
            </w:pPr>
            <w:r w:rsidRPr="002D39BA">
              <w:rPr>
                <w:rFonts w:cs="Arial"/>
              </w:rPr>
              <w:t>Sacramento, CA 95814</w:t>
            </w:r>
          </w:p>
        </w:tc>
        <w:tc>
          <w:tcPr>
            <w:tcW w:w="1929" w:type="pct"/>
          </w:tcPr>
          <w:p w14:paraId="53FEBFB9" w14:textId="77777777" w:rsidR="00465547" w:rsidRPr="002D39BA" w:rsidRDefault="00465547" w:rsidP="002D172F">
            <w:pPr>
              <w:rPr>
                <w:rFonts w:ascii="Times New Roman" w:hAnsi="Times New Roman"/>
              </w:rPr>
            </w:pPr>
            <w:r w:rsidRPr="002D39BA">
              <w:rPr>
                <w:rFonts w:ascii="Times New Roman" w:hAnsi="Times New Roman"/>
              </w:rPr>
              <w:t>Email Address:</w:t>
            </w:r>
          </w:p>
          <w:p w14:paraId="6F0E0F38" w14:textId="77777777" w:rsidR="00465547" w:rsidRPr="002D39BA" w:rsidRDefault="00307EC4" w:rsidP="002D172F">
            <w:pPr>
              <w:rPr>
                <w:rFonts w:cs="Arial"/>
              </w:rPr>
            </w:pPr>
            <w:hyperlink r:id="rId29" w:history="1">
              <w:r w:rsidR="006C1DC9" w:rsidRPr="002D39BA">
                <w:rPr>
                  <w:rStyle w:val="Hyperlink"/>
                  <w:rFonts w:cs="Arial"/>
                </w:rPr>
                <w:t>kstapfwalters@cde.ca.gov</w:t>
              </w:r>
            </w:hyperlink>
            <w:r w:rsidR="006C1DC9" w:rsidRPr="002D39BA">
              <w:rPr>
                <w:rFonts w:cs="Arial"/>
              </w:rPr>
              <w:t xml:space="preserve"> </w:t>
            </w:r>
          </w:p>
        </w:tc>
      </w:tr>
    </w:tbl>
    <w:p w14:paraId="61D093B5" w14:textId="77777777" w:rsidR="00B2637A" w:rsidRPr="000900B3" w:rsidRDefault="00B2637A" w:rsidP="002D172F"/>
    <w:tbl>
      <w:tblPr>
        <w:tblStyle w:val="TableGrid1"/>
        <w:tblW w:w="4568" w:type="pct"/>
        <w:tblLook w:val="04A0" w:firstRow="1" w:lastRow="0" w:firstColumn="1" w:lastColumn="0" w:noHBand="0" w:noVBand="1"/>
        <w:tblDescription w:val="Signature requirements for SEA and ESEA. "/>
      </w:tblPr>
      <w:tblGrid>
        <w:gridCol w:w="8871"/>
      </w:tblGrid>
      <w:tr w:rsidR="00465547" w:rsidRPr="000900B3" w14:paraId="7BAFBE59" w14:textId="77777777">
        <w:trPr>
          <w:tblHeader/>
        </w:trPr>
        <w:tc>
          <w:tcPr>
            <w:tcW w:w="5000" w:type="pct"/>
          </w:tcPr>
          <w:p w14:paraId="19BF6DB5" w14:textId="77777777" w:rsidR="00465547" w:rsidRPr="002D39BA" w:rsidRDefault="00465547" w:rsidP="002D172F">
            <w:pPr>
              <w:spacing w:before="240"/>
              <w:rPr>
                <w:rFonts w:ascii="Times New Roman" w:hAnsi="Times New Roman"/>
              </w:rPr>
            </w:pPr>
            <w:r w:rsidRPr="002D39BA">
              <w:rPr>
                <w:rFonts w:ascii="Times New Roman" w:hAnsi="Times New Roman"/>
              </w:rPr>
              <w:t>By signing this document, I assure that:</w:t>
            </w:r>
          </w:p>
          <w:p w14:paraId="5FE08242" w14:textId="77777777" w:rsidR="00465547" w:rsidRPr="002D39BA" w:rsidRDefault="00465547" w:rsidP="002D172F">
            <w:pPr>
              <w:rPr>
                <w:rFonts w:ascii="Times New Roman" w:hAnsi="Times New Roman"/>
              </w:rPr>
            </w:pPr>
            <w:r w:rsidRPr="002D39BA">
              <w:rPr>
                <w:rFonts w:ascii="Times New Roman" w:hAnsi="Times New Roman"/>
              </w:rPr>
              <w:t>To the best of my knowledge and belief, all information and data included in this plan are true and correct.</w:t>
            </w:r>
          </w:p>
          <w:p w14:paraId="42F1FF15" w14:textId="77777777" w:rsidR="00465547" w:rsidRPr="002D39BA" w:rsidRDefault="00465547" w:rsidP="002D172F">
            <w:pPr>
              <w:rPr>
                <w:rFonts w:ascii="Times New Roman" w:hAnsi="Times New Roman"/>
              </w:rPr>
            </w:pPr>
            <w:r w:rsidRPr="002D39BA">
              <w:rPr>
                <w:rFonts w:ascii="Times New Roman" w:hAnsi="Times New Roman"/>
              </w:rPr>
              <w:t xml:space="preserve">The SEA will submit a comprehensive set of assurances at a date and time established by the Secretary, including the assurances in ESEA section 8304.  </w:t>
            </w:r>
          </w:p>
          <w:p w14:paraId="58D3B20D" w14:textId="77777777" w:rsidR="00465547" w:rsidRPr="002D39BA" w:rsidRDefault="00465547" w:rsidP="002D172F">
            <w:pPr>
              <w:rPr>
                <w:rFonts w:ascii="Times New Roman" w:hAnsi="Times New Roman"/>
              </w:rPr>
            </w:pPr>
            <w:r w:rsidRPr="002D39BA">
              <w:rPr>
                <w:rFonts w:ascii="Times New Roman" w:hAnsi="Times New Roman"/>
              </w:rPr>
              <w:t>Consistent with ESEA section 8302(b)(3), the SEA</w:t>
            </w:r>
            <w:r w:rsidRPr="002D39BA">
              <w:rPr>
                <w:rFonts w:ascii="Times New Roman" w:hAnsi="Times New Roman"/>
                <w:color w:val="1F497D"/>
              </w:rPr>
              <w:t xml:space="preserve"> </w:t>
            </w:r>
            <w:r w:rsidRPr="002D39BA">
              <w:rPr>
                <w:rFonts w:ascii="Times New Roman" w:hAnsi="Times New Roman"/>
              </w:rPr>
              <w:t>will meet the requirements of ESEA sections 1117 and 8501 regarding the participation of private school children and teachers.</w:t>
            </w:r>
          </w:p>
          <w:p w14:paraId="4C628C5E" w14:textId="77777777" w:rsidR="00465547" w:rsidRPr="000900B3" w:rsidRDefault="00465547" w:rsidP="002D172F">
            <w:pPr>
              <w:rPr>
                <w:rFonts w:ascii="Times New Roman" w:hAnsi="Times New Roman"/>
                <w:sz w:val="20"/>
                <w:szCs w:val="20"/>
              </w:rPr>
            </w:pPr>
          </w:p>
        </w:tc>
      </w:tr>
    </w:tbl>
    <w:p w14:paraId="2026521F" w14:textId="77777777" w:rsidR="00B2637A" w:rsidRPr="000900B3" w:rsidRDefault="00B2637A" w:rsidP="002D172F"/>
    <w:tbl>
      <w:tblPr>
        <w:tblStyle w:val="TableGrid1"/>
        <w:tblW w:w="4568" w:type="pct"/>
        <w:tblLook w:val="04A0" w:firstRow="1" w:lastRow="0" w:firstColumn="1" w:lastColumn="0" w:noHBand="0" w:noVBand="1"/>
        <w:tblDescription w:val="Signature information for SEA Representative and Governor"/>
      </w:tblPr>
      <w:tblGrid>
        <w:gridCol w:w="5445"/>
        <w:gridCol w:w="3426"/>
      </w:tblGrid>
      <w:tr w:rsidR="00465547" w:rsidRPr="000900B3" w14:paraId="54E2D612" w14:textId="77777777">
        <w:trPr>
          <w:tblHeader/>
        </w:trPr>
        <w:tc>
          <w:tcPr>
            <w:tcW w:w="3069" w:type="pct"/>
          </w:tcPr>
          <w:p w14:paraId="7929376A" w14:textId="77777777" w:rsidR="00465547" w:rsidRPr="002D39BA" w:rsidRDefault="00465547" w:rsidP="002D172F">
            <w:pPr>
              <w:rPr>
                <w:rFonts w:ascii="Times New Roman" w:hAnsi="Times New Roman"/>
                <w:b/>
              </w:rPr>
            </w:pPr>
            <w:r w:rsidRPr="002D39BA">
              <w:rPr>
                <w:rFonts w:ascii="Times New Roman" w:hAnsi="Times New Roman"/>
                <w:b/>
              </w:rPr>
              <w:t>Authorized SEA Representative (Printed Name)</w:t>
            </w:r>
          </w:p>
          <w:p w14:paraId="3D3FDAA3" w14:textId="77777777" w:rsidR="00465547" w:rsidRPr="002D39BA" w:rsidRDefault="006C1DC9" w:rsidP="002D172F">
            <w:pPr>
              <w:rPr>
                <w:rFonts w:cs="Arial"/>
              </w:rPr>
            </w:pPr>
            <w:r w:rsidRPr="002D39BA">
              <w:rPr>
                <w:rFonts w:cs="Arial"/>
              </w:rPr>
              <w:t>Michael Kirst, President</w:t>
            </w:r>
          </w:p>
          <w:p w14:paraId="55B3863E" w14:textId="77777777" w:rsidR="00465547" w:rsidRPr="002D39BA" w:rsidRDefault="00D442D6" w:rsidP="002D172F">
            <w:pPr>
              <w:spacing w:after="120"/>
              <w:rPr>
                <w:rFonts w:ascii="Times New Roman" w:hAnsi="Times New Roman"/>
              </w:rPr>
            </w:pPr>
            <w:r w:rsidRPr="002D39BA">
              <w:rPr>
                <w:rFonts w:cs="Arial"/>
              </w:rPr>
              <w:t xml:space="preserve">California </w:t>
            </w:r>
            <w:r w:rsidR="006C1DC9" w:rsidRPr="002D39BA">
              <w:rPr>
                <w:rFonts w:cs="Arial"/>
              </w:rPr>
              <w:t>State Board of Education</w:t>
            </w:r>
          </w:p>
          <w:p w14:paraId="6331C8FF" w14:textId="77777777" w:rsidR="00465547" w:rsidRPr="002D39BA" w:rsidRDefault="00465547" w:rsidP="002D172F">
            <w:pPr>
              <w:rPr>
                <w:rFonts w:ascii="Times New Roman" w:hAnsi="Times New Roman"/>
              </w:rPr>
            </w:pPr>
          </w:p>
        </w:tc>
        <w:tc>
          <w:tcPr>
            <w:tcW w:w="1931" w:type="pct"/>
          </w:tcPr>
          <w:p w14:paraId="07F8BBA0" w14:textId="77777777" w:rsidR="00465547" w:rsidRPr="002D39BA" w:rsidRDefault="00465547" w:rsidP="002D172F">
            <w:pPr>
              <w:rPr>
                <w:rFonts w:ascii="Times New Roman" w:hAnsi="Times New Roman"/>
              </w:rPr>
            </w:pPr>
            <w:r w:rsidRPr="002D39BA">
              <w:rPr>
                <w:rFonts w:ascii="Times New Roman" w:hAnsi="Times New Roman"/>
              </w:rPr>
              <w:t>Telephone:</w:t>
            </w:r>
          </w:p>
          <w:p w14:paraId="6C42AC8F" w14:textId="77777777" w:rsidR="006C1DC9" w:rsidRPr="002D39BA" w:rsidRDefault="006C1DC9" w:rsidP="002D172F">
            <w:pPr>
              <w:rPr>
                <w:rFonts w:cs="Arial"/>
              </w:rPr>
            </w:pPr>
            <w:r w:rsidRPr="002D39BA">
              <w:rPr>
                <w:rFonts w:cs="Arial"/>
              </w:rPr>
              <w:t>916-319-0705</w:t>
            </w:r>
          </w:p>
        </w:tc>
      </w:tr>
      <w:tr w:rsidR="00465547" w:rsidRPr="000900B3" w14:paraId="30AF0A22" w14:textId="77777777">
        <w:tc>
          <w:tcPr>
            <w:tcW w:w="3069" w:type="pct"/>
          </w:tcPr>
          <w:p w14:paraId="60782B8D" w14:textId="11A00766" w:rsidR="00AE741B" w:rsidRPr="002D39BA" w:rsidRDefault="00465547" w:rsidP="002D172F">
            <w:pPr>
              <w:spacing w:after="1000"/>
              <w:rPr>
                <w:rFonts w:ascii="Times New Roman" w:hAnsi="Times New Roman"/>
                <w:b/>
              </w:rPr>
            </w:pPr>
            <w:r w:rsidRPr="002D39BA">
              <w:rPr>
                <w:rFonts w:ascii="Times New Roman" w:hAnsi="Times New Roman"/>
                <w:b/>
              </w:rPr>
              <w:t>Signature of Authorized SEA Representative</w:t>
            </w:r>
          </w:p>
        </w:tc>
        <w:tc>
          <w:tcPr>
            <w:tcW w:w="1931" w:type="pct"/>
          </w:tcPr>
          <w:p w14:paraId="7D2BAF90" w14:textId="77777777" w:rsidR="00447990" w:rsidRPr="002D39BA" w:rsidRDefault="00465547" w:rsidP="002D172F">
            <w:pPr>
              <w:rPr>
                <w:rFonts w:ascii="Times New Roman" w:hAnsi="Times New Roman"/>
              </w:rPr>
            </w:pPr>
            <w:r w:rsidRPr="002D39BA">
              <w:rPr>
                <w:rFonts w:ascii="Times New Roman" w:hAnsi="Times New Roman"/>
              </w:rPr>
              <w:t>Date:</w:t>
            </w:r>
            <w:r w:rsidR="00447990" w:rsidRPr="002D39BA">
              <w:rPr>
                <w:rFonts w:ascii="Times New Roman" w:hAnsi="Times New Roman"/>
              </w:rPr>
              <w:t xml:space="preserve"> </w:t>
            </w:r>
          </w:p>
          <w:p w14:paraId="0FFB245F" w14:textId="77777777" w:rsidR="00465547" w:rsidRPr="002D39BA" w:rsidRDefault="00E75204" w:rsidP="002D172F">
            <w:pPr>
              <w:rPr>
                <w:rFonts w:cs="Arial"/>
              </w:rPr>
            </w:pPr>
            <w:r w:rsidRPr="002D39BA">
              <w:rPr>
                <w:rFonts w:cs="Arial"/>
              </w:rPr>
              <w:t>July 11, 2018</w:t>
            </w:r>
          </w:p>
        </w:tc>
      </w:tr>
      <w:tr w:rsidR="00465547" w:rsidRPr="000900B3" w14:paraId="3EB100EA" w14:textId="77777777">
        <w:tc>
          <w:tcPr>
            <w:tcW w:w="3069" w:type="pct"/>
          </w:tcPr>
          <w:p w14:paraId="462487FA" w14:textId="77777777" w:rsidR="00465547" w:rsidRPr="002D39BA" w:rsidRDefault="00465547" w:rsidP="002D172F">
            <w:pPr>
              <w:rPr>
                <w:rFonts w:ascii="Times New Roman" w:hAnsi="Times New Roman"/>
                <w:b/>
              </w:rPr>
            </w:pPr>
            <w:r w:rsidRPr="002D39BA">
              <w:rPr>
                <w:rFonts w:ascii="Times New Roman" w:hAnsi="Times New Roman"/>
                <w:b/>
              </w:rPr>
              <w:t>Governor (Printed Name)</w:t>
            </w:r>
          </w:p>
          <w:p w14:paraId="0281628F" w14:textId="77777777" w:rsidR="00465547" w:rsidRPr="002D39BA" w:rsidRDefault="00465547" w:rsidP="002D172F">
            <w:pPr>
              <w:spacing w:after="480"/>
              <w:rPr>
                <w:rFonts w:cs="Arial"/>
              </w:rPr>
            </w:pPr>
            <w:r w:rsidRPr="002D39BA">
              <w:rPr>
                <w:rFonts w:cs="Arial"/>
              </w:rPr>
              <w:t>Edmund G. Brown, Jr.</w:t>
            </w:r>
          </w:p>
          <w:p w14:paraId="38AEA82B" w14:textId="77777777" w:rsidR="00465547" w:rsidRPr="002D39BA" w:rsidRDefault="00465547" w:rsidP="002D172F">
            <w:pPr>
              <w:rPr>
                <w:rFonts w:ascii="Times New Roman" w:hAnsi="Times New Roman"/>
              </w:rPr>
            </w:pPr>
          </w:p>
        </w:tc>
        <w:tc>
          <w:tcPr>
            <w:tcW w:w="1931" w:type="pct"/>
          </w:tcPr>
          <w:p w14:paraId="1F765783" w14:textId="77777777" w:rsidR="00465547" w:rsidRPr="002D39BA" w:rsidRDefault="00465547" w:rsidP="002D172F">
            <w:pPr>
              <w:rPr>
                <w:rFonts w:ascii="Times New Roman" w:hAnsi="Times New Roman"/>
              </w:rPr>
            </w:pPr>
            <w:r w:rsidRPr="002D39BA">
              <w:rPr>
                <w:rFonts w:ascii="Times New Roman" w:hAnsi="Times New Roman"/>
              </w:rPr>
              <w:t>Date SEA provided plan to the Governor under ESEA section 8540:</w:t>
            </w:r>
          </w:p>
          <w:p w14:paraId="1A07F790" w14:textId="77777777" w:rsidR="009E2FE8" w:rsidRPr="002D39BA" w:rsidRDefault="00447990" w:rsidP="002D172F">
            <w:pPr>
              <w:rPr>
                <w:rFonts w:cs="Arial"/>
              </w:rPr>
            </w:pPr>
            <w:r w:rsidRPr="002D39BA">
              <w:rPr>
                <w:rFonts w:cs="Arial"/>
              </w:rPr>
              <w:t>August 11, 2017</w:t>
            </w:r>
          </w:p>
        </w:tc>
      </w:tr>
      <w:tr w:rsidR="00465547" w:rsidRPr="000900B3" w14:paraId="71921400" w14:textId="77777777">
        <w:tc>
          <w:tcPr>
            <w:tcW w:w="3069" w:type="pct"/>
          </w:tcPr>
          <w:p w14:paraId="7FB48835" w14:textId="64CAC671" w:rsidR="00465547" w:rsidRPr="004F7B82" w:rsidRDefault="00465547" w:rsidP="002D172F">
            <w:pPr>
              <w:spacing w:after="240"/>
              <w:rPr>
                <w:rFonts w:ascii="Times New Roman" w:hAnsi="Times New Roman"/>
                <w:b/>
              </w:rPr>
            </w:pPr>
            <w:r w:rsidRPr="002D39BA">
              <w:rPr>
                <w:rFonts w:ascii="Times New Roman" w:hAnsi="Times New Roman"/>
                <w:b/>
              </w:rPr>
              <w:t xml:space="preserve">Signature of Governor </w:t>
            </w:r>
          </w:p>
          <w:p w14:paraId="4BDA447A" w14:textId="77777777" w:rsidR="00465547" w:rsidRPr="002D39BA" w:rsidRDefault="00465547" w:rsidP="002D172F">
            <w:pPr>
              <w:rPr>
                <w:rFonts w:ascii="Times New Roman" w:hAnsi="Times New Roman"/>
              </w:rPr>
            </w:pPr>
          </w:p>
        </w:tc>
        <w:tc>
          <w:tcPr>
            <w:tcW w:w="1931" w:type="pct"/>
          </w:tcPr>
          <w:p w14:paraId="0F81D377" w14:textId="77777777" w:rsidR="00447990" w:rsidRPr="002D39BA" w:rsidRDefault="00465547" w:rsidP="002D172F">
            <w:pPr>
              <w:rPr>
                <w:rFonts w:ascii="Times New Roman" w:hAnsi="Times New Roman"/>
              </w:rPr>
            </w:pPr>
            <w:r w:rsidRPr="002D39BA">
              <w:rPr>
                <w:rFonts w:ascii="Times New Roman" w:hAnsi="Times New Roman"/>
              </w:rPr>
              <w:t>Date:</w:t>
            </w:r>
            <w:r w:rsidR="00447990" w:rsidRPr="002D39BA">
              <w:rPr>
                <w:rFonts w:ascii="Times New Roman" w:hAnsi="Times New Roman"/>
              </w:rPr>
              <w:t xml:space="preserve"> </w:t>
            </w:r>
          </w:p>
          <w:p w14:paraId="029A393A" w14:textId="77777777" w:rsidR="00465547" w:rsidRPr="002D39BA" w:rsidRDefault="00E75204" w:rsidP="002D172F">
            <w:pPr>
              <w:rPr>
                <w:rFonts w:cs="Arial"/>
              </w:rPr>
            </w:pPr>
            <w:r w:rsidRPr="002D39BA">
              <w:rPr>
                <w:rFonts w:cs="Arial"/>
              </w:rPr>
              <w:t>July 11, 2018</w:t>
            </w:r>
          </w:p>
        </w:tc>
      </w:tr>
    </w:tbl>
    <w:p w14:paraId="0C162B1B" w14:textId="3B017253" w:rsidR="00465547" w:rsidRPr="000900B3" w:rsidRDefault="00465547" w:rsidP="002D172F">
      <w:pPr>
        <w:pStyle w:val="Heading2"/>
        <w:rPr>
          <w:rFonts w:eastAsia="Calibri"/>
        </w:rPr>
      </w:pPr>
      <w:r w:rsidRPr="000900B3">
        <w:rPr>
          <w:rFonts w:eastAsia="Calibri"/>
          <w:sz w:val="22"/>
          <w:szCs w:val="22"/>
        </w:rPr>
        <w:br w:type="page"/>
      </w:r>
      <w:r w:rsidRPr="000900B3">
        <w:lastRenderedPageBreak/>
        <w:t>Programs Included in the Consolidated State Plan</w:t>
      </w:r>
    </w:p>
    <w:p w14:paraId="498072F7" w14:textId="77777777" w:rsidR="00465547" w:rsidRPr="002D39BA" w:rsidRDefault="00465547" w:rsidP="002D172F">
      <w:pPr>
        <w:spacing w:after="240"/>
        <w:rPr>
          <w:rFonts w:ascii="Times New Roman" w:eastAsia="Calibri" w:hAnsi="Times New Roman"/>
          <w:i/>
        </w:rPr>
      </w:pPr>
      <w:r w:rsidRPr="002D39BA">
        <w:rPr>
          <w:rFonts w:ascii="Times New Roman" w:eastAsia="Calibri" w:hAnsi="Times New Roman"/>
          <w:i/>
          <w:u w:val="single"/>
        </w:rPr>
        <w:t>Instructions</w:t>
      </w:r>
      <w:r w:rsidRPr="002D39BA">
        <w:rPr>
          <w:rFonts w:ascii="Times New Roman" w:eastAsia="Calibri" w:hAnsi="Times New Roman"/>
          <w:i/>
        </w:rPr>
        <w:t>: Indicate below by checking the appropriate box(es) which programs the SEA included in its consolidated State plan.  If an SEA elected not to include one or more of the programs below in its consolidated State plan, but is eligible and wishes to receive funds under the program(s), it must submit individual program plans for those programs that meet all statutory and regulatory requirements</w:t>
      </w:r>
      <w:r w:rsidRPr="002D39BA" w:rsidDel="00B64800">
        <w:rPr>
          <w:rFonts w:ascii="Times New Roman" w:eastAsia="Calibri" w:hAnsi="Times New Roman"/>
          <w:i/>
        </w:rPr>
        <w:t xml:space="preserve"> with its consolidated State plan in a single submission</w:t>
      </w:r>
      <w:r w:rsidRPr="002D39BA">
        <w:rPr>
          <w:rFonts w:ascii="Times New Roman" w:eastAsia="Calibri" w:hAnsi="Times New Roman"/>
          <w:i/>
        </w:rPr>
        <w:t xml:space="preserve">. </w:t>
      </w:r>
    </w:p>
    <w:p w14:paraId="5FC7447F" w14:textId="77777777" w:rsidR="00465547" w:rsidRPr="002D39BA" w:rsidRDefault="00465547" w:rsidP="002D172F">
      <w:pPr>
        <w:spacing w:after="200"/>
        <w:rPr>
          <w:rFonts w:ascii="Times New Roman" w:eastAsia="Calibri" w:hAnsi="Times New Roman"/>
        </w:rPr>
      </w:pPr>
      <w:r w:rsidRPr="002D39BA">
        <w:rPr>
          <w:rFonts w:ascii="MS Gothic" w:eastAsia="MS Gothic" w:hAnsi="MS Gothic" w:hint="eastAsia"/>
        </w:rPr>
        <w:t>☒</w:t>
      </w:r>
      <w:r w:rsidRPr="002D39BA">
        <w:rPr>
          <w:rFonts w:ascii="Times New Roman" w:eastAsia="Calibri" w:hAnsi="Times New Roman"/>
        </w:rPr>
        <w:t xml:space="preserve"> Check this box if the SEA has included </w:t>
      </w:r>
      <w:r w:rsidRPr="002D39BA">
        <w:rPr>
          <w:rFonts w:ascii="Times New Roman" w:eastAsia="Calibri" w:hAnsi="Times New Roman"/>
          <w:u w:val="single"/>
        </w:rPr>
        <w:t>all</w:t>
      </w:r>
      <w:r w:rsidRPr="002D39BA">
        <w:rPr>
          <w:rFonts w:ascii="Times New Roman" w:eastAsia="Calibri" w:hAnsi="Times New Roman"/>
        </w:rPr>
        <w:t xml:space="preserve"> of the following programs in its consolidated State plan. </w:t>
      </w:r>
    </w:p>
    <w:p w14:paraId="7A9BA303" w14:textId="77777777" w:rsidR="00465547" w:rsidRPr="002D39BA" w:rsidRDefault="00465547" w:rsidP="002D172F">
      <w:pPr>
        <w:spacing w:after="200"/>
        <w:rPr>
          <w:rFonts w:ascii="Times New Roman" w:eastAsia="Calibri" w:hAnsi="Times New Roman"/>
          <w:b/>
        </w:rPr>
      </w:pPr>
      <w:r w:rsidRPr="002D39BA">
        <w:rPr>
          <w:rFonts w:ascii="Times New Roman" w:eastAsia="Calibri" w:hAnsi="Times New Roman"/>
          <w:b/>
        </w:rPr>
        <w:t>or</w:t>
      </w:r>
    </w:p>
    <w:p w14:paraId="3FC992FD" w14:textId="77777777" w:rsidR="00465547" w:rsidRPr="002D39BA" w:rsidRDefault="00465547" w:rsidP="002D172F">
      <w:pPr>
        <w:spacing w:after="200"/>
        <w:rPr>
          <w:rFonts w:ascii="Times New Roman" w:eastAsia="Calibri" w:hAnsi="Times New Roman"/>
        </w:rPr>
      </w:pPr>
      <w:r w:rsidRPr="002D39BA">
        <w:rPr>
          <w:rFonts w:ascii="Times New Roman" w:eastAsia="Calibri" w:hAnsi="Times New Roman"/>
        </w:rPr>
        <w:t xml:space="preserve">If all programs are not included, check each program listed below that the SEA includes in its </w:t>
      </w:r>
      <w:r w:rsidR="00DC7FF4" w:rsidRPr="002D39BA">
        <w:rPr>
          <w:rFonts w:ascii="Times New Roman" w:eastAsia="Calibri" w:hAnsi="Times New Roman"/>
        </w:rPr>
        <w:br/>
      </w:r>
      <w:r w:rsidRPr="002D39BA">
        <w:rPr>
          <w:rFonts w:ascii="Times New Roman" w:eastAsia="Calibri" w:hAnsi="Times New Roman"/>
        </w:rPr>
        <w:t>consolidated State plan:</w:t>
      </w:r>
    </w:p>
    <w:p w14:paraId="3318D924" w14:textId="77777777" w:rsidR="00465547" w:rsidRPr="002D39BA" w:rsidRDefault="00465547" w:rsidP="002D172F">
      <w:pPr>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 Part A:  Improving Basic Programs Operated by Local Educational Agencies</w:t>
      </w:r>
    </w:p>
    <w:p w14:paraId="5B4EFCC3" w14:textId="77777777" w:rsidR="00465547" w:rsidRPr="002D39BA" w:rsidRDefault="00465547" w:rsidP="002D172F">
      <w:pPr>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 Part C:  Education of Migratory Children</w:t>
      </w:r>
    </w:p>
    <w:p w14:paraId="0043B802" w14:textId="77777777" w:rsidR="00465547" w:rsidRPr="002D39BA" w:rsidRDefault="00465547" w:rsidP="002D172F">
      <w:pPr>
        <w:tabs>
          <w:tab w:val="left" w:pos="360"/>
        </w:tabs>
        <w:spacing w:after="240"/>
        <w:ind w:left="360" w:hanging="36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 Part D:  Prevention and Intervention Programs for Children and Youth Who Are Neglected, Delinquent, or At-Risk</w:t>
      </w:r>
    </w:p>
    <w:p w14:paraId="40F6DF2C" w14:textId="77777777" w:rsidR="00465547" w:rsidRPr="002D39BA" w:rsidRDefault="00465547" w:rsidP="002D172F">
      <w:pPr>
        <w:tabs>
          <w:tab w:val="left" w:pos="432"/>
        </w:tabs>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II, Part A:  Supporting Effective Instruction</w:t>
      </w:r>
    </w:p>
    <w:p w14:paraId="59DC6889" w14:textId="77777777" w:rsidR="00465547" w:rsidRPr="002D39BA" w:rsidRDefault="00465547" w:rsidP="002D172F">
      <w:pPr>
        <w:tabs>
          <w:tab w:val="left" w:pos="432"/>
        </w:tabs>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III, Part A:  English Language Acquisition, Language Enhancement, and Academic Achievement</w:t>
      </w:r>
    </w:p>
    <w:p w14:paraId="77A337EB" w14:textId="77777777" w:rsidR="00465547" w:rsidRPr="002D39BA" w:rsidRDefault="00465547" w:rsidP="002D172F">
      <w:pPr>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IV, Part A:  Student Support and Academic Enrichment Grants</w:t>
      </w:r>
    </w:p>
    <w:p w14:paraId="4BA51EA4" w14:textId="77777777" w:rsidR="00465547" w:rsidRPr="002D39BA" w:rsidRDefault="00465547" w:rsidP="002D172F">
      <w:pPr>
        <w:tabs>
          <w:tab w:val="left" w:pos="432"/>
        </w:tabs>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IV, Part B:  21st Century Community Learning Centers</w:t>
      </w:r>
    </w:p>
    <w:p w14:paraId="1895658D" w14:textId="77777777" w:rsidR="00465547" w:rsidRPr="002D39BA" w:rsidRDefault="00465547" w:rsidP="002D172F">
      <w:pPr>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Title V, Part B, Subpart 2:  Rural and Low-Income School Program</w:t>
      </w:r>
    </w:p>
    <w:p w14:paraId="3665A23F" w14:textId="77777777" w:rsidR="00465547" w:rsidRPr="002D39BA" w:rsidRDefault="00465547" w:rsidP="002D172F">
      <w:pPr>
        <w:spacing w:after="240"/>
        <w:rPr>
          <w:rFonts w:ascii="Times New Roman" w:eastAsia="Calibri" w:hAnsi="Times New Roman"/>
        </w:rPr>
      </w:pPr>
      <w:r w:rsidRPr="002D39BA">
        <w:rPr>
          <w:rFonts w:ascii="MS Mincho" w:eastAsia="MS Mincho" w:hAnsi="MS Mincho" w:cs="MS Mincho" w:hint="eastAsia"/>
        </w:rPr>
        <w:t>☐</w:t>
      </w:r>
      <w:r w:rsidRPr="002D39BA">
        <w:rPr>
          <w:rFonts w:ascii="Times New Roman" w:eastAsia="MS Mincho" w:hAnsi="Times New Roman"/>
        </w:rPr>
        <w:t xml:space="preserve"> </w:t>
      </w:r>
      <w:r w:rsidRPr="002D39BA">
        <w:rPr>
          <w:rFonts w:ascii="Times New Roman" w:eastAsia="Calibri" w:hAnsi="Times New Roman"/>
        </w:rPr>
        <w:t xml:space="preserve">Title VII, Subpart B of the McKinney-Vento Homeless Assistance Act: Education for Homeless </w:t>
      </w:r>
      <w:r w:rsidR="00DC7FF4" w:rsidRPr="002D39BA">
        <w:rPr>
          <w:rFonts w:ascii="Times New Roman" w:eastAsia="Calibri" w:hAnsi="Times New Roman"/>
        </w:rPr>
        <w:br/>
      </w:r>
      <w:r w:rsidRPr="002D39BA">
        <w:rPr>
          <w:rFonts w:ascii="Times New Roman" w:eastAsia="Calibri" w:hAnsi="Times New Roman"/>
        </w:rPr>
        <w:t>Children and Youth Program (McKinney-Vento Act)</w:t>
      </w:r>
    </w:p>
    <w:p w14:paraId="740E246C" w14:textId="77777777" w:rsidR="00465547" w:rsidRPr="000900B3" w:rsidRDefault="00465547" w:rsidP="002D172F">
      <w:pPr>
        <w:pStyle w:val="Heading3"/>
        <w:rPr>
          <w:color w:val="4F81BD"/>
          <w:sz w:val="28"/>
          <w:szCs w:val="28"/>
        </w:rPr>
      </w:pPr>
      <w:r w:rsidRPr="000900B3">
        <w:rPr>
          <w:color w:val="4F81BD"/>
          <w:sz w:val="28"/>
          <w:szCs w:val="28"/>
        </w:rPr>
        <w:t>Instructions</w:t>
      </w:r>
    </w:p>
    <w:p w14:paraId="5D9845C2" w14:textId="1C9CC52D" w:rsidR="00465547" w:rsidRPr="002D39BA" w:rsidRDefault="00465547" w:rsidP="002D172F">
      <w:pPr>
        <w:spacing w:after="200"/>
        <w:rPr>
          <w:rFonts w:ascii="Times New Roman" w:eastAsia="Calibri" w:hAnsi="Times New Roman"/>
          <w:b/>
          <w:caps/>
          <w:u w:val="single"/>
        </w:rPr>
      </w:pPr>
      <w:r w:rsidRPr="002D39BA">
        <w:rPr>
          <w:rFonts w:ascii="Times New Roman" w:eastAsia="Calibri" w:hAnsi="Times New Roman"/>
          <w:i/>
        </w:rPr>
        <w:t xml:space="preserve">Each SEA must provide descriptions and other information that address each requirement listed below for the programs included in its consolidated State plan. Consistent with ESEA section 8302, the Secretary has determined that the following requirements are absolutely necessary for consideration of a consolidated State plan. An SEA may add descriptions or other information, but may not omit any of the required descriptions or information for each included program. </w:t>
      </w:r>
    </w:p>
    <w:p w14:paraId="35B90D80" w14:textId="77777777" w:rsidR="00465547" w:rsidRPr="004F7B82" w:rsidRDefault="00465547" w:rsidP="00EE3934">
      <w:pPr>
        <w:pStyle w:val="Heading2"/>
      </w:pPr>
      <w:r w:rsidRPr="000900B3">
        <w:rPr>
          <w:rFonts w:eastAsia="Calibri"/>
          <w:caps/>
          <w:sz w:val="22"/>
          <w:szCs w:val="22"/>
          <w:u w:val="single"/>
        </w:rPr>
        <w:br w:type="page"/>
      </w:r>
      <w:r w:rsidRPr="004F7B82">
        <w:lastRenderedPageBreak/>
        <w:t>Title I, Part A: Improving Basic Programs Operated by Local Educational Agencies</w:t>
      </w:r>
    </w:p>
    <w:p w14:paraId="1747C22B" w14:textId="0F026DCB" w:rsidR="00465547" w:rsidRPr="004F7B82" w:rsidRDefault="00465547" w:rsidP="002D172F">
      <w:pPr>
        <w:numPr>
          <w:ilvl w:val="1"/>
          <w:numId w:val="6"/>
        </w:numPr>
        <w:spacing w:after="240"/>
        <w:ind w:left="720"/>
        <w:rPr>
          <w:rFonts w:ascii="Times New Roman" w:eastAsia="Calibri" w:hAnsi="Times New Roman"/>
        </w:rPr>
      </w:pPr>
      <w:r w:rsidRPr="004F7B82">
        <w:rPr>
          <w:rFonts w:ascii="Times New Roman" w:eastAsia="Calibri" w:hAnsi="Times New Roman"/>
          <w:u w:val="single"/>
        </w:rPr>
        <w:t>Challenging State Academic Standards and Assessments</w:t>
      </w:r>
      <w:r w:rsidRPr="004F7B82">
        <w:rPr>
          <w:rFonts w:ascii="Times New Roman" w:eastAsia="Calibri" w:hAnsi="Times New Roman"/>
        </w:rPr>
        <w:t xml:space="preserve"> </w:t>
      </w:r>
      <w:r w:rsidRPr="004F7B82">
        <w:rPr>
          <w:rFonts w:ascii="Times New Roman" w:eastAsia="Calibri" w:hAnsi="Times New Roman"/>
          <w:i/>
        </w:rPr>
        <w:t>(ESEA section 1111(b)(1) and (2) and 34 CFR §§ 200.1−200.8.)</w:t>
      </w:r>
      <w:r w:rsidRPr="004F7B82">
        <w:rPr>
          <w:rFonts w:ascii="Times New Roman" w:eastAsia="Calibri" w:hAnsi="Times New Roman"/>
          <w:vertAlign w:val="superscript"/>
        </w:rPr>
        <w:footnoteReference w:id="3"/>
      </w:r>
    </w:p>
    <w:p w14:paraId="36F096DB" w14:textId="77777777" w:rsidR="00465547" w:rsidRPr="004F7B82" w:rsidRDefault="00465547" w:rsidP="002D172F">
      <w:pPr>
        <w:numPr>
          <w:ilvl w:val="1"/>
          <w:numId w:val="6"/>
        </w:numPr>
        <w:ind w:left="720"/>
        <w:contextualSpacing/>
        <w:rPr>
          <w:rFonts w:ascii="Times New Roman" w:eastAsia="Calibri" w:hAnsi="Times New Roman"/>
        </w:rPr>
      </w:pPr>
      <w:r w:rsidRPr="004F7B82">
        <w:rPr>
          <w:rFonts w:ascii="Times New Roman" w:eastAsia="Calibri" w:hAnsi="Times New Roman"/>
          <w:u w:val="single"/>
        </w:rPr>
        <w:t>Eighth Grade Math Exception</w:t>
      </w:r>
      <w:r w:rsidRPr="004F7B82">
        <w:rPr>
          <w:rFonts w:ascii="Times New Roman" w:eastAsia="Calibri" w:hAnsi="Times New Roman"/>
        </w:rPr>
        <w:t xml:space="preserve"> (</w:t>
      </w:r>
      <w:r w:rsidRPr="004F7B82">
        <w:rPr>
          <w:rFonts w:ascii="Times New Roman" w:eastAsia="Calibri" w:hAnsi="Times New Roman"/>
          <w:i/>
        </w:rPr>
        <w:t>ESEA section</w:t>
      </w:r>
      <w:r w:rsidRPr="004F7B82">
        <w:rPr>
          <w:rFonts w:ascii="Times New Roman" w:eastAsia="Calibri" w:hAnsi="Times New Roman"/>
        </w:rPr>
        <w:t xml:space="preserve"> </w:t>
      </w:r>
      <w:r w:rsidRPr="004F7B82">
        <w:rPr>
          <w:rFonts w:ascii="Times New Roman" w:eastAsia="Calibri" w:hAnsi="Times New Roman"/>
          <w:i/>
        </w:rPr>
        <w:t>1111(b)(2)(C) and 34 CFR § 200.5(b)(4))</w:t>
      </w:r>
      <w:r w:rsidRPr="004F7B82">
        <w:rPr>
          <w:rFonts w:ascii="Times New Roman" w:eastAsia="Calibri" w:hAnsi="Times New Roman"/>
        </w:rPr>
        <w:t>:</w:t>
      </w:r>
      <w:r w:rsidRPr="004F7B82">
        <w:rPr>
          <w:rFonts w:ascii="Times New Roman" w:eastAsia="Calibri" w:hAnsi="Times New Roman"/>
          <w:i/>
        </w:rPr>
        <w:t xml:space="preserve"> </w:t>
      </w:r>
    </w:p>
    <w:p w14:paraId="46D821FB" w14:textId="77777777" w:rsidR="00465547" w:rsidRPr="004F7B82" w:rsidRDefault="00465547" w:rsidP="002D172F">
      <w:pPr>
        <w:numPr>
          <w:ilvl w:val="0"/>
          <w:numId w:val="7"/>
        </w:numPr>
        <w:ind w:left="1080"/>
        <w:contextualSpacing/>
        <w:rPr>
          <w:rFonts w:ascii="Times New Roman" w:eastAsia="Calibri" w:hAnsi="Times New Roman"/>
        </w:rPr>
      </w:pPr>
      <w:r w:rsidRPr="004F7B82">
        <w:rPr>
          <w:rFonts w:ascii="Times New Roman" w:eastAsia="Calibri" w:hAnsi="Times New Roman"/>
        </w:rPr>
        <w:t>Does the State administer an end-of-course mathematics assessment to meet the requirements under section 1111(b)(2)(B)(v)(I)(bb) of the ESEA?</w:t>
      </w:r>
    </w:p>
    <w:p w14:paraId="6C9C6C87" w14:textId="77777777" w:rsidR="00BE4875" w:rsidRPr="004F7B82" w:rsidRDefault="00BE4875" w:rsidP="002D172F">
      <w:pPr>
        <w:ind w:left="1080"/>
        <w:rPr>
          <w:rFonts w:ascii="Times New Roman" w:eastAsia="Calibri" w:hAnsi="Times New Roman"/>
        </w:rPr>
      </w:pPr>
      <w:r w:rsidRPr="004F7B82">
        <w:rPr>
          <w:rFonts w:ascii="Times New Roman" w:eastAsia="Calibri" w:hAnsi="Times New Roman"/>
        </w:rPr>
        <w:t>□  Yes</w:t>
      </w:r>
    </w:p>
    <w:p w14:paraId="47FC68C9" w14:textId="77777777" w:rsidR="00BE4875" w:rsidRPr="004F7B82" w:rsidRDefault="00BE4875" w:rsidP="002D172F">
      <w:pPr>
        <w:spacing w:after="240"/>
        <w:ind w:left="1080"/>
        <w:rPr>
          <w:rFonts w:ascii="Times New Roman" w:eastAsia="Calibri" w:hAnsi="Times New Roman"/>
        </w:rPr>
      </w:pPr>
      <w:r w:rsidRPr="004F7B82">
        <w:rPr>
          <w:rFonts w:ascii="Times New Roman" w:eastAsia="Calibri" w:hAnsi="Times New Roman"/>
        </w:rPr>
        <w:t>X  No</w:t>
      </w:r>
    </w:p>
    <w:p w14:paraId="394CB6AB" w14:textId="77777777" w:rsidR="00465547" w:rsidRPr="004F7B82" w:rsidRDefault="00465547" w:rsidP="002D172F">
      <w:pPr>
        <w:numPr>
          <w:ilvl w:val="0"/>
          <w:numId w:val="7"/>
        </w:numPr>
        <w:spacing w:before="240"/>
        <w:ind w:left="1080"/>
        <w:rPr>
          <w:rFonts w:ascii="Times New Roman" w:eastAsia="Calibri" w:hAnsi="Times New Roman"/>
        </w:rPr>
      </w:pPr>
      <w:r w:rsidRPr="004F7B82">
        <w:rPr>
          <w:rFonts w:ascii="Times New Roman" w:eastAsia="Calibri" w:hAnsi="Times New Roman"/>
        </w:rPr>
        <w:t>If a State responds “yes” to question 2(i), does the State wish to exempt an eighth-grade student who takes the high school mathematics course associated with the end-of-course assessment from the mathematics assessment typically administered in eighth grade under section 1111(b)(2)(B)(v)(I)(aa) of the ESEA</w:t>
      </w:r>
      <w:r w:rsidRPr="004F7B82" w:rsidDel="002947CA">
        <w:rPr>
          <w:rFonts w:ascii="Times New Roman" w:eastAsia="Calibri" w:hAnsi="Times New Roman"/>
        </w:rPr>
        <w:t xml:space="preserve"> </w:t>
      </w:r>
      <w:r w:rsidRPr="004F7B82">
        <w:rPr>
          <w:rFonts w:ascii="Times New Roman" w:eastAsia="Calibri" w:hAnsi="Times New Roman"/>
        </w:rPr>
        <w:t>and ensure that:</w:t>
      </w:r>
    </w:p>
    <w:p w14:paraId="4F089B2E" w14:textId="77777777" w:rsidR="00465547" w:rsidRPr="004F7B82" w:rsidRDefault="00465547" w:rsidP="002D172F">
      <w:pPr>
        <w:numPr>
          <w:ilvl w:val="1"/>
          <w:numId w:val="7"/>
        </w:numPr>
        <w:contextualSpacing/>
        <w:rPr>
          <w:rFonts w:ascii="Times New Roman" w:eastAsia="Calibri" w:hAnsi="Times New Roman"/>
        </w:rPr>
      </w:pPr>
      <w:r w:rsidRPr="004F7B82">
        <w:rPr>
          <w:rFonts w:ascii="Times New Roman" w:eastAsia="Calibri" w:hAnsi="Times New Roman"/>
        </w:rPr>
        <w:t>The student instead takes the end-of-course mathematics assessment the State administers to high school students under section 1111(b)(2)(B)(v)(I)(bb) of the ESEA;</w:t>
      </w:r>
    </w:p>
    <w:p w14:paraId="1836247B" w14:textId="77777777" w:rsidR="00465547" w:rsidRPr="004F7B82" w:rsidDel="002947CA" w:rsidRDefault="00465547" w:rsidP="002D172F">
      <w:pPr>
        <w:numPr>
          <w:ilvl w:val="1"/>
          <w:numId w:val="7"/>
        </w:numPr>
        <w:contextualSpacing/>
        <w:rPr>
          <w:rFonts w:ascii="Times New Roman" w:eastAsia="Calibri" w:hAnsi="Times New Roman"/>
        </w:rPr>
      </w:pPr>
      <w:r w:rsidRPr="004F7B82">
        <w:rPr>
          <w:rFonts w:ascii="Times New Roman" w:eastAsia="Calibri" w:hAnsi="Times New Roman"/>
        </w:rPr>
        <w:t>The student’s performance on the high school assessment is used in the year in which the student takes the assessment for purposes of measuring academic achievement under section 1111(c)(4)(B)(i) of the ESEA and participation in assessments under section 1111(c)(4)(E) of the ESEA;</w:t>
      </w:r>
    </w:p>
    <w:p w14:paraId="70224451" w14:textId="77777777" w:rsidR="00465547" w:rsidRPr="004F7B82" w:rsidRDefault="00465547" w:rsidP="002D172F">
      <w:pPr>
        <w:numPr>
          <w:ilvl w:val="1"/>
          <w:numId w:val="7"/>
        </w:numPr>
        <w:contextualSpacing/>
        <w:rPr>
          <w:rFonts w:ascii="Times New Roman" w:eastAsia="Calibri" w:hAnsi="Times New Roman"/>
        </w:rPr>
      </w:pPr>
      <w:r w:rsidRPr="004F7B82">
        <w:rPr>
          <w:rFonts w:ascii="Times New Roman" w:eastAsia="Calibri" w:hAnsi="Times New Roman"/>
        </w:rPr>
        <w:t>In high school:</w:t>
      </w:r>
    </w:p>
    <w:p w14:paraId="6DA3DC1F" w14:textId="77777777" w:rsidR="00465547" w:rsidRPr="004F7B82" w:rsidRDefault="00465547" w:rsidP="002D172F">
      <w:pPr>
        <w:numPr>
          <w:ilvl w:val="2"/>
          <w:numId w:val="8"/>
        </w:numPr>
        <w:ind w:left="1800"/>
        <w:contextualSpacing/>
        <w:rPr>
          <w:rFonts w:ascii="Times New Roman" w:eastAsia="Calibri" w:hAnsi="Times New Roman"/>
        </w:rPr>
      </w:pPr>
      <w:r w:rsidRPr="004F7B82">
        <w:rPr>
          <w:rFonts w:ascii="Times New Roman" w:eastAsia="Calibri" w:hAnsi="Times New Roman"/>
        </w:rPr>
        <w:t xml:space="preserve">The student takes a State-administered end-of-course assessment or nationally recognized high school academic assessment as defined in 34 CFR § 200.3(d) in mathematics that is more advanced than the assessment the State administers under section 1111(b)(2)(B)(v)(I)(bb) of the ESEA; </w:t>
      </w:r>
    </w:p>
    <w:p w14:paraId="4240857A" w14:textId="77777777" w:rsidR="00465547" w:rsidRPr="004F7B82" w:rsidRDefault="00465547" w:rsidP="002D172F">
      <w:pPr>
        <w:numPr>
          <w:ilvl w:val="2"/>
          <w:numId w:val="8"/>
        </w:numPr>
        <w:ind w:left="1800"/>
        <w:contextualSpacing/>
        <w:rPr>
          <w:rFonts w:ascii="Times New Roman" w:eastAsia="Calibri" w:hAnsi="Times New Roman"/>
        </w:rPr>
      </w:pPr>
      <w:r w:rsidRPr="004F7B82">
        <w:rPr>
          <w:rFonts w:ascii="Times New Roman" w:eastAsia="Calibri" w:hAnsi="Times New Roman"/>
        </w:rPr>
        <w:t>The State provides for appropriate accommodations consistent with 34 CFR § 200.6(b) and (f); and</w:t>
      </w:r>
    </w:p>
    <w:p w14:paraId="404D68AB" w14:textId="77777777" w:rsidR="00465547" w:rsidRPr="004F7B82" w:rsidRDefault="00465547" w:rsidP="002D172F">
      <w:pPr>
        <w:numPr>
          <w:ilvl w:val="2"/>
          <w:numId w:val="8"/>
        </w:numPr>
        <w:ind w:left="1800"/>
        <w:contextualSpacing/>
        <w:rPr>
          <w:rFonts w:ascii="Times New Roman" w:eastAsia="Calibri" w:hAnsi="Times New Roman"/>
        </w:rPr>
      </w:pPr>
      <w:r w:rsidRPr="004F7B82">
        <w:rPr>
          <w:rFonts w:ascii="Times New Roman" w:eastAsia="Calibri" w:hAnsi="Times New Roman"/>
        </w:rPr>
        <w:t xml:space="preserve">The student’s performance on the more advanced mathematics assessment is used for purposes of measuring academic achievement under section 1111(c)(4)(B)(i) of the ESEA and participation in assessments under section 1111(c)(4)(E) of the ESEA. </w:t>
      </w:r>
    </w:p>
    <w:p w14:paraId="74B54FAB" w14:textId="77777777" w:rsidR="00465547" w:rsidRPr="004F7B82" w:rsidRDefault="00465547" w:rsidP="002D172F">
      <w:pPr>
        <w:numPr>
          <w:ilvl w:val="0"/>
          <w:numId w:val="7"/>
        </w:numPr>
        <w:spacing w:after="240"/>
        <w:ind w:left="1080"/>
        <w:rPr>
          <w:rFonts w:ascii="Times New Roman" w:eastAsia="Calibri" w:hAnsi="Times New Roman"/>
        </w:rPr>
      </w:pPr>
      <w:r w:rsidRPr="004F7B82">
        <w:rPr>
          <w:rFonts w:ascii="Times New Roman" w:eastAsia="Calibri" w:hAnsi="Times New Roman"/>
        </w:rPr>
        <w:t xml:space="preserve">If a State responds “yes” to question 2(ii), consistent with 34 CFR § 200.5(b)(4), describe, with regard to this exception, its strategies to provide all students in the State the opportunity to be prepared for and to take advanced mathematics coursework in middle school. </w:t>
      </w:r>
    </w:p>
    <w:p w14:paraId="6ABE545F" w14:textId="6B3AC76E" w:rsidR="00465547" w:rsidRPr="004F7B82" w:rsidRDefault="00465547" w:rsidP="002D172F">
      <w:pPr>
        <w:numPr>
          <w:ilvl w:val="1"/>
          <w:numId w:val="6"/>
        </w:numPr>
        <w:ind w:left="720"/>
        <w:contextualSpacing/>
        <w:rPr>
          <w:rFonts w:ascii="Times New Roman" w:eastAsia="Calibri" w:hAnsi="Times New Roman"/>
        </w:rPr>
      </w:pPr>
      <w:r w:rsidRPr="004F7B82">
        <w:rPr>
          <w:rFonts w:ascii="Times New Roman" w:eastAsia="Calibri" w:hAnsi="Times New Roman"/>
          <w:u w:val="single"/>
        </w:rPr>
        <w:t>Native Language Assessment</w:t>
      </w:r>
      <w:r w:rsidRPr="004F7B82">
        <w:rPr>
          <w:rFonts w:ascii="Times New Roman" w:eastAsia="Calibri" w:hAnsi="Times New Roman"/>
          <w:i/>
          <w:u w:val="single"/>
        </w:rPr>
        <w:t>s</w:t>
      </w:r>
      <w:r w:rsidRPr="004F7B82">
        <w:rPr>
          <w:rFonts w:ascii="Times New Roman" w:eastAsia="Calibri" w:hAnsi="Times New Roman"/>
          <w:i/>
        </w:rPr>
        <w:t xml:space="preserve"> (ESEA section 1111(b)(2)(F) and 34 CFR § 200.6(f)(2)(ii) ) and (f)(4)</w:t>
      </w:r>
      <w:r w:rsidRPr="004F7B82">
        <w:rPr>
          <w:rFonts w:ascii="Times New Roman" w:eastAsia="Calibri" w:hAnsi="Times New Roman"/>
        </w:rPr>
        <w:t>:</w:t>
      </w:r>
    </w:p>
    <w:p w14:paraId="22B7A717" w14:textId="77777777" w:rsidR="00465547" w:rsidRPr="004F7B82" w:rsidRDefault="00465547" w:rsidP="002D172F">
      <w:pPr>
        <w:numPr>
          <w:ilvl w:val="2"/>
          <w:numId w:val="6"/>
        </w:numPr>
        <w:spacing w:after="240"/>
        <w:ind w:left="1080" w:hanging="360"/>
        <w:rPr>
          <w:rFonts w:ascii="Times New Roman" w:eastAsia="Calibri" w:hAnsi="Times New Roman"/>
        </w:rPr>
      </w:pPr>
      <w:r w:rsidRPr="004F7B82">
        <w:rPr>
          <w:rFonts w:ascii="Times New Roman" w:eastAsia="Calibri" w:hAnsi="Times New Roman"/>
        </w:rPr>
        <w:lastRenderedPageBreak/>
        <w:t>Provide its definition for “languages other than English that are present to a significant extent in the participating student population,” and identify the specific languages that meet that definition.</w:t>
      </w:r>
    </w:p>
    <w:p w14:paraId="7A91EA61" w14:textId="77777777" w:rsidR="00465547" w:rsidRPr="004F7B82" w:rsidRDefault="004F44D0" w:rsidP="002D172F">
      <w:pPr>
        <w:spacing w:after="240"/>
        <w:ind w:left="1080"/>
        <w:rPr>
          <w:rFonts w:eastAsia="Calibri" w:cs="Arial"/>
        </w:rPr>
      </w:pPr>
      <w:r w:rsidRPr="004F7B82">
        <w:rPr>
          <w:rFonts w:eastAsia="Calibri" w:cs="Arial"/>
        </w:rPr>
        <w:t xml:space="preserve">California defines “languages other than English that are present to a significant extent in the participating student population” as any native language other than English spoken by 15 percent or more of the student population (i.e., students enrolled in grades kindergarten through grade </w:t>
      </w:r>
      <w:r w:rsidR="00291B5D" w:rsidRPr="004F7B82">
        <w:rPr>
          <w:rFonts w:eastAsia="Calibri" w:cs="Arial"/>
        </w:rPr>
        <w:t xml:space="preserve">twelve [K–12]). The 15 percent </w:t>
      </w:r>
      <w:r w:rsidRPr="004F7B82">
        <w:rPr>
          <w:rFonts w:eastAsia="Calibri" w:cs="Arial"/>
        </w:rPr>
        <w:t xml:space="preserve">threshold is consistent with California </w:t>
      </w:r>
      <w:r w:rsidRPr="004F7B82">
        <w:rPr>
          <w:rFonts w:eastAsia="Calibri" w:cs="Arial"/>
          <w:i/>
        </w:rPr>
        <w:t xml:space="preserve">Education Code </w:t>
      </w:r>
      <w:r w:rsidRPr="004F7B82">
        <w:rPr>
          <w:rFonts w:eastAsia="Calibri" w:cs="Arial"/>
        </w:rPr>
        <w:t xml:space="preserve">48985 that indicates which languages school districts are required to translate parent information. Using this definition, California has identified Spanish as the language other than English that is present to a significant extent. This is based on 2015–16 Language Data for Districts and Schools by Language Group, which may be accessed on the California Department of Education (CDE) Web page at </w:t>
      </w:r>
      <w:hyperlink r:id="rId30" w:tooltip="Language Data for Districts and Schools by Language Group" w:history="1">
        <w:r w:rsidRPr="004F7B82">
          <w:rPr>
            <w:rFonts w:eastAsia="Calibri" w:cs="Arial"/>
            <w:color w:val="0563C1"/>
            <w:u w:val="single"/>
          </w:rPr>
          <w:t>http://www.cde.ca.gov/ls/pf/cm/transref.asp</w:t>
        </w:r>
      </w:hyperlink>
      <w:r w:rsidRPr="004F7B82">
        <w:rPr>
          <w:rFonts w:eastAsia="Calibri" w:cs="Arial"/>
        </w:rPr>
        <w:t xml:space="preserve">. These data indicate that Spanish is spoken by 33.5 percent of students in kindergarten through grade twelve. The next most populous language is spoken by only 1.31 percent of students. Within the English learner student group, Spanish is spoken by 83.4 percent of students, with the next language trailing far behind at 2.2 percent. </w:t>
      </w:r>
    </w:p>
    <w:p w14:paraId="4AD980F3" w14:textId="4901BA20" w:rsidR="00465547" w:rsidRPr="004F7B82" w:rsidRDefault="00465547" w:rsidP="002D172F">
      <w:pPr>
        <w:numPr>
          <w:ilvl w:val="2"/>
          <w:numId w:val="6"/>
        </w:numPr>
        <w:spacing w:after="240"/>
        <w:ind w:left="1080" w:hanging="360"/>
        <w:rPr>
          <w:rFonts w:ascii="Times New Roman" w:eastAsia="Calibri" w:hAnsi="Times New Roman"/>
        </w:rPr>
      </w:pPr>
      <w:r w:rsidRPr="004F7B82">
        <w:rPr>
          <w:rFonts w:ascii="Times New Roman" w:eastAsia="Calibri" w:hAnsi="Times New Roman"/>
        </w:rPr>
        <w:t xml:space="preserve">Identify any existing assessments in languages other than English, and specify for which grades and content areas those assessments are available. </w:t>
      </w:r>
    </w:p>
    <w:p w14:paraId="1534D1E8" w14:textId="4629046F" w:rsidR="004F44D0" w:rsidRPr="004F7B82" w:rsidRDefault="004F44D0" w:rsidP="002D172F">
      <w:pPr>
        <w:spacing w:after="100" w:afterAutospacing="1"/>
        <w:ind w:left="1080"/>
        <w:rPr>
          <w:rFonts w:ascii="Times New Roman" w:eastAsia="Calibri" w:hAnsi="Times New Roman"/>
        </w:rPr>
      </w:pPr>
      <w:r w:rsidRPr="004F7B82">
        <w:rPr>
          <w:rFonts w:eastAsia="Calibri" w:cs="Arial"/>
        </w:rPr>
        <w:t xml:space="preserve">California is committed to providing reliable assessments in languages other than English based on the constructs being measured. For the California Assessment of Student Performance and Progress (CAASPP) Smarter Balanced mathematics assessment in grades three through eight and grade eleven, California provides stacked translations in Spanish (stacked translations provide the full translation of each test item above the original item in English), and language glossaries in </w:t>
      </w:r>
      <w:r w:rsidR="003067A9" w:rsidRPr="004F7B82">
        <w:rPr>
          <w:rFonts w:eastAsia="Calibri" w:cs="Arial"/>
        </w:rPr>
        <w:t>the 11</w:t>
      </w:r>
      <w:r w:rsidRPr="004F7B82">
        <w:rPr>
          <w:rFonts w:eastAsia="Calibri" w:cs="Arial"/>
        </w:rPr>
        <w:t xml:space="preserve"> languages most commonly spoken in Smarter Balanced member state schools. In addition, for the CAASPP Smarter Balanced mathematics and English language arts assessments, California provides translated test directions in 17 languages.</w:t>
      </w:r>
    </w:p>
    <w:p w14:paraId="26656CC7" w14:textId="77777777" w:rsidR="004F44D0" w:rsidRPr="004F7B82" w:rsidRDefault="004F44D0" w:rsidP="002D172F">
      <w:pPr>
        <w:spacing w:after="100" w:afterAutospacing="1"/>
        <w:ind w:left="1080"/>
        <w:rPr>
          <w:rFonts w:ascii="Times New Roman" w:eastAsia="Calibri" w:hAnsi="Times New Roman"/>
        </w:rPr>
      </w:pPr>
      <w:r w:rsidRPr="004F7B82">
        <w:rPr>
          <w:rFonts w:eastAsia="Calibri" w:cs="Arial"/>
        </w:rPr>
        <w:t>Beginning in 2017–18, the California Science Test (CAST) will include stacked translations in Spanish and embedded glossaries for specific words.</w:t>
      </w:r>
    </w:p>
    <w:p w14:paraId="1C0ACA50" w14:textId="77777777" w:rsidR="004F44D0" w:rsidRPr="004F7B82" w:rsidRDefault="004F44D0" w:rsidP="002D172F">
      <w:pPr>
        <w:spacing w:after="240"/>
        <w:ind w:left="1080"/>
      </w:pPr>
      <w:r w:rsidRPr="004F7B82">
        <w:rPr>
          <w:rFonts w:eastAsia="Calibri" w:cs="Arial"/>
        </w:rPr>
        <w:t>For the California Alternate Assessment in mathematics for students in grades three through eight and grade eleven, eligible pupils shall have any instructional supports and/or accommodations, including the language of instruction, used in the pupil’s daily instruction in accordance with the pupil’s individualized education program.</w:t>
      </w:r>
    </w:p>
    <w:p w14:paraId="6500257E" w14:textId="77777777" w:rsidR="00875825" w:rsidRPr="004F7B82" w:rsidRDefault="00875825" w:rsidP="002D172F">
      <w:pPr>
        <w:numPr>
          <w:ilvl w:val="2"/>
          <w:numId w:val="6"/>
        </w:numPr>
        <w:spacing w:after="240"/>
        <w:ind w:left="1080" w:hanging="360"/>
        <w:rPr>
          <w:rFonts w:ascii="Times New Roman" w:eastAsia="Calibri" w:hAnsi="Times New Roman"/>
        </w:rPr>
      </w:pPr>
      <w:r w:rsidRPr="004F7B82">
        <w:rPr>
          <w:rFonts w:ascii="Times New Roman" w:eastAsia="Calibri" w:hAnsi="Times New Roman"/>
        </w:rPr>
        <w:t xml:space="preserve">Indicate the languages identified in question 3(i) for which yearly student academic </w:t>
      </w:r>
      <w:r w:rsidR="00DD1F4D" w:rsidRPr="004F7B82">
        <w:rPr>
          <w:rFonts w:ascii="Times New Roman" w:eastAsia="Calibri" w:hAnsi="Times New Roman"/>
        </w:rPr>
        <w:br/>
      </w:r>
      <w:r w:rsidRPr="004F7B82">
        <w:rPr>
          <w:rFonts w:ascii="Times New Roman" w:eastAsia="Calibri" w:hAnsi="Times New Roman"/>
        </w:rPr>
        <w:t>assessments are not available and are needed.</w:t>
      </w:r>
    </w:p>
    <w:p w14:paraId="51AB4916" w14:textId="77777777" w:rsidR="004919B4" w:rsidRPr="004F7B82" w:rsidRDefault="00875825" w:rsidP="002D172F">
      <w:pPr>
        <w:spacing w:before="240" w:after="240"/>
        <w:ind w:left="1080"/>
        <w:rPr>
          <w:rFonts w:eastAsia="Calibri" w:cs="Arial"/>
        </w:rPr>
      </w:pPr>
      <w:r w:rsidRPr="004F7B82">
        <w:rPr>
          <w:rFonts w:eastAsia="Calibri" w:cs="Arial"/>
        </w:rPr>
        <w:lastRenderedPageBreak/>
        <w:t>In support of biliteracy, California is currently developing a Spanish reading/language arts assessment, the California Spanish Assessment</w:t>
      </w:r>
    </w:p>
    <w:p w14:paraId="331FA390" w14:textId="77777777" w:rsidR="00875825" w:rsidRPr="004F7B82" w:rsidRDefault="00875825" w:rsidP="002D172F">
      <w:pPr>
        <w:spacing w:before="240" w:after="360"/>
        <w:ind w:left="1080"/>
        <w:rPr>
          <w:rFonts w:ascii="Times New Roman" w:eastAsia="Calibri" w:hAnsi="Times New Roman"/>
        </w:rPr>
      </w:pPr>
      <w:r w:rsidRPr="004F7B82">
        <w:rPr>
          <w:rFonts w:eastAsia="Calibri" w:cs="Arial"/>
        </w:rPr>
        <w:t xml:space="preserve">(CSA). </w:t>
      </w:r>
      <w:r w:rsidRPr="004F7B82">
        <w:t>The State Board of Education (SBE)-approved purpose of the CSA is to measure a student’s competency in Spanish language arts in grades three through eight and high school for the purpose of:</w:t>
      </w:r>
      <w:r w:rsidRPr="004F7B82">
        <w:rPr>
          <w:rFonts w:ascii="Calibri" w:hAnsi="Calibri"/>
        </w:rPr>
        <w:t xml:space="preserve"> </w:t>
      </w:r>
      <w:r w:rsidRPr="004F7B82">
        <w:rPr>
          <w:rFonts w:cs="Arial"/>
        </w:rPr>
        <w:t>(1)</w:t>
      </w:r>
      <w:r w:rsidRPr="004F7B82">
        <w:rPr>
          <w:rFonts w:ascii="Calibri" w:hAnsi="Calibri"/>
        </w:rPr>
        <w:t xml:space="preserve"> </w:t>
      </w:r>
      <w:r w:rsidRPr="004F7B82">
        <w:t>providing student-level data in Spanish competency; (2) providing aggregate data that may be used for evaluating the implementation of Spanish language arts programs at the local level;</w:t>
      </w:r>
      <w:r w:rsidRPr="004F7B82">
        <w:rPr>
          <w:rFonts w:ascii="Calibri" w:hAnsi="Calibri"/>
        </w:rPr>
        <w:t xml:space="preserve"> </w:t>
      </w:r>
      <w:r w:rsidRPr="004F7B82">
        <w:rPr>
          <w:rFonts w:cs="Arial"/>
        </w:rPr>
        <w:t>and (3)</w:t>
      </w:r>
      <w:r w:rsidRPr="004F7B82">
        <w:rPr>
          <w:rFonts w:ascii="Calibri" w:hAnsi="Calibri"/>
        </w:rPr>
        <w:t xml:space="preserve"> </w:t>
      </w:r>
      <w:r w:rsidRPr="004F7B82">
        <w:t>providing a high school measure suitable to be used, in part, for the State Seal of Biliteracy.</w:t>
      </w:r>
      <w:r w:rsidRPr="004F7B82">
        <w:rPr>
          <w:rFonts w:ascii="Times New Roman" w:eastAsia="Calibri" w:hAnsi="Times New Roman"/>
        </w:rPr>
        <w:t xml:space="preserve"> </w:t>
      </w:r>
    </w:p>
    <w:p w14:paraId="5FD2AB98" w14:textId="6EC0D5BE" w:rsidR="00465547" w:rsidRPr="004F7B82" w:rsidRDefault="00465547" w:rsidP="002D172F">
      <w:pPr>
        <w:numPr>
          <w:ilvl w:val="2"/>
          <w:numId w:val="6"/>
        </w:numPr>
        <w:ind w:left="1080" w:hanging="360"/>
        <w:contextualSpacing/>
        <w:rPr>
          <w:rFonts w:ascii="Times New Roman" w:eastAsia="Calibri" w:hAnsi="Times New Roman"/>
        </w:rPr>
      </w:pPr>
      <w:r w:rsidRPr="004F7B82">
        <w:rPr>
          <w:rFonts w:ascii="Times New Roman" w:eastAsia="Calibri" w:hAnsi="Times New Roman"/>
        </w:rPr>
        <w:t>Describe how it will make every effort to develop assessments, at a minimum, in languages other than English that are present to a significant extent in the participating student population including by providing</w:t>
      </w:r>
    </w:p>
    <w:p w14:paraId="300DCFB8" w14:textId="77777777" w:rsidR="00465547" w:rsidRPr="004F7B82" w:rsidRDefault="00465547" w:rsidP="002D172F">
      <w:pPr>
        <w:numPr>
          <w:ilvl w:val="3"/>
          <w:numId w:val="6"/>
        </w:numPr>
        <w:rPr>
          <w:rFonts w:ascii="Times New Roman" w:eastAsia="Calibri" w:hAnsi="Times New Roman"/>
        </w:rPr>
      </w:pPr>
      <w:r w:rsidRPr="004F7B82">
        <w:rPr>
          <w:rFonts w:ascii="Times New Roman" w:eastAsia="Calibri" w:hAnsi="Times New Roman"/>
        </w:rPr>
        <w:t xml:space="preserve">The State’s plan and timeline for developing such assessments, including a description of how it met the requirements of 34 CFR § 200.6(f)(4); </w:t>
      </w:r>
    </w:p>
    <w:p w14:paraId="1CE69618" w14:textId="77777777" w:rsidR="004F44D0" w:rsidRPr="004F7B82" w:rsidRDefault="004F44D0" w:rsidP="002D172F">
      <w:pPr>
        <w:spacing w:before="240" w:after="240"/>
        <w:ind w:left="1440"/>
        <w:rPr>
          <w:rFonts w:eastAsia="Calibri" w:cs="Arial"/>
        </w:rPr>
      </w:pPr>
      <w:r w:rsidRPr="004F7B82">
        <w:rPr>
          <w:rFonts w:eastAsia="Calibri" w:cs="Arial"/>
        </w:rPr>
        <w:t>Table 1, below, provides the timeline for developing additional assessments.</w:t>
      </w:r>
    </w:p>
    <w:p w14:paraId="5518DECC" w14:textId="77777777" w:rsidR="004F44D0" w:rsidRPr="004F7B82" w:rsidRDefault="004F44D0" w:rsidP="002D172F">
      <w:pPr>
        <w:ind w:left="1440"/>
        <w:rPr>
          <w:rFonts w:eastAsia="Calibri" w:cs="Arial"/>
          <w:b/>
        </w:rPr>
      </w:pPr>
      <w:r w:rsidRPr="004F7B82">
        <w:rPr>
          <w:rFonts w:eastAsia="Calibri" w:cs="Arial"/>
          <w:b/>
        </w:rPr>
        <w:t>Table 1. Timeline for Assessments in Languages Other Than English</w:t>
      </w:r>
    </w:p>
    <w:tbl>
      <w:tblPr>
        <w:tblStyle w:val="TableGrid1"/>
        <w:tblW w:w="7975" w:type="dxa"/>
        <w:tblInd w:w="1380" w:type="dxa"/>
        <w:tblLook w:val="04A0" w:firstRow="1" w:lastRow="0" w:firstColumn="1" w:lastColumn="0" w:noHBand="0" w:noVBand="1"/>
        <w:tblDescription w:val="Timeline for Assessments in Languages Other Than English"/>
      </w:tblPr>
      <w:tblGrid>
        <w:gridCol w:w="2274"/>
        <w:gridCol w:w="1190"/>
        <w:gridCol w:w="4511"/>
      </w:tblGrid>
      <w:tr w:rsidR="004F44D0" w:rsidRPr="004F7B82" w14:paraId="40F2D9FE" w14:textId="77777777">
        <w:trPr>
          <w:cantSplit/>
          <w:trHeight w:val="27"/>
          <w:tblHeader/>
        </w:trPr>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6282E46" w14:textId="77777777" w:rsidR="004F44D0" w:rsidRPr="004F7B82" w:rsidRDefault="004F44D0" w:rsidP="002D172F">
            <w:pPr>
              <w:jc w:val="center"/>
              <w:rPr>
                <w:rFonts w:cs="Arial"/>
                <w:b/>
                <w:lang w:eastAsia="zh-CN"/>
              </w:rPr>
            </w:pPr>
            <w:r w:rsidRPr="004F7B82">
              <w:rPr>
                <w:rFonts w:cs="Arial"/>
                <w:b/>
                <w:lang w:eastAsia="zh-CN"/>
              </w:rPr>
              <w:t>Development Strategy</w:t>
            </w:r>
          </w:p>
        </w:tc>
        <w:tc>
          <w:tcPr>
            <w:tcW w:w="0" w:type="auto"/>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E83F810" w14:textId="77777777" w:rsidR="004F44D0" w:rsidRPr="004F7B82" w:rsidRDefault="004F44D0" w:rsidP="002D172F">
            <w:pPr>
              <w:jc w:val="center"/>
              <w:rPr>
                <w:rFonts w:cs="Arial"/>
                <w:b/>
                <w:lang w:eastAsia="zh-CN"/>
              </w:rPr>
            </w:pPr>
            <w:r w:rsidRPr="004F7B82">
              <w:rPr>
                <w:rFonts w:cs="Arial"/>
                <w:b/>
                <w:lang w:eastAsia="zh-CN"/>
              </w:rPr>
              <w:t>Timeline</w:t>
            </w:r>
          </w:p>
        </w:tc>
        <w:tc>
          <w:tcPr>
            <w:tcW w:w="4511"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7D06656" w14:textId="77777777" w:rsidR="004F44D0" w:rsidRPr="004F7B82" w:rsidRDefault="004F44D0" w:rsidP="002D172F">
            <w:pPr>
              <w:jc w:val="center"/>
              <w:rPr>
                <w:rFonts w:cs="Arial"/>
                <w:b/>
                <w:lang w:eastAsia="zh-CN"/>
              </w:rPr>
            </w:pPr>
            <w:r w:rsidRPr="004F7B82">
              <w:rPr>
                <w:rFonts w:cs="Arial"/>
                <w:b/>
                <w:lang w:eastAsia="zh-CN"/>
              </w:rPr>
              <w:t>Key Accessibility Features*</w:t>
            </w:r>
          </w:p>
        </w:tc>
      </w:tr>
      <w:tr w:rsidR="004F44D0" w:rsidRPr="004F7B82" w14:paraId="6268F845" w14:textId="77777777">
        <w:trPr>
          <w:cantSplit/>
          <w:trHeight w:val="266"/>
        </w:trPr>
        <w:tc>
          <w:tcPr>
            <w:tcW w:w="0" w:type="auto"/>
            <w:tcBorders>
              <w:top w:val="single" w:sz="4" w:space="0" w:color="auto"/>
              <w:left w:val="single" w:sz="4" w:space="0" w:color="auto"/>
              <w:bottom w:val="single" w:sz="4" w:space="0" w:color="auto"/>
              <w:right w:val="single" w:sz="4" w:space="0" w:color="auto"/>
            </w:tcBorders>
          </w:tcPr>
          <w:p w14:paraId="3FA1BC91" w14:textId="77777777" w:rsidR="004F44D0" w:rsidRPr="004F7B82" w:rsidRDefault="004F44D0" w:rsidP="002D172F">
            <w:pPr>
              <w:rPr>
                <w:rFonts w:cs="Arial"/>
                <w:lang w:eastAsia="zh-CN"/>
              </w:rPr>
            </w:pPr>
            <w:r w:rsidRPr="004F7B82">
              <w:rPr>
                <w:rFonts w:cs="Arial"/>
                <w:lang w:eastAsia="zh-CN"/>
              </w:rPr>
              <w:t>California Science Tests – Pilot Test</w:t>
            </w:r>
          </w:p>
        </w:tc>
        <w:tc>
          <w:tcPr>
            <w:tcW w:w="0" w:type="auto"/>
            <w:tcBorders>
              <w:top w:val="single" w:sz="4" w:space="0" w:color="auto"/>
              <w:left w:val="single" w:sz="4" w:space="0" w:color="auto"/>
              <w:bottom w:val="single" w:sz="4" w:space="0" w:color="auto"/>
              <w:right w:val="single" w:sz="4" w:space="0" w:color="auto"/>
            </w:tcBorders>
          </w:tcPr>
          <w:p w14:paraId="3ACBD19B" w14:textId="77777777" w:rsidR="004F44D0" w:rsidRPr="004F7B82" w:rsidRDefault="004F44D0" w:rsidP="002D172F">
            <w:pPr>
              <w:rPr>
                <w:rFonts w:cs="Arial"/>
                <w:lang w:eastAsia="zh-CN"/>
              </w:rPr>
            </w:pPr>
            <w:r w:rsidRPr="004F7B82">
              <w:rPr>
                <w:rFonts w:cs="Arial"/>
                <w:lang w:eastAsia="zh-CN"/>
              </w:rPr>
              <w:t>2016–17</w:t>
            </w:r>
          </w:p>
        </w:tc>
        <w:tc>
          <w:tcPr>
            <w:tcW w:w="4511" w:type="dxa"/>
            <w:tcBorders>
              <w:top w:val="single" w:sz="4" w:space="0" w:color="auto"/>
              <w:left w:val="single" w:sz="4" w:space="0" w:color="auto"/>
              <w:bottom w:val="single" w:sz="4" w:space="0" w:color="auto"/>
              <w:right w:val="single" w:sz="4" w:space="0" w:color="auto"/>
            </w:tcBorders>
          </w:tcPr>
          <w:p w14:paraId="3834F35D" w14:textId="77777777" w:rsidR="004F44D0" w:rsidRPr="004F7B82" w:rsidRDefault="004F44D0" w:rsidP="002D172F">
            <w:pPr>
              <w:rPr>
                <w:rFonts w:cs="Arial"/>
                <w:lang w:eastAsia="zh-CN"/>
              </w:rPr>
            </w:pPr>
            <w:r w:rsidRPr="004F7B82">
              <w:rPr>
                <w:rFonts w:cs="Arial"/>
                <w:lang w:eastAsia="zh-CN"/>
              </w:rPr>
              <w:t>Accessibility features in development</w:t>
            </w:r>
          </w:p>
        </w:tc>
      </w:tr>
      <w:tr w:rsidR="004F44D0" w:rsidRPr="004F7B82" w14:paraId="3799D666" w14:textId="77777777">
        <w:trPr>
          <w:cantSplit/>
          <w:trHeight w:val="27"/>
        </w:trPr>
        <w:tc>
          <w:tcPr>
            <w:tcW w:w="0" w:type="auto"/>
            <w:tcBorders>
              <w:top w:val="single" w:sz="4" w:space="0" w:color="auto"/>
              <w:left w:val="single" w:sz="4" w:space="0" w:color="auto"/>
              <w:bottom w:val="single" w:sz="4" w:space="0" w:color="auto"/>
              <w:right w:val="single" w:sz="4" w:space="0" w:color="auto"/>
            </w:tcBorders>
          </w:tcPr>
          <w:p w14:paraId="700965D3" w14:textId="77777777" w:rsidR="004F44D0" w:rsidRPr="004F7B82" w:rsidRDefault="004F44D0" w:rsidP="002D172F">
            <w:pPr>
              <w:rPr>
                <w:rFonts w:cs="Arial"/>
                <w:lang w:eastAsia="zh-CN"/>
              </w:rPr>
            </w:pPr>
            <w:r w:rsidRPr="004F7B82">
              <w:rPr>
                <w:rFonts w:cs="Arial"/>
                <w:lang w:eastAsia="zh-CN"/>
              </w:rPr>
              <w:t xml:space="preserve">California Science Tests </w:t>
            </w:r>
          </w:p>
        </w:tc>
        <w:tc>
          <w:tcPr>
            <w:tcW w:w="0" w:type="auto"/>
            <w:tcBorders>
              <w:top w:val="single" w:sz="4" w:space="0" w:color="auto"/>
              <w:left w:val="single" w:sz="4" w:space="0" w:color="auto"/>
              <w:bottom w:val="single" w:sz="4" w:space="0" w:color="auto"/>
              <w:right w:val="single" w:sz="4" w:space="0" w:color="auto"/>
            </w:tcBorders>
          </w:tcPr>
          <w:p w14:paraId="33944C09" w14:textId="77777777" w:rsidR="004F44D0" w:rsidRPr="004F7B82" w:rsidRDefault="004F44D0" w:rsidP="002D172F">
            <w:pPr>
              <w:rPr>
                <w:rFonts w:cs="Arial"/>
                <w:lang w:eastAsia="zh-CN"/>
              </w:rPr>
            </w:pPr>
            <w:r w:rsidRPr="004F7B82">
              <w:rPr>
                <w:rFonts w:cs="Arial"/>
                <w:lang w:eastAsia="zh-CN"/>
              </w:rPr>
              <w:t>2017–18</w:t>
            </w:r>
          </w:p>
        </w:tc>
        <w:tc>
          <w:tcPr>
            <w:tcW w:w="4511" w:type="dxa"/>
            <w:tcBorders>
              <w:top w:val="single" w:sz="4" w:space="0" w:color="auto"/>
              <w:left w:val="single" w:sz="4" w:space="0" w:color="auto"/>
              <w:bottom w:val="single" w:sz="4" w:space="0" w:color="auto"/>
              <w:right w:val="single" w:sz="4" w:space="0" w:color="auto"/>
            </w:tcBorders>
          </w:tcPr>
          <w:p w14:paraId="5B35BCD3" w14:textId="77777777" w:rsidR="004F44D0" w:rsidRPr="004F7B82" w:rsidRDefault="004F44D0" w:rsidP="002D172F">
            <w:pPr>
              <w:rPr>
                <w:rFonts w:cs="Arial"/>
                <w:lang w:eastAsia="zh-CN"/>
              </w:rPr>
            </w:pPr>
            <w:r w:rsidRPr="004F7B82">
              <w:rPr>
                <w:rFonts w:cs="Arial"/>
                <w:lang w:eastAsia="zh-CN"/>
              </w:rPr>
              <w:t>Stacked translations (Spanish), translated glossary in nine languages, read aloud in Spanish, translated test directions in seventeen languages</w:t>
            </w:r>
          </w:p>
        </w:tc>
      </w:tr>
      <w:tr w:rsidR="004F44D0" w:rsidRPr="004F7B82" w14:paraId="31D57CC2" w14:textId="77777777">
        <w:trPr>
          <w:cantSplit/>
          <w:trHeight w:val="27"/>
        </w:trPr>
        <w:tc>
          <w:tcPr>
            <w:tcW w:w="0" w:type="auto"/>
            <w:tcBorders>
              <w:top w:val="single" w:sz="4" w:space="0" w:color="auto"/>
              <w:left w:val="single" w:sz="4" w:space="0" w:color="auto"/>
              <w:bottom w:val="single" w:sz="4" w:space="0" w:color="auto"/>
              <w:right w:val="single" w:sz="4" w:space="0" w:color="auto"/>
            </w:tcBorders>
          </w:tcPr>
          <w:p w14:paraId="23C2E88A" w14:textId="77777777" w:rsidR="004F44D0" w:rsidRPr="004F7B82" w:rsidRDefault="004F44D0" w:rsidP="002D172F">
            <w:pPr>
              <w:rPr>
                <w:rFonts w:cs="Arial"/>
                <w:lang w:eastAsia="zh-CN"/>
              </w:rPr>
            </w:pPr>
            <w:r w:rsidRPr="004F7B82">
              <w:rPr>
                <w:rFonts w:cs="Arial"/>
                <w:lang w:eastAsia="zh-CN"/>
              </w:rPr>
              <w:t xml:space="preserve">California Alternate Assessment for Science </w:t>
            </w:r>
          </w:p>
        </w:tc>
        <w:tc>
          <w:tcPr>
            <w:tcW w:w="0" w:type="auto"/>
            <w:tcBorders>
              <w:top w:val="single" w:sz="4" w:space="0" w:color="auto"/>
              <w:left w:val="single" w:sz="4" w:space="0" w:color="auto"/>
              <w:bottom w:val="single" w:sz="4" w:space="0" w:color="auto"/>
              <w:right w:val="single" w:sz="4" w:space="0" w:color="auto"/>
            </w:tcBorders>
          </w:tcPr>
          <w:p w14:paraId="075FB5AD" w14:textId="77777777" w:rsidR="004F44D0" w:rsidRPr="004F7B82" w:rsidRDefault="004F44D0" w:rsidP="002D172F">
            <w:pPr>
              <w:rPr>
                <w:rFonts w:cs="Arial"/>
                <w:lang w:eastAsia="zh-CN"/>
              </w:rPr>
            </w:pPr>
            <w:r w:rsidRPr="004F7B82">
              <w:rPr>
                <w:rFonts w:cs="Arial"/>
                <w:lang w:eastAsia="zh-CN"/>
              </w:rPr>
              <w:t>2016–17</w:t>
            </w:r>
          </w:p>
        </w:tc>
        <w:tc>
          <w:tcPr>
            <w:tcW w:w="4511" w:type="dxa"/>
            <w:tcBorders>
              <w:top w:val="single" w:sz="4" w:space="0" w:color="auto"/>
              <w:left w:val="single" w:sz="4" w:space="0" w:color="auto"/>
              <w:bottom w:val="single" w:sz="4" w:space="0" w:color="auto"/>
              <w:right w:val="single" w:sz="4" w:space="0" w:color="auto"/>
            </w:tcBorders>
          </w:tcPr>
          <w:p w14:paraId="7DC96285" w14:textId="77777777" w:rsidR="004F44D0" w:rsidRPr="004F7B82" w:rsidRDefault="004F44D0" w:rsidP="002D172F">
            <w:pPr>
              <w:rPr>
                <w:rFonts w:cs="Arial"/>
                <w:lang w:eastAsia="zh-CN"/>
              </w:rPr>
            </w:pPr>
            <w:r w:rsidRPr="004F7B82">
              <w:rPr>
                <w:rFonts w:cs="Arial"/>
                <w:lang w:eastAsia="zh-CN"/>
              </w:rPr>
              <w:t>Teachers may translate the directions and test items into the language of instruction</w:t>
            </w:r>
          </w:p>
        </w:tc>
      </w:tr>
    </w:tbl>
    <w:p w14:paraId="661FDC71" w14:textId="77777777" w:rsidR="00465547" w:rsidRPr="004F7B82" w:rsidRDefault="004F44D0" w:rsidP="002D172F">
      <w:pPr>
        <w:spacing w:before="240" w:after="120"/>
        <w:ind w:left="1440"/>
        <w:rPr>
          <w:rFonts w:ascii="Times New Roman" w:eastAsia="Calibri" w:hAnsi="Times New Roman"/>
        </w:rPr>
      </w:pPr>
      <w:r w:rsidRPr="004F7B82">
        <w:rPr>
          <w:rFonts w:eastAsia="Calibri" w:cs="Arial"/>
        </w:rPr>
        <w:t>*This list is not a reflection of all accessibility features available on the California Science Test, but resources specific to English Learners.</w:t>
      </w:r>
    </w:p>
    <w:p w14:paraId="6F58BD34" w14:textId="71A71982" w:rsidR="004F44D0" w:rsidRPr="004F7B82" w:rsidRDefault="00465547" w:rsidP="002D172F">
      <w:pPr>
        <w:numPr>
          <w:ilvl w:val="3"/>
          <w:numId w:val="6"/>
        </w:numPr>
        <w:contextualSpacing/>
        <w:rPr>
          <w:rFonts w:ascii="Times New Roman" w:eastAsia="Calibri" w:hAnsi="Times New Roman"/>
        </w:rPr>
      </w:pPr>
      <w:r w:rsidRPr="004F7B82">
        <w:rPr>
          <w:rFonts w:ascii="Times New Roman" w:eastAsia="Calibri" w:hAnsi="Times New Roman"/>
        </w:rPr>
        <w:t xml:space="preserve">A description of the process the State used to gather meaningful input on the need for assessments in languages other than English, collect and respond to public comment, and consult with educators; parents and families of English learners; students, as appropriate; and other stakeholders; and </w:t>
      </w:r>
    </w:p>
    <w:p w14:paraId="3A5F7225" w14:textId="178E8F8C" w:rsidR="004F44D0" w:rsidRPr="004F7B82" w:rsidRDefault="004F44D0" w:rsidP="002D172F">
      <w:pPr>
        <w:spacing w:before="240" w:after="240"/>
        <w:ind w:left="1440"/>
        <w:rPr>
          <w:rFonts w:eastAsia="Calibri" w:cs="Arial"/>
        </w:rPr>
      </w:pPr>
      <w:r w:rsidRPr="004F7B82">
        <w:rPr>
          <w:rFonts w:cs="Arial"/>
        </w:rPr>
        <w:t xml:space="preserve">With the enactment of Assembly Bill 484 in January 2014, California committed to redefine its statewide assessments into a comprehensive system amenable to improving teaching and learning throughout the state, including assessments in languages other than English. Between May 2014 and August 2015, California conducted in-person regional meetings (inclusive of educators, parents, and community members) and online surveys to gather </w:t>
      </w:r>
      <w:r w:rsidRPr="004F7B82">
        <w:rPr>
          <w:rFonts w:cs="Arial"/>
        </w:rPr>
        <w:lastRenderedPageBreak/>
        <w:t xml:space="preserve">input on specific assessments, including native language assessments. </w:t>
      </w:r>
      <w:r w:rsidRPr="004F7B82">
        <w:rPr>
          <w:rFonts w:eastAsia="Calibri" w:cs="Arial"/>
        </w:rPr>
        <w:t xml:space="preserve">The activities described above are documented in the March 2016 report from the CDE to the Governor entitled </w:t>
      </w:r>
      <w:r w:rsidRPr="004F7B82">
        <w:rPr>
          <w:rFonts w:eastAsia="Calibri" w:cs="Arial"/>
          <w:i/>
        </w:rPr>
        <w:t xml:space="preserve">Recommendations for Expanding California’s Comprehensive Assessment System </w:t>
      </w:r>
      <w:r w:rsidRPr="004F7B82">
        <w:rPr>
          <w:rFonts w:eastAsia="Calibri" w:cs="Arial"/>
        </w:rPr>
        <w:t>(</w:t>
      </w:r>
      <w:hyperlink r:id="rId31" w:tooltip="the Governor entitled Recommendations for Expanding California’s Comprehensive Assessment System " w:history="1">
        <w:r w:rsidR="002D39BA" w:rsidRPr="004F7B82">
          <w:rPr>
            <w:rStyle w:val="Hyperlink"/>
            <w:rFonts w:eastAsia="Calibri" w:cs="Arial"/>
          </w:rPr>
          <w:t>https://www.cde.ca.gov/ta/tg/ca/documents/compassessexpand.pdf</w:t>
        </w:r>
      </w:hyperlink>
      <w:r w:rsidRPr="004F7B82">
        <w:rPr>
          <w:rFonts w:eastAsia="Calibri" w:cs="Arial"/>
        </w:rPr>
        <w:t>). This report was also presented publicly at the March 2016 SBE meeting. That meeting provided all members of the public an opportunity to comment on the plan and to provide written feedback.</w:t>
      </w:r>
    </w:p>
    <w:p w14:paraId="7AAAD1D3" w14:textId="04564125" w:rsidR="004F44D0" w:rsidRPr="004F7B82" w:rsidRDefault="004F44D0" w:rsidP="002D172F">
      <w:pPr>
        <w:spacing w:after="240"/>
        <w:ind w:left="1440"/>
        <w:rPr>
          <w:rFonts w:eastAsia="Calibri" w:cs="Arial"/>
        </w:rPr>
      </w:pPr>
      <w:r w:rsidRPr="004F7B82">
        <w:rPr>
          <w:rFonts w:eastAsia="Calibri" w:cs="Arial"/>
        </w:rPr>
        <w:t>The CDE continues to meet regularly with parent, educator, and family advocacy groups, the California Practitioners Advisory Group, the Advisory Commission on Special Education, a Technical Advisory Group, and local educational agency (LEA) representatives to provide assessmen</w:t>
      </w:r>
      <w:r w:rsidR="004F7B82" w:rsidRPr="004F7B82">
        <w:rPr>
          <w:rFonts w:eastAsia="Calibri" w:cs="Arial"/>
        </w:rPr>
        <w:t>t updates and receive feedback.</w:t>
      </w:r>
    </w:p>
    <w:p w14:paraId="06408A6F" w14:textId="77777777" w:rsidR="004F44D0" w:rsidRPr="004F7B82" w:rsidRDefault="004F44D0" w:rsidP="002D172F">
      <w:pPr>
        <w:spacing w:after="240"/>
        <w:ind w:left="1440"/>
        <w:rPr>
          <w:rFonts w:eastAsia="Calibri" w:cs="Arial"/>
        </w:rPr>
      </w:pPr>
      <w:r w:rsidRPr="004F7B82">
        <w:rPr>
          <w:rFonts w:eastAsia="Calibri" w:cs="Arial"/>
        </w:rPr>
        <w:t>California will continue to engage in conversations with stakeholders and experts in the fields of language acquisition, measurement, and accountability over the course of developing the CSA with the goal of obtaining direction from the SBE regarding the use of a valid and reliable CSA in accountability.</w:t>
      </w:r>
    </w:p>
    <w:p w14:paraId="750B84AF" w14:textId="77777777" w:rsidR="006D1F69" w:rsidRPr="004F7B82" w:rsidRDefault="006D1F69" w:rsidP="002D172F">
      <w:pPr>
        <w:numPr>
          <w:ilvl w:val="3"/>
          <w:numId w:val="6"/>
        </w:numPr>
        <w:spacing w:after="240"/>
        <w:rPr>
          <w:rFonts w:ascii="Times New Roman" w:eastAsia="Calibri" w:hAnsi="Times New Roman"/>
        </w:rPr>
      </w:pPr>
      <w:r w:rsidRPr="004F7B82">
        <w:rPr>
          <w:rFonts w:ascii="Times New Roman" w:eastAsia="Calibri" w:hAnsi="Times New Roman"/>
        </w:rPr>
        <w:t>As applicable, an explanation of the reasons the State has not been able to complete the development of such assessments despite making every effort.</w:t>
      </w:r>
    </w:p>
    <w:p w14:paraId="55EE2EE6" w14:textId="77777777" w:rsidR="006D1F69" w:rsidRPr="004F7B82" w:rsidRDefault="00460837" w:rsidP="002D172F">
      <w:pPr>
        <w:spacing w:after="360"/>
        <w:ind w:left="1440"/>
        <w:rPr>
          <w:rFonts w:eastAsia="Calibri" w:cs="Arial"/>
        </w:rPr>
      </w:pPr>
      <w:r w:rsidRPr="004F7B82">
        <w:rPr>
          <w:rFonts w:eastAsia="Calibri" w:cs="Arial"/>
        </w:rPr>
        <w:t>N/A</w:t>
      </w:r>
    </w:p>
    <w:p w14:paraId="2D8A1B2D" w14:textId="77777777" w:rsidR="006D1F69" w:rsidRPr="004F7B82" w:rsidRDefault="006D1F69" w:rsidP="002D172F">
      <w:pPr>
        <w:numPr>
          <w:ilvl w:val="1"/>
          <w:numId w:val="6"/>
        </w:numPr>
        <w:ind w:left="720"/>
        <w:contextualSpacing/>
        <w:rPr>
          <w:rFonts w:ascii="Times New Roman" w:eastAsia="Calibri" w:hAnsi="Times New Roman"/>
        </w:rPr>
      </w:pPr>
      <w:r w:rsidRPr="004F7B82">
        <w:rPr>
          <w:rFonts w:ascii="Times New Roman" w:eastAsia="Calibri" w:hAnsi="Times New Roman"/>
          <w:u w:val="single"/>
        </w:rPr>
        <w:t xml:space="preserve">Statewide Accountability System and School Support and Improvement Activities </w:t>
      </w:r>
      <w:r w:rsidRPr="004F7B82">
        <w:rPr>
          <w:rFonts w:ascii="Times New Roman" w:eastAsia="Calibri" w:hAnsi="Times New Roman"/>
          <w:i/>
        </w:rPr>
        <w:t>(ESEA section 1111(c) and (d))</w:t>
      </w:r>
      <w:r w:rsidRPr="004F7B82">
        <w:rPr>
          <w:rFonts w:ascii="Times New Roman" w:eastAsia="Calibri" w:hAnsi="Times New Roman"/>
        </w:rPr>
        <w:t>:</w:t>
      </w:r>
    </w:p>
    <w:p w14:paraId="26415D39" w14:textId="77777777" w:rsidR="006D1F69" w:rsidRPr="004F7B82" w:rsidRDefault="006D1F69" w:rsidP="002D172F">
      <w:pPr>
        <w:numPr>
          <w:ilvl w:val="2"/>
          <w:numId w:val="6"/>
        </w:numPr>
        <w:ind w:left="1080" w:hanging="360"/>
        <w:contextualSpacing/>
        <w:rPr>
          <w:rFonts w:ascii="Times New Roman" w:eastAsia="Calibri" w:hAnsi="Times New Roman"/>
        </w:rPr>
      </w:pPr>
      <w:r w:rsidRPr="004F7B82">
        <w:rPr>
          <w:rFonts w:ascii="Times New Roman" w:eastAsia="Calibri" w:hAnsi="Times New Roman"/>
          <w:u w:val="single"/>
        </w:rPr>
        <w:t>Subgroups</w:t>
      </w:r>
      <w:r w:rsidRPr="004F7B82">
        <w:rPr>
          <w:rFonts w:ascii="Times New Roman" w:eastAsia="Calibri" w:hAnsi="Times New Roman"/>
        </w:rPr>
        <w:t xml:space="preserve"> </w:t>
      </w:r>
      <w:r w:rsidRPr="004F7B82">
        <w:rPr>
          <w:rFonts w:ascii="Times New Roman" w:eastAsia="Calibri" w:hAnsi="Times New Roman"/>
          <w:i/>
        </w:rPr>
        <w:t>(ESEA section 1111(c)(2))</w:t>
      </w:r>
      <w:r w:rsidRPr="004F7B82">
        <w:rPr>
          <w:rFonts w:ascii="Times New Roman" w:eastAsia="Calibri" w:hAnsi="Times New Roman"/>
        </w:rPr>
        <w:t>:</w:t>
      </w:r>
    </w:p>
    <w:p w14:paraId="34A21F50" w14:textId="77777777" w:rsidR="006D1F69" w:rsidRPr="004F7B82" w:rsidRDefault="006D1F69" w:rsidP="002D172F">
      <w:pPr>
        <w:numPr>
          <w:ilvl w:val="3"/>
          <w:numId w:val="6"/>
        </w:numPr>
        <w:spacing w:after="240"/>
        <w:rPr>
          <w:rFonts w:ascii="Times New Roman" w:eastAsia="Calibri" w:hAnsi="Times New Roman"/>
        </w:rPr>
      </w:pPr>
      <w:r w:rsidRPr="004F7B82">
        <w:rPr>
          <w:rFonts w:ascii="Times New Roman" w:eastAsia="Calibri" w:hAnsi="Times New Roman"/>
        </w:rPr>
        <w:t>List each major racial and ethnic group the State includes as a subgroup of students, consistent with ESEA section 1111(c)(2)(B).</w:t>
      </w:r>
    </w:p>
    <w:p w14:paraId="4A97FE1A" w14:textId="77777777" w:rsidR="00460837" w:rsidRPr="004F7B82" w:rsidRDefault="00460837" w:rsidP="002D172F">
      <w:pPr>
        <w:spacing w:after="240"/>
        <w:ind w:left="1440"/>
      </w:pPr>
      <w:r w:rsidRPr="004F7B82">
        <w:t>In California, the racial/ethnic student groups are the following:</w:t>
      </w:r>
    </w:p>
    <w:p w14:paraId="43FC1492"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Black or African American</w:t>
      </w:r>
    </w:p>
    <w:p w14:paraId="38ADF8CF"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Asian</w:t>
      </w:r>
    </w:p>
    <w:p w14:paraId="052EF9E4"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Filipino</w:t>
      </w:r>
    </w:p>
    <w:p w14:paraId="76354763"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Hispanic or Latino</w:t>
      </w:r>
    </w:p>
    <w:p w14:paraId="75009D91"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American Indian or Alaska Native</w:t>
      </w:r>
    </w:p>
    <w:p w14:paraId="33A9C694"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Native Hawaiian or Pacific Islander</w:t>
      </w:r>
    </w:p>
    <w:p w14:paraId="1333DBD5" w14:textId="77777777" w:rsidR="00460837"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Two or More Races</w:t>
      </w:r>
    </w:p>
    <w:p w14:paraId="47853978" w14:textId="77777777" w:rsidR="006D1F69" w:rsidRPr="004F7B82" w:rsidRDefault="00460837" w:rsidP="002D172F">
      <w:pPr>
        <w:pStyle w:val="ListParagraph"/>
        <w:numPr>
          <w:ilvl w:val="0"/>
          <w:numId w:val="13"/>
        </w:numPr>
        <w:spacing w:line="240" w:lineRule="auto"/>
        <w:rPr>
          <w:rFonts w:ascii="Arial" w:hAnsi="Arial" w:cs="Arial"/>
          <w:sz w:val="24"/>
          <w:szCs w:val="24"/>
        </w:rPr>
      </w:pPr>
      <w:r w:rsidRPr="004F7B82">
        <w:rPr>
          <w:rFonts w:ascii="Arial" w:hAnsi="Arial" w:cs="Arial"/>
          <w:sz w:val="24"/>
          <w:szCs w:val="24"/>
        </w:rPr>
        <w:t>White</w:t>
      </w:r>
    </w:p>
    <w:p w14:paraId="5CFA882F" w14:textId="07CB299C" w:rsidR="006D1F69" w:rsidRPr="004F7B82" w:rsidRDefault="006D1F69" w:rsidP="002D172F">
      <w:pPr>
        <w:numPr>
          <w:ilvl w:val="3"/>
          <w:numId w:val="6"/>
        </w:numPr>
        <w:spacing w:after="240"/>
        <w:rPr>
          <w:rFonts w:ascii="Times New Roman" w:eastAsia="Calibri" w:hAnsi="Times New Roman"/>
        </w:rPr>
      </w:pPr>
      <w:r w:rsidRPr="004F7B82">
        <w:rPr>
          <w:rFonts w:ascii="Times New Roman" w:eastAsia="Calibri" w:hAnsi="Times New Roman"/>
        </w:rPr>
        <w:t xml:space="preserve">If applicable, describe any additional subgroups of students other than the statutorily </w:t>
      </w:r>
      <w:r w:rsidR="00F12256" w:rsidRPr="004F7B82">
        <w:rPr>
          <w:rFonts w:ascii="Times New Roman" w:eastAsia="Calibri" w:hAnsi="Times New Roman"/>
        </w:rPr>
        <w:br/>
      </w:r>
      <w:r w:rsidRPr="004F7B82">
        <w:rPr>
          <w:rFonts w:ascii="Times New Roman" w:eastAsia="Calibri" w:hAnsi="Times New Roman"/>
        </w:rPr>
        <w:t>required subgroups (</w:t>
      </w:r>
      <w:r w:rsidRPr="004F7B82">
        <w:rPr>
          <w:rFonts w:ascii="Times New Roman" w:eastAsia="Calibri" w:hAnsi="Times New Roman"/>
          <w:i/>
        </w:rPr>
        <w:t>i.e.</w:t>
      </w:r>
      <w:r w:rsidRPr="004F7B82">
        <w:rPr>
          <w:rFonts w:ascii="Times New Roman" w:eastAsia="Calibri" w:hAnsi="Times New Roman"/>
        </w:rPr>
        <w:t>,</w:t>
      </w:r>
      <w:r w:rsidRPr="004F7B82">
        <w:rPr>
          <w:rFonts w:ascii="Times New Roman" w:eastAsia="Calibri" w:hAnsi="Times New Roman"/>
          <w:i/>
        </w:rPr>
        <w:t xml:space="preserve"> </w:t>
      </w:r>
      <w:r w:rsidRPr="004F7B82">
        <w:rPr>
          <w:rFonts w:ascii="Times New Roman" w:eastAsia="Calibri" w:hAnsi="Times New Roman"/>
        </w:rPr>
        <w:t>economically disadvantage</w:t>
      </w:r>
      <w:r w:rsidR="008830E2">
        <w:rPr>
          <w:rFonts w:ascii="Times New Roman" w:eastAsia="Calibri" w:hAnsi="Times New Roman"/>
        </w:rPr>
        <w:t xml:space="preserve">d students, students from major </w:t>
      </w:r>
      <w:r w:rsidRPr="004F7B82">
        <w:rPr>
          <w:rFonts w:ascii="Times New Roman" w:eastAsia="Calibri" w:hAnsi="Times New Roman"/>
        </w:rPr>
        <w:t xml:space="preserve">racial </w:t>
      </w:r>
      <w:r w:rsidR="00F12256" w:rsidRPr="004F7B82">
        <w:rPr>
          <w:rFonts w:ascii="Times New Roman" w:eastAsia="Calibri" w:hAnsi="Times New Roman"/>
        </w:rPr>
        <w:br/>
      </w:r>
      <w:r w:rsidRPr="004F7B82">
        <w:rPr>
          <w:rFonts w:ascii="Times New Roman" w:eastAsia="Calibri" w:hAnsi="Times New Roman"/>
        </w:rPr>
        <w:lastRenderedPageBreak/>
        <w:t>and ethnic groups, children with disabilities, and English learners) used in the Statewide accountability system.</w:t>
      </w:r>
    </w:p>
    <w:p w14:paraId="124759E1" w14:textId="249F2A44" w:rsidR="006D1F69" w:rsidRPr="004F7B82" w:rsidRDefault="006D1F69" w:rsidP="002D172F">
      <w:pPr>
        <w:spacing w:after="240"/>
        <w:ind w:left="1440"/>
      </w:pPr>
      <w:r w:rsidRPr="004F7B82">
        <w:t>In addition to the statutorily required student groups, California includes foster youth and homeless children in its accountability system.</w:t>
      </w:r>
    </w:p>
    <w:p w14:paraId="4DC441AF" w14:textId="185293A9" w:rsidR="00BE4875" w:rsidRPr="008830E2" w:rsidRDefault="006D1F69" w:rsidP="002D172F">
      <w:pPr>
        <w:numPr>
          <w:ilvl w:val="3"/>
          <w:numId w:val="6"/>
        </w:numPr>
        <w:contextualSpacing/>
        <w:rPr>
          <w:rFonts w:ascii="Times New Roman" w:eastAsia="Calibri" w:hAnsi="Times New Roman"/>
        </w:rPr>
      </w:pPr>
      <w:r w:rsidRPr="004F7B82">
        <w:rPr>
          <w:rFonts w:ascii="Times New Roman" w:eastAsia="Calibri" w:hAnsi="Times New Roman"/>
        </w:rPr>
        <w:t xml:space="preserve">Does the State intend to include in the English learner subgroup the results of students previously identified as English learners on the State assessments required under ESEA section 1111(b)(2)(B)(v)(I) for purposes of State accountability (ESEA section 1111(b)(3)(B))? Note that a student’s results may be included in the English learner </w:t>
      </w:r>
      <w:r w:rsidR="00A24DA1" w:rsidRPr="004F7B82">
        <w:rPr>
          <w:rFonts w:ascii="Times New Roman" w:eastAsia="Calibri" w:hAnsi="Times New Roman"/>
        </w:rPr>
        <w:br/>
      </w:r>
      <w:r w:rsidRPr="004F7B82">
        <w:rPr>
          <w:rFonts w:ascii="Times New Roman" w:eastAsia="Calibri" w:hAnsi="Times New Roman"/>
        </w:rPr>
        <w:t xml:space="preserve">subgroup for not more than four years after the student ceases to be identified as an </w:t>
      </w:r>
      <w:r w:rsidR="00A24DA1" w:rsidRPr="004F7B82">
        <w:rPr>
          <w:rFonts w:ascii="Times New Roman" w:eastAsia="Calibri" w:hAnsi="Times New Roman"/>
        </w:rPr>
        <w:br/>
      </w:r>
      <w:r w:rsidRPr="004F7B82">
        <w:rPr>
          <w:rFonts w:ascii="Times New Roman" w:eastAsia="Calibri" w:hAnsi="Times New Roman"/>
        </w:rPr>
        <w:t xml:space="preserve">English learner. </w:t>
      </w:r>
    </w:p>
    <w:p w14:paraId="7D18BF3F" w14:textId="2CCCCA4A" w:rsidR="00BE4875" w:rsidRPr="004F7B82" w:rsidRDefault="003067A9" w:rsidP="002D172F">
      <w:pPr>
        <w:spacing w:before="240"/>
        <w:ind w:left="1440"/>
        <w:rPr>
          <w:rFonts w:ascii="Times New Roman" w:eastAsia="Calibri" w:hAnsi="Times New Roman"/>
        </w:rPr>
      </w:pPr>
      <w:r w:rsidRPr="004F7B82">
        <w:rPr>
          <w:rFonts w:ascii="Times New Roman" w:eastAsia="Calibri" w:hAnsi="Times New Roman"/>
        </w:rPr>
        <w:t>X Yes</w:t>
      </w:r>
    </w:p>
    <w:p w14:paraId="396DCA93" w14:textId="77777777" w:rsidR="00BE4875" w:rsidRPr="004F7B82" w:rsidRDefault="00BE4875" w:rsidP="002D172F">
      <w:pPr>
        <w:spacing w:after="240"/>
        <w:ind w:left="1800" w:hanging="360"/>
        <w:rPr>
          <w:rFonts w:ascii="Times New Roman" w:eastAsia="Calibri" w:hAnsi="Times New Roman"/>
        </w:rPr>
      </w:pPr>
      <w:r w:rsidRPr="004F7B82">
        <w:rPr>
          <w:rFonts w:ascii="Times New Roman" w:eastAsia="Calibri" w:hAnsi="Times New Roman"/>
        </w:rPr>
        <w:t>□  No</w:t>
      </w:r>
    </w:p>
    <w:p w14:paraId="44013874" w14:textId="2228EC93" w:rsidR="006D1F69" w:rsidRPr="004F7B82" w:rsidRDefault="006D1F69" w:rsidP="002D172F">
      <w:pPr>
        <w:numPr>
          <w:ilvl w:val="3"/>
          <w:numId w:val="6"/>
        </w:numPr>
        <w:spacing w:before="240" w:after="240"/>
      </w:pPr>
      <w:r w:rsidRPr="004F7B82">
        <w:rPr>
          <w:rFonts w:ascii="Times New Roman" w:eastAsia="Calibri" w:hAnsi="Times New Roman"/>
        </w:rPr>
        <w:t>If applicable, choose</w:t>
      </w:r>
      <w:r w:rsidRPr="004F7B82">
        <w:rPr>
          <w:rFonts w:ascii="Times New Roman" w:eastAsia="Calibri" w:hAnsi="Times New Roman"/>
          <w:vertAlign w:val="superscript"/>
        </w:rPr>
        <w:t xml:space="preserve"> </w:t>
      </w:r>
      <w:r w:rsidRPr="004F7B82">
        <w:rPr>
          <w:rFonts w:ascii="Times New Roman" w:eastAsia="Calibri" w:hAnsi="Times New Roman"/>
        </w:rPr>
        <w:t>one of the following options for recently arrived English learners in the State:</w:t>
      </w:r>
      <w:r w:rsidRPr="004F7B82">
        <w:rPr>
          <w:rFonts w:ascii="Times New Roman" w:eastAsia="Calibri" w:hAnsi="Times New Roman"/>
        </w:rPr>
        <w:br/>
      </w:r>
      <w:r w:rsidR="00FD2C88" w:rsidRPr="004F7B82">
        <w:rPr>
          <w:rFonts w:ascii="Times New Roman" w:eastAsia="MS Gothic" w:hAnsi="Times New Roman"/>
        </w:rPr>
        <w:t>X</w:t>
      </w:r>
      <w:r w:rsidR="00FD2C88" w:rsidRPr="004F7B82">
        <w:rPr>
          <w:rFonts w:ascii="Times New Roman" w:eastAsia="Calibri" w:hAnsi="Times New Roman"/>
        </w:rPr>
        <w:t xml:space="preserve">  Applying the exception under ESEA section 1111(b)(3)(A)(i); or</w:t>
      </w:r>
      <w:r w:rsidR="00FD2C88" w:rsidRPr="004F7B82">
        <w:rPr>
          <w:rFonts w:ascii="Times New Roman" w:eastAsia="Calibri" w:hAnsi="Times New Roman"/>
        </w:rPr>
        <w:br/>
      </w:r>
      <w:r w:rsidR="00FD2C88" w:rsidRPr="004F7B82">
        <w:rPr>
          <w:rFonts w:ascii="Times New Roman" w:eastAsia="MS Gothic" w:hAnsi="Times New Roman" w:hint="eastAsia"/>
        </w:rPr>
        <w:t>☐</w:t>
      </w:r>
      <w:r w:rsidR="00FD2C88" w:rsidRPr="004F7B82">
        <w:rPr>
          <w:rFonts w:ascii="Times New Roman" w:eastAsia="Calibri" w:hAnsi="Times New Roman"/>
        </w:rPr>
        <w:t xml:space="preserve"> Applying the exception under ESEA section 1111(b)(3)(A)(ii); or</w:t>
      </w:r>
      <w:r w:rsidR="00FD2C88" w:rsidRPr="004F7B82">
        <w:rPr>
          <w:rFonts w:ascii="Times New Roman" w:eastAsia="Calibri" w:hAnsi="Times New Roman"/>
        </w:rPr>
        <w:br/>
      </w:r>
      <w:r w:rsidR="00FD2C88" w:rsidRPr="004F7B82">
        <w:rPr>
          <w:rFonts w:ascii="Times New Roman" w:eastAsia="MS Gothic" w:hAnsi="Times New Roman" w:hint="eastAsia"/>
        </w:rPr>
        <w:t>☐</w:t>
      </w:r>
      <w:r w:rsidR="00FD2C88" w:rsidRPr="004F7B82">
        <w:rPr>
          <w:rFonts w:ascii="Times New Roman" w:eastAsia="Calibri" w:hAnsi="Times New Roman"/>
        </w:rPr>
        <w:t xml:space="preserve"> Applying the exception under ESEA section 1111(b)(3)(A)(i) or under ESEA </w:t>
      </w:r>
      <w:r w:rsidR="00E4448C" w:rsidRPr="004F7B82">
        <w:rPr>
          <w:rFonts w:ascii="Times New Roman" w:eastAsia="Calibri" w:hAnsi="Times New Roman"/>
        </w:rPr>
        <w:br/>
      </w:r>
      <w:r w:rsidR="00FD2C88" w:rsidRPr="004F7B82">
        <w:rPr>
          <w:rFonts w:ascii="Times New Roman" w:eastAsia="Calibri" w:hAnsi="Times New Roman"/>
        </w:rPr>
        <w:t>section 1111(b)(3)(A)(ii).  If this option is selected, describe how the State will choose which exception applies to a recently arrived English learner.</w:t>
      </w:r>
    </w:p>
    <w:p w14:paraId="7DDF85D1" w14:textId="77777777" w:rsidR="00FD2C88" w:rsidRPr="004F7B82" w:rsidRDefault="00FD2C88" w:rsidP="002D172F">
      <w:pPr>
        <w:numPr>
          <w:ilvl w:val="2"/>
          <w:numId w:val="6"/>
        </w:numPr>
        <w:spacing w:after="240"/>
        <w:ind w:left="1080" w:hanging="360"/>
        <w:rPr>
          <w:rFonts w:ascii="Times New Roman" w:eastAsia="Calibri" w:hAnsi="Times New Roman"/>
        </w:rPr>
      </w:pPr>
      <w:r w:rsidRPr="004F7B82">
        <w:rPr>
          <w:rFonts w:ascii="Times New Roman" w:eastAsia="Calibri" w:hAnsi="Times New Roman"/>
          <w:u w:val="single"/>
        </w:rPr>
        <w:t>Minimum N-Size</w:t>
      </w:r>
      <w:r w:rsidRPr="004F7B82">
        <w:rPr>
          <w:rFonts w:ascii="Times New Roman" w:eastAsia="Calibri" w:hAnsi="Times New Roman"/>
        </w:rPr>
        <w:t xml:space="preserve"> </w:t>
      </w:r>
      <w:r w:rsidRPr="004F7B82">
        <w:rPr>
          <w:rFonts w:ascii="Times New Roman" w:eastAsia="Calibri" w:hAnsi="Times New Roman"/>
          <w:i/>
        </w:rPr>
        <w:t>(ESEA section 1111(c)(3)(A))</w:t>
      </w:r>
      <w:r w:rsidRPr="004F7B82">
        <w:rPr>
          <w:rFonts w:ascii="Times New Roman" w:eastAsia="Calibri" w:hAnsi="Times New Roman"/>
        </w:rPr>
        <w:t xml:space="preserve">: </w:t>
      </w:r>
    </w:p>
    <w:p w14:paraId="031D8E4D" w14:textId="17088CC3" w:rsidR="00FD2C88" w:rsidRPr="004F7B82" w:rsidRDefault="00FD2C88" w:rsidP="002D172F">
      <w:pPr>
        <w:numPr>
          <w:ilvl w:val="3"/>
          <w:numId w:val="6"/>
        </w:numPr>
        <w:spacing w:after="240"/>
        <w:rPr>
          <w:rFonts w:ascii="Times New Roman" w:eastAsia="Calibri" w:hAnsi="Times New Roman"/>
        </w:rPr>
      </w:pPr>
      <w:r w:rsidRPr="004F7B82">
        <w:rPr>
          <w:rFonts w:ascii="Times New Roman" w:eastAsia="Calibri" w:hAnsi="Times New Roman"/>
        </w:rPr>
        <w:t>Provide the minimum number of students that the State determines are necessary to be included to carry out the requirements of any provisions under Title I, Part A of the ESEA that require disaggregation of information by each subgroup of students for accountability purposes.</w:t>
      </w:r>
    </w:p>
    <w:p w14:paraId="1FE8DEB1" w14:textId="77777777" w:rsidR="006D1F69" w:rsidRPr="004F7B82" w:rsidRDefault="00FD2C88" w:rsidP="002D172F">
      <w:pPr>
        <w:spacing w:after="240"/>
        <w:ind w:left="1440"/>
        <w:rPr>
          <w:rFonts w:eastAsia="Calibri" w:cs="Arial"/>
        </w:rPr>
      </w:pPr>
      <w:r w:rsidRPr="004F7B82">
        <w:rPr>
          <w:rFonts w:eastAsia="Calibri" w:cs="Arial"/>
        </w:rPr>
        <w:t xml:space="preserve">California’s accountability system will be applied to all schools, including charter schools, and all student groups with 30 or more students. </w:t>
      </w:r>
    </w:p>
    <w:p w14:paraId="43B3E10E" w14:textId="77777777" w:rsidR="00FD2C88" w:rsidRPr="004F7B82" w:rsidRDefault="00FD2C88" w:rsidP="002D172F">
      <w:pPr>
        <w:numPr>
          <w:ilvl w:val="3"/>
          <w:numId w:val="6"/>
        </w:numPr>
        <w:spacing w:after="240"/>
        <w:rPr>
          <w:rFonts w:ascii="Times New Roman" w:eastAsia="Calibri" w:hAnsi="Times New Roman"/>
        </w:rPr>
      </w:pPr>
      <w:r w:rsidRPr="004F7B82">
        <w:rPr>
          <w:rFonts w:ascii="Times New Roman" w:eastAsia="Calibri" w:hAnsi="Times New Roman"/>
        </w:rPr>
        <w:t xml:space="preserve">Describe how the minimum number of students is statistically sound. </w:t>
      </w:r>
    </w:p>
    <w:p w14:paraId="66CD9BC4" w14:textId="77777777" w:rsidR="00FD2C88" w:rsidRPr="004F7B82" w:rsidRDefault="00FD2C88" w:rsidP="002D172F">
      <w:pPr>
        <w:spacing w:after="240"/>
        <w:ind w:left="1440"/>
        <w:rPr>
          <w:rFonts w:eastAsia="Calibri" w:cs="Arial"/>
          <w:color w:val="000000"/>
        </w:rPr>
      </w:pPr>
      <w:r w:rsidRPr="004F7B82">
        <w:rPr>
          <w:rFonts w:eastAsia="Calibri" w:cs="Arial"/>
        </w:rPr>
        <w:t xml:space="preserve">Given the confidence level and margin of error, a sample size of 30 is needed to appropriately estimate the population. A sample size of 30 produces a standardized normal distribution, where the distance between the variance is normal/standard, resulting in statistically significant results (based on the central limit theorem), </w:t>
      </w:r>
      <w:r w:rsidRPr="004F7B82">
        <w:rPr>
          <w:rFonts w:eastAsia="Calibri" w:cs="Arial"/>
          <w:color w:val="000000"/>
        </w:rPr>
        <w:t>which is well documented in many statistics textbooks (Cohen, 2001; Cohen and Lea, 2004; Mendenhall and Ott, 1980; Urdan, 2001; Vogt, 2005).</w:t>
      </w:r>
    </w:p>
    <w:p w14:paraId="78DDAB8E" w14:textId="0A6DC89C" w:rsidR="00FD2C88" w:rsidRPr="004F7B82" w:rsidRDefault="00FD2C88" w:rsidP="002D172F">
      <w:pPr>
        <w:numPr>
          <w:ilvl w:val="3"/>
          <w:numId w:val="6"/>
        </w:numPr>
        <w:spacing w:after="240"/>
        <w:rPr>
          <w:rFonts w:ascii="Times New Roman" w:eastAsia="Calibri" w:hAnsi="Times New Roman"/>
        </w:rPr>
      </w:pPr>
      <w:r w:rsidRPr="004F7B82">
        <w:rPr>
          <w:rFonts w:ascii="Times New Roman" w:eastAsia="Calibri" w:hAnsi="Times New Roman"/>
        </w:rPr>
        <w:lastRenderedPageBreak/>
        <w:t xml:space="preserve">Describe how the minimum number of students was determined by the State, including how the State collaborated with teachers, principals, other school leaders, parents, and other stakeholders when determining such minimum number. </w:t>
      </w:r>
    </w:p>
    <w:p w14:paraId="6B0B625D" w14:textId="77777777" w:rsidR="00FD2C88" w:rsidRPr="000900B3" w:rsidRDefault="00FD2C88" w:rsidP="002D172F">
      <w:pPr>
        <w:spacing w:after="240"/>
        <w:ind w:left="1440"/>
        <w:rPr>
          <w:rFonts w:eastAsia="Calibri" w:cs="Arial"/>
          <w:szCs w:val="22"/>
        </w:rPr>
      </w:pPr>
      <w:r w:rsidRPr="004F7B82">
        <w:rPr>
          <w:rFonts w:eastAsia="Calibri" w:cs="Arial"/>
        </w:rPr>
        <w:t xml:space="preserve">Statistical research overwhelmingly supports a minimum n-size of 30 to produce a mean, range, standard deviation, and even distribution </w:t>
      </w:r>
      <w:r w:rsidRPr="004F7B82">
        <w:rPr>
          <w:rFonts w:eastAsia="Calibri" w:cs="Arial"/>
          <w:color w:val="000000"/>
        </w:rPr>
        <w:t>(Mendenhall and Ott, 1980; confirmed in later years by Cohen, 2001; Cohen and Lea, 2004; Urdan, 2001; Vogt, 2005)</w:t>
      </w:r>
      <w:r w:rsidRPr="004F7B82">
        <w:rPr>
          <w:rFonts w:eastAsia="Calibri" w:cs="Arial"/>
        </w:rPr>
        <w:t xml:space="preserve">. Based on this research, the California Legislature established the n-size for accountability purposes in California </w:t>
      </w:r>
      <w:r w:rsidRPr="004F7B82">
        <w:rPr>
          <w:rFonts w:eastAsia="Calibri" w:cs="Arial"/>
          <w:i/>
        </w:rPr>
        <w:t>Education Code</w:t>
      </w:r>
      <w:r w:rsidRPr="004F7B82">
        <w:rPr>
          <w:rFonts w:eastAsia="Calibri" w:cs="Arial"/>
        </w:rPr>
        <w:t xml:space="preserve"> (</w:t>
      </w:r>
      <w:r w:rsidRPr="004F7B82">
        <w:rPr>
          <w:rFonts w:eastAsia="Calibri" w:cs="Arial"/>
          <w:i/>
        </w:rPr>
        <w:t>EC</w:t>
      </w:r>
      <w:r w:rsidRPr="004F7B82">
        <w:rPr>
          <w:rFonts w:eastAsia="Calibri" w:cs="Arial"/>
        </w:rPr>
        <w:t xml:space="preserve">) Section 52052. </w:t>
      </w:r>
      <w:r w:rsidRPr="004F7B82">
        <w:rPr>
          <w:rFonts w:cs="Arial"/>
        </w:rPr>
        <w:t>There was support from educational stakeholders and a general consensus regarding the established n-size of 30 when the legislation was introduced.</w:t>
      </w:r>
      <w:r w:rsidRPr="004F7B82">
        <w:rPr>
          <w:rFonts w:eastAsia="Calibri" w:cs="Arial"/>
        </w:rPr>
        <w:t xml:space="preserve"> In preparation for submission of the State Plan, over 400 comments were received</w:t>
      </w:r>
      <w:r w:rsidRPr="000900B3">
        <w:rPr>
          <w:rFonts w:eastAsia="Calibri" w:cs="Arial"/>
          <w:szCs w:val="22"/>
        </w:rPr>
        <w:t xml:space="preserve"> on the accountability section through the 30-day public comment period through 13 stakeholder meetings, a public survey, and submitted written comments via letters and e-mails. These comments represent feedback from education administrators, teachers, parents, advocacy groups, and members of the public. The CDE’s Technical Design Group also concurred that the n-size required under </w:t>
      </w:r>
      <w:r w:rsidRPr="000900B3">
        <w:rPr>
          <w:rFonts w:eastAsia="Calibri" w:cs="Arial"/>
          <w:i/>
          <w:szCs w:val="22"/>
        </w:rPr>
        <w:t>EC</w:t>
      </w:r>
      <w:r w:rsidRPr="000900B3">
        <w:rPr>
          <w:rFonts w:eastAsia="Calibri" w:cs="Arial"/>
          <w:szCs w:val="22"/>
        </w:rPr>
        <w:t xml:space="preserve"> Section 52052 was statistically valid and reliable.</w:t>
      </w:r>
    </w:p>
    <w:p w14:paraId="2EC98CB0" w14:textId="77777777" w:rsidR="00FD2C88" w:rsidRPr="008830E2" w:rsidRDefault="00FD2C88" w:rsidP="002D172F">
      <w:pPr>
        <w:numPr>
          <w:ilvl w:val="3"/>
          <w:numId w:val="6"/>
        </w:numPr>
        <w:spacing w:after="240"/>
        <w:rPr>
          <w:rFonts w:ascii="Times New Roman" w:eastAsia="Calibri" w:hAnsi="Times New Roman"/>
          <w:szCs w:val="22"/>
        </w:rPr>
      </w:pPr>
      <w:r w:rsidRPr="008830E2">
        <w:rPr>
          <w:rFonts w:ascii="Times New Roman" w:eastAsia="Calibri" w:hAnsi="Times New Roman"/>
          <w:szCs w:val="22"/>
        </w:rPr>
        <w:t>Describe how the State ensures that the minimum number is sufficient to not reveal any personally identifiable information.</w:t>
      </w:r>
      <w:r w:rsidRPr="008830E2">
        <w:rPr>
          <w:rFonts w:ascii="Times New Roman" w:eastAsia="Calibri" w:hAnsi="Times New Roman"/>
          <w:szCs w:val="22"/>
          <w:vertAlign w:val="superscript"/>
        </w:rPr>
        <w:footnoteReference w:id="4"/>
      </w:r>
      <w:r w:rsidRPr="008830E2">
        <w:rPr>
          <w:rFonts w:ascii="Times New Roman" w:eastAsia="Calibri" w:hAnsi="Times New Roman"/>
          <w:szCs w:val="22"/>
        </w:rPr>
        <w:t xml:space="preserve"> </w:t>
      </w:r>
    </w:p>
    <w:p w14:paraId="0526FC01" w14:textId="77777777" w:rsidR="00FD2C88" w:rsidRPr="000900B3" w:rsidRDefault="00FD2C88" w:rsidP="002D172F">
      <w:pPr>
        <w:spacing w:after="240"/>
        <w:ind w:left="1440"/>
        <w:rPr>
          <w:rFonts w:eastAsia="Calibri" w:cs="Arial"/>
          <w:szCs w:val="22"/>
        </w:rPr>
      </w:pPr>
      <w:r w:rsidRPr="000900B3">
        <w:rPr>
          <w:rFonts w:eastAsia="Calibri" w:cs="Arial"/>
          <w:szCs w:val="22"/>
        </w:rPr>
        <w:t>To preserve student anonymity, the CDE has a long-established practice to not report data if a student group has less than 11 students</w:t>
      </w:r>
      <w:r w:rsidRPr="000900B3">
        <w:rPr>
          <w:rFonts w:eastAsia="Calibri" w:cs="Arial"/>
          <w:color w:val="000000"/>
          <w:szCs w:val="22"/>
        </w:rPr>
        <w:t>. For reporting purposes only, California provides Status/Change data for student groups with 11 to 29 students in the group.</w:t>
      </w:r>
      <w:r w:rsidRPr="000900B3">
        <w:rPr>
          <w:rFonts w:eastAsia="Calibri" w:cs="Arial"/>
          <w:szCs w:val="22"/>
        </w:rPr>
        <w:t xml:space="preserve"> </w:t>
      </w:r>
    </w:p>
    <w:p w14:paraId="439E7174" w14:textId="77777777" w:rsidR="00FD2C88" w:rsidRPr="008830E2" w:rsidRDefault="00FD2C88" w:rsidP="002D172F">
      <w:pPr>
        <w:numPr>
          <w:ilvl w:val="3"/>
          <w:numId w:val="6"/>
        </w:numPr>
        <w:spacing w:after="240"/>
        <w:rPr>
          <w:rFonts w:ascii="Times New Roman" w:eastAsia="Calibri" w:hAnsi="Times New Roman"/>
          <w:szCs w:val="22"/>
        </w:rPr>
      </w:pPr>
      <w:r w:rsidRPr="008830E2">
        <w:rPr>
          <w:rFonts w:ascii="Times New Roman" w:eastAsia="Calibri" w:hAnsi="Times New Roman"/>
          <w:szCs w:val="22"/>
        </w:rPr>
        <w:t>If the State’s minimum number of students for purposes of reporting is lower than the minimum number of students for accountability purposes, provide the State’s minimum number of students for purposes of reporting.</w:t>
      </w:r>
    </w:p>
    <w:p w14:paraId="307346BC" w14:textId="77777777" w:rsidR="00FD2C88" w:rsidRPr="00830FD1" w:rsidRDefault="00FD2C88" w:rsidP="002D172F">
      <w:pPr>
        <w:spacing w:after="240"/>
        <w:ind w:left="1440"/>
        <w:rPr>
          <w:rFonts w:eastAsia="Calibri" w:cs="Arial"/>
          <w:szCs w:val="22"/>
        </w:rPr>
      </w:pPr>
      <w:r w:rsidRPr="000900B3">
        <w:rPr>
          <w:rFonts w:eastAsia="Calibri" w:cs="Arial"/>
          <w:szCs w:val="22"/>
        </w:rPr>
        <w:t>The minimum size for reporting is 11</w:t>
      </w:r>
      <w:r w:rsidRPr="00830FD1">
        <w:rPr>
          <w:rFonts w:eastAsia="Calibri" w:cs="Arial"/>
          <w:szCs w:val="22"/>
        </w:rPr>
        <w:t>.</w:t>
      </w:r>
    </w:p>
    <w:p w14:paraId="516D5ABC" w14:textId="77777777" w:rsidR="00FD2C88" w:rsidRPr="008830E2" w:rsidRDefault="00FD2C88" w:rsidP="002D172F">
      <w:pPr>
        <w:numPr>
          <w:ilvl w:val="2"/>
          <w:numId w:val="6"/>
        </w:numPr>
        <w:spacing w:after="240"/>
        <w:ind w:left="1080" w:hanging="360"/>
        <w:rPr>
          <w:rFonts w:ascii="Times New Roman" w:eastAsia="Calibri" w:hAnsi="Times New Roman"/>
          <w:szCs w:val="22"/>
        </w:rPr>
      </w:pPr>
      <w:r w:rsidRPr="008830E2">
        <w:rPr>
          <w:rFonts w:ascii="Times New Roman" w:eastAsia="Calibri" w:hAnsi="Times New Roman"/>
          <w:szCs w:val="22"/>
          <w:u w:val="single"/>
        </w:rPr>
        <w:t>Establishment of Long-Term Goals</w:t>
      </w:r>
      <w:r w:rsidRPr="008830E2">
        <w:rPr>
          <w:rFonts w:ascii="Times New Roman" w:eastAsia="Calibri" w:hAnsi="Times New Roman"/>
          <w:i/>
          <w:szCs w:val="22"/>
        </w:rPr>
        <w:t xml:space="preserve"> (ESEA section 1111(c)(4)(A))</w:t>
      </w:r>
      <w:r w:rsidRPr="008830E2">
        <w:rPr>
          <w:rFonts w:ascii="Times New Roman" w:eastAsia="Calibri" w:hAnsi="Times New Roman"/>
          <w:szCs w:val="22"/>
        </w:rPr>
        <w:t xml:space="preserve">: </w:t>
      </w:r>
    </w:p>
    <w:p w14:paraId="6B3EC03A" w14:textId="77777777" w:rsidR="00FD2C88" w:rsidRPr="000900B3" w:rsidRDefault="00FD2C88" w:rsidP="004102A5">
      <w:pPr>
        <w:tabs>
          <w:tab w:val="left" w:pos="540"/>
        </w:tabs>
        <w:spacing w:after="240"/>
        <w:ind w:left="540"/>
      </w:pPr>
      <w:r w:rsidRPr="000900B3">
        <w:lastRenderedPageBreak/>
        <w:t xml:space="preserve">Long-term goals, and the ability for LEAs or schools to determine interim progress goals, are built into the California Model (for a complete description of the California Model, please see the response to Section A.4.v: Annual Meaningful Differentiation). This new system is based on a five-by-five colored grid that produces 25 results. Each of these 25 results represent a combination of current performance (known as “Status”) and how current performance compares to past performance (known as “Change”). Overall performance within the California Model therefore includes whether there has been improvement, and a school and student group’s placement on the grid determines the improvement that is required to maintain the current performance level (color) on the grid or to move to the next performance level. Goals can be established relative to overall performance within the Status and/or Change components of the five-by-five colored grids. </w:t>
      </w:r>
    </w:p>
    <w:p w14:paraId="61615A6B" w14:textId="3F367A84" w:rsidR="00FD2C88" w:rsidRPr="000900B3" w:rsidRDefault="00FD2C88" w:rsidP="004102A5">
      <w:pPr>
        <w:tabs>
          <w:tab w:val="left" w:pos="540"/>
        </w:tabs>
        <w:spacing w:after="240"/>
        <w:ind w:left="540"/>
      </w:pPr>
      <w:r w:rsidRPr="000900B3">
        <w:t>An overview of the California accountability model (California Model) is provided on the CDE California Accountability Model &amp; School Dashboard Web page at http://www.cde.ca.gov/ta/ac/cm/. Detailed information on the production of the indicators in the new California Model is provided in the</w:t>
      </w:r>
      <w:r w:rsidR="008F6DD4">
        <w:t xml:space="preserve"> California Accountability System: California School Dashboard Technical Guide </w:t>
      </w:r>
      <w:r w:rsidRPr="000900B3">
        <w:t xml:space="preserve">available on the CDE Web page at </w:t>
      </w:r>
      <w:hyperlink r:id="rId32" w:tooltip="CDE " w:history="1">
        <w:r w:rsidR="00291B5D" w:rsidRPr="000900B3">
          <w:rPr>
            <w:rStyle w:val="Hyperlink"/>
          </w:rPr>
          <w:t>http://www.cde.ca.gov/ta/ac/cm/</w:t>
        </w:r>
      </w:hyperlink>
      <w:r w:rsidR="00291B5D" w:rsidRPr="000900B3">
        <w:t xml:space="preserve"> </w:t>
      </w:r>
      <w:r w:rsidRPr="000900B3">
        <w:t>under the Data Files and Guide tab.</w:t>
      </w:r>
    </w:p>
    <w:p w14:paraId="6ED6A3B1" w14:textId="77777777" w:rsidR="003920BB" w:rsidRPr="004F7B82" w:rsidRDefault="003920BB" w:rsidP="002D172F">
      <w:pPr>
        <w:numPr>
          <w:ilvl w:val="3"/>
          <w:numId w:val="6"/>
        </w:numPr>
        <w:contextualSpacing/>
        <w:rPr>
          <w:rFonts w:ascii="Times New Roman" w:eastAsia="Calibri" w:hAnsi="Times New Roman"/>
        </w:rPr>
      </w:pPr>
      <w:r w:rsidRPr="004F7B82">
        <w:rPr>
          <w:rFonts w:ascii="Times New Roman" w:eastAsia="Calibri" w:hAnsi="Times New Roman"/>
          <w:u w:val="single"/>
        </w:rPr>
        <w:t>Academic Achievement</w:t>
      </w:r>
      <w:r w:rsidRPr="004F7B82">
        <w:rPr>
          <w:rFonts w:ascii="Times New Roman" w:eastAsia="Calibri" w:hAnsi="Times New Roman"/>
        </w:rPr>
        <w:t xml:space="preserve">. </w:t>
      </w:r>
      <w:r w:rsidRPr="004F7B82">
        <w:rPr>
          <w:rFonts w:ascii="Times New Roman" w:eastAsia="Calibri" w:hAnsi="Times New Roman"/>
          <w:i/>
        </w:rPr>
        <w:t>(ESEA section 1111(c)(4)(A)(i)(I)(aa))</w:t>
      </w:r>
    </w:p>
    <w:p w14:paraId="3B52C1ED" w14:textId="37F6336F" w:rsidR="003920BB" w:rsidRPr="004F7B82" w:rsidRDefault="003920BB" w:rsidP="002D172F">
      <w:pPr>
        <w:numPr>
          <w:ilvl w:val="0"/>
          <w:numId w:val="12"/>
        </w:numPr>
        <w:spacing w:after="240"/>
        <w:ind w:left="1800"/>
        <w:rPr>
          <w:rFonts w:ascii="Times New Roman" w:eastAsia="Calibri" w:hAnsi="Times New Roman"/>
        </w:rPr>
      </w:pPr>
      <w:r w:rsidRPr="004F7B82">
        <w:rPr>
          <w:rFonts w:ascii="Times New Roman" w:eastAsia="Calibri" w:hAnsi="Times New Roman"/>
        </w:rPr>
        <w:t xml:space="preserve">Describe the long-term goals for improved academic achievement, as measured by proficiency on the annual statewide reading/language arts and mathematics </w:t>
      </w:r>
      <w:r w:rsidR="00152758" w:rsidRPr="004F7B82">
        <w:rPr>
          <w:rFonts w:ascii="Times New Roman" w:eastAsia="Calibri" w:hAnsi="Times New Roman"/>
        </w:rPr>
        <w:br/>
      </w:r>
      <w:r w:rsidRPr="004F7B82">
        <w:rPr>
          <w:rFonts w:ascii="Times New Roman" w:eastAsia="Calibri" w:hAnsi="Times New Roman"/>
        </w:rPr>
        <w:t>assessments, for all students and for each subgroup of students, including: (i) baseline data; (ii) the timeline for meeting the long-term goals, for which the term must be the same multi-year length of time for all students and for each subgroup of students in the State; and (iii) how the long-term goals are ambitious.</w:t>
      </w:r>
    </w:p>
    <w:p w14:paraId="70E6680D" w14:textId="77777777" w:rsidR="003920BB" w:rsidRPr="004F7B82" w:rsidRDefault="003920BB" w:rsidP="004102A5">
      <w:pPr>
        <w:spacing w:after="240"/>
        <w:ind w:left="540"/>
      </w:pPr>
      <w:r w:rsidRPr="004F7B82">
        <w:t xml:space="preserve">Proficiency is measured by looking at each student’s Distance from Level 3 for their respective grade level. This method compares how far above or below students are from the lowest possible scale score to achieve Level 3 (Standard Met) on the Smarter Balanced assessments, which indicates ‘proficiency under ESSA. </w:t>
      </w:r>
    </w:p>
    <w:p w14:paraId="5232BB73" w14:textId="77777777" w:rsidR="003920BB" w:rsidRPr="004F7B82" w:rsidRDefault="003920BB" w:rsidP="004102A5">
      <w:pPr>
        <w:spacing w:after="240"/>
        <w:ind w:left="540"/>
      </w:pPr>
      <w:r w:rsidRPr="004F7B82">
        <w:t xml:space="preserve">The initial baseline was set using only two years of data (2015 and 2016). The third year of data (2017 Smarter Balanced Assessment </w:t>
      </w:r>
      <w:r w:rsidR="00291B5D" w:rsidRPr="004F7B82">
        <w:t>r</w:t>
      </w:r>
      <w:r w:rsidRPr="004F7B82">
        <w:t xml:space="preserve">esults) demonstrated a need to make adjustments to ensure stability in the model. As part of the annual review process, the SBE approved in November 2017: (1) a revised layout of the five-by-five colored grid, (2) new Change cut cores for both ELA and math, and (3) new Status cut scores for math. As a result, a new baseline was created and is reflected in the new five-by-five colored tables and in the baseline data tables provided below. </w:t>
      </w:r>
    </w:p>
    <w:p w14:paraId="7F4E0703" w14:textId="77777777" w:rsidR="003920BB" w:rsidRPr="004F7B82" w:rsidRDefault="003920BB" w:rsidP="004102A5">
      <w:pPr>
        <w:ind w:left="540"/>
      </w:pPr>
      <w:r w:rsidRPr="004F7B82">
        <w:t xml:space="preserve">English language arts (ELA) baseline data uses the 2017 ELA assessment results for Status, compared to the 2016 ELA assessment results for Change. The baseline data was used to establish the five-by-five colored grid, which is shown below in Table 2. </w:t>
      </w:r>
    </w:p>
    <w:p w14:paraId="342E0F95" w14:textId="7B2005DB" w:rsidR="00495BF4" w:rsidRPr="004F7B82" w:rsidRDefault="003920BB" w:rsidP="004102A5">
      <w:pPr>
        <w:spacing w:before="240" w:after="240"/>
        <w:ind w:left="540"/>
      </w:pPr>
      <w:r w:rsidRPr="004F7B82">
        <w:lastRenderedPageBreak/>
        <w:t xml:space="preserve">Mathematics baseline data uses the 2017 mathematics assessment results for Status, compared to the 2016 mathematics assessment results for Change. The baseline data was used to establish the five-by-five colored grid, which is shown below in Table 3. </w:t>
      </w:r>
    </w:p>
    <w:p w14:paraId="661888FD" w14:textId="77777777" w:rsidR="003920BB" w:rsidRPr="004F7B82" w:rsidRDefault="003920BB" w:rsidP="001A6E05">
      <w:pPr>
        <w:ind w:left="547"/>
      </w:pPr>
      <w:r w:rsidRPr="004F7B82">
        <w:t xml:space="preserve">For grades 3-8, the goal for all schools and all student groups is to reach the “High” Status, as shown in the five-by-five colored grids </w:t>
      </w:r>
      <w:r w:rsidR="00291B5D" w:rsidRPr="004F7B82">
        <w:t xml:space="preserve">below. </w:t>
      </w:r>
      <w:r w:rsidRPr="004F7B82">
        <w:t>This means that the goal is for all students and student groups to be at least 10 points above the lowest possible scale score to achieve Level 3 (Standard Met) for ELA. For mathematics, the goal is for all students and student groups to be at the lowest possible scale score to achieve Level 3 (Standard Met).</w:t>
      </w:r>
    </w:p>
    <w:p w14:paraId="0041670F" w14:textId="77777777" w:rsidR="001A6E05" w:rsidRDefault="001A6E05" w:rsidP="001A6E05">
      <w:pPr>
        <w:ind w:left="547"/>
      </w:pPr>
    </w:p>
    <w:p w14:paraId="564C4526" w14:textId="77777777" w:rsidR="003920BB" w:rsidRPr="004F7B82" w:rsidRDefault="003920BB" w:rsidP="001A6E05">
      <w:pPr>
        <w:ind w:left="547"/>
      </w:pPr>
      <w:r w:rsidRPr="004F7B82">
        <w:t xml:space="preserve">For ELA, only 28 percent of schools currently meet or exceed this goal; for mathematics, only 22 percent of schools currently meet or </w:t>
      </w:r>
      <w:r w:rsidR="0031084E" w:rsidRPr="004F7B82">
        <w:t xml:space="preserve">exceed this goal, making </w:t>
      </w:r>
      <w:r w:rsidRPr="004F7B82">
        <w:t>it ambitious.</w:t>
      </w:r>
    </w:p>
    <w:p w14:paraId="440F3BA7" w14:textId="77777777" w:rsidR="001A6E05" w:rsidRDefault="001A6E05" w:rsidP="001A6E05">
      <w:pPr>
        <w:ind w:left="547"/>
      </w:pPr>
    </w:p>
    <w:p w14:paraId="4705AA95" w14:textId="0287CBAA" w:rsidR="003920BB" w:rsidRPr="004F7B82" w:rsidRDefault="003920BB" w:rsidP="001A6E05">
      <w:pPr>
        <w:spacing w:after="240"/>
        <w:ind w:left="547"/>
      </w:pPr>
      <w:r w:rsidRPr="004F7B82">
        <w:t>For grade 11, the goal for all schools and student groups is to reach the “High” Status, as show</w:t>
      </w:r>
      <w:r w:rsidR="00664F8C" w:rsidRPr="004F7B82">
        <w:t>n</w:t>
      </w:r>
      <w:r w:rsidRPr="004F7B82">
        <w:t xml:space="preserve"> in the five-by-five colored grids below. This means that the goal for all students and student groups is to be at least</w:t>
      </w:r>
      <w:r w:rsidR="0033229F" w:rsidRPr="004F7B82">
        <w:t xml:space="preserve"> 30 points</w:t>
      </w:r>
      <w:r w:rsidR="00D471F9">
        <w:t xml:space="preserve"> </w:t>
      </w:r>
      <w:r w:rsidRPr="004F7B82">
        <w:t>above the lowest possible scale score and to achieve Level 3 (Standard Met) for ELA. For mathematics, the goal for all students and student groups is to be at the lowest possible scale score to achieve Level 3 (Standard Met).</w:t>
      </w:r>
    </w:p>
    <w:p w14:paraId="3F6DDF8F" w14:textId="77777777" w:rsidR="00495BF4" w:rsidRPr="004F7B82" w:rsidRDefault="003920BB" w:rsidP="004102A5">
      <w:pPr>
        <w:spacing w:after="240"/>
        <w:ind w:left="540"/>
      </w:pPr>
      <w:r w:rsidRPr="004F7B82">
        <w:t xml:space="preserve">This data will be reported in the California School Dashboard using five-by-five colored grids for the first time in the 2018 Dashboard. </w:t>
      </w:r>
    </w:p>
    <w:p w14:paraId="75264B16" w14:textId="34D17CD2" w:rsidR="003920BB" w:rsidRPr="004F7B82" w:rsidRDefault="003920BB" w:rsidP="004102A5">
      <w:pPr>
        <w:spacing w:after="240"/>
        <w:ind w:left="540"/>
      </w:pPr>
      <w:r w:rsidRPr="004F7B82">
        <w:t>F</w:t>
      </w:r>
      <w:r w:rsidR="00FE67C7" w:rsidRPr="004F7B82">
        <w:t>or ELA,</w:t>
      </w:r>
      <w:r w:rsidR="00D471F9" w:rsidRPr="004F7B82" w:rsidDel="00D471F9">
        <w:t xml:space="preserve"> </w:t>
      </w:r>
      <w:r w:rsidR="00FE67C7" w:rsidRPr="004F7B82">
        <w:t>33.9</w:t>
      </w:r>
      <w:r w:rsidRPr="004F7B82">
        <w:t xml:space="preserve"> percent</w:t>
      </w:r>
      <w:r w:rsidR="00D471F9" w:rsidRPr="004F7B82" w:rsidDel="00D471F9">
        <w:t xml:space="preserve"> </w:t>
      </w:r>
      <w:r w:rsidRPr="004F7B82">
        <w:t xml:space="preserve">of schools would currently meet or exceed this goal. This is an ambitious goal because of the need for schools to improve their overall performance year after year and in light of the significant progress that some student groups need to make to meet the long-term goal and narrow performance </w:t>
      </w:r>
      <w:r w:rsidR="00FE67C7" w:rsidRPr="004F7B82">
        <w:t>gaps. For mathematics, only</w:t>
      </w:r>
      <w:r w:rsidR="0033229F" w:rsidRPr="004F7B82">
        <w:t xml:space="preserve"> </w:t>
      </w:r>
      <w:r w:rsidR="00FE67C7" w:rsidRPr="004F7B82">
        <w:t>13.8</w:t>
      </w:r>
      <w:r w:rsidRPr="004F7B82">
        <w:t xml:space="preserve"> percent of schools would currently meet or exceed this goal, making the goal ambitious.</w:t>
      </w:r>
    </w:p>
    <w:p w14:paraId="0DEC0F31" w14:textId="301D1CC0" w:rsidR="00AD5897" w:rsidRPr="00A05C79" w:rsidRDefault="003920BB" w:rsidP="004102A5">
      <w:pPr>
        <w:spacing w:after="240"/>
        <w:ind w:left="540"/>
        <w:rPr>
          <w:highlight w:val="yellow"/>
        </w:rPr>
      </w:pPr>
      <w:r w:rsidRPr="004F7B82">
        <w:t>The SBE has established a seven-year timeline for schools and student groups to reach the goal. The SBE expects to revise the performance levels for state indicators every seven years based on new distributions and has established an annual review process to assess progress on all indicators statewide.</w:t>
      </w:r>
      <w:r w:rsidR="005F7375" w:rsidRPr="00A05C79">
        <w:rPr>
          <w:highlight w:val="yellow"/>
        </w:rPr>
        <w:t>&lt;Start Add&gt;</w:t>
      </w:r>
      <w:r w:rsidRPr="00A05C79">
        <w:rPr>
          <w:highlight w:val="yellow"/>
        </w:rPr>
        <w:t xml:space="preserve"> </w:t>
      </w:r>
      <w:r w:rsidR="008D25F8" w:rsidRPr="00A05C79">
        <w:rPr>
          <w:highlight w:val="yellow"/>
        </w:rPr>
        <w:t>Additionally, as approved by the U.S. Department of Education on August 12, 2022, through the 2021</w:t>
      </w:r>
      <w:r w:rsidR="008D25F8" w:rsidRPr="00A05C79">
        <w:rPr>
          <w:rFonts w:cs="Arial"/>
          <w:highlight w:val="yellow"/>
        </w:rPr>
        <w:t>–</w:t>
      </w:r>
      <w:r w:rsidR="008D25F8" w:rsidRPr="00A05C79">
        <w:rPr>
          <w:highlight w:val="yellow"/>
        </w:rPr>
        <w:t>22 Addendum Template for the Consolidated State Plan due to COVID-19, California shifted the timeline to measure long-term goals and measurement of interim progress forward by two years</w:t>
      </w:r>
      <w:r w:rsidR="00B667DC" w:rsidRPr="00A05C79">
        <w:rPr>
          <w:highlight w:val="yellow"/>
        </w:rPr>
        <w:t xml:space="preserve"> as follows:</w:t>
      </w:r>
    </w:p>
    <w:tbl>
      <w:tblPr>
        <w:tblW w:w="369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1845"/>
        <w:gridCol w:w="1845"/>
      </w:tblGrid>
      <w:tr w:rsidR="00DD1B71" w:rsidRPr="005F7375" w14:paraId="2040AC76"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09D930DB" w14:textId="77777777" w:rsidR="00DD1B71" w:rsidRPr="00A05C79" w:rsidRDefault="00DD1B71" w:rsidP="00BD41E3">
            <w:pPr>
              <w:ind w:left="547"/>
              <w:rPr>
                <w:highlight w:val="yellow"/>
              </w:rPr>
            </w:pPr>
            <w:r w:rsidRPr="00A05C79">
              <w:rPr>
                <w:highlight w:val="yellow"/>
              </w:rPr>
              <w:t>Number</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C33F4BB" w14:textId="77777777" w:rsidR="00DD1B71" w:rsidRPr="00A05C79" w:rsidRDefault="00DD1B71" w:rsidP="00BD41E3">
            <w:pPr>
              <w:ind w:left="547"/>
              <w:rPr>
                <w:highlight w:val="yellow"/>
              </w:rPr>
            </w:pPr>
            <w:r w:rsidRPr="00A05C79">
              <w:rPr>
                <w:highlight w:val="yellow"/>
              </w:rPr>
              <w:t>Year</w:t>
            </w:r>
          </w:p>
        </w:tc>
      </w:tr>
      <w:tr w:rsidR="00DD1B71" w:rsidRPr="005F7375" w14:paraId="1DFF7081"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C24EE86" w14:textId="77777777" w:rsidR="00DD1B71" w:rsidRPr="00A05C79" w:rsidRDefault="00DD1B71" w:rsidP="00BD41E3">
            <w:pPr>
              <w:ind w:left="547"/>
              <w:rPr>
                <w:highlight w:val="yellow"/>
              </w:rPr>
            </w:pPr>
            <w:r w:rsidRPr="00A05C79">
              <w:rPr>
                <w:highlight w:val="yellow"/>
              </w:rPr>
              <w:t>1</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FDF8BB4" w14:textId="77777777" w:rsidR="00DD1B71" w:rsidRPr="00A05C79" w:rsidRDefault="00DD1B71" w:rsidP="00BD41E3">
            <w:pPr>
              <w:ind w:left="547"/>
              <w:rPr>
                <w:highlight w:val="yellow"/>
              </w:rPr>
            </w:pPr>
            <w:r w:rsidRPr="00A05C79">
              <w:rPr>
                <w:highlight w:val="yellow"/>
              </w:rPr>
              <w:t>2017</w:t>
            </w:r>
          </w:p>
        </w:tc>
      </w:tr>
      <w:tr w:rsidR="00DD1B71" w:rsidRPr="005F7375" w14:paraId="237780BF"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B8BBEDB" w14:textId="77777777" w:rsidR="00DD1B71" w:rsidRPr="00A05C79" w:rsidRDefault="00DD1B71" w:rsidP="00BD41E3">
            <w:pPr>
              <w:ind w:left="547"/>
              <w:rPr>
                <w:highlight w:val="yellow"/>
              </w:rPr>
            </w:pPr>
            <w:r w:rsidRPr="00A05C79">
              <w:rPr>
                <w:highlight w:val="yellow"/>
              </w:rPr>
              <w:t>2</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B25C806" w14:textId="77777777" w:rsidR="00DD1B71" w:rsidRPr="00A05C79" w:rsidRDefault="00DD1B71" w:rsidP="00BD41E3">
            <w:pPr>
              <w:ind w:left="547"/>
              <w:rPr>
                <w:highlight w:val="yellow"/>
              </w:rPr>
            </w:pPr>
            <w:r w:rsidRPr="00A05C79">
              <w:rPr>
                <w:highlight w:val="yellow"/>
              </w:rPr>
              <w:t>2018</w:t>
            </w:r>
          </w:p>
        </w:tc>
      </w:tr>
      <w:tr w:rsidR="00DD1B71" w:rsidRPr="005F7375" w14:paraId="778AF880"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A92EEE3" w14:textId="77777777" w:rsidR="00DD1B71" w:rsidRPr="00A05C79" w:rsidRDefault="00DD1B71" w:rsidP="00BD41E3">
            <w:pPr>
              <w:ind w:left="547"/>
              <w:rPr>
                <w:highlight w:val="yellow"/>
              </w:rPr>
            </w:pPr>
            <w:r w:rsidRPr="00A05C79">
              <w:rPr>
                <w:highlight w:val="yellow"/>
              </w:rPr>
              <w:lastRenderedPageBreak/>
              <w:t>3</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1E34997" w14:textId="77777777" w:rsidR="00DD1B71" w:rsidRPr="00A05C79" w:rsidRDefault="00DD1B71" w:rsidP="00BD41E3">
            <w:pPr>
              <w:ind w:left="547"/>
              <w:rPr>
                <w:highlight w:val="yellow"/>
              </w:rPr>
            </w:pPr>
            <w:r w:rsidRPr="00A05C79">
              <w:rPr>
                <w:highlight w:val="yellow"/>
              </w:rPr>
              <w:t>2019</w:t>
            </w:r>
          </w:p>
        </w:tc>
      </w:tr>
      <w:tr w:rsidR="00DD1B71" w:rsidRPr="005F7375" w14:paraId="1EC4F65B"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296C2DC1" w14:textId="77777777" w:rsidR="00DD1B71" w:rsidRPr="00A05C79" w:rsidRDefault="00DD1B71" w:rsidP="00BD41E3">
            <w:pPr>
              <w:ind w:left="547"/>
              <w:rPr>
                <w:b/>
                <w:bCs/>
                <w:highlight w:val="yellow"/>
              </w:rPr>
            </w:pPr>
            <w:r w:rsidRPr="00A05C79">
              <w:rPr>
                <w:b/>
                <w:bCs/>
                <w:highlight w:val="yellow"/>
              </w:rPr>
              <w:t>4</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6240447" w14:textId="77777777" w:rsidR="00DD1B71" w:rsidRPr="00A05C79" w:rsidRDefault="00DD1B71" w:rsidP="00BD41E3">
            <w:pPr>
              <w:ind w:left="547"/>
              <w:rPr>
                <w:b/>
                <w:bCs/>
                <w:highlight w:val="yellow"/>
              </w:rPr>
            </w:pPr>
            <w:r w:rsidRPr="00A05C79">
              <w:rPr>
                <w:b/>
                <w:bCs/>
                <w:highlight w:val="yellow"/>
              </w:rPr>
              <w:t>2022</w:t>
            </w:r>
          </w:p>
        </w:tc>
      </w:tr>
      <w:tr w:rsidR="00DD1B71" w:rsidRPr="005F7375" w14:paraId="5D1A4089"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052BBD61" w14:textId="77777777" w:rsidR="00DD1B71" w:rsidRPr="00A05C79" w:rsidRDefault="00DD1B71" w:rsidP="00BD41E3">
            <w:pPr>
              <w:ind w:left="547"/>
              <w:rPr>
                <w:b/>
                <w:bCs/>
                <w:highlight w:val="yellow"/>
              </w:rPr>
            </w:pPr>
            <w:r w:rsidRPr="00A05C79">
              <w:rPr>
                <w:b/>
                <w:bCs/>
                <w:highlight w:val="yellow"/>
              </w:rPr>
              <w:t>5</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7A0CEE2D" w14:textId="77777777" w:rsidR="00DD1B71" w:rsidRPr="00A05C79" w:rsidRDefault="00DD1B71" w:rsidP="00BD41E3">
            <w:pPr>
              <w:ind w:left="547"/>
              <w:rPr>
                <w:b/>
                <w:bCs/>
                <w:highlight w:val="yellow"/>
              </w:rPr>
            </w:pPr>
            <w:r w:rsidRPr="00A05C79">
              <w:rPr>
                <w:b/>
                <w:bCs/>
                <w:highlight w:val="yellow"/>
              </w:rPr>
              <w:t>2023</w:t>
            </w:r>
          </w:p>
        </w:tc>
      </w:tr>
      <w:tr w:rsidR="00DD1B71" w:rsidRPr="005F7375" w14:paraId="0AEDF4B1"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32AC247" w14:textId="77777777" w:rsidR="00DD1B71" w:rsidRPr="00A05C79" w:rsidRDefault="00DD1B71" w:rsidP="00BD41E3">
            <w:pPr>
              <w:ind w:left="547"/>
              <w:rPr>
                <w:b/>
                <w:bCs/>
                <w:highlight w:val="yellow"/>
              </w:rPr>
            </w:pPr>
            <w:r w:rsidRPr="00A05C79">
              <w:rPr>
                <w:b/>
                <w:bCs/>
                <w:highlight w:val="yellow"/>
              </w:rPr>
              <w:t>6</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2A6BF6F6" w14:textId="77777777" w:rsidR="00DD1B71" w:rsidRPr="00A05C79" w:rsidRDefault="00DD1B71" w:rsidP="00BD41E3">
            <w:pPr>
              <w:ind w:left="547"/>
              <w:rPr>
                <w:b/>
                <w:bCs/>
                <w:highlight w:val="yellow"/>
              </w:rPr>
            </w:pPr>
            <w:r w:rsidRPr="00A05C79">
              <w:rPr>
                <w:b/>
                <w:bCs/>
                <w:highlight w:val="yellow"/>
              </w:rPr>
              <w:t>2024</w:t>
            </w:r>
          </w:p>
        </w:tc>
      </w:tr>
      <w:tr w:rsidR="00DD1B71" w:rsidRPr="005F7375" w14:paraId="6CB415A2" w14:textId="77777777" w:rsidTr="00BD41E3">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5D0DC0D" w14:textId="77777777" w:rsidR="00DD1B71" w:rsidRPr="00A05C79" w:rsidRDefault="00DD1B71" w:rsidP="00BD41E3">
            <w:pPr>
              <w:ind w:left="547"/>
              <w:rPr>
                <w:b/>
                <w:bCs/>
                <w:highlight w:val="yellow"/>
              </w:rPr>
            </w:pPr>
            <w:r w:rsidRPr="00A05C79">
              <w:rPr>
                <w:b/>
                <w:bCs/>
                <w:highlight w:val="yellow"/>
              </w:rPr>
              <w:t>7</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1896CFF1" w14:textId="77777777" w:rsidR="00DD1B71" w:rsidRPr="00A05C79" w:rsidRDefault="00DD1B71" w:rsidP="00BD41E3">
            <w:pPr>
              <w:ind w:left="547"/>
              <w:rPr>
                <w:b/>
                <w:bCs/>
                <w:highlight w:val="yellow"/>
              </w:rPr>
            </w:pPr>
            <w:r w:rsidRPr="00A05C79">
              <w:rPr>
                <w:b/>
                <w:bCs/>
                <w:highlight w:val="yellow"/>
              </w:rPr>
              <w:t>2025</w:t>
            </w:r>
          </w:p>
        </w:tc>
      </w:tr>
    </w:tbl>
    <w:p w14:paraId="340F8219" w14:textId="3A08CB2D" w:rsidR="004919B4" w:rsidRPr="000900B3" w:rsidRDefault="005F7375" w:rsidP="004102A5">
      <w:pPr>
        <w:ind w:left="540"/>
      </w:pPr>
      <w:r w:rsidRPr="00A05C79">
        <w:rPr>
          <w:highlight w:val="yellow"/>
        </w:rPr>
        <w:t>&lt;End Add&gt;</w:t>
      </w:r>
      <w:r w:rsidR="003920BB" w:rsidRPr="004F7B82">
        <w:t xml:space="preserve">The CDE has produced a report that indicates where schools and student groups are on the five-by-five colored grid, allowing schools to determine how much improvement is needed to reach the goal. These reports are available on the CDE California Model Five-by-Five Placement Reports &amp; Data Web page at </w:t>
      </w:r>
      <w:hyperlink r:id="rId33" w:tooltip="Five-by-Five Placement Reports &amp; Data" w:history="1">
        <w:r w:rsidR="003920BB" w:rsidRPr="004F7B82">
          <w:rPr>
            <w:rStyle w:val="Hyperlink"/>
          </w:rPr>
          <w:t>https://www6.cde.ca.gov/californiamodel/</w:t>
        </w:r>
      </w:hyperlink>
      <w:r w:rsidR="003920BB" w:rsidRPr="004F7B82">
        <w:t>.</w:t>
      </w:r>
      <w:r w:rsidR="004919B4" w:rsidRPr="000900B3">
        <w:br w:type="page"/>
      </w:r>
    </w:p>
    <w:p w14:paraId="51FED4DE" w14:textId="77777777" w:rsidR="003920BB" w:rsidRDefault="003920BB" w:rsidP="002D172F">
      <w:pPr>
        <w:rPr>
          <w:rFonts w:cs="Arial"/>
          <w:b/>
        </w:rPr>
      </w:pPr>
      <w:r w:rsidRPr="000900B3">
        <w:rPr>
          <w:rFonts w:cs="Arial"/>
          <w:b/>
        </w:rPr>
        <w:lastRenderedPageBreak/>
        <w:t xml:space="preserve">Table 2. </w:t>
      </w:r>
      <w:r w:rsidR="0031084E" w:rsidRPr="000900B3">
        <w:rPr>
          <w:rFonts w:cs="Arial"/>
          <w:b/>
        </w:rPr>
        <w:t xml:space="preserve">ELA – </w:t>
      </w:r>
      <w:r w:rsidRPr="000900B3">
        <w:rPr>
          <w:rFonts w:cs="Arial"/>
          <w:b/>
        </w:rPr>
        <w:t>Academic</w:t>
      </w:r>
      <w:r w:rsidR="0031084E" w:rsidRPr="000900B3">
        <w:rPr>
          <w:rFonts w:cs="Arial"/>
          <w:b/>
        </w:rPr>
        <w:t xml:space="preserve"> </w:t>
      </w:r>
      <w:r w:rsidRPr="000900B3">
        <w:rPr>
          <w:rFonts w:cs="Arial"/>
          <w:b/>
        </w:rPr>
        <w:t xml:space="preserve">Indicator (Grades 3-8) </w:t>
      </w:r>
    </w:p>
    <w:p w14:paraId="555D4DB8" w14:textId="28B56572" w:rsidR="00FB5D46" w:rsidRPr="000900B3" w:rsidRDefault="00FB5D46" w:rsidP="002D172F">
      <w:r>
        <w:rPr>
          <w:rFonts w:cs="Arial"/>
          <w:b/>
        </w:rPr>
        <w:t>The Goal for 3-8: 10 Points Above Distance from Standard</w:t>
      </w:r>
    </w:p>
    <w:tbl>
      <w:tblPr>
        <w:tblStyle w:val="TableGrid"/>
        <w:tblW w:w="10530" w:type="dxa"/>
        <w:tblInd w:w="-455" w:type="dxa"/>
        <w:tblLook w:val="04A0" w:firstRow="1" w:lastRow="0" w:firstColumn="1" w:lastColumn="0" w:noHBand="0" w:noVBand="1"/>
        <w:tblDescription w:val="ELA – Academic Indicator (Grades 3-8) "/>
      </w:tblPr>
      <w:tblGrid>
        <w:gridCol w:w="1619"/>
        <w:gridCol w:w="1621"/>
        <w:gridCol w:w="1434"/>
        <w:gridCol w:w="2076"/>
        <w:gridCol w:w="1710"/>
        <w:gridCol w:w="2070"/>
      </w:tblGrid>
      <w:tr w:rsidR="003920BB" w:rsidRPr="00705FED" w14:paraId="6E7D5C1A" w14:textId="77777777" w:rsidTr="00FB5D46">
        <w:trPr>
          <w:trHeight w:val="2177"/>
          <w:tblHeader/>
        </w:trPr>
        <w:tc>
          <w:tcPr>
            <w:tcW w:w="1619" w:type="dxa"/>
            <w:shd w:val="clear" w:color="auto" w:fill="auto"/>
            <w:vAlign w:val="center"/>
          </w:tcPr>
          <w:p w14:paraId="3839360B" w14:textId="77777777" w:rsidR="003920BB" w:rsidRPr="00705FED" w:rsidRDefault="003920BB" w:rsidP="002D172F">
            <w:pPr>
              <w:jc w:val="center"/>
              <w:rPr>
                <w:rFonts w:cs="Arial"/>
                <w:b/>
              </w:rPr>
            </w:pPr>
            <w:r w:rsidRPr="00705FED">
              <w:rPr>
                <w:rFonts w:cs="Arial"/>
                <w:b/>
              </w:rPr>
              <w:t>Levels</w:t>
            </w:r>
          </w:p>
        </w:tc>
        <w:tc>
          <w:tcPr>
            <w:tcW w:w="1621" w:type="dxa"/>
            <w:shd w:val="clear" w:color="auto" w:fill="auto"/>
            <w:vAlign w:val="center"/>
          </w:tcPr>
          <w:p w14:paraId="05DB2555" w14:textId="77777777" w:rsidR="003920BB" w:rsidRPr="00705FED" w:rsidRDefault="003920BB" w:rsidP="002D172F">
            <w:pPr>
              <w:jc w:val="center"/>
              <w:rPr>
                <w:rFonts w:cs="Arial"/>
              </w:rPr>
            </w:pPr>
            <w:r w:rsidRPr="00705FED">
              <w:rPr>
                <w:rFonts w:cs="Arial"/>
              </w:rPr>
              <w:t>Change: Declined Significantly</w:t>
            </w:r>
          </w:p>
          <w:p w14:paraId="4C240F34" w14:textId="77777777" w:rsidR="00705FED" w:rsidRDefault="003920BB" w:rsidP="002D172F">
            <w:pPr>
              <w:jc w:val="center"/>
              <w:rPr>
                <w:rFonts w:cs="Arial"/>
                <w:b/>
              </w:rPr>
            </w:pPr>
            <w:r w:rsidRPr="00705FED">
              <w:rPr>
                <w:rFonts w:cs="Arial"/>
                <w:b/>
              </w:rPr>
              <w:t>673 Schools</w:t>
            </w:r>
          </w:p>
          <w:p w14:paraId="381154F7" w14:textId="1E680C0B" w:rsidR="003920BB" w:rsidRPr="00705FED" w:rsidRDefault="003920BB" w:rsidP="002D172F">
            <w:pPr>
              <w:jc w:val="center"/>
              <w:rPr>
                <w:rFonts w:cs="Arial"/>
                <w:b/>
              </w:rPr>
            </w:pPr>
            <w:r w:rsidRPr="00705FED">
              <w:rPr>
                <w:rFonts w:cs="Arial"/>
                <w:color w:val="000000"/>
              </w:rPr>
              <w:t>by more than</w:t>
            </w:r>
            <w:r w:rsidRPr="00705FED">
              <w:rPr>
                <w:rFonts w:cs="Arial"/>
                <w:color w:val="000000"/>
              </w:rPr>
              <w:br/>
              <w:t>15 points</w:t>
            </w:r>
          </w:p>
        </w:tc>
        <w:tc>
          <w:tcPr>
            <w:tcW w:w="1434" w:type="dxa"/>
            <w:shd w:val="clear" w:color="auto" w:fill="auto"/>
            <w:vAlign w:val="center"/>
          </w:tcPr>
          <w:p w14:paraId="0BF5550F" w14:textId="77777777" w:rsidR="003920BB" w:rsidRPr="00705FED" w:rsidRDefault="003920BB" w:rsidP="002D172F">
            <w:pPr>
              <w:jc w:val="center"/>
              <w:rPr>
                <w:rFonts w:cs="Arial"/>
              </w:rPr>
            </w:pPr>
            <w:r w:rsidRPr="00705FED">
              <w:rPr>
                <w:rFonts w:cs="Arial"/>
              </w:rPr>
              <w:t>Change: Declined</w:t>
            </w:r>
          </w:p>
          <w:p w14:paraId="07E59ADC" w14:textId="77777777" w:rsidR="00705FED" w:rsidRDefault="003920BB" w:rsidP="002D172F">
            <w:pPr>
              <w:jc w:val="center"/>
              <w:rPr>
                <w:rFonts w:cs="Arial"/>
                <w:b/>
              </w:rPr>
            </w:pPr>
            <w:r w:rsidRPr="00705FED">
              <w:rPr>
                <w:rFonts w:cs="Arial"/>
                <w:b/>
              </w:rPr>
              <w:t>2,449 Schools</w:t>
            </w:r>
          </w:p>
          <w:p w14:paraId="1885DEC5" w14:textId="0E729C21" w:rsidR="003920BB" w:rsidRPr="00705FED" w:rsidRDefault="003920BB" w:rsidP="002D172F">
            <w:pPr>
              <w:jc w:val="center"/>
              <w:rPr>
                <w:rFonts w:cs="Arial"/>
                <w:b/>
              </w:rPr>
            </w:pPr>
            <w:r w:rsidRPr="00705FED">
              <w:rPr>
                <w:rFonts w:cs="Arial"/>
                <w:color w:val="000000"/>
              </w:rPr>
              <w:t>by 3 to 15 points</w:t>
            </w:r>
          </w:p>
        </w:tc>
        <w:tc>
          <w:tcPr>
            <w:tcW w:w="2076" w:type="dxa"/>
            <w:shd w:val="clear" w:color="auto" w:fill="auto"/>
            <w:vAlign w:val="center"/>
          </w:tcPr>
          <w:p w14:paraId="62BFE197" w14:textId="77777777" w:rsidR="003920BB" w:rsidRPr="00705FED" w:rsidRDefault="003920BB" w:rsidP="002D172F">
            <w:pPr>
              <w:jc w:val="center"/>
              <w:rPr>
                <w:rFonts w:cs="Arial"/>
              </w:rPr>
            </w:pPr>
            <w:r w:rsidRPr="00705FED">
              <w:rPr>
                <w:rFonts w:cs="Arial"/>
              </w:rPr>
              <w:t>Change: Maintained</w:t>
            </w:r>
          </w:p>
          <w:p w14:paraId="7099E8C9" w14:textId="77777777" w:rsidR="00705FED" w:rsidRDefault="003920BB" w:rsidP="002D172F">
            <w:pPr>
              <w:jc w:val="center"/>
              <w:rPr>
                <w:rFonts w:cs="Arial"/>
                <w:b/>
              </w:rPr>
            </w:pPr>
            <w:r w:rsidRPr="00705FED">
              <w:rPr>
                <w:rFonts w:cs="Arial"/>
                <w:b/>
              </w:rPr>
              <w:t>1,697 Schools</w:t>
            </w:r>
          </w:p>
          <w:p w14:paraId="4BB4DBCB" w14:textId="5B844DBF" w:rsidR="003920BB" w:rsidRPr="00705FED" w:rsidRDefault="003920BB" w:rsidP="002D172F">
            <w:pPr>
              <w:jc w:val="center"/>
              <w:rPr>
                <w:rFonts w:cs="Arial"/>
                <w:b/>
              </w:rPr>
            </w:pPr>
            <w:r w:rsidRPr="00705FED">
              <w:rPr>
                <w:rFonts w:cs="Arial"/>
                <w:color w:val="000000"/>
              </w:rPr>
              <w:t>Declined by less than 3 point or</w:t>
            </w:r>
            <w:r w:rsidRPr="00705FED">
              <w:rPr>
                <w:rFonts w:cs="Arial"/>
                <w:color w:val="000000"/>
              </w:rPr>
              <w:br/>
              <w:t>Improved by less than 3 points</w:t>
            </w:r>
          </w:p>
        </w:tc>
        <w:tc>
          <w:tcPr>
            <w:tcW w:w="1710" w:type="dxa"/>
            <w:shd w:val="clear" w:color="auto" w:fill="auto"/>
            <w:vAlign w:val="center"/>
          </w:tcPr>
          <w:p w14:paraId="7460D5C8" w14:textId="77777777" w:rsidR="003920BB" w:rsidRPr="00705FED" w:rsidRDefault="003920BB" w:rsidP="002D172F">
            <w:pPr>
              <w:jc w:val="center"/>
              <w:rPr>
                <w:rFonts w:cs="Arial"/>
              </w:rPr>
            </w:pPr>
            <w:r w:rsidRPr="00705FED">
              <w:rPr>
                <w:rFonts w:cs="Arial"/>
              </w:rPr>
              <w:t>Change: Increased</w:t>
            </w:r>
          </w:p>
          <w:p w14:paraId="468DAC86" w14:textId="77777777" w:rsidR="00705FED" w:rsidRDefault="003920BB" w:rsidP="002D172F">
            <w:pPr>
              <w:jc w:val="center"/>
              <w:rPr>
                <w:rFonts w:cs="Arial"/>
                <w:b/>
              </w:rPr>
            </w:pPr>
            <w:r w:rsidRPr="00705FED">
              <w:rPr>
                <w:rFonts w:cs="Arial"/>
                <w:b/>
              </w:rPr>
              <w:t>1,950 Schools</w:t>
            </w:r>
          </w:p>
          <w:p w14:paraId="211ED30D" w14:textId="44206E44" w:rsidR="003920BB" w:rsidRPr="00705FED" w:rsidRDefault="003920BB" w:rsidP="002D172F">
            <w:pPr>
              <w:jc w:val="center"/>
              <w:rPr>
                <w:rFonts w:cs="Arial"/>
                <w:b/>
              </w:rPr>
            </w:pPr>
            <w:r w:rsidRPr="00705FED">
              <w:rPr>
                <w:rFonts w:cs="Arial"/>
                <w:color w:val="000000"/>
              </w:rPr>
              <w:t>by 3 to less than 15 points</w:t>
            </w:r>
          </w:p>
        </w:tc>
        <w:tc>
          <w:tcPr>
            <w:tcW w:w="2070" w:type="dxa"/>
            <w:shd w:val="clear" w:color="auto" w:fill="auto"/>
            <w:vAlign w:val="center"/>
          </w:tcPr>
          <w:p w14:paraId="36935584" w14:textId="77777777" w:rsidR="003920BB" w:rsidRPr="00705FED" w:rsidRDefault="003920BB" w:rsidP="002D172F">
            <w:pPr>
              <w:jc w:val="center"/>
              <w:rPr>
                <w:rFonts w:cs="Arial"/>
              </w:rPr>
            </w:pPr>
            <w:r w:rsidRPr="00705FED">
              <w:rPr>
                <w:rFonts w:cs="Arial"/>
              </w:rPr>
              <w:t>Change: Increased Significantly</w:t>
            </w:r>
          </w:p>
          <w:p w14:paraId="6B9EDD7A" w14:textId="77777777" w:rsidR="00705FED" w:rsidRDefault="003920BB" w:rsidP="002D172F">
            <w:pPr>
              <w:jc w:val="center"/>
              <w:rPr>
                <w:rFonts w:cs="Arial"/>
                <w:b/>
              </w:rPr>
            </w:pPr>
            <w:r w:rsidRPr="00705FED">
              <w:rPr>
                <w:rFonts w:cs="Arial"/>
                <w:b/>
              </w:rPr>
              <w:t>469 Schools</w:t>
            </w:r>
          </w:p>
          <w:p w14:paraId="580FBAC7" w14:textId="48A37E91" w:rsidR="003920BB" w:rsidRPr="00705FED" w:rsidRDefault="003920BB" w:rsidP="002D172F">
            <w:pPr>
              <w:jc w:val="center"/>
              <w:rPr>
                <w:rFonts w:cs="Arial"/>
                <w:b/>
              </w:rPr>
            </w:pPr>
            <w:r w:rsidRPr="00705FED">
              <w:rPr>
                <w:rFonts w:cs="Arial"/>
                <w:color w:val="000000"/>
              </w:rPr>
              <w:t>by 15 points or more</w:t>
            </w:r>
          </w:p>
        </w:tc>
      </w:tr>
      <w:tr w:rsidR="003920BB" w:rsidRPr="00705FED" w14:paraId="3B4BFC1B" w14:textId="77777777" w:rsidTr="00FB5D46">
        <w:tc>
          <w:tcPr>
            <w:tcW w:w="1619" w:type="dxa"/>
            <w:shd w:val="clear" w:color="auto" w:fill="auto"/>
            <w:vAlign w:val="center"/>
          </w:tcPr>
          <w:p w14:paraId="5A433C4B" w14:textId="77777777" w:rsidR="003920BB" w:rsidRPr="00705FED" w:rsidRDefault="003920BB" w:rsidP="002D172F">
            <w:pPr>
              <w:jc w:val="center"/>
              <w:rPr>
                <w:rFonts w:cs="Arial"/>
              </w:rPr>
            </w:pPr>
            <w:r w:rsidRPr="00705FED">
              <w:rPr>
                <w:rFonts w:cs="Arial"/>
              </w:rPr>
              <w:t>Status: Very High</w:t>
            </w:r>
          </w:p>
          <w:p w14:paraId="606CE3FC" w14:textId="77777777" w:rsidR="003920BB" w:rsidRPr="00705FED" w:rsidRDefault="003920BB" w:rsidP="002D172F">
            <w:pPr>
              <w:jc w:val="center"/>
              <w:rPr>
                <w:rFonts w:cs="Arial"/>
                <w:b/>
              </w:rPr>
            </w:pPr>
            <w:r w:rsidRPr="00705FED">
              <w:rPr>
                <w:rFonts w:cs="Arial"/>
                <w:b/>
              </w:rPr>
              <w:t>833 Schools</w:t>
            </w:r>
          </w:p>
          <w:p w14:paraId="4C73131D" w14:textId="77777777" w:rsidR="003920BB" w:rsidRPr="00705FED" w:rsidRDefault="003920BB" w:rsidP="002D172F">
            <w:pPr>
              <w:jc w:val="center"/>
              <w:rPr>
                <w:rFonts w:cs="Arial"/>
              </w:rPr>
            </w:pPr>
            <w:r w:rsidRPr="00705FED">
              <w:rPr>
                <w:rFonts w:cs="Arial"/>
                <w:color w:val="000000"/>
              </w:rPr>
              <w:t>45 or more points above</w:t>
            </w:r>
          </w:p>
        </w:tc>
        <w:tc>
          <w:tcPr>
            <w:tcW w:w="1621" w:type="dxa"/>
            <w:shd w:val="clear" w:color="auto" w:fill="006500"/>
            <w:vAlign w:val="center"/>
          </w:tcPr>
          <w:p w14:paraId="75B10DD5" w14:textId="77777777" w:rsidR="003920BB" w:rsidRPr="00705FED" w:rsidRDefault="003920BB" w:rsidP="002D172F">
            <w:pPr>
              <w:jc w:val="center"/>
              <w:rPr>
                <w:rFonts w:cs="Arial"/>
                <w:color w:val="FFFFFF"/>
              </w:rPr>
            </w:pPr>
            <w:r w:rsidRPr="00705FED">
              <w:rPr>
                <w:rFonts w:cs="Arial"/>
                <w:color w:val="FFFFFF"/>
              </w:rPr>
              <w:t>35</w:t>
            </w:r>
            <w:r w:rsidRPr="00705FED">
              <w:rPr>
                <w:rFonts w:cs="Arial"/>
                <w:color w:val="FFFFFF"/>
              </w:rPr>
              <w:br/>
              <w:t>(0.5%)</w:t>
            </w:r>
          </w:p>
          <w:p w14:paraId="246C9D77" w14:textId="77777777" w:rsidR="003920BB" w:rsidRPr="00705FED" w:rsidRDefault="003920BB" w:rsidP="002D172F">
            <w:pPr>
              <w:jc w:val="center"/>
              <w:rPr>
                <w:rFonts w:cs="Arial"/>
                <w:color w:val="000000"/>
              </w:rPr>
            </w:pPr>
            <w:r w:rsidRPr="00705FED">
              <w:rPr>
                <w:rFonts w:cs="Arial"/>
                <w:color w:val="FFFFFF"/>
              </w:rPr>
              <w:t>Green</w:t>
            </w:r>
          </w:p>
        </w:tc>
        <w:tc>
          <w:tcPr>
            <w:tcW w:w="1434" w:type="dxa"/>
            <w:shd w:val="clear" w:color="auto" w:fill="006500"/>
            <w:vAlign w:val="center"/>
          </w:tcPr>
          <w:p w14:paraId="75E1A615" w14:textId="77777777" w:rsidR="003920BB" w:rsidRPr="00705FED" w:rsidRDefault="003920BB" w:rsidP="002D172F">
            <w:pPr>
              <w:jc w:val="center"/>
              <w:rPr>
                <w:rFonts w:cs="Arial"/>
                <w:color w:val="FFFFFF"/>
              </w:rPr>
            </w:pPr>
            <w:r w:rsidRPr="00705FED">
              <w:rPr>
                <w:rFonts w:cs="Arial"/>
                <w:color w:val="FFFFFF"/>
              </w:rPr>
              <w:t>278</w:t>
            </w:r>
          </w:p>
          <w:p w14:paraId="6CAD7B3F" w14:textId="77777777" w:rsidR="003920BB" w:rsidRPr="00705FED" w:rsidRDefault="003920BB" w:rsidP="002D172F">
            <w:pPr>
              <w:jc w:val="center"/>
              <w:rPr>
                <w:rFonts w:cs="Arial"/>
                <w:color w:val="FFFFFF"/>
              </w:rPr>
            </w:pPr>
            <w:r w:rsidRPr="00705FED">
              <w:rPr>
                <w:rFonts w:cs="Arial"/>
                <w:color w:val="FFFFFF"/>
              </w:rPr>
              <w:t>(3.8%)</w:t>
            </w:r>
          </w:p>
          <w:p w14:paraId="565E1765" w14:textId="77777777" w:rsidR="003920BB" w:rsidRPr="00705FED" w:rsidRDefault="003920BB" w:rsidP="002D172F">
            <w:pPr>
              <w:jc w:val="center"/>
            </w:pPr>
            <w:r w:rsidRPr="00705FED">
              <w:rPr>
                <w:rFonts w:cs="Arial"/>
                <w:color w:val="FFFFFF"/>
              </w:rPr>
              <w:t>Green</w:t>
            </w:r>
          </w:p>
        </w:tc>
        <w:tc>
          <w:tcPr>
            <w:tcW w:w="2076" w:type="dxa"/>
            <w:shd w:val="clear" w:color="auto" w:fill="0000FF"/>
            <w:vAlign w:val="center"/>
          </w:tcPr>
          <w:p w14:paraId="72B4731A" w14:textId="77777777" w:rsidR="003920BB" w:rsidRPr="00705FED" w:rsidRDefault="003920BB" w:rsidP="002D172F">
            <w:pPr>
              <w:jc w:val="center"/>
              <w:rPr>
                <w:rFonts w:cs="Arial"/>
                <w:color w:val="FFFFFF"/>
              </w:rPr>
            </w:pPr>
            <w:r w:rsidRPr="00705FED">
              <w:rPr>
                <w:rFonts w:cs="Arial"/>
                <w:color w:val="FFFFFF"/>
              </w:rPr>
              <w:t>232</w:t>
            </w:r>
            <w:r w:rsidRPr="00705FED">
              <w:rPr>
                <w:rFonts w:cs="Arial"/>
                <w:color w:val="FFFFFF"/>
              </w:rPr>
              <w:br/>
              <w:t>(3.2%)</w:t>
            </w:r>
          </w:p>
          <w:p w14:paraId="0FB09E7D" w14:textId="77777777" w:rsidR="003920BB" w:rsidRPr="00705FED" w:rsidRDefault="003920BB" w:rsidP="002D172F">
            <w:pPr>
              <w:jc w:val="center"/>
              <w:rPr>
                <w:rFonts w:cs="Arial"/>
                <w:color w:val="FFFFFF"/>
              </w:rPr>
            </w:pPr>
            <w:r w:rsidRPr="00705FED">
              <w:rPr>
                <w:rFonts w:cs="Arial"/>
                <w:color w:val="FFFFFF"/>
              </w:rPr>
              <w:t>Blue</w:t>
            </w:r>
          </w:p>
        </w:tc>
        <w:tc>
          <w:tcPr>
            <w:tcW w:w="1710" w:type="dxa"/>
            <w:shd w:val="clear" w:color="auto" w:fill="0000FF"/>
            <w:vAlign w:val="center"/>
          </w:tcPr>
          <w:p w14:paraId="05BCE693" w14:textId="77777777" w:rsidR="003920BB" w:rsidRPr="00705FED" w:rsidRDefault="003920BB" w:rsidP="002D172F">
            <w:pPr>
              <w:jc w:val="center"/>
              <w:rPr>
                <w:rFonts w:cs="Arial"/>
                <w:color w:val="FFFFFF"/>
              </w:rPr>
            </w:pPr>
            <w:r w:rsidRPr="00705FED">
              <w:rPr>
                <w:rFonts w:cs="Arial"/>
                <w:color w:val="FFFFFF"/>
              </w:rPr>
              <w:t>256</w:t>
            </w:r>
            <w:r w:rsidRPr="00705FED">
              <w:rPr>
                <w:rFonts w:cs="Arial"/>
                <w:color w:val="FFFFFF"/>
              </w:rPr>
              <w:br/>
              <w:t>(3.5%)</w:t>
            </w:r>
          </w:p>
          <w:p w14:paraId="3AE63B9E" w14:textId="77777777" w:rsidR="003920BB" w:rsidRPr="00705FED" w:rsidRDefault="003920BB" w:rsidP="002D172F">
            <w:pPr>
              <w:jc w:val="center"/>
              <w:rPr>
                <w:rFonts w:cs="Arial"/>
                <w:color w:val="FFFFFF"/>
              </w:rPr>
            </w:pPr>
            <w:r w:rsidRPr="00705FED">
              <w:rPr>
                <w:rFonts w:cs="Arial"/>
                <w:color w:val="FFFFFF"/>
              </w:rPr>
              <w:t>Blue</w:t>
            </w:r>
          </w:p>
        </w:tc>
        <w:tc>
          <w:tcPr>
            <w:tcW w:w="2070" w:type="dxa"/>
            <w:shd w:val="clear" w:color="auto" w:fill="0000FF"/>
            <w:vAlign w:val="center"/>
          </w:tcPr>
          <w:p w14:paraId="2D89E84D" w14:textId="77777777" w:rsidR="003920BB" w:rsidRPr="00705FED" w:rsidRDefault="003920BB" w:rsidP="002D172F">
            <w:pPr>
              <w:jc w:val="center"/>
              <w:rPr>
                <w:rFonts w:cs="Arial"/>
                <w:color w:val="FFFFFF"/>
              </w:rPr>
            </w:pPr>
            <w:r w:rsidRPr="00705FED">
              <w:rPr>
                <w:rFonts w:cs="Arial"/>
                <w:color w:val="FFFFFF"/>
              </w:rPr>
              <w:t>32</w:t>
            </w:r>
            <w:r w:rsidRPr="00705FED">
              <w:rPr>
                <w:rFonts w:cs="Arial"/>
                <w:color w:val="FFFFFF"/>
              </w:rPr>
              <w:br/>
              <w:t>(0.4%)</w:t>
            </w:r>
          </w:p>
          <w:p w14:paraId="1EA1ABE4" w14:textId="77777777" w:rsidR="003920BB" w:rsidRPr="00705FED" w:rsidRDefault="003920BB" w:rsidP="002D172F">
            <w:pPr>
              <w:jc w:val="center"/>
              <w:rPr>
                <w:rFonts w:cs="Arial"/>
                <w:color w:val="FFFFFF"/>
              </w:rPr>
            </w:pPr>
            <w:r w:rsidRPr="00705FED">
              <w:rPr>
                <w:rFonts w:cs="Arial"/>
                <w:color w:val="FFFFFF"/>
              </w:rPr>
              <w:t>Blue</w:t>
            </w:r>
          </w:p>
        </w:tc>
      </w:tr>
      <w:tr w:rsidR="003920BB" w:rsidRPr="00705FED" w14:paraId="7F48497C" w14:textId="77777777" w:rsidTr="00FB5D46">
        <w:tc>
          <w:tcPr>
            <w:tcW w:w="1619" w:type="dxa"/>
            <w:shd w:val="clear" w:color="auto" w:fill="auto"/>
            <w:vAlign w:val="center"/>
          </w:tcPr>
          <w:p w14:paraId="6D136D13" w14:textId="77777777" w:rsidR="003920BB" w:rsidRPr="00705FED" w:rsidRDefault="003920BB" w:rsidP="002D172F">
            <w:pPr>
              <w:jc w:val="center"/>
              <w:rPr>
                <w:rFonts w:cs="Arial"/>
              </w:rPr>
            </w:pPr>
            <w:r w:rsidRPr="00705FED">
              <w:rPr>
                <w:rFonts w:cs="Arial"/>
              </w:rPr>
              <w:t>Status: High</w:t>
            </w:r>
          </w:p>
          <w:p w14:paraId="1D4C66DE" w14:textId="77777777" w:rsidR="003920BB" w:rsidRPr="00705FED" w:rsidRDefault="003920BB" w:rsidP="002D172F">
            <w:pPr>
              <w:jc w:val="center"/>
              <w:rPr>
                <w:rFonts w:cs="Arial"/>
                <w:b/>
              </w:rPr>
            </w:pPr>
            <w:r w:rsidRPr="00705FED">
              <w:rPr>
                <w:rFonts w:cs="Arial"/>
                <w:b/>
              </w:rPr>
              <w:t>1,284 Schools</w:t>
            </w:r>
          </w:p>
          <w:p w14:paraId="17131AF5" w14:textId="77777777" w:rsidR="003920BB" w:rsidRPr="00705FED" w:rsidRDefault="003920BB" w:rsidP="002D172F">
            <w:pPr>
              <w:jc w:val="center"/>
              <w:rPr>
                <w:rFonts w:cs="Arial"/>
              </w:rPr>
            </w:pPr>
            <w:r w:rsidRPr="00705FED">
              <w:rPr>
                <w:rFonts w:cs="Arial"/>
              </w:rPr>
              <w:t>10 to 44.9 points</w:t>
            </w:r>
          </w:p>
        </w:tc>
        <w:tc>
          <w:tcPr>
            <w:tcW w:w="1621" w:type="dxa"/>
            <w:shd w:val="clear" w:color="auto" w:fill="006500"/>
            <w:vAlign w:val="center"/>
          </w:tcPr>
          <w:p w14:paraId="52FDE758" w14:textId="77777777" w:rsidR="003920BB" w:rsidRPr="00705FED" w:rsidRDefault="003920BB" w:rsidP="002D172F">
            <w:pPr>
              <w:jc w:val="center"/>
              <w:rPr>
                <w:rFonts w:cs="Arial"/>
                <w:color w:val="FFFFFF"/>
              </w:rPr>
            </w:pPr>
            <w:r w:rsidRPr="00705FED">
              <w:rPr>
                <w:rFonts w:cs="Arial"/>
                <w:color w:val="FFFFFF"/>
              </w:rPr>
              <w:t>79</w:t>
            </w:r>
            <w:r w:rsidRPr="00705FED">
              <w:rPr>
                <w:rFonts w:cs="Arial"/>
                <w:color w:val="FFFFFF"/>
              </w:rPr>
              <w:br/>
              <w:t>(1.1%)</w:t>
            </w:r>
          </w:p>
          <w:p w14:paraId="71A0F99A" w14:textId="77777777" w:rsidR="003920BB" w:rsidRPr="00705FED" w:rsidRDefault="003920BB" w:rsidP="002D172F">
            <w:pPr>
              <w:jc w:val="center"/>
              <w:rPr>
                <w:rFonts w:cs="Arial"/>
                <w:color w:val="000000"/>
              </w:rPr>
            </w:pPr>
            <w:r w:rsidRPr="00705FED">
              <w:rPr>
                <w:rFonts w:cs="Arial"/>
                <w:color w:val="FFFFFF"/>
              </w:rPr>
              <w:t>Green</w:t>
            </w:r>
          </w:p>
        </w:tc>
        <w:tc>
          <w:tcPr>
            <w:tcW w:w="1434" w:type="dxa"/>
            <w:shd w:val="clear" w:color="auto" w:fill="006500"/>
            <w:vAlign w:val="center"/>
          </w:tcPr>
          <w:p w14:paraId="47947298" w14:textId="77777777" w:rsidR="003920BB" w:rsidRPr="00705FED" w:rsidRDefault="003920BB" w:rsidP="002D172F">
            <w:pPr>
              <w:jc w:val="center"/>
              <w:rPr>
                <w:rFonts w:cs="Arial"/>
                <w:color w:val="FFFFFF"/>
              </w:rPr>
            </w:pPr>
            <w:r w:rsidRPr="00705FED">
              <w:rPr>
                <w:rFonts w:cs="Arial"/>
                <w:color w:val="FFFFFF"/>
              </w:rPr>
              <w:t>410</w:t>
            </w:r>
            <w:r w:rsidRPr="00705FED">
              <w:rPr>
                <w:rFonts w:cs="Arial"/>
                <w:color w:val="FFFFFF"/>
              </w:rPr>
              <w:br/>
              <w:t>(5.7%)</w:t>
            </w:r>
          </w:p>
          <w:p w14:paraId="24FD0F8E" w14:textId="77777777" w:rsidR="003920BB" w:rsidRPr="00705FED" w:rsidRDefault="003920BB" w:rsidP="002D172F">
            <w:pPr>
              <w:jc w:val="center"/>
              <w:rPr>
                <w:rFonts w:cs="Arial"/>
                <w:color w:val="000000"/>
              </w:rPr>
            </w:pPr>
            <w:r w:rsidRPr="00705FED">
              <w:rPr>
                <w:rFonts w:cs="Arial"/>
                <w:color w:val="FFFFFF"/>
              </w:rPr>
              <w:t>Green</w:t>
            </w:r>
          </w:p>
        </w:tc>
        <w:tc>
          <w:tcPr>
            <w:tcW w:w="2076" w:type="dxa"/>
            <w:shd w:val="clear" w:color="auto" w:fill="006500"/>
            <w:vAlign w:val="center"/>
          </w:tcPr>
          <w:p w14:paraId="1B4A885D" w14:textId="77777777" w:rsidR="003920BB" w:rsidRPr="00705FED" w:rsidRDefault="003920BB" w:rsidP="002D172F">
            <w:pPr>
              <w:jc w:val="center"/>
              <w:rPr>
                <w:rFonts w:cs="Arial"/>
                <w:color w:val="FFFFFF"/>
              </w:rPr>
            </w:pPr>
            <w:r w:rsidRPr="00705FED">
              <w:rPr>
                <w:rFonts w:cs="Arial"/>
                <w:color w:val="FFFFFF"/>
              </w:rPr>
              <w:t>333</w:t>
            </w:r>
            <w:r w:rsidRPr="00705FED">
              <w:rPr>
                <w:rFonts w:cs="Arial"/>
                <w:color w:val="FFFFFF"/>
              </w:rPr>
              <w:br/>
              <w:t>(4.6%)</w:t>
            </w:r>
          </w:p>
          <w:p w14:paraId="155E2018" w14:textId="77777777" w:rsidR="003920BB" w:rsidRPr="00705FED" w:rsidRDefault="003920BB" w:rsidP="002D172F">
            <w:pPr>
              <w:jc w:val="center"/>
              <w:rPr>
                <w:rFonts w:cs="Arial"/>
                <w:color w:val="FFFFFF"/>
              </w:rPr>
            </w:pPr>
            <w:r w:rsidRPr="00705FED">
              <w:rPr>
                <w:rFonts w:cs="Arial"/>
                <w:color w:val="FFFFFF"/>
              </w:rPr>
              <w:t>Green</w:t>
            </w:r>
          </w:p>
        </w:tc>
        <w:tc>
          <w:tcPr>
            <w:tcW w:w="1710" w:type="dxa"/>
            <w:shd w:val="clear" w:color="auto" w:fill="006500"/>
            <w:vAlign w:val="center"/>
          </w:tcPr>
          <w:p w14:paraId="5701F70F" w14:textId="77777777" w:rsidR="003920BB" w:rsidRPr="00705FED" w:rsidRDefault="003920BB" w:rsidP="002D172F">
            <w:pPr>
              <w:jc w:val="center"/>
              <w:rPr>
                <w:rFonts w:cs="Arial"/>
                <w:color w:val="FFFFFF"/>
              </w:rPr>
            </w:pPr>
            <w:r w:rsidRPr="00705FED">
              <w:rPr>
                <w:rFonts w:cs="Arial"/>
                <w:color w:val="FFFFFF"/>
              </w:rPr>
              <w:t>376</w:t>
            </w:r>
            <w:r w:rsidRPr="00705FED">
              <w:rPr>
                <w:rFonts w:cs="Arial"/>
                <w:color w:val="FFFFFF"/>
              </w:rPr>
              <w:br/>
              <w:t>(5.2%)</w:t>
            </w:r>
          </w:p>
          <w:p w14:paraId="016FD916" w14:textId="77777777" w:rsidR="003920BB" w:rsidRPr="00705FED" w:rsidRDefault="003920BB" w:rsidP="002D172F">
            <w:pPr>
              <w:jc w:val="center"/>
              <w:rPr>
                <w:rFonts w:cs="Arial"/>
                <w:color w:val="FFFFFF"/>
              </w:rPr>
            </w:pPr>
            <w:r w:rsidRPr="00705FED">
              <w:rPr>
                <w:rFonts w:cs="Arial"/>
                <w:color w:val="FFFFFF"/>
              </w:rPr>
              <w:t>Green</w:t>
            </w:r>
          </w:p>
        </w:tc>
        <w:tc>
          <w:tcPr>
            <w:tcW w:w="2070" w:type="dxa"/>
            <w:shd w:val="clear" w:color="auto" w:fill="0000FF"/>
            <w:vAlign w:val="center"/>
          </w:tcPr>
          <w:p w14:paraId="3AE7E447" w14:textId="77777777" w:rsidR="003920BB" w:rsidRPr="00705FED" w:rsidRDefault="003920BB" w:rsidP="002D172F">
            <w:pPr>
              <w:jc w:val="center"/>
              <w:rPr>
                <w:rFonts w:cs="Arial"/>
                <w:color w:val="FFFFFF"/>
              </w:rPr>
            </w:pPr>
            <w:r w:rsidRPr="00705FED">
              <w:rPr>
                <w:rFonts w:cs="Arial"/>
                <w:color w:val="FFFFFF"/>
              </w:rPr>
              <w:t>86</w:t>
            </w:r>
            <w:r w:rsidRPr="00705FED">
              <w:rPr>
                <w:rFonts w:cs="Arial"/>
                <w:color w:val="FFFFFF"/>
              </w:rPr>
              <w:br/>
              <w:t>(1.2%)</w:t>
            </w:r>
          </w:p>
          <w:p w14:paraId="6D2D55FA" w14:textId="77777777" w:rsidR="003920BB" w:rsidRPr="00705FED" w:rsidRDefault="003920BB" w:rsidP="002D172F">
            <w:pPr>
              <w:jc w:val="center"/>
              <w:rPr>
                <w:rFonts w:cs="Arial"/>
                <w:color w:val="FFFFFF"/>
              </w:rPr>
            </w:pPr>
            <w:r w:rsidRPr="00705FED">
              <w:rPr>
                <w:rFonts w:cs="Arial"/>
                <w:color w:val="FFFFFF"/>
              </w:rPr>
              <w:t>Blue</w:t>
            </w:r>
          </w:p>
        </w:tc>
      </w:tr>
      <w:tr w:rsidR="003920BB" w:rsidRPr="00705FED" w14:paraId="6D951C48" w14:textId="77777777" w:rsidTr="00FB5D46">
        <w:tc>
          <w:tcPr>
            <w:tcW w:w="1619" w:type="dxa"/>
            <w:shd w:val="clear" w:color="auto" w:fill="auto"/>
            <w:vAlign w:val="center"/>
          </w:tcPr>
          <w:p w14:paraId="13380905" w14:textId="77777777" w:rsidR="003920BB" w:rsidRPr="00705FED" w:rsidRDefault="003920BB" w:rsidP="002D172F">
            <w:pPr>
              <w:jc w:val="center"/>
              <w:rPr>
                <w:rFonts w:cs="Arial"/>
              </w:rPr>
            </w:pPr>
            <w:r w:rsidRPr="00705FED">
              <w:rPr>
                <w:rFonts w:cs="Arial"/>
              </w:rPr>
              <w:t>Status: Medium</w:t>
            </w:r>
          </w:p>
          <w:p w14:paraId="67BEB8BD" w14:textId="77777777" w:rsidR="003920BB" w:rsidRPr="00705FED" w:rsidRDefault="003920BB" w:rsidP="002D172F">
            <w:pPr>
              <w:jc w:val="center"/>
              <w:rPr>
                <w:rFonts w:cs="Arial"/>
                <w:b/>
              </w:rPr>
            </w:pPr>
            <w:r w:rsidRPr="00705FED">
              <w:rPr>
                <w:rFonts w:cs="Arial"/>
                <w:b/>
              </w:rPr>
              <w:t>720 Schools</w:t>
            </w:r>
          </w:p>
          <w:p w14:paraId="1AC22625" w14:textId="77777777" w:rsidR="003920BB" w:rsidRPr="00705FED" w:rsidRDefault="003920BB" w:rsidP="002D172F">
            <w:pPr>
              <w:jc w:val="center"/>
              <w:rPr>
                <w:rFonts w:cs="Arial"/>
              </w:rPr>
            </w:pPr>
            <w:r w:rsidRPr="00705FED">
              <w:rPr>
                <w:rFonts w:cs="Arial"/>
              </w:rPr>
              <w:t>-5 points to +9.9 points</w:t>
            </w:r>
          </w:p>
        </w:tc>
        <w:tc>
          <w:tcPr>
            <w:tcW w:w="1621" w:type="dxa"/>
            <w:shd w:val="clear" w:color="auto" w:fill="FFFF00"/>
            <w:vAlign w:val="center"/>
          </w:tcPr>
          <w:p w14:paraId="253E1A1B" w14:textId="77777777" w:rsidR="003920BB" w:rsidRPr="00705FED" w:rsidRDefault="003920BB" w:rsidP="002D172F">
            <w:pPr>
              <w:jc w:val="center"/>
              <w:rPr>
                <w:rFonts w:cs="Arial"/>
                <w:color w:val="000000"/>
              </w:rPr>
            </w:pPr>
            <w:r w:rsidRPr="00705FED">
              <w:rPr>
                <w:rFonts w:cs="Arial"/>
                <w:color w:val="000000"/>
              </w:rPr>
              <w:t>45</w:t>
            </w:r>
            <w:r w:rsidRPr="00705FED">
              <w:rPr>
                <w:rFonts w:cs="Arial"/>
                <w:color w:val="000000"/>
              </w:rPr>
              <w:br/>
              <w:t>(0.6%)</w:t>
            </w:r>
          </w:p>
          <w:p w14:paraId="5A7C4E48" w14:textId="77777777" w:rsidR="003920BB" w:rsidRPr="00705FED" w:rsidRDefault="003920BB" w:rsidP="002D172F">
            <w:pPr>
              <w:jc w:val="center"/>
              <w:rPr>
                <w:rFonts w:cs="Arial"/>
                <w:color w:val="000000"/>
              </w:rPr>
            </w:pPr>
            <w:r w:rsidRPr="00705FED">
              <w:rPr>
                <w:rFonts w:cs="Arial"/>
                <w:color w:val="000000"/>
              </w:rPr>
              <w:t>Yellow</w:t>
            </w:r>
          </w:p>
        </w:tc>
        <w:tc>
          <w:tcPr>
            <w:tcW w:w="1434" w:type="dxa"/>
            <w:shd w:val="clear" w:color="auto" w:fill="FFFF00"/>
            <w:vAlign w:val="center"/>
          </w:tcPr>
          <w:p w14:paraId="6DD3FD24" w14:textId="77777777" w:rsidR="003920BB" w:rsidRPr="00705FED" w:rsidRDefault="003920BB" w:rsidP="002D172F">
            <w:pPr>
              <w:jc w:val="center"/>
              <w:rPr>
                <w:rFonts w:cs="Arial"/>
                <w:color w:val="000000"/>
              </w:rPr>
            </w:pPr>
            <w:r w:rsidRPr="00705FED">
              <w:rPr>
                <w:rFonts w:cs="Arial"/>
                <w:color w:val="000000"/>
              </w:rPr>
              <w:t>234</w:t>
            </w:r>
            <w:r w:rsidRPr="00705FED">
              <w:rPr>
                <w:rFonts w:cs="Arial"/>
                <w:color w:val="000000"/>
              </w:rPr>
              <w:br/>
              <w:t>(3.2%)</w:t>
            </w:r>
          </w:p>
          <w:p w14:paraId="78A337E0" w14:textId="77777777" w:rsidR="003920BB" w:rsidRPr="00705FED" w:rsidRDefault="003920BB" w:rsidP="002D172F">
            <w:pPr>
              <w:jc w:val="center"/>
              <w:rPr>
                <w:rFonts w:cs="Arial"/>
                <w:color w:val="000000"/>
              </w:rPr>
            </w:pPr>
            <w:r w:rsidRPr="00705FED">
              <w:rPr>
                <w:rFonts w:cs="Arial"/>
                <w:color w:val="000000"/>
              </w:rPr>
              <w:t>Yellow</w:t>
            </w:r>
          </w:p>
        </w:tc>
        <w:tc>
          <w:tcPr>
            <w:tcW w:w="2076" w:type="dxa"/>
            <w:shd w:val="clear" w:color="auto" w:fill="FFFF00"/>
            <w:vAlign w:val="center"/>
          </w:tcPr>
          <w:p w14:paraId="28A37880" w14:textId="77777777" w:rsidR="003920BB" w:rsidRPr="00705FED" w:rsidRDefault="003920BB" w:rsidP="002D172F">
            <w:pPr>
              <w:jc w:val="center"/>
              <w:rPr>
                <w:rFonts w:cs="Arial"/>
                <w:color w:val="000000"/>
              </w:rPr>
            </w:pPr>
            <w:r w:rsidRPr="00705FED">
              <w:rPr>
                <w:rFonts w:cs="Arial"/>
                <w:color w:val="000000"/>
              </w:rPr>
              <w:t>161</w:t>
            </w:r>
            <w:r w:rsidRPr="00705FED">
              <w:rPr>
                <w:rFonts w:cs="Arial"/>
                <w:color w:val="000000"/>
              </w:rPr>
              <w:br/>
              <w:t>(2.2%)</w:t>
            </w:r>
          </w:p>
          <w:p w14:paraId="22527E2D" w14:textId="77777777" w:rsidR="003920BB" w:rsidRPr="00705FED" w:rsidRDefault="003920BB" w:rsidP="002D172F">
            <w:pPr>
              <w:jc w:val="center"/>
              <w:rPr>
                <w:rFonts w:cs="Arial"/>
                <w:color w:val="000000"/>
              </w:rPr>
            </w:pPr>
            <w:r w:rsidRPr="00705FED">
              <w:rPr>
                <w:rFonts w:cs="Arial"/>
                <w:color w:val="000000"/>
              </w:rPr>
              <w:t>Yellow</w:t>
            </w:r>
          </w:p>
        </w:tc>
        <w:tc>
          <w:tcPr>
            <w:tcW w:w="1710" w:type="dxa"/>
            <w:shd w:val="clear" w:color="auto" w:fill="006500"/>
            <w:vAlign w:val="center"/>
          </w:tcPr>
          <w:p w14:paraId="51BF3640" w14:textId="77777777" w:rsidR="003920BB" w:rsidRPr="00705FED" w:rsidRDefault="003920BB" w:rsidP="002D172F">
            <w:pPr>
              <w:jc w:val="center"/>
              <w:rPr>
                <w:rFonts w:cs="Arial"/>
                <w:color w:val="FFFFFF"/>
              </w:rPr>
            </w:pPr>
            <w:r w:rsidRPr="00705FED">
              <w:rPr>
                <w:rFonts w:cs="Arial"/>
                <w:color w:val="FFFFFF"/>
              </w:rPr>
              <w:t>218</w:t>
            </w:r>
            <w:r w:rsidRPr="00705FED">
              <w:rPr>
                <w:rFonts w:cs="Arial"/>
                <w:color w:val="FFFFFF"/>
              </w:rPr>
              <w:br/>
              <w:t>(3.0%)</w:t>
            </w:r>
          </w:p>
          <w:p w14:paraId="2F910E0B" w14:textId="77777777" w:rsidR="003920BB" w:rsidRPr="00705FED" w:rsidRDefault="003920BB" w:rsidP="002D172F">
            <w:pPr>
              <w:jc w:val="center"/>
              <w:rPr>
                <w:rFonts w:cs="Arial"/>
                <w:color w:val="FFFFFF"/>
              </w:rPr>
            </w:pPr>
            <w:r w:rsidRPr="00705FED">
              <w:rPr>
                <w:rFonts w:cs="Arial"/>
                <w:color w:val="FFFFFF"/>
              </w:rPr>
              <w:t>Green</w:t>
            </w:r>
          </w:p>
        </w:tc>
        <w:tc>
          <w:tcPr>
            <w:tcW w:w="2070" w:type="dxa"/>
            <w:shd w:val="clear" w:color="auto" w:fill="006500"/>
            <w:vAlign w:val="center"/>
          </w:tcPr>
          <w:p w14:paraId="6AD478D6" w14:textId="77777777" w:rsidR="003920BB" w:rsidRPr="00705FED" w:rsidRDefault="003920BB" w:rsidP="002D172F">
            <w:pPr>
              <w:jc w:val="center"/>
              <w:rPr>
                <w:rFonts w:cs="Arial"/>
                <w:color w:val="FFFFFF"/>
              </w:rPr>
            </w:pPr>
            <w:r w:rsidRPr="00705FED">
              <w:rPr>
                <w:rFonts w:cs="Arial"/>
                <w:color w:val="FFFFFF"/>
              </w:rPr>
              <w:t>62</w:t>
            </w:r>
            <w:r w:rsidRPr="00705FED">
              <w:rPr>
                <w:rFonts w:cs="Arial"/>
                <w:color w:val="FFFFFF"/>
              </w:rPr>
              <w:br/>
              <w:t>(0.9%)</w:t>
            </w:r>
          </w:p>
          <w:p w14:paraId="742C9676" w14:textId="77777777" w:rsidR="003920BB" w:rsidRPr="00705FED" w:rsidRDefault="003920BB" w:rsidP="002D172F">
            <w:pPr>
              <w:jc w:val="center"/>
              <w:rPr>
                <w:rFonts w:cs="Arial"/>
                <w:color w:val="FFFFFF"/>
              </w:rPr>
            </w:pPr>
            <w:r w:rsidRPr="00705FED">
              <w:rPr>
                <w:rFonts w:cs="Arial"/>
                <w:color w:val="FFFFFF"/>
              </w:rPr>
              <w:t>Green</w:t>
            </w:r>
          </w:p>
        </w:tc>
      </w:tr>
      <w:tr w:rsidR="003920BB" w:rsidRPr="00705FED" w14:paraId="0FD0462F" w14:textId="77777777" w:rsidTr="00FB5D46">
        <w:tc>
          <w:tcPr>
            <w:tcW w:w="1619" w:type="dxa"/>
            <w:shd w:val="clear" w:color="auto" w:fill="auto"/>
            <w:vAlign w:val="center"/>
          </w:tcPr>
          <w:p w14:paraId="0C6AFA42" w14:textId="77777777" w:rsidR="003920BB" w:rsidRPr="00705FED" w:rsidRDefault="003920BB" w:rsidP="002D172F">
            <w:pPr>
              <w:jc w:val="center"/>
              <w:rPr>
                <w:rFonts w:cs="Arial"/>
              </w:rPr>
            </w:pPr>
            <w:r w:rsidRPr="00705FED">
              <w:rPr>
                <w:rFonts w:cs="Arial"/>
              </w:rPr>
              <w:t>Status: Low</w:t>
            </w:r>
          </w:p>
          <w:p w14:paraId="7F0F7271" w14:textId="77777777" w:rsidR="003920BB" w:rsidRPr="00705FED" w:rsidRDefault="003920BB" w:rsidP="002D172F">
            <w:pPr>
              <w:jc w:val="center"/>
              <w:rPr>
                <w:rFonts w:cs="Arial"/>
                <w:b/>
              </w:rPr>
            </w:pPr>
            <w:r w:rsidRPr="00705FED">
              <w:rPr>
                <w:rFonts w:cs="Arial"/>
                <w:b/>
              </w:rPr>
              <w:t>3,783 Schools</w:t>
            </w:r>
          </w:p>
          <w:p w14:paraId="0EA6494C" w14:textId="77777777" w:rsidR="003920BB" w:rsidRPr="00705FED" w:rsidRDefault="003920BB" w:rsidP="002D172F">
            <w:pPr>
              <w:jc w:val="center"/>
              <w:rPr>
                <w:rFonts w:cs="Arial"/>
              </w:rPr>
            </w:pPr>
            <w:r w:rsidRPr="00705FED">
              <w:rPr>
                <w:rFonts w:cs="Arial"/>
              </w:rPr>
              <w:t>-5.1 to -70 points</w:t>
            </w:r>
          </w:p>
        </w:tc>
        <w:tc>
          <w:tcPr>
            <w:tcW w:w="1621" w:type="dxa"/>
            <w:shd w:val="clear" w:color="auto" w:fill="FFA500"/>
            <w:vAlign w:val="center"/>
          </w:tcPr>
          <w:p w14:paraId="1C569FFC" w14:textId="77777777" w:rsidR="003920BB" w:rsidRPr="00705FED" w:rsidRDefault="003920BB" w:rsidP="002D172F">
            <w:pPr>
              <w:jc w:val="center"/>
              <w:rPr>
                <w:rFonts w:cs="Arial"/>
              </w:rPr>
            </w:pPr>
            <w:r w:rsidRPr="00705FED">
              <w:rPr>
                <w:rFonts w:cs="Arial"/>
              </w:rPr>
              <w:t>372</w:t>
            </w:r>
            <w:r w:rsidRPr="00705FED">
              <w:rPr>
                <w:rFonts w:cs="Arial"/>
              </w:rPr>
              <w:br/>
              <w:t>(5.2%)</w:t>
            </w:r>
          </w:p>
          <w:p w14:paraId="424442F0" w14:textId="77777777" w:rsidR="003920BB" w:rsidRPr="00705FED" w:rsidRDefault="003920BB" w:rsidP="002D172F">
            <w:pPr>
              <w:jc w:val="center"/>
              <w:rPr>
                <w:rFonts w:cs="Arial"/>
                <w:color w:val="FFFFFF"/>
              </w:rPr>
            </w:pPr>
            <w:r w:rsidRPr="00705FED">
              <w:rPr>
                <w:rFonts w:cs="Arial"/>
              </w:rPr>
              <w:t>Orange</w:t>
            </w:r>
          </w:p>
        </w:tc>
        <w:tc>
          <w:tcPr>
            <w:tcW w:w="1434" w:type="dxa"/>
            <w:shd w:val="clear" w:color="auto" w:fill="FFA500"/>
            <w:vAlign w:val="center"/>
          </w:tcPr>
          <w:p w14:paraId="4FC8DA76" w14:textId="77777777" w:rsidR="003920BB" w:rsidRPr="00705FED" w:rsidRDefault="003920BB" w:rsidP="002D172F">
            <w:pPr>
              <w:jc w:val="center"/>
              <w:rPr>
                <w:rFonts w:cs="Arial"/>
                <w:color w:val="000000"/>
              </w:rPr>
            </w:pPr>
            <w:r w:rsidRPr="00705FED">
              <w:rPr>
                <w:rFonts w:cs="Arial"/>
                <w:color w:val="000000"/>
              </w:rPr>
              <w:t>1,281</w:t>
            </w:r>
            <w:r w:rsidRPr="00705FED">
              <w:rPr>
                <w:rFonts w:cs="Arial"/>
                <w:color w:val="000000"/>
              </w:rPr>
              <w:br/>
              <w:t>(17.7%)</w:t>
            </w:r>
          </w:p>
          <w:p w14:paraId="6771C292" w14:textId="77777777" w:rsidR="003920BB" w:rsidRPr="00705FED" w:rsidRDefault="003920BB" w:rsidP="002D172F">
            <w:pPr>
              <w:jc w:val="center"/>
              <w:rPr>
                <w:rFonts w:cs="Arial"/>
                <w:color w:val="000000"/>
              </w:rPr>
            </w:pPr>
            <w:r w:rsidRPr="00705FED">
              <w:rPr>
                <w:rFonts w:cs="Arial"/>
                <w:color w:val="000000"/>
              </w:rPr>
              <w:t>Orange</w:t>
            </w:r>
          </w:p>
        </w:tc>
        <w:tc>
          <w:tcPr>
            <w:tcW w:w="2076" w:type="dxa"/>
            <w:shd w:val="clear" w:color="auto" w:fill="FFA500"/>
            <w:vAlign w:val="center"/>
          </w:tcPr>
          <w:p w14:paraId="124255DA" w14:textId="77777777" w:rsidR="003920BB" w:rsidRPr="00705FED" w:rsidRDefault="003920BB" w:rsidP="002D172F">
            <w:pPr>
              <w:jc w:val="center"/>
              <w:rPr>
                <w:rFonts w:cs="Arial"/>
                <w:color w:val="000000"/>
              </w:rPr>
            </w:pPr>
            <w:r w:rsidRPr="00705FED">
              <w:rPr>
                <w:rFonts w:cs="Arial"/>
                <w:color w:val="000000"/>
              </w:rPr>
              <w:t>860</w:t>
            </w:r>
            <w:r w:rsidRPr="00705FED">
              <w:rPr>
                <w:rFonts w:cs="Arial"/>
                <w:color w:val="000000"/>
              </w:rPr>
              <w:br/>
              <w:t>(11.9%)</w:t>
            </w:r>
          </w:p>
          <w:p w14:paraId="15E43482" w14:textId="77777777" w:rsidR="003920BB" w:rsidRPr="00705FED" w:rsidRDefault="003920BB" w:rsidP="002D172F">
            <w:pPr>
              <w:jc w:val="center"/>
              <w:rPr>
                <w:rFonts w:cs="Arial"/>
                <w:color w:val="000000"/>
              </w:rPr>
            </w:pPr>
            <w:r w:rsidRPr="00705FED">
              <w:rPr>
                <w:rFonts w:cs="Arial"/>
                <w:color w:val="000000"/>
              </w:rPr>
              <w:t>Orange</w:t>
            </w:r>
          </w:p>
        </w:tc>
        <w:tc>
          <w:tcPr>
            <w:tcW w:w="1710" w:type="dxa"/>
            <w:shd w:val="clear" w:color="auto" w:fill="FFFF00"/>
            <w:vAlign w:val="center"/>
          </w:tcPr>
          <w:p w14:paraId="6EBF2E6C" w14:textId="77777777" w:rsidR="003920BB" w:rsidRPr="00705FED" w:rsidRDefault="003920BB" w:rsidP="002D172F">
            <w:pPr>
              <w:jc w:val="center"/>
              <w:rPr>
                <w:rFonts w:cs="Arial"/>
                <w:color w:val="000000"/>
              </w:rPr>
            </w:pPr>
            <w:r w:rsidRPr="00705FED">
              <w:rPr>
                <w:rFonts w:cs="Arial"/>
                <w:color w:val="000000"/>
              </w:rPr>
              <w:t>999</w:t>
            </w:r>
            <w:r w:rsidRPr="00705FED">
              <w:rPr>
                <w:rFonts w:cs="Arial"/>
                <w:color w:val="000000"/>
              </w:rPr>
              <w:br/>
              <w:t>(13.8%)</w:t>
            </w:r>
          </w:p>
          <w:p w14:paraId="3764E536" w14:textId="77777777" w:rsidR="003920BB" w:rsidRPr="00705FED" w:rsidRDefault="003920BB" w:rsidP="002D172F">
            <w:pPr>
              <w:jc w:val="center"/>
              <w:rPr>
                <w:rFonts w:cs="Arial"/>
                <w:color w:val="000000"/>
              </w:rPr>
            </w:pPr>
            <w:r w:rsidRPr="00705FED">
              <w:rPr>
                <w:rFonts w:cs="Arial"/>
                <w:color w:val="000000"/>
              </w:rPr>
              <w:t>Yellow</w:t>
            </w:r>
          </w:p>
        </w:tc>
        <w:tc>
          <w:tcPr>
            <w:tcW w:w="2070" w:type="dxa"/>
            <w:shd w:val="clear" w:color="auto" w:fill="FFFF00"/>
            <w:vAlign w:val="center"/>
          </w:tcPr>
          <w:p w14:paraId="34BA2BC0" w14:textId="77777777" w:rsidR="003920BB" w:rsidRPr="00705FED" w:rsidRDefault="003920BB" w:rsidP="002D172F">
            <w:pPr>
              <w:jc w:val="center"/>
              <w:rPr>
                <w:rFonts w:cs="Arial"/>
                <w:color w:val="000000"/>
              </w:rPr>
            </w:pPr>
            <w:r w:rsidRPr="00705FED">
              <w:rPr>
                <w:rFonts w:cs="Arial"/>
                <w:color w:val="000000"/>
              </w:rPr>
              <w:t>271</w:t>
            </w:r>
            <w:r w:rsidRPr="00705FED">
              <w:rPr>
                <w:rFonts w:cs="Arial"/>
                <w:color w:val="000000"/>
              </w:rPr>
              <w:br/>
              <w:t>(3.7%)</w:t>
            </w:r>
          </w:p>
          <w:p w14:paraId="652D2423" w14:textId="77777777" w:rsidR="003920BB" w:rsidRPr="00705FED" w:rsidRDefault="003920BB" w:rsidP="002D172F">
            <w:pPr>
              <w:jc w:val="center"/>
              <w:rPr>
                <w:rFonts w:cs="Arial"/>
                <w:color w:val="000000"/>
              </w:rPr>
            </w:pPr>
            <w:r w:rsidRPr="00705FED">
              <w:rPr>
                <w:rFonts w:cs="Arial"/>
                <w:color w:val="000000"/>
              </w:rPr>
              <w:t>Yellow</w:t>
            </w:r>
          </w:p>
        </w:tc>
      </w:tr>
      <w:tr w:rsidR="003920BB" w:rsidRPr="00705FED" w14:paraId="3CD7DE49" w14:textId="77777777" w:rsidTr="00FB5D46">
        <w:tc>
          <w:tcPr>
            <w:tcW w:w="1619" w:type="dxa"/>
            <w:shd w:val="clear" w:color="auto" w:fill="auto"/>
            <w:vAlign w:val="center"/>
          </w:tcPr>
          <w:p w14:paraId="44212907" w14:textId="77777777" w:rsidR="003920BB" w:rsidRPr="00705FED" w:rsidRDefault="003920BB" w:rsidP="002D172F">
            <w:pPr>
              <w:jc w:val="center"/>
              <w:rPr>
                <w:rFonts w:cs="Arial"/>
              </w:rPr>
            </w:pPr>
            <w:r w:rsidRPr="00705FED">
              <w:rPr>
                <w:rFonts w:cs="Arial"/>
              </w:rPr>
              <w:t>Status: Very Low</w:t>
            </w:r>
          </w:p>
          <w:p w14:paraId="472FD4F9" w14:textId="77777777" w:rsidR="003920BB" w:rsidRPr="00705FED" w:rsidRDefault="003920BB" w:rsidP="002D172F">
            <w:pPr>
              <w:jc w:val="center"/>
              <w:rPr>
                <w:rFonts w:cs="Arial"/>
                <w:b/>
              </w:rPr>
            </w:pPr>
            <w:r w:rsidRPr="00705FED">
              <w:rPr>
                <w:rFonts w:cs="Arial"/>
                <w:b/>
              </w:rPr>
              <w:t>618 Schools</w:t>
            </w:r>
          </w:p>
          <w:p w14:paraId="110A2FB9" w14:textId="77777777" w:rsidR="003920BB" w:rsidRPr="00705FED" w:rsidRDefault="003920BB" w:rsidP="002D172F">
            <w:pPr>
              <w:jc w:val="center"/>
              <w:rPr>
                <w:rFonts w:cs="Arial"/>
              </w:rPr>
            </w:pPr>
            <w:r w:rsidRPr="00705FED">
              <w:rPr>
                <w:rFonts w:cs="Arial"/>
              </w:rPr>
              <w:t>-70.1 points or lower</w:t>
            </w:r>
          </w:p>
        </w:tc>
        <w:tc>
          <w:tcPr>
            <w:tcW w:w="1621" w:type="dxa"/>
            <w:shd w:val="clear" w:color="auto" w:fill="A20000"/>
            <w:vAlign w:val="center"/>
          </w:tcPr>
          <w:p w14:paraId="4ED588D3" w14:textId="77777777" w:rsidR="003920BB" w:rsidRPr="00705FED" w:rsidRDefault="003920BB" w:rsidP="002D172F">
            <w:pPr>
              <w:jc w:val="center"/>
              <w:rPr>
                <w:rFonts w:cs="Arial"/>
                <w:color w:val="FFFFFF"/>
              </w:rPr>
            </w:pPr>
            <w:r w:rsidRPr="00705FED">
              <w:rPr>
                <w:rFonts w:cs="Arial"/>
                <w:color w:val="FFFFFF"/>
              </w:rPr>
              <w:t>142</w:t>
            </w:r>
            <w:r w:rsidRPr="00705FED">
              <w:rPr>
                <w:rFonts w:cs="Arial"/>
                <w:color w:val="FFFFFF"/>
              </w:rPr>
              <w:br/>
              <w:t>(2.0%)</w:t>
            </w:r>
          </w:p>
          <w:p w14:paraId="70EEDE77" w14:textId="77777777" w:rsidR="003920BB" w:rsidRPr="00705FED" w:rsidRDefault="003920BB" w:rsidP="002D172F">
            <w:pPr>
              <w:jc w:val="center"/>
              <w:rPr>
                <w:rFonts w:cs="Arial"/>
                <w:color w:val="FFFFFF"/>
              </w:rPr>
            </w:pPr>
            <w:r w:rsidRPr="00705FED">
              <w:rPr>
                <w:rFonts w:cs="Arial"/>
                <w:color w:val="FFFFFF"/>
              </w:rPr>
              <w:t>Red</w:t>
            </w:r>
          </w:p>
        </w:tc>
        <w:tc>
          <w:tcPr>
            <w:tcW w:w="1434" w:type="dxa"/>
            <w:shd w:val="clear" w:color="auto" w:fill="A20000"/>
            <w:vAlign w:val="center"/>
          </w:tcPr>
          <w:p w14:paraId="16D976F1" w14:textId="77777777" w:rsidR="003920BB" w:rsidRPr="00705FED" w:rsidRDefault="003920BB" w:rsidP="002D172F">
            <w:pPr>
              <w:jc w:val="center"/>
              <w:rPr>
                <w:rFonts w:cs="Arial"/>
                <w:color w:val="FFFFFF"/>
              </w:rPr>
            </w:pPr>
            <w:r w:rsidRPr="00705FED">
              <w:rPr>
                <w:rFonts w:cs="Arial"/>
                <w:color w:val="FFFFFF"/>
              </w:rPr>
              <w:t>246</w:t>
            </w:r>
            <w:r w:rsidRPr="00705FED">
              <w:rPr>
                <w:rFonts w:cs="Arial"/>
                <w:color w:val="FFFFFF"/>
              </w:rPr>
              <w:br/>
              <w:t>(3.4%)</w:t>
            </w:r>
          </w:p>
          <w:p w14:paraId="2FB4AAD5" w14:textId="77777777" w:rsidR="003920BB" w:rsidRPr="00705FED" w:rsidRDefault="003920BB" w:rsidP="002D172F">
            <w:pPr>
              <w:jc w:val="center"/>
              <w:rPr>
                <w:rFonts w:cs="Arial"/>
                <w:color w:val="FFFFFF"/>
              </w:rPr>
            </w:pPr>
            <w:r w:rsidRPr="00705FED">
              <w:rPr>
                <w:rFonts w:cs="Arial"/>
                <w:color w:val="FFFFFF"/>
              </w:rPr>
              <w:t>Red</w:t>
            </w:r>
          </w:p>
        </w:tc>
        <w:tc>
          <w:tcPr>
            <w:tcW w:w="2076" w:type="dxa"/>
            <w:shd w:val="clear" w:color="auto" w:fill="A20000"/>
            <w:vAlign w:val="center"/>
          </w:tcPr>
          <w:p w14:paraId="410A7875" w14:textId="77777777" w:rsidR="003920BB" w:rsidRPr="00705FED" w:rsidRDefault="003920BB" w:rsidP="002D172F">
            <w:pPr>
              <w:jc w:val="center"/>
              <w:rPr>
                <w:rFonts w:cs="Arial"/>
                <w:color w:val="FFFFFF"/>
              </w:rPr>
            </w:pPr>
            <w:r w:rsidRPr="00705FED">
              <w:rPr>
                <w:rFonts w:cs="Arial"/>
                <w:color w:val="FFFFFF"/>
              </w:rPr>
              <w:t>111</w:t>
            </w:r>
            <w:r w:rsidRPr="00705FED">
              <w:rPr>
                <w:rFonts w:cs="Arial"/>
                <w:color w:val="FFFFFF"/>
              </w:rPr>
              <w:br/>
              <w:t>(1.5%)</w:t>
            </w:r>
          </w:p>
          <w:p w14:paraId="49BBFA7E" w14:textId="77777777" w:rsidR="003920BB" w:rsidRPr="00705FED" w:rsidRDefault="003920BB" w:rsidP="002D172F">
            <w:pPr>
              <w:jc w:val="center"/>
              <w:rPr>
                <w:rFonts w:cs="Arial"/>
                <w:color w:val="FFFFFF"/>
              </w:rPr>
            </w:pPr>
            <w:r w:rsidRPr="00705FED">
              <w:rPr>
                <w:rFonts w:cs="Arial"/>
                <w:color w:val="FFFFFF"/>
              </w:rPr>
              <w:t>Red</w:t>
            </w:r>
          </w:p>
        </w:tc>
        <w:tc>
          <w:tcPr>
            <w:tcW w:w="1710" w:type="dxa"/>
            <w:shd w:val="clear" w:color="auto" w:fill="FFA500"/>
            <w:vAlign w:val="center"/>
          </w:tcPr>
          <w:p w14:paraId="4B859362" w14:textId="77777777" w:rsidR="003920BB" w:rsidRPr="00705FED" w:rsidRDefault="003920BB" w:rsidP="002D172F">
            <w:pPr>
              <w:jc w:val="center"/>
              <w:rPr>
                <w:rFonts w:cs="Arial"/>
                <w:color w:val="000000"/>
              </w:rPr>
            </w:pPr>
            <w:r w:rsidRPr="00705FED">
              <w:rPr>
                <w:rFonts w:cs="Arial"/>
                <w:color w:val="000000"/>
              </w:rPr>
              <w:t>101</w:t>
            </w:r>
            <w:r w:rsidRPr="00705FED">
              <w:rPr>
                <w:rFonts w:cs="Arial"/>
                <w:color w:val="000000"/>
              </w:rPr>
              <w:br/>
              <w:t>(1.4%)</w:t>
            </w:r>
          </w:p>
          <w:p w14:paraId="5E73E7BF" w14:textId="77777777" w:rsidR="003920BB" w:rsidRPr="00705FED" w:rsidRDefault="003920BB" w:rsidP="002D172F">
            <w:pPr>
              <w:jc w:val="center"/>
              <w:rPr>
                <w:rFonts w:cs="Arial"/>
                <w:color w:val="000000"/>
              </w:rPr>
            </w:pPr>
            <w:r w:rsidRPr="00705FED">
              <w:rPr>
                <w:rFonts w:cs="Arial"/>
                <w:color w:val="000000"/>
              </w:rPr>
              <w:t>Orange</w:t>
            </w:r>
          </w:p>
        </w:tc>
        <w:tc>
          <w:tcPr>
            <w:tcW w:w="2070" w:type="dxa"/>
            <w:shd w:val="clear" w:color="auto" w:fill="FFA500"/>
            <w:vAlign w:val="center"/>
          </w:tcPr>
          <w:p w14:paraId="1F8E7FBA" w14:textId="77777777" w:rsidR="003920BB" w:rsidRPr="00705FED" w:rsidRDefault="003920BB" w:rsidP="002D172F">
            <w:pPr>
              <w:jc w:val="center"/>
              <w:rPr>
                <w:rFonts w:cs="Arial"/>
                <w:color w:val="000000"/>
              </w:rPr>
            </w:pPr>
            <w:r w:rsidRPr="00705FED">
              <w:rPr>
                <w:rFonts w:cs="Arial"/>
                <w:color w:val="000000"/>
              </w:rPr>
              <w:t>18</w:t>
            </w:r>
            <w:r w:rsidRPr="00705FED">
              <w:rPr>
                <w:rFonts w:cs="Arial"/>
                <w:color w:val="000000"/>
              </w:rPr>
              <w:br/>
              <w:t>(0.3%)</w:t>
            </w:r>
          </w:p>
          <w:p w14:paraId="38C6C748" w14:textId="77777777" w:rsidR="003920BB" w:rsidRPr="00705FED" w:rsidRDefault="003920BB" w:rsidP="002D172F">
            <w:pPr>
              <w:jc w:val="center"/>
              <w:rPr>
                <w:rFonts w:cs="Arial"/>
                <w:color w:val="000000"/>
              </w:rPr>
            </w:pPr>
            <w:r w:rsidRPr="00705FED">
              <w:rPr>
                <w:rFonts w:cs="Arial"/>
                <w:color w:val="000000"/>
              </w:rPr>
              <w:t>Orange</w:t>
            </w:r>
          </w:p>
        </w:tc>
      </w:tr>
    </w:tbl>
    <w:p w14:paraId="40777B26" w14:textId="77777777" w:rsidR="003920BB" w:rsidRPr="00705FED" w:rsidRDefault="003920BB" w:rsidP="002D172F">
      <w:pPr>
        <w:ind w:left="1440"/>
      </w:pPr>
    </w:p>
    <w:tbl>
      <w:tblPr>
        <w:tblStyle w:val="TableGrid22"/>
        <w:tblW w:w="5422" w:type="pct"/>
        <w:tblInd w:w="-455" w:type="dxa"/>
        <w:tblLook w:val="04A0" w:firstRow="1" w:lastRow="0" w:firstColumn="1" w:lastColumn="0" w:noHBand="0" w:noVBand="1"/>
        <w:tblDescription w:val="ELA – Academic Indicator (Grades 3-8), number of schools by and Academic Indicator  "/>
      </w:tblPr>
      <w:tblGrid>
        <w:gridCol w:w="2265"/>
        <w:gridCol w:w="1536"/>
        <w:gridCol w:w="1459"/>
        <w:gridCol w:w="1459"/>
        <w:gridCol w:w="1459"/>
        <w:gridCol w:w="2352"/>
      </w:tblGrid>
      <w:tr w:rsidR="00CD2DBA" w:rsidRPr="00705FED" w14:paraId="223A0DE2" w14:textId="77777777">
        <w:trPr>
          <w:trHeight w:val="331"/>
          <w:tblHeader/>
        </w:trPr>
        <w:tc>
          <w:tcPr>
            <w:tcW w:w="1075" w:type="pct"/>
            <w:shd w:val="clear" w:color="auto" w:fill="auto"/>
          </w:tcPr>
          <w:p w14:paraId="42BC3879" w14:textId="77777777" w:rsidR="00CD2DBA" w:rsidRPr="00705FED" w:rsidRDefault="00CD2DBA" w:rsidP="002D172F">
            <w:pPr>
              <w:jc w:val="center"/>
              <w:rPr>
                <w:rFonts w:cs="Arial"/>
                <w:b/>
                <w:lang w:eastAsia="zh-CN"/>
              </w:rPr>
            </w:pPr>
            <w:r w:rsidRPr="00705FED">
              <w:rPr>
                <w:rFonts w:cs="Arial"/>
                <w:b/>
                <w:lang w:eastAsia="zh-CN"/>
              </w:rPr>
              <w:t># of schools</w:t>
            </w:r>
          </w:p>
        </w:tc>
        <w:tc>
          <w:tcPr>
            <w:tcW w:w="729" w:type="pct"/>
            <w:shd w:val="clear" w:color="auto" w:fill="A20000"/>
            <w:vAlign w:val="center"/>
          </w:tcPr>
          <w:p w14:paraId="49CF415D" w14:textId="77777777" w:rsidR="00CD2DBA" w:rsidRPr="00705FED" w:rsidRDefault="00CD2DBA" w:rsidP="002D172F">
            <w:pPr>
              <w:jc w:val="center"/>
              <w:rPr>
                <w:rFonts w:cs="Arial"/>
                <w:b/>
                <w:lang w:eastAsia="zh-CN"/>
              </w:rPr>
            </w:pPr>
            <w:r w:rsidRPr="00705FED">
              <w:rPr>
                <w:rFonts w:cs="Arial"/>
                <w:b/>
                <w:color w:val="FFFFFF"/>
                <w:lang w:eastAsia="zh-CN"/>
              </w:rPr>
              <w:t>Red</w:t>
            </w:r>
          </w:p>
        </w:tc>
        <w:tc>
          <w:tcPr>
            <w:tcW w:w="693" w:type="pct"/>
            <w:shd w:val="clear" w:color="auto" w:fill="FFA500"/>
            <w:vAlign w:val="center"/>
          </w:tcPr>
          <w:p w14:paraId="2F0B6A99" w14:textId="77777777" w:rsidR="00CD2DBA" w:rsidRPr="00705FED" w:rsidRDefault="00CD2DBA" w:rsidP="002D172F">
            <w:pPr>
              <w:jc w:val="center"/>
              <w:rPr>
                <w:rFonts w:cs="Arial"/>
                <w:b/>
                <w:lang w:eastAsia="zh-CN"/>
              </w:rPr>
            </w:pPr>
            <w:r w:rsidRPr="00705FED">
              <w:rPr>
                <w:rFonts w:cs="Arial"/>
                <w:b/>
                <w:lang w:eastAsia="zh-CN"/>
              </w:rPr>
              <w:t>Orange</w:t>
            </w:r>
          </w:p>
        </w:tc>
        <w:tc>
          <w:tcPr>
            <w:tcW w:w="693" w:type="pct"/>
            <w:shd w:val="clear" w:color="auto" w:fill="FFFF00"/>
            <w:vAlign w:val="center"/>
          </w:tcPr>
          <w:p w14:paraId="640532F1" w14:textId="77777777" w:rsidR="00CD2DBA" w:rsidRPr="00705FED" w:rsidRDefault="00CD2DBA" w:rsidP="002D172F">
            <w:pPr>
              <w:jc w:val="center"/>
              <w:rPr>
                <w:rFonts w:cs="Arial"/>
                <w:b/>
                <w:color w:val="FFFFFF"/>
                <w:lang w:eastAsia="zh-CN"/>
              </w:rPr>
            </w:pPr>
            <w:r w:rsidRPr="00705FED">
              <w:rPr>
                <w:rFonts w:cs="Arial"/>
                <w:b/>
                <w:lang w:eastAsia="zh-CN"/>
              </w:rPr>
              <w:t>Yellow</w:t>
            </w:r>
          </w:p>
        </w:tc>
        <w:tc>
          <w:tcPr>
            <w:tcW w:w="693" w:type="pct"/>
            <w:shd w:val="clear" w:color="auto" w:fill="006500"/>
            <w:vAlign w:val="center"/>
          </w:tcPr>
          <w:p w14:paraId="36802CB4" w14:textId="77777777" w:rsidR="00CD2DBA" w:rsidRPr="00705FED" w:rsidRDefault="00CD2DBA" w:rsidP="002D172F">
            <w:pPr>
              <w:jc w:val="center"/>
              <w:rPr>
                <w:rFonts w:cs="Arial"/>
                <w:b/>
                <w:color w:val="FFFFFF"/>
                <w:lang w:eastAsia="zh-CN"/>
              </w:rPr>
            </w:pPr>
            <w:r w:rsidRPr="00705FED">
              <w:rPr>
                <w:rFonts w:cs="Arial"/>
                <w:b/>
                <w:color w:val="FFFFFF"/>
                <w:lang w:eastAsia="zh-CN"/>
              </w:rPr>
              <w:t>Green</w:t>
            </w:r>
          </w:p>
        </w:tc>
        <w:tc>
          <w:tcPr>
            <w:tcW w:w="1118" w:type="pct"/>
            <w:shd w:val="clear" w:color="auto" w:fill="0000FF"/>
            <w:vAlign w:val="center"/>
          </w:tcPr>
          <w:p w14:paraId="6E3FD778" w14:textId="77777777" w:rsidR="00CD2DBA" w:rsidRPr="00705FED" w:rsidRDefault="00CD2DBA" w:rsidP="002D172F">
            <w:pPr>
              <w:jc w:val="center"/>
              <w:rPr>
                <w:rFonts w:cs="Arial"/>
                <w:b/>
                <w:color w:val="FFFFFF"/>
                <w:lang w:eastAsia="zh-CN"/>
              </w:rPr>
            </w:pPr>
            <w:r w:rsidRPr="00705FED">
              <w:rPr>
                <w:rFonts w:cs="Arial"/>
                <w:b/>
                <w:color w:val="FFFFFF"/>
                <w:lang w:eastAsia="zh-CN"/>
              </w:rPr>
              <w:t>Blue</w:t>
            </w:r>
          </w:p>
        </w:tc>
      </w:tr>
      <w:tr w:rsidR="00CD2DBA" w:rsidRPr="00705FED" w14:paraId="43739E4B" w14:textId="77777777">
        <w:trPr>
          <w:trHeight w:val="302"/>
        </w:trPr>
        <w:tc>
          <w:tcPr>
            <w:tcW w:w="1075" w:type="pct"/>
            <w:shd w:val="clear" w:color="auto" w:fill="auto"/>
            <w:vAlign w:val="center"/>
          </w:tcPr>
          <w:p w14:paraId="2833512C" w14:textId="77777777" w:rsidR="00CD2DBA" w:rsidRPr="00705FED" w:rsidRDefault="00CD2DBA" w:rsidP="002D172F">
            <w:pPr>
              <w:jc w:val="center"/>
              <w:rPr>
                <w:rFonts w:cs="Arial"/>
                <w:color w:val="000000"/>
                <w:lang w:eastAsia="zh-CN"/>
              </w:rPr>
            </w:pPr>
            <w:r w:rsidRPr="00705FED">
              <w:rPr>
                <w:rFonts w:cs="Arial"/>
                <w:color w:val="000000"/>
                <w:lang w:eastAsia="zh-CN"/>
              </w:rPr>
              <w:t>7,238</w:t>
            </w:r>
          </w:p>
        </w:tc>
        <w:tc>
          <w:tcPr>
            <w:tcW w:w="729" w:type="pct"/>
            <w:shd w:val="clear" w:color="auto" w:fill="auto"/>
            <w:vAlign w:val="center"/>
          </w:tcPr>
          <w:p w14:paraId="53BDD60E" w14:textId="77777777" w:rsidR="00CD2DBA" w:rsidRPr="00705FED" w:rsidRDefault="00CD2DBA" w:rsidP="002D172F">
            <w:pPr>
              <w:jc w:val="center"/>
              <w:rPr>
                <w:rFonts w:cs="Arial"/>
                <w:color w:val="000000"/>
                <w:lang w:eastAsia="zh-CN"/>
              </w:rPr>
            </w:pPr>
            <w:r w:rsidRPr="00705FED">
              <w:rPr>
                <w:rFonts w:cs="Arial"/>
                <w:color w:val="000000"/>
                <w:lang w:eastAsia="zh-CN"/>
              </w:rPr>
              <w:t>499 (6.9%)</w:t>
            </w:r>
          </w:p>
        </w:tc>
        <w:tc>
          <w:tcPr>
            <w:tcW w:w="693" w:type="pct"/>
            <w:shd w:val="clear" w:color="auto" w:fill="auto"/>
            <w:vAlign w:val="center"/>
          </w:tcPr>
          <w:p w14:paraId="34C9C575" w14:textId="77777777" w:rsidR="00CD2DBA" w:rsidRPr="00705FED" w:rsidRDefault="00CD2DBA" w:rsidP="002D172F">
            <w:pPr>
              <w:jc w:val="center"/>
              <w:rPr>
                <w:rFonts w:cs="Arial"/>
                <w:color w:val="000000"/>
                <w:lang w:eastAsia="zh-CN"/>
              </w:rPr>
            </w:pPr>
            <w:r w:rsidRPr="00705FED">
              <w:rPr>
                <w:rFonts w:cs="Arial"/>
                <w:color w:val="000000"/>
                <w:lang w:eastAsia="zh-CN"/>
              </w:rPr>
              <w:t>2,632 (36.4%)</w:t>
            </w:r>
          </w:p>
        </w:tc>
        <w:tc>
          <w:tcPr>
            <w:tcW w:w="693" w:type="pct"/>
            <w:shd w:val="clear" w:color="auto" w:fill="auto"/>
            <w:vAlign w:val="center"/>
          </w:tcPr>
          <w:p w14:paraId="3BA8E256" w14:textId="77777777" w:rsidR="00CD2DBA" w:rsidRPr="00705FED" w:rsidRDefault="00CD2DBA" w:rsidP="002D172F">
            <w:pPr>
              <w:jc w:val="center"/>
              <w:rPr>
                <w:rFonts w:cs="Arial"/>
                <w:color w:val="000000"/>
                <w:lang w:eastAsia="zh-CN"/>
              </w:rPr>
            </w:pPr>
            <w:r w:rsidRPr="00705FED">
              <w:rPr>
                <w:rFonts w:cs="Arial"/>
                <w:color w:val="000000"/>
                <w:lang w:eastAsia="zh-CN"/>
              </w:rPr>
              <w:t>1,710 (23.6%)</w:t>
            </w:r>
          </w:p>
        </w:tc>
        <w:tc>
          <w:tcPr>
            <w:tcW w:w="693" w:type="pct"/>
            <w:shd w:val="clear" w:color="auto" w:fill="auto"/>
            <w:vAlign w:val="center"/>
          </w:tcPr>
          <w:p w14:paraId="58FFC5FF" w14:textId="77777777" w:rsidR="00CD2DBA" w:rsidRPr="00705FED" w:rsidRDefault="00CD2DBA" w:rsidP="002D172F">
            <w:pPr>
              <w:jc w:val="center"/>
              <w:rPr>
                <w:rFonts w:cs="Arial"/>
                <w:color w:val="000000"/>
                <w:lang w:eastAsia="zh-CN"/>
              </w:rPr>
            </w:pPr>
            <w:r w:rsidRPr="00705FED">
              <w:rPr>
                <w:rFonts w:cs="Arial"/>
                <w:color w:val="000000"/>
                <w:lang w:eastAsia="zh-CN"/>
              </w:rPr>
              <w:t>1,791 (24.7%)</w:t>
            </w:r>
          </w:p>
        </w:tc>
        <w:tc>
          <w:tcPr>
            <w:tcW w:w="1118" w:type="pct"/>
            <w:shd w:val="clear" w:color="auto" w:fill="auto"/>
            <w:vAlign w:val="center"/>
          </w:tcPr>
          <w:p w14:paraId="675BAFC9" w14:textId="77777777" w:rsidR="00CD2DBA" w:rsidRPr="00705FED" w:rsidRDefault="00CD2DBA" w:rsidP="002D172F">
            <w:pPr>
              <w:jc w:val="center"/>
              <w:rPr>
                <w:rFonts w:cs="Arial"/>
                <w:color w:val="000000"/>
                <w:lang w:eastAsia="zh-CN"/>
              </w:rPr>
            </w:pPr>
            <w:r w:rsidRPr="00705FED">
              <w:rPr>
                <w:rFonts w:cs="Arial"/>
                <w:color w:val="000000"/>
                <w:lang w:eastAsia="zh-CN"/>
              </w:rPr>
              <w:t>606 (8.4%)</w:t>
            </w:r>
          </w:p>
        </w:tc>
      </w:tr>
    </w:tbl>
    <w:p w14:paraId="369C89B6" w14:textId="5C55ECEA" w:rsidR="00495BF4" w:rsidRPr="00705FED" w:rsidRDefault="00CD2DBA" w:rsidP="002D172F">
      <w:pPr>
        <w:spacing w:after="120"/>
        <w:ind w:left="-450"/>
        <w:rPr>
          <w:rFonts w:cs="Arial"/>
        </w:rPr>
      </w:pPr>
      <w:r w:rsidRPr="00705FED">
        <w:rPr>
          <w:rFonts w:cs="Arial"/>
        </w:rPr>
        <w:t>For all percentages calculated above, the total number of schools (7,238) was used for the denominator.</w:t>
      </w:r>
      <w:r w:rsidR="00495BF4" w:rsidRPr="00705FED">
        <w:rPr>
          <w:rFonts w:cs="Arial"/>
          <w:b/>
        </w:rPr>
        <w:br w:type="page"/>
      </w:r>
    </w:p>
    <w:p w14:paraId="6C1712E1" w14:textId="77777777" w:rsidR="00FB5D46" w:rsidRDefault="00460837" w:rsidP="002D172F">
      <w:pPr>
        <w:ind w:left="-540" w:right="-540"/>
        <w:rPr>
          <w:rFonts w:cs="Arial"/>
          <w:b/>
        </w:rPr>
      </w:pPr>
      <w:r w:rsidRPr="000900B3">
        <w:rPr>
          <w:rFonts w:cs="Arial"/>
          <w:b/>
        </w:rPr>
        <w:lastRenderedPageBreak/>
        <w:t xml:space="preserve">Table 3. Math – Academic Indicator </w:t>
      </w:r>
      <w:r w:rsidR="00495BF4" w:rsidRPr="000900B3">
        <w:rPr>
          <w:rFonts w:cs="Arial"/>
        </w:rPr>
        <w:t>(</w:t>
      </w:r>
      <w:r w:rsidRPr="000900B3">
        <w:rPr>
          <w:rFonts w:cs="Arial"/>
          <w:b/>
        </w:rPr>
        <w:t>Grades 3-8)</w:t>
      </w:r>
    </w:p>
    <w:p w14:paraId="44EA1289" w14:textId="6ECB441A" w:rsidR="00FB5D46" w:rsidRPr="00DA541E" w:rsidRDefault="00FB5D46" w:rsidP="00FB5D46">
      <w:pPr>
        <w:tabs>
          <w:tab w:val="left" w:pos="0"/>
        </w:tabs>
        <w:ind w:left="-270" w:hanging="270"/>
        <w:rPr>
          <w:rFonts w:eastAsiaTheme="minorHAnsi" w:cstheme="minorBidi"/>
        </w:rPr>
      </w:pPr>
      <w:r w:rsidRPr="00DA541E">
        <w:rPr>
          <w:rFonts w:eastAsiaTheme="minorHAnsi" w:cs="Arial"/>
          <w:szCs w:val="22"/>
        </w:rPr>
        <w:t xml:space="preserve">The Goal for </w:t>
      </w:r>
      <w:r>
        <w:rPr>
          <w:rFonts w:eastAsiaTheme="minorHAnsi" w:cs="Arial"/>
          <w:szCs w:val="22"/>
        </w:rPr>
        <w:t>Grades 3-8</w:t>
      </w:r>
      <w:r w:rsidRPr="00DA541E">
        <w:rPr>
          <w:rFonts w:eastAsiaTheme="minorHAnsi" w:cs="Arial"/>
          <w:szCs w:val="22"/>
        </w:rPr>
        <w:t>: +0 Points Above Distance from Standard</w:t>
      </w:r>
    </w:p>
    <w:p w14:paraId="2E5BE8C7" w14:textId="4C3C2684" w:rsidR="00460837" w:rsidRPr="000900B3" w:rsidRDefault="00460837" w:rsidP="002D172F">
      <w:pPr>
        <w:ind w:left="-540" w:right="-540"/>
        <w:rPr>
          <w:rFonts w:eastAsia="Calibri" w:cs="Arial"/>
          <w:szCs w:val="22"/>
        </w:rPr>
      </w:pPr>
      <w:r w:rsidRPr="000900B3">
        <w:rPr>
          <w:rFonts w:cs="Arial"/>
          <w:b/>
        </w:rPr>
        <w:t xml:space="preserve"> </w:t>
      </w:r>
    </w:p>
    <w:tbl>
      <w:tblPr>
        <w:tblStyle w:val="TableGrid23"/>
        <w:tblW w:w="10800" w:type="dxa"/>
        <w:tblInd w:w="-455" w:type="dxa"/>
        <w:tblLook w:val="04A0" w:firstRow="1" w:lastRow="0" w:firstColumn="1" w:lastColumn="0" w:noHBand="0" w:noVBand="1"/>
        <w:tblDescription w:val="Math – Academic Indicator (Grades 3-8) by level. "/>
      </w:tblPr>
      <w:tblGrid>
        <w:gridCol w:w="1710"/>
        <w:gridCol w:w="1975"/>
        <w:gridCol w:w="1445"/>
        <w:gridCol w:w="2160"/>
        <w:gridCol w:w="1620"/>
        <w:gridCol w:w="1890"/>
      </w:tblGrid>
      <w:tr w:rsidR="00966918" w:rsidRPr="00705FED" w14:paraId="41E3F716" w14:textId="77777777" w:rsidTr="00FB5D46">
        <w:trPr>
          <w:tblHeader/>
        </w:trPr>
        <w:tc>
          <w:tcPr>
            <w:tcW w:w="1710" w:type="dxa"/>
            <w:shd w:val="clear" w:color="auto" w:fill="auto"/>
            <w:vAlign w:val="center"/>
          </w:tcPr>
          <w:p w14:paraId="16FDF615" w14:textId="77777777" w:rsidR="00966918" w:rsidRPr="00705FED" w:rsidRDefault="00966918" w:rsidP="002D172F">
            <w:pPr>
              <w:jc w:val="center"/>
              <w:rPr>
                <w:rFonts w:cs="Arial"/>
                <w:lang w:eastAsia="zh-CN"/>
              </w:rPr>
            </w:pPr>
            <w:r w:rsidRPr="00705FED">
              <w:rPr>
                <w:rFonts w:cs="Arial"/>
                <w:b/>
                <w:lang w:eastAsia="zh-CN"/>
              </w:rPr>
              <w:t>Levels</w:t>
            </w:r>
          </w:p>
        </w:tc>
        <w:tc>
          <w:tcPr>
            <w:tcW w:w="1975" w:type="dxa"/>
            <w:shd w:val="clear" w:color="auto" w:fill="auto"/>
            <w:vAlign w:val="center"/>
          </w:tcPr>
          <w:p w14:paraId="27D64AAA" w14:textId="77777777" w:rsidR="00966918" w:rsidRPr="00705FED" w:rsidRDefault="00966918" w:rsidP="002D172F">
            <w:pPr>
              <w:jc w:val="center"/>
              <w:rPr>
                <w:rFonts w:cs="Arial"/>
                <w:lang w:eastAsia="zh-CN"/>
              </w:rPr>
            </w:pPr>
            <w:r w:rsidRPr="00705FED">
              <w:rPr>
                <w:rFonts w:cs="Arial"/>
                <w:lang w:eastAsia="zh-CN"/>
              </w:rPr>
              <w:t>Change: Declined Significantly</w:t>
            </w:r>
          </w:p>
          <w:p w14:paraId="7EBDE319" w14:textId="77777777" w:rsidR="00705FED" w:rsidRDefault="00966918" w:rsidP="002D172F">
            <w:pPr>
              <w:jc w:val="center"/>
              <w:rPr>
                <w:rFonts w:cs="Arial"/>
                <w:b/>
                <w:lang w:eastAsia="zh-CN"/>
              </w:rPr>
            </w:pPr>
            <w:r w:rsidRPr="00705FED">
              <w:rPr>
                <w:rFonts w:cs="Arial"/>
                <w:b/>
                <w:lang w:eastAsia="zh-CN"/>
              </w:rPr>
              <w:t>492 Schools</w:t>
            </w:r>
          </w:p>
          <w:p w14:paraId="55A3B589" w14:textId="55BE29B2" w:rsidR="00966918" w:rsidRPr="00705FED" w:rsidRDefault="00966918" w:rsidP="002D172F">
            <w:pPr>
              <w:jc w:val="center"/>
              <w:rPr>
                <w:rFonts w:cs="Arial"/>
                <w:b/>
                <w:lang w:eastAsia="zh-CN"/>
              </w:rPr>
            </w:pPr>
            <w:r w:rsidRPr="00705FED">
              <w:rPr>
                <w:rFonts w:cs="Arial"/>
                <w:lang w:eastAsia="zh-CN"/>
              </w:rPr>
              <w:t>by more than 15 points</w:t>
            </w:r>
          </w:p>
        </w:tc>
        <w:tc>
          <w:tcPr>
            <w:tcW w:w="1445" w:type="dxa"/>
            <w:shd w:val="clear" w:color="auto" w:fill="auto"/>
            <w:vAlign w:val="center"/>
          </w:tcPr>
          <w:p w14:paraId="04782C0E" w14:textId="77777777" w:rsidR="00966918" w:rsidRPr="00705FED" w:rsidRDefault="00966918" w:rsidP="002D172F">
            <w:pPr>
              <w:jc w:val="center"/>
              <w:rPr>
                <w:rFonts w:cs="Arial"/>
                <w:lang w:eastAsia="zh-CN"/>
              </w:rPr>
            </w:pPr>
            <w:r w:rsidRPr="00705FED">
              <w:rPr>
                <w:rFonts w:cs="Arial"/>
                <w:lang w:eastAsia="zh-CN"/>
              </w:rPr>
              <w:t>Change: Declined</w:t>
            </w:r>
          </w:p>
          <w:p w14:paraId="00CFAA63" w14:textId="77777777" w:rsidR="00705FED" w:rsidRDefault="00966918" w:rsidP="002D172F">
            <w:pPr>
              <w:jc w:val="center"/>
              <w:rPr>
                <w:rFonts w:cs="Arial"/>
                <w:b/>
                <w:lang w:eastAsia="zh-CN"/>
              </w:rPr>
            </w:pPr>
            <w:r w:rsidRPr="00705FED">
              <w:rPr>
                <w:rFonts w:cs="Arial"/>
                <w:b/>
                <w:lang w:eastAsia="zh-CN"/>
              </w:rPr>
              <w:t>2,056 Schools</w:t>
            </w:r>
          </w:p>
          <w:p w14:paraId="2EC10395" w14:textId="51B2DA5D" w:rsidR="00966918" w:rsidRPr="00705FED" w:rsidRDefault="00705FED" w:rsidP="002D172F">
            <w:pPr>
              <w:jc w:val="center"/>
              <w:rPr>
                <w:rFonts w:cs="Arial"/>
                <w:b/>
                <w:lang w:eastAsia="zh-CN"/>
              </w:rPr>
            </w:pPr>
            <w:r w:rsidRPr="00705FED">
              <w:rPr>
                <w:rFonts w:cs="Arial"/>
                <w:lang w:eastAsia="zh-CN"/>
              </w:rPr>
              <w:t>b</w:t>
            </w:r>
            <w:r w:rsidR="00966918" w:rsidRPr="00705FED">
              <w:rPr>
                <w:rFonts w:cs="Arial"/>
                <w:lang w:eastAsia="zh-CN"/>
              </w:rPr>
              <w:t>y 3 to 15 points</w:t>
            </w:r>
          </w:p>
        </w:tc>
        <w:tc>
          <w:tcPr>
            <w:tcW w:w="2160" w:type="dxa"/>
            <w:shd w:val="clear" w:color="auto" w:fill="auto"/>
            <w:vAlign w:val="center"/>
          </w:tcPr>
          <w:p w14:paraId="3DB34232" w14:textId="77777777" w:rsidR="00966918" w:rsidRPr="00705FED" w:rsidRDefault="00966918" w:rsidP="002D172F">
            <w:pPr>
              <w:jc w:val="center"/>
              <w:rPr>
                <w:rFonts w:cs="Arial"/>
                <w:lang w:eastAsia="zh-CN"/>
              </w:rPr>
            </w:pPr>
            <w:r w:rsidRPr="00705FED">
              <w:rPr>
                <w:rFonts w:cs="Arial"/>
                <w:lang w:eastAsia="zh-CN"/>
              </w:rPr>
              <w:t>Change: Maintained</w:t>
            </w:r>
          </w:p>
          <w:p w14:paraId="18236DC6" w14:textId="77777777" w:rsidR="00705FED" w:rsidRDefault="00966918" w:rsidP="002D172F">
            <w:pPr>
              <w:jc w:val="center"/>
              <w:rPr>
                <w:rFonts w:cs="Arial"/>
                <w:b/>
                <w:lang w:eastAsia="zh-CN"/>
              </w:rPr>
            </w:pPr>
            <w:r w:rsidRPr="00705FED">
              <w:rPr>
                <w:rFonts w:cs="Arial"/>
                <w:b/>
                <w:lang w:eastAsia="zh-CN"/>
              </w:rPr>
              <w:t>1,707 School</w:t>
            </w:r>
          </w:p>
          <w:p w14:paraId="7E5B7DA2" w14:textId="2236FA0E" w:rsidR="00966918" w:rsidRPr="00705FED" w:rsidRDefault="00966918" w:rsidP="002D172F">
            <w:pPr>
              <w:jc w:val="center"/>
              <w:rPr>
                <w:rFonts w:cs="Arial"/>
                <w:b/>
                <w:lang w:eastAsia="zh-CN"/>
              </w:rPr>
            </w:pPr>
            <w:r w:rsidRPr="00705FED">
              <w:rPr>
                <w:rFonts w:cs="Arial"/>
                <w:lang w:eastAsia="zh-CN"/>
              </w:rPr>
              <w:t>Declined by less than 3 points or</w:t>
            </w:r>
            <w:r w:rsidRPr="00705FED">
              <w:rPr>
                <w:rFonts w:cs="Arial"/>
                <w:lang w:eastAsia="zh-CN"/>
              </w:rPr>
              <w:br/>
              <w:t>Increased by less than 3 points</w:t>
            </w:r>
          </w:p>
        </w:tc>
        <w:tc>
          <w:tcPr>
            <w:tcW w:w="1620" w:type="dxa"/>
            <w:shd w:val="clear" w:color="auto" w:fill="auto"/>
            <w:vAlign w:val="center"/>
          </w:tcPr>
          <w:p w14:paraId="16EFBCF2" w14:textId="77777777" w:rsidR="00966918" w:rsidRPr="00705FED" w:rsidRDefault="00966918" w:rsidP="002D172F">
            <w:pPr>
              <w:jc w:val="center"/>
              <w:rPr>
                <w:rFonts w:cs="Arial"/>
                <w:lang w:eastAsia="zh-CN"/>
              </w:rPr>
            </w:pPr>
            <w:r w:rsidRPr="00705FED">
              <w:rPr>
                <w:rFonts w:cs="Arial"/>
                <w:lang w:eastAsia="zh-CN"/>
              </w:rPr>
              <w:t>Change: Increased</w:t>
            </w:r>
          </w:p>
          <w:p w14:paraId="47266B80" w14:textId="77777777" w:rsidR="00705FED" w:rsidRDefault="00966918" w:rsidP="002D172F">
            <w:pPr>
              <w:jc w:val="center"/>
              <w:rPr>
                <w:rFonts w:cs="Arial"/>
                <w:b/>
                <w:lang w:eastAsia="zh-CN"/>
              </w:rPr>
            </w:pPr>
            <w:r w:rsidRPr="00705FED">
              <w:rPr>
                <w:rFonts w:cs="Arial"/>
                <w:b/>
                <w:lang w:eastAsia="zh-CN"/>
              </w:rPr>
              <w:t>2,330 Schools</w:t>
            </w:r>
          </w:p>
          <w:p w14:paraId="04C422EF" w14:textId="27F6D941" w:rsidR="00966918" w:rsidRPr="00705FED" w:rsidRDefault="00966918" w:rsidP="002D172F">
            <w:pPr>
              <w:jc w:val="center"/>
              <w:rPr>
                <w:rFonts w:cs="Arial"/>
                <w:b/>
                <w:lang w:eastAsia="zh-CN"/>
              </w:rPr>
            </w:pPr>
            <w:r w:rsidRPr="00705FED">
              <w:rPr>
                <w:rFonts w:cs="Arial"/>
                <w:lang w:eastAsia="zh-CN"/>
              </w:rPr>
              <w:t>by 3 to less than 15 points</w:t>
            </w:r>
          </w:p>
        </w:tc>
        <w:tc>
          <w:tcPr>
            <w:tcW w:w="1890" w:type="dxa"/>
            <w:shd w:val="clear" w:color="auto" w:fill="auto"/>
            <w:vAlign w:val="center"/>
          </w:tcPr>
          <w:p w14:paraId="737CE8A3" w14:textId="77777777" w:rsidR="00966918" w:rsidRPr="00705FED" w:rsidRDefault="00966918" w:rsidP="002D172F">
            <w:pPr>
              <w:jc w:val="center"/>
              <w:rPr>
                <w:rFonts w:cs="Arial"/>
                <w:lang w:eastAsia="zh-CN"/>
              </w:rPr>
            </w:pPr>
            <w:r w:rsidRPr="00705FED">
              <w:rPr>
                <w:rFonts w:cs="Arial"/>
                <w:lang w:eastAsia="zh-CN"/>
              </w:rPr>
              <w:t>Change: Increased Significantly</w:t>
            </w:r>
          </w:p>
          <w:p w14:paraId="3165D941" w14:textId="77777777" w:rsidR="00705FED" w:rsidRDefault="00966918" w:rsidP="002D172F">
            <w:pPr>
              <w:jc w:val="center"/>
              <w:rPr>
                <w:rFonts w:cs="Arial"/>
                <w:b/>
                <w:lang w:eastAsia="zh-CN"/>
              </w:rPr>
            </w:pPr>
            <w:r w:rsidRPr="00705FED">
              <w:rPr>
                <w:rFonts w:cs="Arial"/>
                <w:b/>
                <w:lang w:eastAsia="zh-CN"/>
              </w:rPr>
              <w:t>652 Schools</w:t>
            </w:r>
          </w:p>
          <w:p w14:paraId="0166053F" w14:textId="2AA21594" w:rsidR="00966918" w:rsidRPr="00705FED" w:rsidRDefault="00705FED" w:rsidP="002D172F">
            <w:pPr>
              <w:jc w:val="center"/>
              <w:rPr>
                <w:rFonts w:cs="Arial"/>
                <w:b/>
                <w:lang w:eastAsia="zh-CN"/>
              </w:rPr>
            </w:pPr>
            <w:r w:rsidRPr="00705FED">
              <w:rPr>
                <w:rFonts w:cs="Arial"/>
                <w:lang w:eastAsia="zh-CN"/>
              </w:rPr>
              <w:t>b</w:t>
            </w:r>
            <w:r w:rsidR="00966918" w:rsidRPr="00705FED">
              <w:rPr>
                <w:rFonts w:cs="Arial"/>
                <w:lang w:eastAsia="zh-CN"/>
              </w:rPr>
              <w:t>y 15 points or more</w:t>
            </w:r>
          </w:p>
        </w:tc>
      </w:tr>
      <w:tr w:rsidR="00966918" w:rsidRPr="00705FED" w14:paraId="3602A47E" w14:textId="77777777" w:rsidTr="00FB5D46">
        <w:tc>
          <w:tcPr>
            <w:tcW w:w="1710" w:type="dxa"/>
            <w:shd w:val="clear" w:color="auto" w:fill="auto"/>
            <w:vAlign w:val="center"/>
          </w:tcPr>
          <w:p w14:paraId="618ADF7B" w14:textId="77777777" w:rsidR="00966918" w:rsidRPr="00705FED" w:rsidRDefault="00966918" w:rsidP="002D172F">
            <w:pPr>
              <w:jc w:val="center"/>
              <w:rPr>
                <w:rFonts w:cs="Arial"/>
                <w:lang w:eastAsia="zh-CN"/>
              </w:rPr>
            </w:pPr>
            <w:r w:rsidRPr="00705FED">
              <w:rPr>
                <w:rFonts w:cs="Arial"/>
                <w:lang w:eastAsia="zh-CN"/>
              </w:rPr>
              <w:t>Status: Very High</w:t>
            </w:r>
          </w:p>
          <w:p w14:paraId="27AC6AD8" w14:textId="77777777" w:rsidR="00966918" w:rsidRPr="00705FED" w:rsidRDefault="00966918" w:rsidP="002D172F">
            <w:pPr>
              <w:jc w:val="center"/>
              <w:rPr>
                <w:rFonts w:cs="Arial"/>
                <w:b/>
                <w:lang w:eastAsia="zh-CN"/>
              </w:rPr>
            </w:pPr>
            <w:r w:rsidRPr="00705FED">
              <w:rPr>
                <w:rFonts w:cs="Arial"/>
                <w:b/>
                <w:lang w:eastAsia="zh-CN"/>
              </w:rPr>
              <w:t>741 Schools</w:t>
            </w:r>
          </w:p>
          <w:p w14:paraId="1C8BAF4C" w14:textId="77777777" w:rsidR="00966918" w:rsidRPr="00705FED" w:rsidRDefault="00966918" w:rsidP="002D172F">
            <w:pPr>
              <w:jc w:val="center"/>
              <w:rPr>
                <w:rFonts w:cs="Arial"/>
                <w:lang w:eastAsia="zh-CN"/>
              </w:rPr>
            </w:pPr>
            <w:r w:rsidRPr="00705FED">
              <w:rPr>
                <w:rFonts w:cs="Arial"/>
                <w:lang w:eastAsia="zh-CN"/>
              </w:rPr>
              <w:t>35 points or higher</w:t>
            </w:r>
          </w:p>
        </w:tc>
        <w:tc>
          <w:tcPr>
            <w:tcW w:w="1975" w:type="dxa"/>
            <w:shd w:val="clear" w:color="auto" w:fill="006500"/>
            <w:vAlign w:val="center"/>
          </w:tcPr>
          <w:p w14:paraId="35D0AD62" w14:textId="77777777" w:rsidR="00966918" w:rsidRPr="00705FED" w:rsidRDefault="00966918" w:rsidP="002D172F">
            <w:pPr>
              <w:jc w:val="center"/>
              <w:rPr>
                <w:rFonts w:cs="Arial"/>
                <w:color w:val="FFFFFF"/>
                <w:lang w:eastAsia="zh-CN"/>
              </w:rPr>
            </w:pPr>
            <w:r w:rsidRPr="00705FED">
              <w:rPr>
                <w:rFonts w:cs="Arial"/>
                <w:color w:val="FFFFFF"/>
                <w:lang w:eastAsia="zh-CN"/>
              </w:rPr>
              <w:t>10</w:t>
            </w:r>
            <w:r w:rsidRPr="00705FED">
              <w:rPr>
                <w:rFonts w:cs="Arial"/>
                <w:color w:val="FFFFFF"/>
                <w:lang w:eastAsia="zh-CN"/>
              </w:rPr>
              <w:br/>
              <w:t>(0.1%)</w:t>
            </w:r>
          </w:p>
          <w:p w14:paraId="219859FA" w14:textId="77777777" w:rsidR="00966918" w:rsidRPr="00705FED" w:rsidRDefault="00966918" w:rsidP="002D172F">
            <w:pPr>
              <w:jc w:val="center"/>
              <w:rPr>
                <w:rFonts w:cs="Arial"/>
                <w:color w:val="000000"/>
                <w:lang w:eastAsia="zh-CN"/>
              </w:rPr>
            </w:pPr>
            <w:r w:rsidRPr="00705FED">
              <w:rPr>
                <w:rFonts w:cs="Arial"/>
                <w:color w:val="FFFFFF"/>
                <w:lang w:eastAsia="zh-CN"/>
              </w:rPr>
              <w:t>Green</w:t>
            </w:r>
          </w:p>
        </w:tc>
        <w:tc>
          <w:tcPr>
            <w:tcW w:w="1445" w:type="dxa"/>
            <w:shd w:val="clear" w:color="auto" w:fill="006500"/>
            <w:vAlign w:val="center"/>
          </w:tcPr>
          <w:p w14:paraId="6CC08956" w14:textId="77777777" w:rsidR="00966918" w:rsidRPr="00705FED" w:rsidRDefault="00966918" w:rsidP="002D172F">
            <w:pPr>
              <w:jc w:val="center"/>
              <w:rPr>
                <w:rFonts w:cs="Arial"/>
                <w:color w:val="FFFFFF"/>
                <w:lang w:eastAsia="zh-CN"/>
              </w:rPr>
            </w:pPr>
            <w:r w:rsidRPr="00705FED">
              <w:rPr>
                <w:rFonts w:cs="Arial"/>
                <w:color w:val="FFFFFF"/>
                <w:lang w:eastAsia="zh-CN"/>
              </w:rPr>
              <w:t>159</w:t>
            </w:r>
          </w:p>
          <w:p w14:paraId="316186F4" w14:textId="77777777" w:rsidR="00966918" w:rsidRPr="00705FED" w:rsidRDefault="00966918" w:rsidP="002D172F">
            <w:pPr>
              <w:jc w:val="center"/>
              <w:rPr>
                <w:rFonts w:cs="Arial"/>
                <w:color w:val="FFFFFF"/>
                <w:lang w:eastAsia="zh-CN"/>
              </w:rPr>
            </w:pPr>
            <w:r w:rsidRPr="00705FED">
              <w:rPr>
                <w:rFonts w:cs="Arial"/>
                <w:color w:val="FFFFFF"/>
                <w:lang w:eastAsia="zh-CN"/>
              </w:rPr>
              <w:t>(2.2%)</w:t>
            </w:r>
          </w:p>
          <w:p w14:paraId="058308E6" w14:textId="77777777" w:rsidR="00966918" w:rsidRPr="00705FED" w:rsidRDefault="00966918" w:rsidP="002D172F">
            <w:pPr>
              <w:jc w:val="center"/>
              <w:rPr>
                <w:rFonts w:cs="Arial"/>
                <w:lang w:eastAsia="zh-CN"/>
              </w:rPr>
            </w:pPr>
            <w:r w:rsidRPr="00705FED">
              <w:rPr>
                <w:rFonts w:cs="Arial"/>
                <w:color w:val="FFFFFF"/>
                <w:lang w:eastAsia="zh-CN"/>
              </w:rPr>
              <w:t>Green</w:t>
            </w:r>
          </w:p>
        </w:tc>
        <w:tc>
          <w:tcPr>
            <w:tcW w:w="2160" w:type="dxa"/>
            <w:shd w:val="clear" w:color="auto" w:fill="0000FF"/>
            <w:vAlign w:val="center"/>
          </w:tcPr>
          <w:p w14:paraId="0EF91342" w14:textId="77777777" w:rsidR="00966918" w:rsidRPr="00705FED" w:rsidRDefault="00966918" w:rsidP="002D172F">
            <w:pPr>
              <w:jc w:val="center"/>
              <w:rPr>
                <w:rFonts w:cs="Arial"/>
                <w:color w:val="FFFFFF"/>
                <w:lang w:eastAsia="zh-CN"/>
              </w:rPr>
            </w:pPr>
            <w:r w:rsidRPr="00705FED">
              <w:rPr>
                <w:rFonts w:cs="Arial"/>
                <w:color w:val="FFFFFF"/>
                <w:lang w:eastAsia="zh-CN"/>
              </w:rPr>
              <w:t>211</w:t>
            </w:r>
            <w:r w:rsidRPr="00705FED">
              <w:rPr>
                <w:rFonts w:cs="Arial"/>
                <w:color w:val="FFFFFF"/>
                <w:lang w:eastAsia="zh-CN"/>
              </w:rPr>
              <w:br/>
              <w:t>(2.9%)</w:t>
            </w:r>
          </w:p>
          <w:p w14:paraId="04648B32" w14:textId="77777777" w:rsidR="00966918" w:rsidRPr="00705FED" w:rsidRDefault="00966918" w:rsidP="002D172F">
            <w:pPr>
              <w:jc w:val="center"/>
              <w:rPr>
                <w:rFonts w:cs="Arial"/>
                <w:color w:val="FFFFFF"/>
                <w:lang w:eastAsia="zh-CN"/>
              </w:rPr>
            </w:pPr>
            <w:r w:rsidRPr="00705FED">
              <w:rPr>
                <w:rFonts w:cs="Arial"/>
                <w:color w:val="FFFFFF"/>
                <w:lang w:eastAsia="zh-CN"/>
              </w:rPr>
              <w:t>Blue</w:t>
            </w:r>
          </w:p>
        </w:tc>
        <w:tc>
          <w:tcPr>
            <w:tcW w:w="1620" w:type="dxa"/>
            <w:shd w:val="clear" w:color="auto" w:fill="0000FF"/>
            <w:vAlign w:val="center"/>
          </w:tcPr>
          <w:p w14:paraId="203CA3D4" w14:textId="77777777" w:rsidR="00966918" w:rsidRPr="00705FED" w:rsidRDefault="00966918" w:rsidP="002D172F">
            <w:pPr>
              <w:jc w:val="center"/>
              <w:rPr>
                <w:rFonts w:cs="Arial"/>
                <w:color w:val="FFFFFF"/>
                <w:lang w:eastAsia="zh-CN"/>
              </w:rPr>
            </w:pPr>
            <w:r w:rsidRPr="00705FED">
              <w:rPr>
                <w:rFonts w:cs="Arial"/>
                <w:color w:val="FFFFFF"/>
                <w:lang w:eastAsia="zh-CN"/>
              </w:rPr>
              <w:t>304</w:t>
            </w:r>
            <w:r w:rsidRPr="00705FED">
              <w:rPr>
                <w:rFonts w:cs="Arial"/>
                <w:color w:val="FFFFFF"/>
                <w:lang w:eastAsia="zh-CN"/>
              </w:rPr>
              <w:br/>
              <w:t>(4.2%)</w:t>
            </w:r>
          </w:p>
          <w:p w14:paraId="5165CB5D" w14:textId="77777777" w:rsidR="00966918" w:rsidRPr="00705FED" w:rsidRDefault="00966918" w:rsidP="002D172F">
            <w:pPr>
              <w:jc w:val="center"/>
              <w:rPr>
                <w:rFonts w:cs="Arial"/>
                <w:color w:val="FFFFFF"/>
                <w:lang w:eastAsia="zh-CN"/>
              </w:rPr>
            </w:pPr>
            <w:r w:rsidRPr="00705FED">
              <w:rPr>
                <w:rFonts w:cs="Arial"/>
                <w:color w:val="FFFFFF"/>
                <w:lang w:eastAsia="zh-CN"/>
              </w:rPr>
              <w:t>Blue</w:t>
            </w:r>
          </w:p>
        </w:tc>
        <w:tc>
          <w:tcPr>
            <w:tcW w:w="1890" w:type="dxa"/>
            <w:shd w:val="clear" w:color="auto" w:fill="0000FF"/>
            <w:vAlign w:val="center"/>
          </w:tcPr>
          <w:p w14:paraId="49379656" w14:textId="77777777" w:rsidR="00966918" w:rsidRPr="00705FED" w:rsidRDefault="00966918" w:rsidP="002D172F">
            <w:pPr>
              <w:jc w:val="center"/>
              <w:rPr>
                <w:rFonts w:cs="Arial"/>
                <w:color w:val="FFFFFF"/>
                <w:lang w:eastAsia="zh-CN"/>
              </w:rPr>
            </w:pPr>
            <w:r w:rsidRPr="00705FED">
              <w:rPr>
                <w:rFonts w:cs="Arial"/>
                <w:color w:val="FFFFFF"/>
                <w:lang w:eastAsia="zh-CN"/>
              </w:rPr>
              <w:t>57</w:t>
            </w:r>
            <w:r w:rsidRPr="00705FED">
              <w:rPr>
                <w:rFonts w:cs="Arial"/>
                <w:color w:val="FFFFFF"/>
                <w:lang w:eastAsia="zh-CN"/>
              </w:rPr>
              <w:br/>
              <w:t>(0.8%)</w:t>
            </w:r>
          </w:p>
          <w:p w14:paraId="748F3C21" w14:textId="77777777" w:rsidR="00966918" w:rsidRPr="00705FED" w:rsidRDefault="00966918" w:rsidP="002D172F">
            <w:pPr>
              <w:jc w:val="center"/>
              <w:rPr>
                <w:rFonts w:cs="Arial"/>
                <w:color w:val="FFFFFF"/>
                <w:lang w:eastAsia="zh-CN"/>
              </w:rPr>
            </w:pPr>
            <w:r w:rsidRPr="00705FED">
              <w:rPr>
                <w:rFonts w:cs="Arial"/>
                <w:color w:val="FFFFFF"/>
                <w:lang w:eastAsia="zh-CN"/>
              </w:rPr>
              <w:t>Blue</w:t>
            </w:r>
          </w:p>
        </w:tc>
      </w:tr>
      <w:tr w:rsidR="00966918" w:rsidRPr="00705FED" w14:paraId="0048F489" w14:textId="77777777" w:rsidTr="00FB5D46">
        <w:tc>
          <w:tcPr>
            <w:tcW w:w="1710" w:type="dxa"/>
            <w:shd w:val="clear" w:color="auto" w:fill="auto"/>
            <w:vAlign w:val="center"/>
          </w:tcPr>
          <w:p w14:paraId="1E6D3BD5" w14:textId="77777777" w:rsidR="00966918" w:rsidRPr="00705FED" w:rsidRDefault="00966918" w:rsidP="002D172F">
            <w:pPr>
              <w:jc w:val="center"/>
              <w:rPr>
                <w:rFonts w:cs="Arial"/>
                <w:lang w:eastAsia="zh-CN"/>
              </w:rPr>
            </w:pPr>
            <w:r w:rsidRPr="00705FED">
              <w:rPr>
                <w:rFonts w:cs="Arial"/>
                <w:lang w:eastAsia="zh-CN"/>
              </w:rPr>
              <w:t>Status: High</w:t>
            </w:r>
          </w:p>
          <w:p w14:paraId="5F9D2DD9" w14:textId="77777777" w:rsidR="00966918" w:rsidRPr="00705FED" w:rsidRDefault="00966918" w:rsidP="002D172F">
            <w:pPr>
              <w:jc w:val="center"/>
              <w:rPr>
                <w:rFonts w:cs="Arial"/>
                <w:b/>
                <w:lang w:eastAsia="zh-CN"/>
              </w:rPr>
            </w:pPr>
            <w:r w:rsidRPr="00705FED">
              <w:rPr>
                <w:rFonts w:cs="Arial"/>
                <w:b/>
                <w:lang w:eastAsia="zh-CN"/>
              </w:rPr>
              <w:t>1,076 Schools</w:t>
            </w:r>
          </w:p>
          <w:p w14:paraId="2BF4C503" w14:textId="77777777" w:rsidR="00966918" w:rsidRPr="00705FED" w:rsidRDefault="00966918" w:rsidP="002D172F">
            <w:pPr>
              <w:jc w:val="center"/>
              <w:rPr>
                <w:rFonts w:cs="Arial"/>
                <w:lang w:eastAsia="zh-CN"/>
              </w:rPr>
            </w:pPr>
            <w:r w:rsidRPr="00705FED">
              <w:rPr>
                <w:rFonts w:cs="Arial"/>
                <w:lang w:eastAsia="zh-CN"/>
              </w:rPr>
              <w:t>zero to 34.9 points</w:t>
            </w:r>
          </w:p>
        </w:tc>
        <w:tc>
          <w:tcPr>
            <w:tcW w:w="1975" w:type="dxa"/>
            <w:shd w:val="clear" w:color="auto" w:fill="006500"/>
            <w:vAlign w:val="center"/>
          </w:tcPr>
          <w:p w14:paraId="6836BC22" w14:textId="77777777" w:rsidR="00966918" w:rsidRPr="00705FED" w:rsidRDefault="00966918" w:rsidP="002D172F">
            <w:pPr>
              <w:jc w:val="center"/>
              <w:rPr>
                <w:rFonts w:cs="Arial"/>
                <w:color w:val="FFFFFF"/>
                <w:lang w:eastAsia="zh-CN"/>
              </w:rPr>
            </w:pPr>
            <w:r w:rsidRPr="00705FED">
              <w:rPr>
                <w:rFonts w:cs="Arial"/>
                <w:color w:val="FFFFFF"/>
                <w:lang w:eastAsia="zh-CN"/>
              </w:rPr>
              <w:t>19</w:t>
            </w:r>
            <w:r w:rsidRPr="00705FED">
              <w:rPr>
                <w:rFonts w:cs="Arial"/>
                <w:color w:val="FFFFFF"/>
                <w:lang w:eastAsia="zh-CN"/>
              </w:rPr>
              <w:br/>
              <w:t>(0.3%)</w:t>
            </w:r>
          </w:p>
          <w:p w14:paraId="16DC5F76" w14:textId="77777777" w:rsidR="00966918" w:rsidRPr="00705FED" w:rsidRDefault="00966918" w:rsidP="002D172F">
            <w:pPr>
              <w:jc w:val="center"/>
              <w:rPr>
                <w:rFonts w:cs="Arial"/>
                <w:color w:val="000000"/>
                <w:lang w:eastAsia="zh-CN"/>
              </w:rPr>
            </w:pPr>
            <w:r w:rsidRPr="00705FED">
              <w:rPr>
                <w:rFonts w:cs="Arial"/>
                <w:color w:val="FFFFFF"/>
                <w:lang w:eastAsia="zh-CN"/>
              </w:rPr>
              <w:t>Green</w:t>
            </w:r>
          </w:p>
        </w:tc>
        <w:tc>
          <w:tcPr>
            <w:tcW w:w="1445" w:type="dxa"/>
            <w:shd w:val="clear" w:color="auto" w:fill="006500"/>
            <w:vAlign w:val="center"/>
          </w:tcPr>
          <w:p w14:paraId="1F46F60E" w14:textId="77777777" w:rsidR="00966918" w:rsidRPr="00705FED" w:rsidRDefault="00966918" w:rsidP="002D172F">
            <w:pPr>
              <w:jc w:val="center"/>
              <w:rPr>
                <w:rFonts w:cs="Arial"/>
                <w:color w:val="FFFFFF"/>
                <w:lang w:eastAsia="zh-CN"/>
              </w:rPr>
            </w:pPr>
            <w:r w:rsidRPr="00705FED">
              <w:rPr>
                <w:rFonts w:cs="Arial"/>
                <w:color w:val="FFFFFF"/>
                <w:lang w:eastAsia="zh-CN"/>
              </w:rPr>
              <w:t>265</w:t>
            </w:r>
            <w:r w:rsidRPr="00705FED">
              <w:rPr>
                <w:rFonts w:cs="Arial"/>
                <w:color w:val="FFFFFF"/>
                <w:lang w:eastAsia="zh-CN"/>
              </w:rPr>
              <w:br/>
              <w:t>(3.7%)</w:t>
            </w:r>
          </w:p>
          <w:p w14:paraId="005A35CE" w14:textId="77777777" w:rsidR="00966918" w:rsidRPr="00705FED" w:rsidRDefault="00966918" w:rsidP="002D172F">
            <w:pPr>
              <w:jc w:val="center"/>
              <w:rPr>
                <w:rFonts w:cs="Arial"/>
                <w:color w:val="000000"/>
                <w:lang w:eastAsia="zh-CN"/>
              </w:rPr>
            </w:pPr>
            <w:r w:rsidRPr="00705FED">
              <w:rPr>
                <w:rFonts w:cs="Arial"/>
                <w:color w:val="FFFFFF"/>
                <w:lang w:eastAsia="zh-CN"/>
              </w:rPr>
              <w:t>Green</w:t>
            </w:r>
          </w:p>
        </w:tc>
        <w:tc>
          <w:tcPr>
            <w:tcW w:w="2160" w:type="dxa"/>
            <w:shd w:val="clear" w:color="auto" w:fill="006500"/>
            <w:vAlign w:val="center"/>
          </w:tcPr>
          <w:p w14:paraId="1FCED496" w14:textId="77777777" w:rsidR="00966918" w:rsidRPr="00705FED" w:rsidRDefault="00966918" w:rsidP="002D172F">
            <w:pPr>
              <w:jc w:val="center"/>
              <w:rPr>
                <w:rFonts w:cs="Arial"/>
                <w:color w:val="FFFFFF"/>
                <w:lang w:eastAsia="zh-CN"/>
              </w:rPr>
            </w:pPr>
            <w:r w:rsidRPr="00705FED">
              <w:rPr>
                <w:rFonts w:cs="Arial"/>
                <w:color w:val="FFFFFF"/>
                <w:lang w:eastAsia="zh-CN"/>
              </w:rPr>
              <w:t>266</w:t>
            </w:r>
            <w:r w:rsidRPr="00705FED">
              <w:rPr>
                <w:rFonts w:cs="Arial"/>
                <w:color w:val="FFFFFF"/>
                <w:lang w:eastAsia="zh-CN"/>
              </w:rPr>
              <w:br/>
              <w:t>(3.7%)</w:t>
            </w:r>
          </w:p>
          <w:p w14:paraId="5CBE5389" w14:textId="77777777" w:rsidR="00966918" w:rsidRPr="00705FED" w:rsidRDefault="00966918" w:rsidP="002D172F">
            <w:pPr>
              <w:jc w:val="center"/>
              <w:rPr>
                <w:rFonts w:cs="Arial"/>
                <w:color w:val="FFFFFF"/>
                <w:lang w:eastAsia="zh-CN"/>
              </w:rPr>
            </w:pPr>
            <w:r w:rsidRPr="00705FED">
              <w:rPr>
                <w:rFonts w:cs="Arial"/>
                <w:color w:val="FFFFFF"/>
                <w:lang w:eastAsia="zh-CN"/>
              </w:rPr>
              <w:t>Green</w:t>
            </w:r>
          </w:p>
        </w:tc>
        <w:tc>
          <w:tcPr>
            <w:tcW w:w="1620" w:type="dxa"/>
            <w:shd w:val="clear" w:color="auto" w:fill="006500"/>
            <w:vAlign w:val="center"/>
          </w:tcPr>
          <w:p w14:paraId="0C979D38" w14:textId="77777777" w:rsidR="00966918" w:rsidRPr="00705FED" w:rsidRDefault="00966918" w:rsidP="002D172F">
            <w:pPr>
              <w:jc w:val="center"/>
              <w:rPr>
                <w:rFonts w:cs="Arial"/>
                <w:color w:val="FFFFFF"/>
                <w:lang w:eastAsia="zh-CN"/>
              </w:rPr>
            </w:pPr>
            <w:r w:rsidRPr="00705FED">
              <w:rPr>
                <w:rFonts w:cs="Arial"/>
                <w:color w:val="FFFFFF"/>
                <w:lang w:eastAsia="zh-CN"/>
              </w:rPr>
              <w:t>413</w:t>
            </w:r>
            <w:r w:rsidRPr="00705FED">
              <w:rPr>
                <w:rFonts w:cs="Arial"/>
                <w:color w:val="FFFFFF"/>
                <w:lang w:eastAsia="zh-CN"/>
              </w:rPr>
              <w:br/>
              <w:t>(5.7%)</w:t>
            </w:r>
          </w:p>
          <w:p w14:paraId="2F7716C8" w14:textId="77777777" w:rsidR="00966918" w:rsidRPr="00705FED" w:rsidRDefault="00966918" w:rsidP="002D172F">
            <w:pPr>
              <w:jc w:val="center"/>
              <w:rPr>
                <w:rFonts w:cs="Arial"/>
                <w:color w:val="FFFFFF"/>
                <w:lang w:eastAsia="zh-CN"/>
              </w:rPr>
            </w:pPr>
            <w:r w:rsidRPr="00705FED">
              <w:rPr>
                <w:rFonts w:cs="Arial"/>
                <w:color w:val="FFFFFF"/>
                <w:lang w:eastAsia="zh-CN"/>
              </w:rPr>
              <w:t>Green</w:t>
            </w:r>
          </w:p>
        </w:tc>
        <w:tc>
          <w:tcPr>
            <w:tcW w:w="1890" w:type="dxa"/>
            <w:shd w:val="clear" w:color="auto" w:fill="0000FF"/>
            <w:vAlign w:val="center"/>
          </w:tcPr>
          <w:p w14:paraId="06B1BB4B" w14:textId="77777777" w:rsidR="00966918" w:rsidRPr="00705FED" w:rsidRDefault="00966918" w:rsidP="002D172F">
            <w:pPr>
              <w:jc w:val="center"/>
              <w:rPr>
                <w:rFonts w:cs="Arial"/>
                <w:color w:val="FFFFFF"/>
                <w:lang w:eastAsia="zh-CN"/>
              </w:rPr>
            </w:pPr>
            <w:r w:rsidRPr="00705FED">
              <w:rPr>
                <w:rFonts w:cs="Arial"/>
                <w:color w:val="FFFFFF"/>
                <w:lang w:eastAsia="zh-CN"/>
              </w:rPr>
              <w:t>113</w:t>
            </w:r>
            <w:r w:rsidRPr="00705FED">
              <w:rPr>
                <w:rFonts w:cs="Arial"/>
                <w:color w:val="FFFFFF"/>
                <w:lang w:eastAsia="zh-CN"/>
              </w:rPr>
              <w:br/>
              <w:t>(1.6%)</w:t>
            </w:r>
          </w:p>
          <w:p w14:paraId="6B6AEE68" w14:textId="77777777" w:rsidR="00966918" w:rsidRPr="00705FED" w:rsidRDefault="00966918" w:rsidP="002D172F">
            <w:pPr>
              <w:jc w:val="center"/>
              <w:rPr>
                <w:rFonts w:cs="Arial"/>
                <w:color w:val="FFFFFF"/>
                <w:lang w:eastAsia="zh-CN"/>
              </w:rPr>
            </w:pPr>
            <w:r w:rsidRPr="00705FED">
              <w:rPr>
                <w:rFonts w:cs="Arial"/>
                <w:color w:val="FFFFFF"/>
                <w:lang w:eastAsia="zh-CN"/>
              </w:rPr>
              <w:t>Blue</w:t>
            </w:r>
          </w:p>
        </w:tc>
      </w:tr>
      <w:tr w:rsidR="00966918" w:rsidRPr="00705FED" w14:paraId="3DB94FF2" w14:textId="77777777" w:rsidTr="00FB5D46">
        <w:tc>
          <w:tcPr>
            <w:tcW w:w="1710" w:type="dxa"/>
            <w:shd w:val="clear" w:color="auto" w:fill="auto"/>
            <w:vAlign w:val="center"/>
          </w:tcPr>
          <w:p w14:paraId="09D9DCDA" w14:textId="77777777" w:rsidR="00966918" w:rsidRPr="00705FED" w:rsidRDefault="00966918" w:rsidP="002D172F">
            <w:pPr>
              <w:jc w:val="center"/>
              <w:rPr>
                <w:rFonts w:cs="Arial"/>
                <w:lang w:eastAsia="zh-CN"/>
              </w:rPr>
            </w:pPr>
            <w:r w:rsidRPr="00705FED">
              <w:rPr>
                <w:rFonts w:cs="Arial"/>
                <w:lang w:eastAsia="zh-CN"/>
              </w:rPr>
              <w:t>Status: Medium</w:t>
            </w:r>
          </w:p>
          <w:p w14:paraId="05FA49B4" w14:textId="77777777" w:rsidR="00966918" w:rsidRPr="00705FED" w:rsidRDefault="00966918" w:rsidP="002D172F">
            <w:pPr>
              <w:jc w:val="center"/>
              <w:rPr>
                <w:rFonts w:cs="Arial"/>
                <w:b/>
                <w:lang w:eastAsia="zh-CN"/>
              </w:rPr>
            </w:pPr>
            <w:r w:rsidRPr="00705FED">
              <w:rPr>
                <w:rFonts w:cs="Arial"/>
                <w:b/>
                <w:lang w:eastAsia="zh-CN"/>
              </w:rPr>
              <w:t>1,181 Schools</w:t>
            </w:r>
          </w:p>
          <w:p w14:paraId="6DEA2A36" w14:textId="77777777" w:rsidR="00966918" w:rsidRPr="00705FED" w:rsidRDefault="00966918" w:rsidP="002D172F">
            <w:pPr>
              <w:jc w:val="center"/>
              <w:rPr>
                <w:rFonts w:cs="Arial"/>
                <w:lang w:eastAsia="zh-CN"/>
              </w:rPr>
            </w:pPr>
            <w:r w:rsidRPr="00705FED">
              <w:rPr>
                <w:rFonts w:cs="Arial"/>
                <w:lang w:eastAsia="zh-CN"/>
              </w:rPr>
              <w:t>-25 points to less than zero</w:t>
            </w:r>
          </w:p>
        </w:tc>
        <w:tc>
          <w:tcPr>
            <w:tcW w:w="1975" w:type="dxa"/>
            <w:shd w:val="clear" w:color="auto" w:fill="FFFF00"/>
            <w:vAlign w:val="center"/>
          </w:tcPr>
          <w:p w14:paraId="4B625487" w14:textId="77777777" w:rsidR="00966918" w:rsidRPr="00705FED" w:rsidRDefault="00966918" w:rsidP="002D172F">
            <w:pPr>
              <w:jc w:val="center"/>
              <w:rPr>
                <w:rFonts w:cs="Arial"/>
                <w:color w:val="000000"/>
                <w:lang w:eastAsia="zh-CN"/>
              </w:rPr>
            </w:pPr>
            <w:r w:rsidRPr="00705FED">
              <w:rPr>
                <w:rFonts w:cs="Arial"/>
                <w:color w:val="000000"/>
                <w:lang w:eastAsia="zh-CN"/>
              </w:rPr>
              <w:t>40</w:t>
            </w:r>
            <w:r w:rsidRPr="00705FED">
              <w:rPr>
                <w:rFonts w:cs="Arial"/>
                <w:color w:val="000000"/>
                <w:lang w:eastAsia="zh-CN"/>
              </w:rPr>
              <w:br/>
              <w:t>(0.5%)</w:t>
            </w:r>
          </w:p>
          <w:p w14:paraId="16519C2F" w14:textId="77777777" w:rsidR="00966918" w:rsidRPr="00705FED" w:rsidRDefault="00966918" w:rsidP="002D172F">
            <w:pPr>
              <w:jc w:val="center"/>
              <w:rPr>
                <w:rFonts w:cs="Arial"/>
                <w:color w:val="000000"/>
                <w:lang w:eastAsia="zh-CN"/>
              </w:rPr>
            </w:pPr>
            <w:r w:rsidRPr="00705FED">
              <w:rPr>
                <w:rFonts w:cs="Arial"/>
                <w:color w:val="000000"/>
                <w:lang w:eastAsia="zh-CN"/>
              </w:rPr>
              <w:t>Yellow</w:t>
            </w:r>
          </w:p>
        </w:tc>
        <w:tc>
          <w:tcPr>
            <w:tcW w:w="1445" w:type="dxa"/>
            <w:shd w:val="clear" w:color="auto" w:fill="FFFF00"/>
            <w:vAlign w:val="center"/>
          </w:tcPr>
          <w:p w14:paraId="53E16215" w14:textId="77777777" w:rsidR="00966918" w:rsidRPr="00705FED" w:rsidRDefault="00966918" w:rsidP="002D172F">
            <w:pPr>
              <w:jc w:val="center"/>
              <w:rPr>
                <w:rFonts w:cs="Arial"/>
                <w:color w:val="000000"/>
                <w:lang w:eastAsia="zh-CN"/>
              </w:rPr>
            </w:pPr>
            <w:r w:rsidRPr="00705FED">
              <w:rPr>
                <w:rFonts w:cs="Arial"/>
                <w:color w:val="000000"/>
                <w:lang w:eastAsia="zh-CN"/>
              </w:rPr>
              <w:t>289</w:t>
            </w:r>
            <w:r w:rsidRPr="00705FED">
              <w:rPr>
                <w:rFonts w:cs="Arial"/>
                <w:color w:val="000000"/>
                <w:lang w:eastAsia="zh-CN"/>
              </w:rPr>
              <w:br/>
              <w:t>(4.0%)</w:t>
            </w:r>
          </w:p>
          <w:p w14:paraId="087CA383" w14:textId="77777777" w:rsidR="00966918" w:rsidRPr="00705FED" w:rsidRDefault="00966918" w:rsidP="002D172F">
            <w:pPr>
              <w:jc w:val="center"/>
              <w:rPr>
                <w:rFonts w:cs="Arial"/>
                <w:color w:val="000000"/>
                <w:lang w:eastAsia="zh-CN"/>
              </w:rPr>
            </w:pPr>
            <w:r w:rsidRPr="00705FED">
              <w:rPr>
                <w:rFonts w:cs="Arial"/>
                <w:color w:val="000000"/>
                <w:lang w:eastAsia="zh-CN"/>
              </w:rPr>
              <w:t>Yellow</w:t>
            </w:r>
          </w:p>
        </w:tc>
        <w:tc>
          <w:tcPr>
            <w:tcW w:w="2160" w:type="dxa"/>
            <w:shd w:val="clear" w:color="auto" w:fill="FFFF00"/>
            <w:vAlign w:val="center"/>
          </w:tcPr>
          <w:p w14:paraId="309990F0" w14:textId="77777777" w:rsidR="00966918" w:rsidRPr="00705FED" w:rsidRDefault="00966918" w:rsidP="002D172F">
            <w:pPr>
              <w:jc w:val="center"/>
              <w:rPr>
                <w:rFonts w:cs="Arial"/>
                <w:color w:val="000000"/>
                <w:lang w:eastAsia="zh-CN"/>
              </w:rPr>
            </w:pPr>
            <w:r w:rsidRPr="00705FED">
              <w:rPr>
                <w:rFonts w:cs="Arial"/>
                <w:color w:val="000000"/>
                <w:lang w:eastAsia="zh-CN"/>
              </w:rPr>
              <w:t>282</w:t>
            </w:r>
            <w:r w:rsidRPr="00705FED">
              <w:rPr>
                <w:rFonts w:cs="Arial"/>
                <w:color w:val="000000"/>
                <w:lang w:eastAsia="zh-CN"/>
              </w:rPr>
              <w:br/>
              <w:t>(3.9%)</w:t>
            </w:r>
          </w:p>
          <w:p w14:paraId="0E5A1172" w14:textId="77777777" w:rsidR="00966918" w:rsidRPr="00705FED" w:rsidRDefault="00966918" w:rsidP="002D172F">
            <w:pPr>
              <w:jc w:val="center"/>
              <w:rPr>
                <w:rFonts w:cs="Arial"/>
                <w:color w:val="000000"/>
                <w:lang w:eastAsia="zh-CN"/>
              </w:rPr>
            </w:pPr>
            <w:r w:rsidRPr="00705FED">
              <w:rPr>
                <w:rFonts w:cs="Arial"/>
                <w:color w:val="000000"/>
                <w:lang w:eastAsia="zh-CN"/>
              </w:rPr>
              <w:t>Yellow</w:t>
            </w:r>
          </w:p>
        </w:tc>
        <w:tc>
          <w:tcPr>
            <w:tcW w:w="1620" w:type="dxa"/>
            <w:shd w:val="clear" w:color="auto" w:fill="006500"/>
            <w:vAlign w:val="center"/>
          </w:tcPr>
          <w:p w14:paraId="305BF61E" w14:textId="77777777" w:rsidR="00966918" w:rsidRPr="00705FED" w:rsidRDefault="00966918" w:rsidP="002D172F">
            <w:pPr>
              <w:jc w:val="center"/>
              <w:rPr>
                <w:rFonts w:cs="Arial"/>
                <w:color w:val="FFFFFF"/>
                <w:lang w:eastAsia="zh-CN"/>
              </w:rPr>
            </w:pPr>
            <w:r w:rsidRPr="00705FED">
              <w:rPr>
                <w:rFonts w:cs="Arial"/>
                <w:color w:val="FFFFFF"/>
                <w:lang w:eastAsia="zh-CN"/>
              </w:rPr>
              <w:t>427</w:t>
            </w:r>
            <w:r w:rsidRPr="00705FED">
              <w:rPr>
                <w:rFonts w:cs="Arial"/>
                <w:color w:val="FFFFFF"/>
                <w:lang w:eastAsia="zh-CN"/>
              </w:rPr>
              <w:br/>
              <w:t>(5.9%)</w:t>
            </w:r>
          </w:p>
          <w:p w14:paraId="52FD9D1C" w14:textId="77777777" w:rsidR="00966918" w:rsidRPr="00705FED" w:rsidRDefault="00966918" w:rsidP="002D172F">
            <w:pPr>
              <w:jc w:val="center"/>
              <w:rPr>
                <w:rFonts w:cs="Arial"/>
                <w:color w:val="FFFFFF"/>
                <w:lang w:eastAsia="zh-CN"/>
              </w:rPr>
            </w:pPr>
            <w:r w:rsidRPr="00705FED">
              <w:rPr>
                <w:rFonts w:cs="Arial"/>
                <w:color w:val="FFFFFF"/>
                <w:lang w:eastAsia="zh-CN"/>
              </w:rPr>
              <w:t>Green</w:t>
            </w:r>
          </w:p>
        </w:tc>
        <w:tc>
          <w:tcPr>
            <w:tcW w:w="1890" w:type="dxa"/>
            <w:shd w:val="clear" w:color="auto" w:fill="006500"/>
            <w:vAlign w:val="center"/>
          </w:tcPr>
          <w:p w14:paraId="66812E8F" w14:textId="77777777" w:rsidR="00966918" w:rsidRPr="00705FED" w:rsidRDefault="00966918" w:rsidP="002D172F">
            <w:pPr>
              <w:jc w:val="center"/>
              <w:rPr>
                <w:rFonts w:cs="Arial"/>
                <w:color w:val="FFFFFF"/>
                <w:lang w:eastAsia="zh-CN"/>
              </w:rPr>
            </w:pPr>
            <w:r w:rsidRPr="00705FED">
              <w:rPr>
                <w:rFonts w:cs="Arial"/>
                <w:color w:val="FFFFFF"/>
                <w:lang w:eastAsia="zh-CN"/>
              </w:rPr>
              <w:t>143</w:t>
            </w:r>
            <w:r w:rsidRPr="00705FED">
              <w:rPr>
                <w:rFonts w:cs="Arial"/>
                <w:color w:val="FFFFFF"/>
                <w:lang w:eastAsia="zh-CN"/>
              </w:rPr>
              <w:br/>
              <w:t>(2.0%)</w:t>
            </w:r>
          </w:p>
          <w:p w14:paraId="04E419AA" w14:textId="77777777" w:rsidR="00966918" w:rsidRPr="00705FED" w:rsidRDefault="00966918" w:rsidP="002D172F">
            <w:pPr>
              <w:jc w:val="center"/>
              <w:rPr>
                <w:rFonts w:cs="Arial"/>
                <w:color w:val="FFFFFF"/>
                <w:lang w:eastAsia="zh-CN"/>
              </w:rPr>
            </w:pPr>
            <w:r w:rsidRPr="00705FED">
              <w:rPr>
                <w:rFonts w:cs="Arial"/>
                <w:color w:val="FFFFFF"/>
                <w:lang w:eastAsia="zh-CN"/>
              </w:rPr>
              <w:t>Green</w:t>
            </w:r>
          </w:p>
        </w:tc>
      </w:tr>
      <w:tr w:rsidR="00966918" w:rsidRPr="00705FED" w14:paraId="68BC91EE" w14:textId="77777777" w:rsidTr="00FB5D46">
        <w:tc>
          <w:tcPr>
            <w:tcW w:w="1710" w:type="dxa"/>
            <w:shd w:val="clear" w:color="auto" w:fill="auto"/>
            <w:vAlign w:val="center"/>
          </w:tcPr>
          <w:p w14:paraId="093CD1CE" w14:textId="77777777" w:rsidR="00966918" w:rsidRPr="00705FED" w:rsidRDefault="00966918" w:rsidP="002D172F">
            <w:pPr>
              <w:jc w:val="center"/>
              <w:rPr>
                <w:rFonts w:cs="Arial"/>
                <w:lang w:eastAsia="zh-CN"/>
              </w:rPr>
            </w:pPr>
            <w:r w:rsidRPr="00705FED">
              <w:rPr>
                <w:rFonts w:cs="Arial"/>
                <w:lang w:eastAsia="zh-CN"/>
              </w:rPr>
              <w:t>Status: Low</w:t>
            </w:r>
          </w:p>
          <w:p w14:paraId="7D498BF9" w14:textId="77777777" w:rsidR="00966918" w:rsidRPr="00705FED" w:rsidRDefault="00966918" w:rsidP="002D172F">
            <w:pPr>
              <w:jc w:val="center"/>
              <w:rPr>
                <w:rFonts w:cs="Arial"/>
                <w:b/>
                <w:lang w:eastAsia="zh-CN"/>
              </w:rPr>
            </w:pPr>
            <w:r w:rsidRPr="00705FED">
              <w:rPr>
                <w:rFonts w:cs="Arial"/>
                <w:b/>
                <w:lang w:eastAsia="zh-CN"/>
              </w:rPr>
              <w:t>3,763 Schools</w:t>
            </w:r>
          </w:p>
          <w:p w14:paraId="098BBBE2" w14:textId="77777777" w:rsidR="00966918" w:rsidRPr="00705FED" w:rsidRDefault="00966918" w:rsidP="002D172F">
            <w:pPr>
              <w:jc w:val="center"/>
              <w:rPr>
                <w:rFonts w:cs="Arial"/>
                <w:lang w:eastAsia="zh-CN"/>
              </w:rPr>
            </w:pPr>
            <w:r w:rsidRPr="00705FED">
              <w:rPr>
                <w:rFonts w:cs="Arial"/>
                <w:lang w:eastAsia="zh-CN"/>
              </w:rPr>
              <w:t>-25.1 to -95 points</w:t>
            </w:r>
          </w:p>
        </w:tc>
        <w:tc>
          <w:tcPr>
            <w:tcW w:w="1975" w:type="dxa"/>
            <w:shd w:val="clear" w:color="auto" w:fill="FFA500"/>
            <w:vAlign w:val="center"/>
          </w:tcPr>
          <w:p w14:paraId="50B37A48" w14:textId="77777777" w:rsidR="00966918" w:rsidRPr="00705FED" w:rsidRDefault="00966918" w:rsidP="002D172F">
            <w:pPr>
              <w:jc w:val="center"/>
              <w:rPr>
                <w:rFonts w:cs="Arial"/>
                <w:color w:val="000000"/>
                <w:lang w:eastAsia="zh-CN"/>
              </w:rPr>
            </w:pPr>
            <w:r w:rsidRPr="00705FED">
              <w:rPr>
                <w:rFonts w:cs="Arial"/>
                <w:color w:val="000000"/>
                <w:lang w:eastAsia="zh-CN"/>
              </w:rPr>
              <w:t>304</w:t>
            </w:r>
            <w:r w:rsidRPr="00705FED">
              <w:rPr>
                <w:rFonts w:cs="Arial"/>
                <w:color w:val="000000"/>
                <w:lang w:eastAsia="zh-CN"/>
              </w:rPr>
              <w:br/>
              <w:t>(4.2%)</w:t>
            </w:r>
          </w:p>
          <w:p w14:paraId="10670A4E" w14:textId="77777777" w:rsidR="00966918" w:rsidRPr="00705FED" w:rsidRDefault="00966918" w:rsidP="002D172F">
            <w:pPr>
              <w:jc w:val="center"/>
              <w:rPr>
                <w:rFonts w:cs="Arial"/>
                <w:color w:val="FFFFFF"/>
                <w:lang w:eastAsia="zh-CN"/>
              </w:rPr>
            </w:pPr>
            <w:r w:rsidRPr="00705FED">
              <w:rPr>
                <w:rFonts w:cs="Arial"/>
                <w:color w:val="000000"/>
                <w:lang w:eastAsia="zh-CN"/>
              </w:rPr>
              <w:t>Orange</w:t>
            </w:r>
          </w:p>
        </w:tc>
        <w:tc>
          <w:tcPr>
            <w:tcW w:w="1445" w:type="dxa"/>
            <w:shd w:val="clear" w:color="auto" w:fill="FFA500"/>
            <w:vAlign w:val="center"/>
          </w:tcPr>
          <w:p w14:paraId="5C030643" w14:textId="77777777" w:rsidR="00966918" w:rsidRPr="00705FED" w:rsidRDefault="00966918" w:rsidP="002D172F">
            <w:pPr>
              <w:jc w:val="center"/>
              <w:rPr>
                <w:rFonts w:cs="Arial"/>
                <w:color w:val="000000"/>
                <w:lang w:eastAsia="zh-CN"/>
              </w:rPr>
            </w:pPr>
            <w:r w:rsidRPr="00705FED">
              <w:rPr>
                <w:rFonts w:cs="Arial"/>
                <w:color w:val="000000"/>
                <w:lang w:eastAsia="zh-CN"/>
              </w:rPr>
              <w:t>1,147</w:t>
            </w:r>
            <w:r w:rsidRPr="00705FED">
              <w:rPr>
                <w:rFonts w:cs="Arial"/>
                <w:color w:val="000000"/>
                <w:lang w:eastAsia="zh-CN"/>
              </w:rPr>
              <w:br/>
              <w:t>(15.8%)</w:t>
            </w:r>
          </w:p>
          <w:p w14:paraId="7B140D75" w14:textId="77777777" w:rsidR="00966918" w:rsidRPr="00705FED" w:rsidRDefault="00966918" w:rsidP="002D172F">
            <w:pPr>
              <w:jc w:val="center"/>
              <w:rPr>
                <w:rFonts w:cs="Arial"/>
                <w:color w:val="000000"/>
                <w:lang w:eastAsia="zh-CN"/>
              </w:rPr>
            </w:pPr>
            <w:r w:rsidRPr="00705FED">
              <w:rPr>
                <w:rFonts w:cs="Arial"/>
                <w:color w:val="000000"/>
                <w:lang w:eastAsia="zh-CN"/>
              </w:rPr>
              <w:t>Orange</w:t>
            </w:r>
          </w:p>
        </w:tc>
        <w:tc>
          <w:tcPr>
            <w:tcW w:w="2160" w:type="dxa"/>
            <w:shd w:val="clear" w:color="auto" w:fill="FFA500"/>
            <w:vAlign w:val="center"/>
          </w:tcPr>
          <w:p w14:paraId="4B552888" w14:textId="77777777" w:rsidR="00966918" w:rsidRPr="00705FED" w:rsidRDefault="00966918" w:rsidP="002D172F">
            <w:pPr>
              <w:jc w:val="center"/>
              <w:rPr>
                <w:rFonts w:cs="Arial"/>
                <w:color w:val="000000"/>
                <w:lang w:eastAsia="zh-CN"/>
              </w:rPr>
            </w:pPr>
            <w:r w:rsidRPr="00705FED">
              <w:rPr>
                <w:rFonts w:cs="Arial"/>
                <w:color w:val="000000"/>
                <w:lang w:eastAsia="zh-CN"/>
              </w:rPr>
              <w:t>870</w:t>
            </w:r>
            <w:r w:rsidRPr="00705FED">
              <w:rPr>
                <w:rFonts w:cs="Arial"/>
                <w:color w:val="000000"/>
                <w:lang w:eastAsia="zh-CN"/>
              </w:rPr>
              <w:br/>
              <w:t>(12.0%)</w:t>
            </w:r>
          </w:p>
          <w:p w14:paraId="1D00B9F5" w14:textId="77777777" w:rsidR="00966918" w:rsidRPr="00705FED" w:rsidRDefault="00966918" w:rsidP="002D172F">
            <w:pPr>
              <w:jc w:val="center"/>
              <w:rPr>
                <w:rFonts w:cs="Arial"/>
                <w:color w:val="000000"/>
                <w:lang w:eastAsia="zh-CN"/>
              </w:rPr>
            </w:pPr>
            <w:r w:rsidRPr="00705FED">
              <w:rPr>
                <w:rFonts w:cs="Arial"/>
                <w:color w:val="000000"/>
                <w:lang w:eastAsia="zh-CN"/>
              </w:rPr>
              <w:t>Orange</w:t>
            </w:r>
          </w:p>
        </w:tc>
        <w:tc>
          <w:tcPr>
            <w:tcW w:w="1620" w:type="dxa"/>
            <w:shd w:val="clear" w:color="auto" w:fill="FFFF00"/>
            <w:vAlign w:val="center"/>
          </w:tcPr>
          <w:p w14:paraId="3FEAA998" w14:textId="77777777" w:rsidR="00966918" w:rsidRPr="00705FED" w:rsidRDefault="00966918" w:rsidP="002D172F">
            <w:pPr>
              <w:jc w:val="center"/>
              <w:rPr>
                <w:rFonts w:cs="Arial"/>
                <w:color w:val="000000"/>
                <w:lang w:eastAsia="zh-CN"/>
              </w:rPr>
            </w:pPr>
            <w:r w:rsidRPr="00705FED">
              <w:rPr>
                <w:rFonts w:cs="Arial"/>
                <w:color w:val="000000"/>
                <w:lang w:eastAsia="zh-CN"/>
              </w:rPr>
              <w:t>1,115</w:t>
            </w:r>
            <w:r w:rsidRPr="00705FED">
              <w:rPr>
                <w:rFonts w:cs="Arial"/>
                <w:color w:val="000000"/>
                <w:lang w:eastAsia="zh-CN"/>
              </w:rPr>
              <w:br/>
              <w:t>(15.4%)</w:t>
            </w:r>
          </w:p>
          <w:p w14:paraId="287911E6" w14:textId="77777777" w:rsidR="00966918" w:rsidRPr="00705FED" w:rsidRDefault="00966918" w:rsidP="002D172F">
            <w:pPr>
              <w:jc w:val="center"/>
              <w:rPr>
                <w:rFonts w:cs="Arial"/>
                <w:color w:val="000000"/>
                <w:lang w:eastAsia="zh-CN"/>
              </w:rPr>
            </w:pPr>
            <w:r w:rsidRPr="00705FED">
              <w:rPr>
                <w:rFonts w:cs="Arial"/>
                <w:color w:val="000000"/>
                <w:lang w:eastAsia="zh-CN"/>
              </w:rPr>
              <w:t>Yellow</w:t>
            </w:r>
          </w:p>
        </w:tc>
        <w:tc>
          <w:tcPr>
            <w:tcW w:w="1890" w:type="dxa"/>
            <w:shd w:val="clear" w:color="auto" w:fill="FFFF00"/>
            <w:vAlign w:val="center"/>
          </w:tcPr>
          <w:p w14:paraId="47B06AB0" w14:textId="77777777" w:rsidR="00966918" w:rsidRPr="00705FED" w:rsidRDefault="00966918" w:rsidP="002D172F">
            <w:pPr>
              <w:jc w:val="center"/>
              <w:rPr>
                <w:rFonts w:cs="Arial"/>
                <w:color w:val="000000"/>
                <w:lang w:eastAsia="zh-CN"/>
              </w:rPr>
            </w:pPr>
            <w:r w:rsidRPr="00705FED">
              <w:rPr>
                <w:rFonts w:cs="Arial"/>
                <w:color w:val="000000"/>
                <w:lang w:eastAsia="zh-CN"/>
              </w:rPr>
              <w:t>327</w:t>
            </w:r>
            <w:r w:rsidRPr="00705FED">
              <w:rPr>
                <w:rFonts w:cs="Arial"/>
                <w:color w:val="000000"/>
                <w:lang w:eastAsia="zh-CN"/>
              </w:rPr>
              <w:br/>
              <w:t>(4.5%)</w:t>
            </w:r>
          </w:p>
          <w:p w14:paraId="55F9BC60" w14:textId="77777777" w:rsidR="00966918" w:rsidRPr="00705FED" w:rsidRDefault="00966918" w:rsidP="002D172F">
            <w:pPr>
              <w:jc w:val="center"/>
              <w:rPr>
                <w:rFonts w:cs="Arial"/>
                <w:color w:val="000000"/>
                <w:lang w:eastAsia="zh-CN"/>
              </w:rPr>
            </w:pPr>
            <w:r w:rsidRPr="00705FED">
              <w:rPr>
                <w:rFonts w:cs="Arial"/>
                <w:color w:val="000000"/>
                <w:lang w:eastAsia="zh-CN"/>
              </w:rPr>
              <w:t>Yellow</w:t>
            </w:r>
          </w:p>
        </w:tc>
      </w:tr>
      <w:tr w:rsidR="00966918" w:rsidRPr="00705FED" w14:paraId="2CFAB41B" w14:textId="77777777" w:rsidTr="00FB5D46">
        <w:tc>
          <w:tcPr>
            <w:tcW w:w="1710" w:type="dxa"/>
            <w:shd w:val="clear" w:color="auto" w:fill="auto"/>
            <w:vAlign w:val="center"/>
          </w:tcPr>
          <w:p w14:paraId="2537363F" w14:textId="77777777" w:rsidR="00966918" w:rsidRPr="00705FED" w:rsidRDefault="00966918" w:rsidP="002D172F">
            <w:pPr>
              <w:jc w:val="center"/>
              <w:rPr>
                <w:rFonts w:cs="Arial"/>
                <w:lang w:eastAsia="zh-CN"/>
              </w:rPr>
            </w:pPr>
            <w:r w:rsidRPr="00705FED">
              <w:rPr>
                <w:rFonts w:cs="Arial"/>
                <w:lang w:eastAsia="zh-CN"/>
              </w:rPr>
              <w:t>Status: Very Low</w:t>
            </w:r>
          </w:p>
          <w:p w14:paraId="5228E01C" w14:textId="77777777" w:rsidR="00966918" w:rsidRPr="00705FED" w:rsidRDefault="00966918" w:rsidP="002D172F">
            <w:pPr>
              <w:jc w:val="center"/>
              <w:rPr>
                <w:rFonts w:cs="Arial"/>
                <w:b/>
                <w:lang w:eastAsia="zh-CN"/>
              </w:rPr>
            </w:pPr>
            <w:r w:rsidRPr="00705FED">
              <w:rPr>
                <w:rFonts w:cs="Arial"/>
                <w:b/>
                <w:lang w:eastAsia="zh-CN"/>
              </w:rPr>
              <w:t>476 Schools</w:t>
            </w:r>
          </w:p>
          <w:p w14:paraId="052A681E" w14:textId="77777777" w:rsidR="00966918" w:rsidRPr="00705FED" w:rsidRDefault="00966918" w:rsidP="002D172F">
            <w:pPr>
              <w:jc w:val="center"/>
              <w:rPr>
                <w:rFonts w:cs="Arial"/>
                <w:lang w:eastAsia="zh-CN"/>
              </w:rPr>
            </w:pPr>
            <w:r w:rsidRPr="00705FED">
              <w:rPr>
                <w:rFonts w:cs="Arial"/>
                <w:lang w:eastAsia="zh-CN"/>
              </w:rPr>
              <w:t>-95.1 points or lower</w:t>
            </w:r>
          </w:p>
        </w:tc>
        <w:tc>
          <w:tcPr>
            <w:tcW w:w="1975" w:type="dxa"/>
            <w:shd w:val="clear" w:color="auto" w:fill="A20000"/>
            <w:vAlign w:val="center"/>
          </w:tcPr>
          <w:p w14:paraId="46E9077D" w14:textId="77777777" w:rsidR="00966918" w:rsidRPr="00705FED" w:rsidRDefault="00966918" w:rsidP="002D172F">
            <w:pPr>
              <w:jc w:val="center"/>
              <w:rPr>
                <w:rFonts w:cs="Arial"/>
                <w:color w:val="FFFFFF"/>
                <w:lang w:eastAsia="zh-CN"/>
              </w:rPr>
            </w:pPr>
            <w:r w:rsidRPr="00705FED">
              <w:rPr>
                <w:rFonts w:cs="Arial"/>
                <w:color w:val="FFFFFF"/>
                <w:lang w:eastAsia="zh-CN"/>
              </w:rPr>
              <w:t>119</w:t>
            </w:r>
            <w:r w:rsidRPr="00705FED">
              <w:rPr>
                <w:rFonts w:cs="Arial"/>
                <w:color w:val="FFFFFF"/>
                <w:lang w:eastAsia="zh-CN"/>
              </w:rPr>
              <w:br/>
              <w:t>(1.6%)</w:t>
            </w:r>
          </w:p>
          <w:p w14:paraId="74D10FE9" w14:textId="77777777" w:rsidR="00966918" w:rsidRPr="00705FED" w:rsidRDefault="00966918" w:rsidP="002D172F">
            <w:pPr>
              <w:jc w:val="center"/>
              <w:rPr>
                <w:rFonts w:cs="Arial"/>
                <w:color w:val="FFFFFF"/>
                <w:lang w:eastAsia="zh-CN"/>
              </w:rPr>
            </w:pPr>
            <w:r w:rsidRPr="00705FED">
              <w:rPr>
                <w:rFonts w:cs="Arial"/>
                <w:color w:val="FFFFFF"/>
                <w:lang w:eastAsia="zh-CN"/>
              </w:rPr>
              <w:t>Red</w:t>
            </w:r>
          </w:p>
        </w:tc>
        <w:tc>
          <w:tcPr>
            <w:tcW w:w="1445" w:type="dxa"/>
            <w:shd w:val="clear" w:color="auto" w:fill="A20000"/>
            <w:vAlign w:val="center"/>
          </w:tcPr>
          <w:p w14:paraId="135C651E" w14:textId="77777777" w:rsidR="00966918" w:rsidRPr="00705FED" w:rsidRDefault="00966918" w:rsidP="002D172F">
            <w:pPr>
              <w:jc w:val="center"/>
              <w:rPr>
                <w:rFonts w:cs="Arial"/>
                <w:color w:val="FFFFFF"/>
                <w:lang w:eastAsia="zh-CN"/>
              </w:rPr>
            </w:pPr>
            <w:r w:rsidRPr="00705FED">
              <w:rPr>
                <w:rFonts w:cs="Arial"/>
                <w:color w:val="FFFFFF"/>
                <w:lang w:eastAsia="zh-CN"/>
              </w:rPr>
              <w:t>196</w:t>
            </w:r>
            <w:r w:rsidRPr="00705FED">
              <w:rPr>
                <w:rFonts w:cs="Arial"/>
                <w:color w:val="FFFFFF"/>
                <w:lang w:eastAsia="zh-CN"/>
              </w:rPr>
              <w:br/>
              <w:t>(2.7%)</w:t>
            </w:r>
          </w:p>
          <w:p w14:paraId="5A9FF2F5" w14:textId="77777777" w:rsidR="00966918" w:rsidRPr="00705FED" w:rsidRDefault="00966918" w:rsidP="002D172F">
            <w:pPr>
              <w:jc w:val="center"/>
              <w:rPr>
                <w:rFonts w:cs="Arial"/>
                <w:color w:val="FFFFFF"/>
                <w:lang w:eastAsia="zh-CN"/>
              </w:rPr>
            </w:pPr>
            <w:r w:rsidRPr="00705FED">
              <w:rPr>
                <w:rFonts w:cs="Arial"/>
                <w:color w:val="FFFFFF"/>
                <w:lang w:eastAsia="zh-CN"/>
              </w:rPr>
              <w:t>Red</w:t>
            </w:r>
          </w:p>
        </w:tc>
        <w:tc>
          <w:tcPr>
            <w:tcW w:w="2160" w:type="dxa"/>
            <w:shd w:val="clear" w:color="auto" w:fill="A20000"/>
            <w:vAlign w:val="center"/>
          </w:tcPr>
          <w:p w14:paraId="453890A6" w14:textId="77777777" w:rsidR="00966918" w:rsidRPr="00705FED" w:rsidRDefault="00966918" w:rsidP="002D172F">
            <w:pPr>
              <w:jc w:val="center"/>
              <w:rPr>
                <w:rFonts w:cs="Arial"/>
                <w:color w:val="FFFFFF"/>
                <w:lang w:eastAsia="zh-CN"/>
              </w:rPr>
            </w:pPr>
            <w:r w:rsidRPr="00705FED">
              <w:rPr>
                <w:rFonts w:cs="Arial"/>
                <w:color w:val="FFFFFF"/>
                <w:lang w:eastAsia="zh-CN"/>
              </w:rPr>
              <w:t>78</w:t>
            </w:r>
            <w:r w:rsidRPr="00705FED">
              <w:rPr>
                <w:rFonts w:cs="Arial"/>
                <w:color w:val="FFFFFF"/>
                <w:lang w:eastAsia="zh-CN"/>
              </w:rPr>
              <w:br/>
              <w:t>(1.1%)</w:t>
            </w:r>
          </w:p>
          <w:p w14:paraId="2611FC82" w14:textId="77777777" w:rsidR="00966918" w:rsidRPr="00705FED" w:rsidRDefault="00966918" w:rsidP="002D172F">
            <w:pPr>
              <w:jc w:val="center"/>
              <w:rPr>
                <w:rFonts w:cs="Arial"/>
                <w:color w:val="FFFFFF"/>
                <w:lang w:eastAsia="zh-CN"/>
              </w:rPr>
            </w:pPr>
            <w:r w:rsidRPr="00705FED">
              <w:rPr>
                <w:rFonts w:cs="Arial"/>
                <w:color w:val="FFFFFF"/>
                <w:lang w:eastAsia="zh-CN"/>
              </w:rPr>
              <w:t>Red</w:t>
            </w:r>
          </w:p>
        </w:tc>
        <w:tc>
          <w:tcPr>
            <w:tcW w:w="1620" w:type="dxa"/>
            <w:shd w:val="clear" w:color="auto" w:fill="FFA500"/>
            <w:vAlign w:val="center"/>
          </w:tcPr>
          <w:p w14:paraId="1B10D6A7" w14:textId="77777777" w:rsidR="00966918" w:rsidRPr="00705FED" w:rsidRDefault="00966918" w:rsidP="002D172F">
            <w:pPr>
              <w:jc w:val="center"/>
              <w:rPr>
                <w:rFonts w:cs="Arial"/>
                <w:color w:val="000000"/>
                <w:lang w:eastAsia="zh-CN"/>
              </w:rPr>
            </w:pPr>
            <w:r w:rsidRPr="00705FED">
              <w:rPr>
                <w:rFonts w:cs="Arial"/>
                <w:color w:val="000000"/>
                <w:lang w:eastAsia="zh-CN"/>
              </w:rPr>
              <w:t>71</w:t>
            </w:r>
            <w:r w:rsidRPr="00705FED">
              <w:rPr>
                <w:rFonts w:cs="Arial"/>
                <w:color w:val="000000"/>
                <w:lang w:eastAsia="zh-CN"/>
              </w:rPr>
              <w:br/>
              <w:t>(1.0%)</w:t>
            </w:r>
          </w:p>
          <w:p w14:paraId="70078CD2" w14:textId="77777777" w:rsidR="00966918" w:rsidRPr="00705FED" w:rsidRDefault="00966918" w:rsidP="002D172F">
            <w:pPr>
              <w:jc w:val="center"/>
              <w:rPr>
                <w:rFonts w:cs="Arial"/>
                <w:color w:val="000000"/>
                <w:lang w:eastAsia="zh-CN"/>
              </w:rPr>
            </w:pPr>
            <w:r w:rsidRPr="00705FED">
              <w:rPr>
                <w:rFonts w:cs="Arial"/>
                <w:color w:val="000000"/>
                <w:lang w:eastAsia="zh-CN"/>
              </w:rPr>
              <w:t>Orange</w:t>
            </w:r>
          </w:p>
        </w:tc>
        <w:tc>
          <w:tcPr>
            <w:tcW w:w="1890" w:type="dxa"/>
            <w:shd w:val="clear" w:color="auto" w:fill="FFA500"/>
            <w:vAlign w:val="center"/>
          </w:tcPr>
          <w:p w14:paraId="6CB2516B" w14:textId="77777777" w:rsidR="00966918" w:rsidRPr="00705FED" w:rsidRDefault="00966918" w:rsidP="002D172F">
            <w:pPr>
              <w:jc w:val="center"/>
              <w:rPr>
                <w:rFonts w:cs="Arial"/>
                <w:color w:val="000000"/>
                <w:lang w:eastAsia="zh-CN"/>
              </w:rPr>
            </w:pPr>
            <w:r w:rsidRPr="00705FED">
              <w:rPr>
                <w:rFonts w:cs="Arial"/>
                <w:color w:val="000000"/>
                <w:lang w:eastAsia="zh-CN"/>
              </w:rPr>
              <w:t>12</w:t>
            </w:r>
            <w:r w:rsidRPr="00705FED">
              <w:rPr>
                <w:rFonts w:cs="Arial"/>
                <w:color w:val="000000"/>
                <w:lang w:eastAsia="zh-CN"/>
              </w:rPr>
              <w:br/>
              <w:t>(0.2%)</w:t>
            </w:r>
          </w:p>
          <w:p w14:paraId="0FEA5CE7" w14:textId="77777777" w:rsidR="00966918" w:rsidRPr="00705FED" w:rsidRDefault="00966918" w:rsidP="002D172F">
            <w:pPr>
              <w:jc w:val="center"/>
              <w:rPr>
                <w:rFonts w:cs="Arial"/>
                <w:color w:val="000000"/>
                <w:lang w:eastAsia="zh-CN"/>
              </w:rPr>
            </w:pPr>
            <w:r w:rsidRPr="00705FED">
              <w:rPr>
                <w:rFonts w:cs="Arial"/>
                <w:color w:val="000000"/>
                <w:lang w:eastAsia="zh-CN"/>
              </w:rPr>
              <w:t>Orange</w:t>
            </w:r>
          </w:p>
        </w:tc>
      </w:tr>
    </w:tbl>
    <w:p w14:paraId="28DC2D67" w14:textId="77777777" w:rsidR="00460837" w:rsidRPr="00705FED" w:rsidRDefault="00460837" w:rsidP="002D172F">
      <w:pPr>
        <w:spacing w:after="120"/>
        <w:rPr>
          <w:rFonts w:cs="Arial"/>
        </w:rPr>
      </w:pPr>
    </w:p>
    <w:tbl>
      <w:tblPr>
        <w:tblStyle w:val="TableGrid22"/>
        <w:tblW w:w="5631" w:type="pct"/>
        <w:tblInd w:w="-455" w:type="dxa"/>
        <w:tblLook w:val="04A0" w:firstRow="1" w:lastRow="0" w:firstColumn="1" w:lastColumn="0" w:noHBand="0" w:noVBand="1"/>
        <w:tblDescription w:val="Math– Academic Indicator (Grades 3-8), number of schools by and Academic Indicator  "/>
      </w:tblPr>
      <w:tblGrid>
        <w:gridCol w:w="2263"/>
        <w:gridCol w:w="1535"/>
        <w:gridCol w:w="1459"/>
        <w:gridCol w:w="1459"/>
        <w:gridCol w:w="1459"/>
        <w:gridCol w:w="2760"/>
      </w:tblGrid>
      <w:tr w:rsidR="00966918" w:rsidRPr="00705FED" w14:paraId="0DA9A9E3" w14:textId="77777777">
        <w:trPr>
          <w:trHeight w:val="331"/>
          <w:tblHeader/>
        </w:trPr>
        <w:tc>
          <w:tcPr>
            <w:tcW w:w="1035" w:type="pct"/>
            <w:shd w:val="clear" w:color="auto" w:fill="auto"/>
          </w:tcPr>
          <w:p w14:paraId="21C687BC" w14:textId="77777777" w:rsidR="00966918" w:rsidRPr="00705FED" w:rsidRDefault="00966918" w:rsidP="002D172F">
            <w:pPr>
              <w:jc w:val="center"/>
              <w:rPr>
                <w:rFonts w:cs="Arial"/>
                <w:b/>
                <w:lang w:eastAsia="zh-CN"/>
              </w:rPr>
            </w:pPr>
            <w:r w:rsidRPr="00705FED">
              <w:rPr>
                <w:rFonts w:cs="Arial"/>
                <w:b/>
                <w:lang w:eastAsia="zh-CN"/>
              </w:rPr>
              <w:t># of schools</w:t>
            </w:r>
          </w:p>
        </w:tc>
        <w:tc>
          <w:tcPr>
            <w:tcW w:w="702" w:type="pct"/>
            <w:shd w:val="clear" w:color="auto" w:fill="A20000"/>
            <w:vAlign w:val="center"/>
          </w:tcPr>
          <w:p w14:paraId="5851FD6E" w14:textId="77777777" w:rsidR="00966918" w:rsidRPr="00705FED" w:rsidRDefault="00966918" w:rsidP="002D172F">
            <w:pPr>
              <w:jc w:val="center"/>
              <w:rPr>
                <w:rFonts w:cs="Arial"/>
                <w:b/>
                <w:lang w:eastAsia="zh-CN"/>
              </w:rPr>
            </w:pPr>
            <w:r w:rsidRPr="00705FED">
              <w:rPr>
                <w:rFonts w:cs="Arial"/>
                <w:b/>
                <w:color w:val="FFFFFF"/>
                <w:lang w:eastAsia="zh-CN"/>
              </w:rPr>
              <w:t>Red</w:t>
            </w:r>
          </w:p>
        </w:tc>
        <w:tc>
          <w:tcPr>
            <w:tcW w:w="667" w:type="pct"/>
            <w:shd w:val="clear" w:color="auto" w:fill="FFA500"/>
            <w:vAlign w:val="center"/>
          </w:tcPr>
          <w:p w14:paraId="5C743F66" w14:textId="77777777" w:rsidR="00966918" w:rsidRPr="00705FED" w:rsidRDefault="00966918" w:rsidP="002D172F">
            <w:pPr>
              <w:jc w:val="center"/>
              <w:rPr>
                <w:rFonts w:cs="Arial"/>
                <w:b/>
                <w:lang w:eastAsia="zh-CN"/>
              </w:rPr>
            </w:pPr>
            <w:r w:rsidRPr="00705FED">
              <w:rPr>
                <w:rFonts w:cs="Arial"/>
                <w:b/>
                <w:lang w:eastAsia="zh-CN"/>
              </w:rPr>
              <w:t>Orange</w:t>
            </w:r>
          </w:p>
        </w:tc>
        <w:tc>
          <w:tcPr>
            <w:tcW w:w="667" w:type="pct"/>
            <w:shd w:val="clear" w:color="auto" w:fill="FFFF00"/>
            <w:vAlign w:val="center"/>
          </w:tcPr>
          <w:p w14:paraId="72B10F1B" w14:textId="77777777" w:rsidR="00966918" w:rsidRPr="00705FED" w:rsidRDefault="00966918" w:rsidP="002D172F">
            <w:pPr>
              <w:jc w:val="center"/>
              <w:rPr>
                <w:rFonts w:cs="Arial"/>
                <w:b/>
                <w:color w:val="FFFFFF"/>
                <w:lang w:eastAsia="zh-CN"/>
              </w:rPr>
            </w:pPr>
            <w:r w:rsidRPr="00705FED">
              <w:rPr>
                <w:rFonts w:cs="Arial"/>
                <w:b/>
                <w:lang w:eastAsia="zh-CN"/>
              </w:rPr>
              <w:t>Yellow</w:t>
            </w:r>
          </w:p>
        </w:tc>
        <w:tc>
          <w:tcPr>
            <w:tcW w:w="667" w:type="pct"/>
            <w:shd w:val="clear" w:color="auto" w:fill="006500"/>
            <w:vAlign w:val="center"/>
          </w:tcPr>
          <w:p w14:paraId="0D9D83F6" w14:textId="77777777" w:rsidR="00966918" w:rsidRPr="00705FED" w:rsidRDefault="00966918" w:rsidP="002D172F">
            <w:pPr>
              <w:jc w:val="center"/>
              <w:rPr>
                <w:rFonts w:cs="Arial"/>
                <w:b/>
                <w:color w:val="FFFFFF"/>
                <w:lang w:eastAsia="zh-CN"/>
              </w:rPr>
            </w:pPr>
            <w:r w:rsidRPr="00705FED">
              <w:rPr>
                <w:rFonts w:cs="Arial"/>
                <w:b/>
                <w:color w:val="FFFFFF"/>
                <w:lang w:eastAsia="zh-CN"/>
              </w:rPr>
              <w:t>Green</w:t>
            </w:r>
          </w:p>
        </w:tc>
        <w:tc>
          <w:tcPr>
            <w:tcW w:w="1262" w:type="pct"/>
            <w:shd w:val="clear" w:color="auto" w:fill="0000FF"/>
            <w:vAlign w:val="center"/>
          </w:tcPr>
          <w:p w14:paraId="6EDC1F4C" w14:textId="77777777" w:rsidR="00966918" w:rsidRPr="00705FED" w:rsidRDefault="00966918" w:rsidP="002D172F">
            <w:pPr>
              <w:jc w:val="center"/>
              <w:rPr>
                <w:rFonts w:cs="Arial"/>
                <w:b/>
                <w:color w:val="FFFFFF"/>
                <w:lang w:eastAsia="zh-CN"/>
              </w:rPr>
            </w:pPr>
            <w:r w:rsidRPr="00705FED">
              <w:rPr>
                <w:rFonts w:cs="Arial"/>
                <w:b/>
                <w:color w:val="FFFFFF"/>
                <w:lang w:eastAsia="zh-CN"/>
              </w:rPr>
              <w:t>Blue</w:t>
            </w:r>
          </w:p>
        </w:tc>
      </w:tr>
      <w:tr w:rsidR="00966918" w:rsidRPr="00705FED" w14:paraId="14240E85" w14:textId="77777777">
        <w:trPr>
          <w:trHeight w:val="302"/>
        </w:trPr>
        <w:tc>
          <w:tcPr>
            <w:tcW w:w="1035" w:type="pct"/>
            <w:shd w:val="clear" w:color="auto" w:fill="auto"/>
            <w:vAlign w:val="center"/>
          </w:tcPr>
          <w:p w14:paraId="40E725EF" w14:textId="77777777" w:rsidR="00966918" w:rsidRPr="00705FED" w:rsidRDefault="00966918" w:rsidP="002D172F">
            <w:pPr>
              <w:jc w:val="center"/>
              <w:rPr>
                <w:rFonts w:cs="Arial"/>
                <w:color w:val="000000"/>
                <w:lang w:eastAsia="zh-CN"/>
              </w:rPr>
            </w:pPr>
            <w:r w:rsidRPr="00705FED">
              <w:rPr>
                <w:rFonts w:cs="Arial"/>
                <w:color w:val="000000"/>
                <w:lang w:eastAsia="zh-CN"/>
              </w:rPr>
              <w:t>7,237</w:t>
            </w:r>
          </w:p>
        </w:tc>
        <w:tc>
          <w:tcPr>
            <w:tcW w:w="702" w:type="pct"/>
            <w:shd w:val="clear" w:color="auto" w:fill="auto"/>
            <w:vAlign w:val="center"/>
          </w:tcPr>
          <w:p w14:paraId="7EA70BB3" w14:textId="77777777" w:rsidR="00966918" w:rsidRPr="00705FED" w:rsidRDefault="00966918" w:rsidP="002D172F">
            <w:pPr>
              <w:jc w:val="center"/>
              <w:rPr>
                <w:rFonts w:cs="Arial"/>
                <w:color w:val="000000"/>
                <w:lang w:eastAsia="zh-CN"/>
              </w:rPr>
            </w:pPr>
            <w:r w:rsidRPr="00705FED">
              <w:rPr>
                <w:rFonts w:cs="Arial"/>
                <w:color w:val="000000"/>
                <w:lang w:eastAsia="zh-CN"/>
              </w:rPr>
              <w:t>393 (5.4%)</w:t>
            </w:r>
          </w:p>
        </w:tc>
        <w:tc>
          <w:tcPr>
            <w:tcW w:w="667" w:type="pct"/>
            <w:shd w:val="clear" w:color="auto" w:fill="auto"/>
            <w:vAlign w:val="center"/>
          </w:tcPr>
          <w:p w14:paraId="6978D5F9" w14:textId="77777777" w:rsidR="00966918" w:rsidRPr="00705FED" w:rsidRDefault="00966918" w:rsidP="002D172F">
            <w:pPr>
              <w:jc w:val="center"/>
              <w:rPr>
                <w:rFonts w:cs="Arial"/>
                <w:color w:val="000000"/>
                <w:lang w:eastAsia="zh-CN"/>
              </w:rPr>
            </w:pPr>
            <w:r w:rsidRPr="00705FED">
              <w:rPr>
                <w:rFonts w:cs="Arial"/>
                <w:color w:val="000000"/>
                <w:lang w:eastAsia="zh-CN"/>
              </w:rPr>
              <w:t>2,404 (33.2%)</w:t>
            </w:r>
          </w:p>
        </w:tc>
        <w:tc>
          <w:tcPr>
            <w:tcW w:w="667" w:type="pct"/>
            <w:shd w:val="clear" w:color="auto" w:fill="auto"/>
            <w:vAlign w:val="center"/>
          </w:tcPr>
          <w:p w14:paraId="5BB5ACB6" w14:textId="77777777" w:rsidR="00966918" w:rsidRPr="00705FED" w:rsidRDefault="00966918" w:rsidP="002D172F">
            <w:pPr>
              <w:jc w:val="center"/>
              <w:rPr>
                <w:rFonts w:cs="Arial"/>
                <w:color w:val="000000"/>
                <w:lang w:eastAsia="zh-CN"/>
              </w:rPr>
            </w:pPr>
            <w:r w:rsidRPr="00705FED">
              <w:rPr>
                <w:rFonts w:cs="Arial"/>
                <w:color w:val="000000"/>
                <w:lang w:eastAsia="zh-CN"/>
              </w:rPr>
              <w:t>2,053 (28.4%)</w:t>
            </w:r>
          </w:p>
        </w:tc>
        <w:tc>
          <w:tcPr>
            <w:tcW w:w="667" w:type="pct"/>
            <w:shd w:val="clear" w:color="auto" w:fill="auto"/>
            <w:vAlign w:val="center"/>
          </w:tcPr>
          <w:p w14:paraId="63AFBA9A" w14:textId="77777777" w:rsidR="00966918" w:rsidRPr="00705FED" w:rsidRDefault="00966918" w:rsidP="002D172F">
            <w:pPr>
              <w:jc w:val="center"/>
              <w:rPr>
                <w:rFonts w:cs="Arial"/>
                <w:color w:val="000000"/>
                <w:lang w:eastAsia="zh-CN"/>
              </w:rPr>
            </w:pPr>
            <w:r w:rsidRPr="00705FED">
              <w:rPr>
                <w:rFonts w:cs="Arial"/>
                <w:color w:val="000000"/>
                <w:lang w:eastAsia="zh-CN"/>
              </w:rPr>
              <w:t>1,702 (23.5%)</w:t>
            </w:r>
          </w:p>
        </w:tc>
        <w:tc>
          <w:tcPr>
            <w:tcW w:w="1262" w:type="pct"/>
            <w:shd w:val="clear" w:color="auto" w:fill="auto"/>
            <w:vAlign w:val="center"/>
          </w:tcPr>
          <w:p w14:paraId="679682C8" w14:textId="77777777" w:rsidR="00966918" w:rsidRPr="00705FED" w:rsidRDefault="00966918" w:rsidP="002D172F">
            <w:pPr>
              <w:jc w:val="center"/>
              <w:rPr>
                <w:rFonts w:cs="Arial"/>
                <w:color w:val="000000"/>
                <w:lang w:eastAsia="zh-CN"/>
              </w:rPr>
            </w:pPr>
            <w:r w:rsidRPr="00705FED">
              <w:rPr>
                <w:rFonts w:cs="Arial"/>
                <w:color w:val="000000"/>
                <w:lang w:eastAsia="zh-CN"/>
              </w:rPr>
              <w:t>685 (9.5%)</w:t>
            </w:r>
          </w:p>
        </w:tc>
      </w:tr>
    </w:tbl>
    <w:p w14:paraId="328A4AA3" w14:textId="676EABA4" w:rsidR="00495BF4" w:rsidRPr="00705FED" w:rsidRDefault="00966918" w:rsidP="002D172F">
      <w:pPr>
        <w:spacing w:after="120"/>
        <w:ind w:left="-450"/>
        <w:rPr>
          <w:rFonts w:cs="Arial"/>
        </w:rPr>
      </w:pPr>
      <w:r w:rsidRPr="00705FED">
        <w:rPr>
          <w:rFonts w:cs="Arial"/>
        </w:rPr>
        <w:t>For all percentages calculated above, the total number of schools (7,237) was used for the denominator.</w:t>
      </w:r>
      <w:r w:rsidR="00495BF4" w:rsidRPr="00705FED">
        <w:rPr>
          <w:rFonts w:cs="Arial"/>
          <w:b/>
        </w:rPr>
        <w:br w:type="page"/>
      </w:r>
    </w:p>
    <w:p w14:paraId="7E5E278D" w14:textId="63AE5942" w:rsidR="00BC494D" w:rsidRPr="00705FED" w:rsidRDefault="00BC494D" w:rsidP="002D172F">
      <w:pPr>
        <w:ind w:left="-270"/>
        <w:rPr>
          <w:b/>
        </w:rPr>
      </w:pPr>
      <w:r w:rsidRPr="00705FED">
        <w:rPr>
          <w:b/>
        </w:rPr>
        <w:lastRenderedPageBreak/>
        <w:t>Table 4. ELA – Academic Indicator (High School)</w:t>
      </w:r>
    </w:p>
    <w:p w14:paraId="7D205257" w14:textId="77777777" w:rsidR="001B5E78" w:rsidRPr="00705FED" w:rsidRDefault="001B5E78" w:rsidP="002D172F">
      <w:pPr>
        <w:ind w:hanging="270"/>
        <w:rPr>
          <w:rFonts w:eastAsiaTheme="minorHAnsi" w:cs="Arial"/>
        </w:rPr>
      </w:pPr>
      <w:r w:rsidRPr="00705FED">
        <w:rPr>
          <w:rFonts w:eastAsiaTheme="minorHAnsi" w:cs="Arial"/>
        </w:rPr>
        <w:t>The Goal for High Schools: 30 Points Above Distance from Standard</w:t>
      </w:r>
    </w:p>
    <w:tbl>
      <w:tblPr>
        <w:tblStyle w:val="TableGrid34"/>
        <w:tblpPr w:leftFromText="180" w:rightFromText="180" w:vertAnchor="text" w:horzAnchor="margin" w:tblpX="-185" w:tblpY="79"/>
        <w:tblW w:w="5114" w:type="pct"/>
        <w:tblLook w:val="04A0" w:firstRow="1" w:lastRow="0" w:firstColumn="1" w:lastColumn="0" w:noHBand="0" w:noVBand="1"/>
        <w:tblDescription w:val="ELA– Academic Indicator (High School) by level "/>
      </w:tblPr>
      <w:tblGrid>
        <w:gridCol w:w="1722"/>
        <w:gridCol w:w="1680"/>
        <w:gridCol w:w="1617"/>
        <w:gridCol w:w="1615"/>
        <w:gridCol w:w="1617"/>
        <w:gridCol w:w="1680"/>
      </w:tblGrid>
      <w:tr w:rsidR="001B5E78" w:rsidRPr="00705FED" w14:paraId="2805C20B" w14:textId="77777777" w:rsidTr="009632F5">
        <w:trPr>
          <w:cantSplit/>
          <w:trHeight w:val="1537"/>
          <w:tblHeader/>
        </w:trPr>
        <w:tc>
          <w:tcPr>
            <w:tcW w:w="867" w:type="pct"/>
          </w:tcPr>
          <w:p w14:paraId="5C03D934" w14:textId="77777777" w:rsidR="001B5E78" w:rsidRPr="00705FED" w:rsidRDefault="001B5E78" w:rsidP="002D172F">
            <w:pPr>
              <w:jc w:val="center"/>
              <w:rPr>
                <w:rFonts w:cs="Arial"/>
                <w:b/>
              </w:rPr>
            </w:pPr>
            <w:r w:rsidRPr="00705FED">
              <w:rPr>
                <w:rFonts w:cs="Arial"/>
                <w:b/>
              </w:rPr>
              <w:t>Performance Level</w:t>
            </w:r>
          </w:p>
        </w:tc>
        <w:tc>
          <w:tcPr>
            <w:tcW w:w="846" w:type="pct"/>
          </w:tcPr>
          <w:p w14:paraId="0BD6B75F" w14:textId="77777777" w:rsidR="00705FED" w:rsidRDefault="001B5E78" w:rsidP="002D172F">
            <w:pPr>
              <w:spacing w:after="240"/>
              <w:jc w:val="center"/>
              <w:rPr>
                <w:rFonts w:cs="Arial"/>
              </w:rPr>
            </w:pPr>
            <w:r w:rsidRPr="00705FED">
              <w:rPr>
                <w:rFonts w:cs="Arial"/>
                <w:b/>
              </w:rPr>
              <w:t>Declined Significantly</w:t>
            </w:r>
          </w:p>
          <w:p w14:paraId="7E775565" w14:textId="47456A63" w:rsidR="001B5E78" w:rsidRPr="00705FED" w:rsidRDefault="001B5E78" w:rsidP="002D172F">
            <w:pPr>
              <w:spacing w:after="240"/>
              <w:jc w:val="center"/>
              <w:rPr>
                <w:rFonts w:cs="Arial"/>
              </w:rPr>
            </w:pPr>
            <w:r w:rsidRPr="00705FED">
              <w:rPr>
                <w:rFonts w:cs="Arial"/>
              </w:rPr>
              <w:t>from Prior Year (by 20.1 points or more)</w:t>
            </w:r>
          </w:p>
        </w:tc>
        <w:tc>
          <w:tcPr>
            <w:tcW w:w="814" w:type="pct"/>
          </w:tcPr>
          <w:p w14:paraId="43140F22" w14:textId="77777777" w:rsidR="001B5E78" w:rsidRPr="00705FED" w:rsidRDefault="001B5E78" w:rsidP="002D172F">
            <w:pPr>
              <w:spacing w:after="240"/>
              <w:jc w:val="center"/>
              <w:rPr>
                <w:rFonts w:cs="Arial"/>
              </w:rPr>
            </w:pPr>
            <w:r w:rsidRPr="00705FED">
              <w:rPr>
                <w:rFonts w:cs="Arial"/>
                <w:b/>
              </w:rPr>
              <w:t>Declined</w:t>
            </w:r>
          </w:p>
          <w:p w14:paraId="73956689" w14:textId="77777777" w:rsidR="001B5E78" w:rsidRPr="00705FED" w:rsidRDefault="001B5E78" w:rsidP="002D172F">
            <w:pPr>
              <w:jc w:val="center"/>
              <w:rPr>
                <w:rFonts w:cs="Arial"/>
              </w:rPr>
            </w:pPr>
            <w:r w:rsidRPr="00705FED">
              <w:rPr>
                <w:rFonts w:cs="Arial"/>
              </w:rPr>
              <w:t>from Prior Year (by 3.0 to 20 points)</w:t>
            </w:r>
          </w:p>
        </w:tc>
        <w:tc>
          <w:tcPr>
            <w:tcW w:w="813" w:type="pct"/>
          </w:tcPr>
          <w:p w14:paraId="458B9825" w14:textId="77777777" w:rsidR="001B5E78" w:rsidRPr="00705FED" w:rsidRDefault="001B5E78" w:rsidP="002D172F">
            <w:pPr>
              <w:spacing w:after="240"/>
              <w:jc w:val="center"/>
              <w:rPr>
                <w:rFonts w:cs="Arial"/>
              </w:rPr>
            </w:pPr>
            <w:r w:rsidRPr="00705FED">
              <w:rPr>
                <w:rFonts w:cs="Arial"/>
                <w:b/>
              </w:rPr>
              <w:t>Maintained</w:t>
            </w:r>
          </w:p>
          <w:p w14:paraId="17589F62" w14:textId="14E54E3A" w:rsidR="001B5E78" w:rsidRPr="00705FED" w:rsidRDefault="001B5E78" w:rsidP="002D172F">
            <w:pPr>
              <w:jc w:val="center"/>
              <w:rPr>
                <w:rFonts w:cs="Arial"/>
              </w:rPr>
            </w:pPr>
            <w:r w:rsidRPr="00705FED">
              <w:rPr>
                <w:rFonts w:cs="Arial"/>
              </w:rPr>
              <w:t xml:space="preserve">from Prior Year </w:t>
            </w:r>
            <w:r w:rsidRPr="00705FED">
              <w:rPr>
                <w:rFonts w:cs="Arial"/>
                <w:color w:val="000000"/>
              </w:rPr>
              <w:t xml:space="preserve">(declined or increased </w:t>
            </w:r>
            <w:r w:rsidR="003067A9" w:rsidRPr="00705FED">
              <w:rPr>
                <w:rFonts w:cs="Arial"/>
                <w:color w:val="000000"/>
              </w:rPr>
              <w:t xml:space="preserve">by </w:t>
            </w:r>
            <w:r w:rsidR="003067A9" w:rsidRPr="00705FED">
              <w:rPr>
                <w:rFonts w:cs="Arial"/>
              </w:rPr>
              <w:t>2.9</w:t>
            </w:r>
            <w:r w:rsidRPr="00705FED">
              <w:rPr>
                <w:rFonts w:cs="Arial"/>
              </w:rPr>
              <w:t xml:space="preserve"> points or less)</w:t>
            </w:r>
          </w:p>
        </w:tc>
        <w:tc>
          <w:tcPr>
            <w:tcW w:w="814" w:type="pct"/>
          </w:tcPr>
          <w:p w14:paraId="3DE72135" w14:textId="77777777" w:rsidR="001B5E78" w:rsidRPr="00705FED" w:rsidRDefault="001B5E78" w:rsidP="002D172F">
            <w:pPr>
              <w:spacing w:after="240"/>
              <w:jc w:val="center"/>
              <w:rPr>
                <w:rFonts w:cs="Arial"/>
              </w:rPr>
            </w:pPr>
            <w:r w:rsidRPr="00705FED">
              <w:rPr>
                <w:rFonts w:cs="Arial"/>
                <w:b/>
              </w:rPr>
              <w:t>Increased</w:t>
            </w:r>
          </w:p>
          <w:p w14:paraId="66F1C757" w14:textId="77777777" w:rsidR="001B5E78" w:rsidRPr="00705FED" w:rsidRDefault="001B5E78" w:rsidP="002D172F">
            <w:pPr>
              <w:jc w:val="center"/>
              <w:rPr>
                <w:rFonts w:cs="Arial"/>
              </w:rPr>
            </w:pPr>
            <w:r w:rsidRPr="00705FED">
              <w:rPr>
                <w:rFonts w:cs="Arial"/>
              </w:rPr>
              <w:t>from Prior Year (by 3 points to 14.9 points)</w:t>
            </w:r>
          </w:p>
        </w:tc>
        <w:tc>
          <w:tcPr>
            <w:tcW w:w="846" w:type="pct"/>
          </w:tcPr>
          <w:p w14:paraId="647953AF" w14:textId="77777777" w:rsidR="001B5E78" w:rsidRPr="00705FED" w:rsidRDefault="001B5E78" w:rsidP="002D172F">
            <w:pPr>
              <w:spacing w:after="240"/>
              <w:jc w:val="center"/>
              <w:rPr>
                <w:rFonts w:cs="Arial"/>
              </w:rPr>
            </w:pPr>
            <w:r w:rsidRPr="00705FED">
              <w:rPr>
                <w:rFonts w:cs="Arial"/>
                <w:b/>
              </w:rPr>
              <w:t>Increased Significantly</w:t>
            </w:r>
          </w:p>
          <w:p w14:paraId="1D8C3CD0" w14:textId="77777777" w:rsidR="001B5E78" w:rsidRPr="00705FED" w:rsidRDefault="001B5E78" w:rsidP="002D172F">
            <w:pPr>
              <w:jc w:val="center"/>
              <w:rPr>
                <w:rFonts w:cs="Arial"/>
                <w:b/>
              </w:rPr>
            </w:pPr>
            <w:r w:rsidRPr="00705FED">
              <w:rPr>
                <w:rFonts w:cs="Arial"/>
              </w:rPr>
              <w:t>from Prior Year (by 15 points or more)</w:t>
            </w:r>
          </w:p>
        </w:tc>
      </w:tr>
      <w:tr w:rsidR="001B5E78" w:rsidRPr="00705FED" w14:paraId="2326F36A" w14:textId="77777777" w:rsidTr="009632F5">
        <w:trPr>
          <w:cantSplit/>
          <w:trHeight w:val="1537"/>
        </w:trPr>
        <w:tc>
          <w:tcPr>
            <w:tcW w:w="867" w:type="pct"/>
          </w:tcPr>
          <w:p w14:paraId="7FF1E899" w14:textId="77777777" w:rsidR="001B5E78" w:rsidRPr="00705FED" w:rsidRDefault="001B5E78" w:rsidP="002D172F">
            <w:pPr>
              <w:spacing w:after="240"/>
              <w:jc w:val="center"/>
              <w:rPr>
                <w:rFonts w:cs="Arial"/>
              </w:rPr>
            </w:pPr>
            <w:r w:rsidRPr="00705FED">
              <w:rPr>
                <w:rFonts w:cs="Arial"/>
                <w:b/>
              </w:rPr>
              <w:t>Very High</w:t>
            </w:r>
          </w:p>
          <w:p w14:paraId="7E753628" w14:textId="77777777" w:rsidR="001B5E78" w:rsidRPr="00705FED" w:rsidRDefault="001B5E78" w:rsidP="002D172F">
            <w:pPr>
              <w:jc w:val="center"/>
              <w:rPr>
                <w:rFonts w:cs="Arial"/>
              </w:rPr>
            </w:pPr>
            <w:r w:rsidRPr="00705FED">
              <w:rPr>
                <w:rFonts w:cs="Arial"/>
              </w:rPr>
              <w:t>+75 points or higher in Current Year</w:t>
            </w:r>
          </w:p>
        </w:tc>
        <w:tc>
          <w:tcPr>
            <w:tcW w:w="846" w:type="pct"/>
            <w:shd w:val="clear" w:color="auto" w:fill="006500"/>
          </w:tcPr>
          <w:p w14:paraId="71AB910B" w14:textId="77777777" w:rsidR="001B5E78" w:rsidRPr="00705FED" w:rsidRDefault="00EA563A" w:rsidP="002D172F">
            <w:pPr>
              <w:jc w:val="center"/>
              <w:rPr>
                <w:rFonts w:cs="Arial"/>
                <w:b/>
              </w:rPr>
            </w:pPr>
            <w:r w:rsidRPr="00705FED">
              <w:rPr>
                <w:rFonts w:cs="Arial"/>
                <w:b/>
              </w:rPr>
              <w:t>26</w:t>
            </w:r>
          </w:p>
          <w:p w14:paraId="5DE83E38" w14:textId="77777777" w:rsidR="001B5E78" w:rsidRPr="00705FED" w:rsidRDefault="00EA563A" w:rsidP="002D172F">
            <w:pPr>
              <w:jc w:val="center"/>
              <w:rPr>
                <w:rFonts w:cs="Arial"/>
                <w:b/>
              </w:rPr>
            </w:pPr>
            <w:r w:rsidRPr="00705FED">
              <w:rPr>
                <w:rFonts w:cs="Arial"/>
                <w:b/>
              </w:rPr>
              <w:t>(1.9</w:t>
            </w:r>
            <w:r w:rsidR="001B5E78" w:rsidRPr="00705FED">
              <w:rPr>
                <w:rFonts w:cs="Arial"/>
                <w:b/>
              </w:rPr>
              <w:t>%)</w:t>
            </w:r>
          </w:p>
          <w:p w14:paraId="31A7C17D" w14:textId="77777777" w:rsidR="001B5E78" w:rsidRPr="00705FED" w:rsidRDefault="001B5E78" w:rsidP="002D172F">
            <w:pPr>
              <w:jc w:val="center"/>
              <w:rPr>
                <w:rFonts w:cs="Arial"/>
                <w:b/>
                <w:color w:val="FFFFFF"/>
              </w:rPr>
            </w:pPr>
            <w:r w:rsidRPr="00705FED">
              <w:rPr>
                <w:rFonts w:cs="Arial"/>
                <w:b/>
              </w:rPr>
              <w:t>Green</w:t>
            </w:r>
          </w:p>
        </w:tc>
        <w:tc>
          <w:tcPr>
            <w:tcW w:w="814" w:type="pct"/>
            <w:shd w:val="clear" w:color="auto" w:fill="0000FF"/>
          </w:tcPr>
          <w:p w14:paraId="0BB69568" w14:textId="77777777" w:rsidR="001B5E78" w:rsidRPr="00705FED" w:rsidRDefault="00EA563A" w:rsidP="002D172F">
            <w:pPr>
              <w:jc w:val="center"/>
              <w:rPr>
                <w:rFonts w:cs="Arial"/>
                <w:b/>
                <w:color w:val="FFFFFF"/>
              </w:rPr>
            </w:pPr>
            <w:r w:rsidRPr="00705FED">
              <w:rPr>
                <w:rFonts w:cs="Arial"/>
                <w:b/>
                <w:color w:val="FFFFFF"/>
              </w:rPr>
              <w:t>42</w:t>
            </w:r>
          </w:p>
          <w:p w14:paraId="768E64B6" w14:textId="77777777" w:rsidR="001B5E78" w:rsidRPr="00705FED" w:rsidRDefault="001B5E78" w:rsidP="002D172F">
            <w:pPr>
              <w:jc w:val="center"/>
              <w:rPr>
                <w:rFonts w:cs="Arial"/>
                <w:b/>
                <w:color w:val="FFFFFF"/>
              </w:rPr>
            </w:pPr>
            <w:r w:rsidRPr="00705FED">
              <w:rPr>
                <w:rFonts w:cs="Arial"/>
                <w:b/>
                <w:color w:val="FFFFFF"/>
              </w:rPr>
              <w:t>(</w:t>
            </w:r>
            <w:r w:rsidR="00EA563A" w:rsidRPr="00705FED">
              <w:rPr>
                <w:rFonts w:cs="Arial"/>
                <w:b/>
                <w:color w:val="FFFFFF"/>
              </w:rPr>
              <w:t>3.1</w:t>
            </w:r>
            <w:r w:rsidRPr="00705FED">
              <w:rPr>
                <w:rFonts w:cs="Arial"/>
                <w:b/>
                <w:color w:val="FFFFFF"/>
              </w:rPr>
              <w:t>%)</w:t>
            </w:r>
          </w:p>
          <w:p w14:paraId="4FBA8138" w14:textId="77777777" w:rsidR="001B5E78" w:rsidRPr="00705FED" w:rsidRDefault="001B5E78" w:rsidP="002D172F">
            <w:pPr>
              <w:jc w:val="center"/>
              <w:rPr>
                <w:rFonts w:cs="Arial"/>
                <w:b/>
                <w:color w:val="FFFFFF"/>
              </w:rPr>
            </w:pPr>
            <w:r w:rsidRPr="00705FED">
              <w:rPr>
                <w:rFonts w:cs="Arial"/>
                <w:b/>
                <w:color w:val="FFFFFF"/>
              </w:rPr>
              <w:t>Green</w:t>
            </w:r>
          </w:p>
        </w:tc>
        <w:tc>
          <w:tcPr>
            <w:tcW w:w="813" w:type="pct"/>
            <w:shd w:val="clear" w:color="auto" w:fill="0000FF"/>
          </w:tcPr>
          <w:p w14:paraId="40FC18C9" w14:textId="77777777" w:rsidR="001B5E78" w:rsidRPr="00705FED" w:rsidRDefault="001B5E78" w:rsidP="002D172F">
            <w:pPr>
              <w:jc w:val="center"/>
              <w:rPr>
                <w:rFonts w:cs="Arial"/>
                <w:b/>
                <w:color w:val="FFFFFF"/>
              </w:rPr>
            </w:pPr>
            <w:r w:rsidRPr="00705FED">
              <w:rPr>
                <w:rFonts w:cs="Arial"/>
                <w:b/>
                <w:color w:val="FFFFFF"/>
              </w:rPr>
              <w:t>23</w:t>
            </w:r>
          </w:p>
          <w:p w14:paraId="224FAFE3" w14:textId="77777777" w:rsidR="001B5E78" w:rsidRPr="00705FED" w:rsidRDefault="001B5E78" w:rsidP="002D172F">
            <w:pPr>
              <w:jc w:val="center"/>
              <w:rPr>
                <w:rFonts w:cs="Arial"/>
                <w:b/>
                <w:color w:val="FFFFFF"/>
              </w:rPr>
            </w:pPr>
            <w:r w:rsidRPr="00705FED">
              <w:rPr>
                <w:rFonts w:cs="Arial"/>
                <w:b/>
                <w:color w:val="FFFFFF"/>
              </w:rPr>
              <w:t>(1.7%)</w:t>
            </w:r>
          </w:p>
          <w:p w14:paraId="661B5B46" w14:textId="77777777" w:rsidR="001B5E78" w:rsidRPr="00705FED" w:rsidRDefault="001B5E78" w:rsidP="002D172F">
            <w:pPr>
              <w:jc w:val="center"/>
              <w:rPr>
                <w:rFonts w:cs="Arial"/>
                <w:b/>
                <w:color w:val="FFFFFF"/>
              </w:rPr>
            </w:pPr>
            <w:r w:rsidRPr="00705FED">
              <w:rPr>
                <w:rFonts w:cs="Arial"/>
                <w:b/>
                <w:color w:val="FFFFFF"/>
              </w:rPr>
              <w:t>Blue</w:t>
            </w:r>
          </w:p>
        </w:tc>
        <w:tc>
          <w:tcPr>
            <w:tcW w:w="814" w:type="pct"/>
            <w:shd w:val="clear" w:color="auto" w:fill="0000FF"/>
          </w:tcPr>
          <w:p w14:paraId="42897508" w14:textId="77777777" w:rsidR="001B5E78" w:rsidRPr="00705FED" w:rsidRDefault="001B5E78" w:rsidP="002D172F">
            <w:pPr>
              <w:jc w:val="center"/>
              <w:rPr>
                <w:rFonts w:cs="Arial"/>
                <w:b/>
                <w:color w:val="FFFFFF"/>
              </w:rPr>
            </w:pPr>
            <w:r w:rsidRPr="00705FED">
              <w:rPr>
                <w:rFonts w:cs="Arial"/>
                <w:b/>
                <w:color w:val="FFFFFF"/>
              </w:rPr>
              <w:t>23</w:t>
            </w:r>
          </w:p>
          <w:p w14:paraId="2E5B7D43" w14:textId="77777777" w:rsidR="001B5E78" w:rsidRPr="00705FED" w:rsidRDefault="001B5E78" w:rsidP="002D172F">
            <w:pPr>
              <w:jc w:val="center"/>
              <w:rPr>
                <w:rFonts w:cs="Arial"/>
                <w:b/>
                <w:color w:val="FFFFFF"/>
              </w:rPr>
            </w:pPr>
            <w:r w:rsidRPr="00705FED">
              <w:rPr>
                <w:rFonts w:cs="Arial"/>
                <w:b/>
                <w:color w:val="FFFFFF"/>
              </w:rPr>
              <w:t>(1.7%)</w:t>
            </w:r>
          </w:p>
          <w:p w14:paraId="06E14684" w14:textId="77777777" w:rsidR="001B5E78" w:rsidRPr="00705FED" w:rsidRDefault="001B5E78" w:rsidP="002D172F">
            <w:pPr>
              <w:jc w:val="center"/>
              <w:rPr>
                <w:rFonts w:cs="Arial"/>
                <w:b/>
                <w:color w:val="FFFFFF"/>
              </w:rPr>
            </w:pPr>
            <w:r w:rsidRPr="00705FED">
              <w:rPr>
                <w:rFonts w:cs="Arial"/>
                <w:b/>
                <w:color w:val="FFFFFF"/>
              </w:rPr>
              <w:t>Blue</w:t>
            </w:r>
          </w:p>
        </w:tc>
        <w:tc>
          <w:tcPr>
            <w:tcW w:w="846" w:type="pct"/>
            <w:shd w:val="clear" w:color="auto" w:fill="0000FF"/>
          </w:tcPr>
          <w:p w14:paraId="0B5ADAE5" w14:textId="77777777" w:rsidR="001B5E78" w:rsidRPr="00705FED" w:rsidRDefault="001B5E78" w:rsidP="002D172F">
            <w:pPr>
              <w:jc w:val="center"/>
              <w:rPr>
                <w:rFonts w:cs="Arial"/>
                <w:b/>
                <w:color w:val="FFFFFF"/>
              </w:rPr>
            </w:pPr>
            <w:r w:rsidRPr="00705FED">
              <w:rPr>
                <w:rFonts w:cs="Arial"/>
                <w:b/>
                <w:color w:val="FFFFFF"/>
              </w:rPr>
              <w:t>20</w:t>
            </w:r>
          </w:p>
          <w:p w14:paraId="378C4BB9" w14:textId="77777777" w:rsidR="001B5E78" w:rsidRPr="00705FED" w:rsidRDefault="001B5E78" w:rsidP="002D172F">
            <w:pPr>
              <w:jc w:val="center"/>
              <w:rPr>
                <w:rFonts w:cs="Arial"/>
                <w:b/>
                <w:color w:val="FFFFFF"/>
              </w:rPr>
            </w:pPr>
            <w:r w:rsidRPr="00705FED">
              <w:rPr>
                <w:rFonts w:cs="Arial"/>
                <w:b/>
                <w:color w:val="FFFFFF"/>
              </w:rPr>
              <w:t>(1.4%)</w:t>
            </w:r>
          </w:p>
          <w:p w14:paraId="1C41CB74" w14:textId="77777777" w:rsidR="001B5E78" w:rsidRPr="00705FED" w:rsidRDefault="001B5E78" w:rsidP="002D172F">
            <w:pPr>
              <w:jc w:val="center"/>
              <w:rPr>
                <w:rFonts w:cs="Arial"/>
                <w:b/>
                <w:color w:val="FFFFFF"/>
              </w:rPr>
            </w:pPr>
            <w:r w:rsidRPr="00705FED">
              <w:rPr>
                <w:rFonts w:cs="Arial"/>
                <w:b/>
                <w:color w:val="FFFFFF"/>
              </w:rPr>
              <w:t>Blue</w:t>
            </w:r>
          </w:p>
        </w:tc>
      </w:tr>
      <w:tr w:rsidR="001B5E78" w:rsidRPr="00705FED" w14:paraId="571D2A69" w14:textId="77777777" w:rsidTr="009632F5">
        <w:trPr>
          <w:cantSplit/>
          <w:trHeight w:val="1537"/>
        </w:trPr>
        <w:tc>
          <w:tcPr>
            <w:tcW w:w="867" w:type="pct"/>
          </w:tcPr>
          <w:p w14:paraId="2854EDEB" w14:textId="77777777" w:rsidR="001B5E78" w:rsidRPr="00705FED" w:rsidRDefault="001B5E78" w:rsidP="002D172F">
            <w:pPr>
              <w:spacing w:after="240"/>
              <w:jc w:val="center"/>
              <w:rPr>
                <w:rFonts w:cs="Arial"/>
              </w:rPr>
            </w:pPr>
            <w:r w:rsidRPr="00705FED">
              <w:rPr>
                <w:rFonts w:cs="Arial"/>
                <w:b/>
              </w:rPr>
              <w:t>High</w:t>
            </w:r>
          </w:p>
          <w:p w14:paraId="5D3823FD" w14:textId="77777777" w:rsidR="001B5E78" w:rsidRPr="00705FED" w:rsidRDefault="001B5E78" w:rsidP="002D172F">
            <w:pPr>
              <w:jc w:val="center"/>
              <w:rPr>
                <w:rFonts w:cs="Arial"/>
              </w:rPr>
            </w:pPr>
            <w:r w:rsidRPr="00705FED">
              <w:rPr>
                <w:rFonts w:cs="Arial"/>
              </w:rPr>
              <w:t>+30 to +74.9 points in Current Year</w:t>
            </w:r>
          </w:p>
        </w:tc>
        <w:tc>
          <w:tcPr>
            <w:tcW w:w="846" w:type="pct"/>
            <w:shd w:val="clear" w:color="auto" w:fill="006500"/>
          </w:tcPr>
          <w:p w14:paraId="4DC99606" w14:textId="77777777" w:rsidR="001B5E78" w:rsidRPr="00705FED" w:rsidRDefault="00EA563A" w:rsidP="002D172F">
            <w:pPr>
              <w:jc w:val="center"/>
              <w:rPr>
                <w:rFonts w:cs="Arial"/>
                <w:b/>
              </w:rPr>
            </w:pPr>
            <w:r w:rsidRPr="00705FED">
              <w:rPr>
                <w:rFonts w:cs="Arial"/>
                <w:b/>
              </w:rPr>
              <w:t>106</w:t>
            </w:r>
          </w:p>
          <w:p w14:paraId="498D3A59" w14:textId="77777777" w:rsidR="001B5E78" w:rsidRPr="00705FED" w:rsidRDefault="00EA563A" w:rsidP="002D172F">
            <w:pPr>
              <w:jc w:val="center"/>
              <w:rPr>
                <w:rFonts w:cs="Arial"/>
                <w:b/>
              </w:rPr>
            </w:pPr>
            <w:r w:rsidRPr="00705FED">
              <w:rPr>
                <w:rFonts w:cs="Arial"/>
                <w:b/>
              </w:rPr>
              <w:t>(7.9</w:t>
            </w:r>
            <w:r w:rsidR="001B5E78" w:rsidRPr="00705FED">
              <w:rPr>
                <w:rFonts w:cs="Arial"/>
                <w:b/>
              </w:rPr>
              <w:t>%)</w:t>
            </w:r>
          </w:p>
          <w:p w14:paraId="4A043DD3" w14:textId="77777777" w:rsidR="001B5E78" w:rsidRPr="00705FED" w:rsidRDefault="001B5E78" w:rsidP="002D172F">
            <w:pPr>
              <w:jc w:val="center"/>
              <w:rPr>
                <w:rFonts w:cs="Arial"/>
                <w:b/>
              </w:rPr>
            </w:pPr>
            <w:r w:rsidRPr="00705FED">
              <w:rPr>
                <w:rFonts w:cs="Arial"/>
                <w:b/>
              </w:rPr>
              <w:t>Green</w:t>
            </w:r>
          </w:p>
        </w:tc>
        <w:tc>
          <w:tcPr>
            <w:tcW w:w="814" w:type="pct"/>
            <w:shd w:val="clear" w:color="auto" w:fill="006500"/>
          </w:tcPr>
          <w:p w14:paraId="1FC4AB29" w14:textId="77777777" w:rsidR="001B5E78" w:rsidRPr="00705FED" w:rsidRDefault="00EA563A" w:rsidP="002D172F">
            <w:pPr>
              <w:jc w:val="center"/>
              <w:rPr>
                <w:rFonts w:cs="Arial"/>
                <w:b/>
              </w:rPr>
            </w:pPr>
            <w:r w:rsidRPr="00705FED">
              <w:rPr>
                <w:rFonts w:cs="Arial"/>
                <w:b/>
              </w:rPr>
              <w:t>94</w:t>
            </w:r>
          </w:p>
          <w:p w14:paraId="56E6FFC3" w14:textId="77777777" w:rsidR="001B5E78" w:rsidRPr="00705FED" w:rsidRDefault="00EA563A" w:rsidP="002D172F">
            <w:pPr>
              <w:jc w:val="center"/>
              <w:rPr>
                <w:rFonts w:cs="Arial"/>
                <w:b/>
              </w:rPr>
            </w:pPr>
            <w:r w:rsidRPr="00705FED">
              <w:rPr>
                <w:rFonts w:cs="Arial"/>
                <w:b/>
              </w:rPr>
              <w:t>(7.0</w:t>
            </w:r>
            <w:r w:rsidR="001B5E78" w:rsidRPr="00705FED">
              <w:rPr>
                <w:rFonts w:cs="Arial"/>
                <w:b/>
              </w:rPr>
              <w:t>%)</w:t>
            </w:r>
          </w:p>
          <w:p w14:paraId="76EEBAB2" w14:textId="77777777" w:rsidR="001B5E78" w:rsidRPr="00705FED" w:rsidRDefault="001B5E78" w:rsidP="002D172F">
            <w:pPr>
              <w:jc w:val="center"/>
              <w:rPr>
                <w:rFonts w:cs="Arial"/>
                <w:b/>
                <w:color w:val="FFFFFF"/>
              </w:rPr>
            </w:pPr>
            <w:r w:rsidRPr="00705FED">
              <w:rPr>
                <w:rFonts w:cs="Arial"/>
                <w:b/>
              </w:rPr>
              <w:t>Green</w:t>
            </w:r>
          </w:p>
        </w:tc>
        <w:tc>
          <w:tcPr>
            <w:tcW w:w="813" w:type="pct"/>
            <w:shd w:val="clear" w:color="auto" w:fill="006500"/>
          </w:tcPr>
          <w:p w14:paraId="3F7D3D38" w14:textId="77777777" w:rsidR="001B5E78" w:rsidRPr="00705FED" w:rsidRDefault="001B5E78" w:rsidP="002D172F">
            <w:pPr>
              <w:jc w:val="center"/>
              <w:rPr>
                <w:rFonts w:cs="Arial"/>
                <w:b/>
                <w:color w:val="FFFFFF"/>
              </w:rPr>
            </w:pPr>
            <w:r w:rsidRPr="00705FED">
              <w:rPr>
                <w:rFonts w:cs="Arial"/>
                <w:b/>
                <w:color w:val="FFFFFF"/>
              </w:rPr>
              <w:t>37</w:t>
            </w:r>
          </w:p>
          <w:p w14:paraId="42A25F3E" w14:textId="77777777" w:rsidR="001B5E78" w:rsidRPr="00705FED" w:rsidRDefault="001B5E78" w:rsidP="002D172F">
            <w:pPr>
              <w:jc w:val="center"/>
              <w:rPr>
                <w:rFonts w:cs="Arial"/>
                <w:b/>
                <w:color w:val="FFFFFF"/>
              </w:rPr>
            </w:pPr>
            <w:r w:rsidRPr="00705FED">
              <w:rPr>
                <w:rFonts w:cs="Arial"/>
                <w:b/>
                <w:color w:val="FFFFFF"/>
              </w:rPr>
              <w:t>(2.8%)</w:t>
            </w:r>
          </w:p>
          <w:p w14:paraId="6A2C9574" w14:textId="77777777" w:rsidR="001B5E78" w:rsidRPr="00705FED" w:rsidRDefault="001B5E78" w:rsidP="002D172F">
            <w:pPr>
              <w:jc w:val="center"/>
              <w:rPr>
                <w:rFonts w:cs="Arial"/>
                <w:b/>
                <w:color w:val="FFFFFF"/>
              </w:rPr>
            </w:pPr>
            <w:r w:rsidRPr="00705FED">
              <w:rPr>
                <w:rFonts w:cs="Arial"/>
                <w:b/>
                <w:color w:val="FFFFFF"/>
              </w:rPr>
              <w:t>Green</w:t>
            </w:r>
          </w:p>
        </w:tc>
        <w:tc>
          <w:tcPr>
            <w:tcW w:w="814" w:type="pct"/>
            <w:shd w:val="clear" w:color="auto" w:fill="006500"/>
          </w:tcPr>
          <w:p w14:paraId="4B6E6B5E" w14:textId="77777777" w:rsidR="001B5E78" w:rsidRPr="00705FED" w:rsidRDefault="001B5E78" w:rsidP="002D172F">
            <w:pPr>
              <w:jc w:val="center"/>
              <w:rPr>
                <w:rFonts w:cs="Arial"/>
                <w:b/>
                <w:color w:val="FFFFFF"/>
              </w:rPr>
            </w:pPr>
            <w:r w:rsidRPr="00705FED">
              <w:rPr>
                <w:rFonts w:cs="Arial"/>
                <w:b/>
                <w:color w:val="FFFFFF"/>
              </w:rPr>
              <w:t>54</w:t>
            </w:r>
          </w:p>
          <w:p w14:paraId="6619C206" w14:textId="77777777" w:rsidR="001B5E78" w:rsidRPr="00705FED" w:rsidRDefault="001B5E78" w:rsidP="002D172F">
            <w:pPr>
              <w:jc w:val="center"/>
              <w:rPr>
                <w:rFonts w:cs="Arial"/>
                <w:b/>
                <w:color w:val="FFFFFF"/>
              </w:rPr>
            </w:pPr>
            <w:r w:rsidRPr="00705FED">
              <w:rPr>
                <w:rFonts w:cs="Arial"/>
                <w:b/>
                <w:color w:val="FFFFFF"/>
              </w:rPr>
              <w:t>(4.0%)</w:t>
            </w:r>
          </w:p>
          <w:p w14:paraId="053547F6" w14:textId="77777777" w:rsidR="001B5E78" w:rsidRPr="00705FED" w:rsidRDefault="001B5E78" w:rsidP="002D172F">
            <w:pPr>
              <w:jc w:val="center"/>
              <w:rPr>
                <w:rFonts w:cs="Arial"/>
                <w:b/>
                <w:color w:val="FFFFFF"/>
              </w:rPr>
            </w:pPr>
            <w:r w:rsidRPr="00705FED">
              <w:rPr>
                <w:rFonts w:cs="Arial"/>
                <w:b/>
                <w:color w:val="FFFFFF"/>
              </w:rPr>
              <w:t>Green</w:t>
            </w:r>
          </w:p>
        </w:tc>
        <w:tc>
          <w:tcPr>
            <w:tcW w:w="846" w:type="pct"/>
            <w:shd w:val="clear" w:color="auto" w:fill="0000FF"/>
          </w:tcPr>
          <w:p w14:paraId="68164B6E" w14:textId="77777777" w:rsidR="001B5E78" w:rsidRPr="00705FED" w:rsidRDefault="001B5E78" w:rsidP="002D172F">
            <w:pPr>
              <w:jc w:val="center"/>
              <w:rPr>
                <w:rFonts w:cs="Arial"/>
                <w:b/>
                <w:color w:val="FFFFFF"/>
              </w:rPr>
            </w:pPr>
            <w:r w:rsidRPr="00705FED">
              <w:rPr>
                <w:rFonts w:cs="Arial"/>
                <w:b/>
                <w:color w:val="FFFFFF"/>
              </w:rPr>
              <w:t>32</w:t>
            </w:r>
          </w:p>
          <w:p w14:paraId="3A58BB77" w14:textId="77777777" w:rsidR="001B5E78" w:rsidRPr="00705FED" w:rsidRDefault="001B5E78" w:rsidP="002D172F">
            <w:pPr>
              <w:jc w:val="center"/>
              <w:rPr>
                <w:rFonts w:cs="Arial"/>
                <w:b/>
                <w:color w:val="FFFFFF"/>
              </w:rPr>
            </w:pPr>
            <w:r w:rsidRPr="00705FED">
              <w:rPr>
                <w:rFonts w:cs="Arial"/>
                <w:b/>
                <w:color w:val="FFFFFF"/>
              </w:rPr>
              <w:t>(2.4%)</w:t>
            </w:r>
          </w:p>
          <w:p w14:paraId="791C8B69" w14:textId="77777777" w:rsidR="001B5E78" w:rsidRPr="00705FED" w:rsidRDefault="001B5E78" w:rsidP="002D172F">
            <w:pPr>
              <w:jc w:val="center"/>
              <w:rPr>
                <w:rFonts w:cs="Arial"/>
                <w:b/>
                <w:color w:val="FFFFFF"/>
              </w:rPr>
            </w:pPr>
            <w:r w:rsidRPr="00705FED">
              <w:rPr>
                <w:rFonts w:cs="Arial"/>
                <w:b/>
                <w:color w:val="FFFFFF"/>
              </w:rPr>
              <w:t xml:space="preserve">Blue </w:t>
            </w:r>
          </w:p>
        </w:tc>
      </w:tr>
      <w:tr w:rsidR="001B5E78" w:rsidRPr="00705FED" w14:paraId="2C58125A" w14:textId="77777777" w:rsidTr="009632F5">
        <w:trPr>
          <w:cantSplit/>
          <w:trHeight w:val="1537"/>
        </w:trPr>
        <w:tc>
          <w:tcPr>
            <w:tcW w:w="867" w:type="pct"/>
          </w:tcPr>
          <w:p w14:paraId="14F0F44F" w14:textId="77777777" w:rsidR="001B5E78" w:rsidRPr="00705FED" w:rsidRDefault="001B5E78" w:rsidP="002D172F">
            <w:pPr>
              <w:spacing w:after="240"/>
              <w:jc w:val="center"/>
              <w:rPr>
                <w:rFonts w:cs="Arial"/>
              </w:rPr>
            </w:pPr>
            <w:r w:rsidRPr="00705FED">
              <w:rPr>
                <w:rFonts w:cs="Arial"/>
                <w:b/>
              </w:rPr>
              <w:t>Medium</w:t>
            </w:r>
          </w:p>
          <w:p w14:paraId="7AD93F55" w14:textId="77777777" w:rsidR="001B5E78" w:rsidRPr="00705FED" w:rsidRDefault="001B5E78" w:rsidP="002D172F">
            <w:pPr>
              <w:jc w:val="center"/>
              <w:rPr>
                <w:rFonts w:cs="Arial"/>
              </w:rPr>
            </w:pPr>
            <w:r w:rsidRPr="00705FED">
              <w:rPr>
                <w:rFonts w:cs="Arial"/>
              </w:rPr>
              <w:t>0 to +29.9 points in Current Year</w:t>
            </w:r>
          </w:p>
        </w:tc>
        <w:tc>
          <w:tcPr>
            <w:tcW w:w="846" w:type="pct"/>
            <w:shd w:val="clear" w:color="auto" w:fill="FFFF00"/>
          </w:tcPr>
          <w:p w14:paraId="7B5F8867" w14:textId="77777777" w:rsidR="001B5E78" w:rsidRPr="00705FED" w:rsidRDefault="00EA563A" w:rsidP="002D172F">
            <w:pPr>
              <w:jc w:val="center"/>
              <w:rPr>
                <w:rFonts w:cs="Arial"/>
                <w:b/>
              </w:rPr>
            </w:pPr>
            <w:r w:rsidRPr="00705FED">
              <w:rPr>
                <w:rFonts w:cs="Arial"/>
                <w:b/>
              </w:rPr>
              <w:t>110</w:t>
            </w:r>
          </w:p>
          <w:p w14:paraId="1B00C03F" w14:textId="77777777" w:rsidR="001B5E78" w:rsidRPr="00705FED" w:rsidRDefault="001B5E78" w:rsidP="002D172F">
            <w:pPr>
              <w:jc w:val="center"/>
              <w:rPr>
                <w:rFonts w:cs="Arial"/>
                <w:b/>
              </w:rPr>
            </w:pPr>
            <w:r w:rsidRPr="00705FED">
              <w:rPr>
                <w:rFonts w:cs="Arial"/>
                <w:b/>
              </w:rPr>
              <w:t>(</w:t>
            </w:r>
            <w:r w:rsidR="00EA563A" w:rsidRPr="00705FED">
              <w:rPr>
                <w:rFonts w:cs="Arial"/>
                <w:b/>
              </w:rPr>
              <w:t>8.2</w:t>
            </w:r>
            <w:r w:rsidRPr="00705FED">
              <w:rPr>
                <w:rFonts w:cs="Arial"/>
                <w:b/>
              </w:rPr>
              <w:t>%)</w:t>
            </w:r>
          </w:p>
          <w:p w14:paraId="06DBE8DD" w14:textId="77777777" w:rsidR="001B5E78" w:rsidRPr="00705FED" w:rsidRDefault="001B5E78" w:rsidP="002D172F">
            <w:pPr>
              <w:jc w:val="center"/>
              <w:rPr>
                <w:rFonts w:cs="Arial"/>
                <w:b/>
                <w:color w:val="FFFFFF"/>
              </w:rPr>
            </w:pPr>
            <w:r w:rsidRPr="00705FED">
              <w:rPr>
                <w:rFonts w:cs="Arial"/>
                <w:b/>
              </w:rPr>
              <w:t>Yellow</w:t>
            </w:r>
          </w:p>
        </w:tc>
        <w:tc>
          <w:tcPr>
            <w:tcW w:w="814" w:type="pct"/>
            <w:shd w:val="clear" w:color="auto" w:fill="FFFF00"/>
          </w:tcPr>
          <w:p w14:paraId="3D810DB3" w14:textId="77777777" w:rsidR="001B5E78" w:rsidRPr="00705FED" w:rsidRDefault="00EA563A" w:rsidP="002D172F">
            <w:pPr>
              <w:jc w:val="center"/>
              <w:rPr>
                <w:rFonts w:cs="Arial"/>
                <w:b/>
              </w:rPr>
            </w:pPr>
            <w:r w:rsidRPr="00705FED">
              <w:rPr>
                <w:rFonts w:cs="Arial"/>
                <w:b/>
              </w:rPr>
              <w:t>72</w:t>
            </w:r>
          </w:p>
          <w:p w14:paraId="1AF75456" w14:textId="77777777" w:rsidR="001B5E78" w:rsidRPr="00705FED" w:rsidRDefault="00EA563A" w:rsidP="002D172F">
            <w:pPr>
              <w:jc w:val="center"/>
              <w:rPr>
                <w:rFonts w:cs="Arial"/>
                <w:b/>
              </w:rPr>
            </w:pPr>
            <w:r w:rsidRPr="00705FED">
              <w:rPr>
                <w:rFonts w:cs="Arial"/>
                <w:b/>
              </w:rPr>
              <w:t>(5.4</w:t>
            </w:r>
            <w:r w:rsidR="001B5E78" w:rsidRPr="00705FED">
              <w:rPr>
                <w:rFonts w:cs="Arial"/>
                <w:b/>
              </w:rPr>
              <w:t>%)</w:t>
            </w:r>
          </w:p>
          <w:p w14:paraId="1D6B2596" w14:textId="77777777" w:rsidR="001B5E78" w:rsidRPr="00705FED" w:rsidRDefault="001B5E78" w:rsidP="002D172F">
            <w:pPr>
              <w:jc w:val="center"/>
              <w:rPr>
                <w:rFonts w:cs="Arial"/>
                <w:b/>
                <w:color w:val="FFFFFF"/>
              </w:rPr>
            </w:pPr>
            <w:r w:rsidRPr="00705FED">
              <w:rPr>
                <w:rFonts w:cs="Arial"/>
                <w:b/>
              </w:rPr>
              <w:t>Yellow</w:t>
            </w:r>
          </w:p>
        </w:tc>
        <w:tc>
          <w:tcPr>
            <w:tcW w:w="813" w:type="pct"/>
            <w:shd w:val="clear" w:color="auto" w:fill="FFFF00"/>
          </w:tcPr>
          <w:p w14:paraId="328DA3C4" w14:textId="77777777" w:rsidR="001B5E78" w:rsidRPr="00705FED" w:rsidRDefault="001B5E78" w:rsidP="002D172F">
            <w:pPr>
              <w:jc w:val="center"/>
              <w:rPr>
                <w:rFonts w:cs="Arial"/>
                <w:b/>
              </w:rPr>
            </w:pPr>
            <w:r w:rsidRPr="00705FED">
              <w:rPr>
                <w:rFonts w:cs="Arial"/>
                <w:b/>
              </w:rPr>
              <w:t>39</w:t>
            </w:r>
          </w:p>
          <w:p w14:paraId="7ED0597C" w14:textId="77777777" w:rsidR="001B5E78" w:rsidRPr="00705FED" w:rsidRDefault="001B5E78" w:rsidP="002D172F">
            <w:pPr>
              <w:jc w:val="center"/>
              <w:rPr>
                <w:rFonts w:cs="Arial"/>
                <w:b/>
              </w:rPr>
            </w:pPr>
            <w:r w:rsidRPr="00705FED">
              <w:rPr>
                <w:rFonts w:cs="Arial"/>
                <w:b/>
              </w:rPr>
              <w:t>(2.9%)</w:t>
            </w:r>
          </w:p>
          <w:p w14:paraId="1A05EE99" w14:textId="77777777" w:rsidR="001B5E78" w:rsidRPr="00705FED" w:rsidRDefault="001B5E78" w:rsidP="002D172F">
            <w:pPr>
              <w:jc w:val="center"/>
              <w:rPr>
                <w:rFonts w:cs="Arial"/>
                <w:b/>
              </w:rPr>
            </w:pPr>
            <w:r w:rsidRPr="00705FED">
              <w:rPr>
                <w:rFonts w:cs="Arial"/>
                <w:b/>
              </w:rPr>
              <w:t>Yellow</w:t>
            </w:r>
          </w:p>
        </w:tc>
        <w:tc>
          <w:tcPr>
            <w:tcW w:w="814" w:type="pct"/>
            <w:shd w:val="clear" w:color="auto" w:fill="006500"/>
          </w:tcPr>
          <w:p w14:paraId="709F237E" w14:textId="77777777" w:rsidR="001B5E78" w:rsidRPr="00705FED" w:rsidRDefault="001B5E78" w:rsidP="002D172F">
            <w:pPr>
              <w:jc w:val="center"/>
              <w:rPr>
                <w:rFonts w:cs="Arial"/>
                <w:b/>
                <w:color w:val="FFFFFF"/>
              </w:rPr>
            </w:pPr>
            <w:r w:rsidRPr="00705FED">
              <w:rPr>
                <w:rFonts w:cs="Arial"/>
                <w:b/>
                <w:color w:val="FFFFFF"/>
              </w:rPr>
              <w:t>40</w:t>
            </w:r>
          </w:p>
          <w:p w14:paraId="242196A8" w14:textId="77777777" w:rsidR="001B5E78" w:rsidRPr="00705FED" w:rsidRDefault="001B5E78" w:rsidP="002D172F">
            <w:pPr>
              <w:jc w:val="center"/>
              <w:rPr>
                <w:rFonts w:cs="Arial"/>
                <w:b/>
                <w:color w:val="FFFFFF"/>
              </w:rPr>
            </w:pPr>
            <w:r w:rsidRPr="00705FED">
              <w:rPr>
                <w:rFonts w:cs="Arial"/>
                <w:b/>
                <w:color w:val="FFFFFF"/>
              </w:rPr>
              <w:t>(3.0%)</w:t>
            </w:r>
          </w:p>
          <w:p w14:paraId="379D6481" w14:textId="77777777" w:rsidR="001B5E78" w:rsidRPr="00705FED" w:rsidRDefault="001B5E78" w:rsidP="002D172F">
            <w:pPr>
              <w:jc w:val="center"/>
              <w:rPr>
                <w:rFonts w:cs="Arial"/>
                <w:b/>
                <w:color w:val="FFFFFF"/>
              </w:rPr>
            </w:pPr>
            <w:r w:rsidRPr="00705FED">
              <w:rPr>
                <w:rFonts w:cs="Arial"/>
                <w:b/>
                <w:color w:val="FFFFFF"/>
              </w:rPr>
              <w:t>Green</w:t>
            </w:r>
          </w:p>
        </w:tc>
        <w:tc>
          <w:tcPr>
            <w:tcW w:w="846" w:type="pct"/>
            <w:shd w:val="clear" w:color="auto" w:fill="006500"/>
          </w:tcPr>
          <w:p w14:paraId="2C25688E" w14:textId="77777777" w:rsidR="001B5E78" w:rsidRPr="00705FED" w:rsidRDefault="001B5E78" w:rsidP="002D172F">
            <w:pPr>
              <w:jc w:val="center"/>
              <w:rPr>
                <w:rFonts w:cs="Arial"/>
                <w:b/>
                <w:color w:val="FFFFFF"/>
              </w:rPr>
            </w:pPr>
            <w:r w:rsidRPr="00705FED">
              <w:rPr>
                <w:rFonts w:cs="Arial"/>
                <w:b/>
                <w:color w:val="FFFFFF"/>
              </w:rPr>
              <w:t>30</w:t>
            </w:r>
          </w:p>
          <w:p w14:paraId="3228D233" w14:textId="77777777" w:rsidR="001B5E78" w:rsidRPr="00705FED" w:rsidRDefault="001B5E78" w:rsidP="002D172F">
            <w:pPr>
              <w:jc w:val="center"/>
              <w:rPr>
                <w:rFonts w:cs="Arial"/>
                <w:b/>
                <w:color w:val="FFFFFF"/>
              </w:rPr>
            </w:pPr>
            <w:r w:rsidRPr="00705FED">
              <w:rPr>
                <w:rFonts w:cs="Arial"/>
                <w:b/>
                <w:color w:val="FFFFFF"/>
              </w:rPr>
              <w:t>(2.2%)</w:t>
            </w:r>
          </w:p>
          <w:p w14:paraId="6314B45C" w14:textId="77777777" w:rsidR="001B5E78" w:rsidRPr="00705FED" w:rsidRDefault="001B5E78" w:rsidP="002D172F">
            <w:pPr>
              <w:jc w:val="center"/>
              <w:rPr>
                <w:rFonts w:cs="Arial"/>
                <w:b/>
                <w:color w:val="FFFFFF"/>
              </w:rPr>
            </w:pPr>
            <w:r w:rsidRPr="00705FED">
              <w:rPr>
                <w:rFonts w:cs="Arial"/>
                <w:b/>
                <w:color w:val="FFFFFF"/>
              </w:rPr>
              <w:t>Green</w:t>
            </w:r>
          </w:p>
        </w:tc>
      </w:tr>
      <w:tr w:rsidR="001B5E78" w:rsidRPr="00705FED" w14:paraId="7A938593" w14:textId="77777777" w:rsidTr="009632F5">
        <w:trPr>
          <w:cantSplit/>
          <w:trHeight w:val="1537"/>
        </w:trPr>
        <w:tc>
          <w:tcPr>
            <w:tcW w:w="867" w:type="pct"/>
          </w:tcPr>
          <w:p w14:paraId="49C4D3DF" w14:textId="77777777" w:rsidR="001B5E78" w:rsidRPr="00705FED" w:rsidRDefault="001B5E78" w:rsidP="002D172F">
            <w:pPr>
              <w:spacing w:after="240"/>
              <w:jc w:val="center"/>
              <w:rPr>
                <w:rFonts w:cs="Arial"/>
              </w:rPr>
            </w:pPr>
            <w:r w:rsidRPr="00705FED">
              <w:rPr>
                <w:rFonts w:cs="Arial"/>
                <w:b/>
              </w:rPr>
              <w:t>Low</w:t>
            </w:r>
          </w:p>
          <w:p w14:paraId="1F00EF4D" w14:textId="77777777" w:rsidR="001B5E78" w:rsidRPr="00705FED" w:rsidRDefault="001B5E78" w:rsidP="002D172F">
            <w:pPr>
              <w:jc w:val="center"/>
              <w:rPr>
                <w:rFonts w:cs="Arial"/>
              </w:rPr>
            </w:pPr>
            <w:r w:rsidRPr="00705FED">
              <w:rPr>
                <w:rFonts w:cs="Arial"/>
              </w:rPr>
              <w:t>-0.1 to -45 points in Current Year</w:t>
            </w:r>
          </w:p>
        </w:tc>
        <w:tc>
          <w:tcPr>
            <w:tcW w:w="846" w:type="pct"/>
            <w:shd w:val="clear" w:color="auto" w:fill="FFA500"/>
          </w:tcPr>
          <w:p w14:paraId="01E915EC" w14:textId="77777777" w:rsidR="001B5E78" w:rsidRPr="00705FED" w:rsidRDefault="00EA563A" w:rsidP="002D172F">
            <w:pPr>
              <w:jc w:val="center"/>
              <w:rPr>
                <w:rFonts w:cs="Arial"/>
                <w:b/>
              </w:rPr>
            </w:pPr>
            <w:r w:rsidRPr="00705FED">
              <w:rPr>
                <w:rFonts w:cs="Arial"/>
                <w:b/>
              </w:rPr>
              <w:t>166</w:t>
            </w:r>
          </w:p>
          <w:p w14:paraId="65FAB402" w14:textId="77777777" w:rsidR="001B5E78" w:rsidRPr="00705FED" w:rsidRDefault="00EA563A" w:rsidP="002D172F">
            <w:pPr>
              <w:jc w:val="center"/>
              <w:rPr>
                <w:rFonts w:cs="Arial"/>
                <w:b/>
              </w:rPr>
            </w:pPr>
            <w:r w:rsidRPr="00705FED">
              <w:rPr>
                <w:rFonts w:cs="Arial"/>
                <w:b/>
              </w:rPr>
              <w:t>(12.3</w:t>
            </w:r>
            <w:r w:rsidR="001B5E78" w:rsidRPr="00705FED">
              <w:rPr>
                <w:rFonts w:cs="Arial"/>
                <w:b/>
              </w:rPr>
              <w:t>%)</w:t>
            </w:r>
          </w:p>
          <w:p w14:paraId="5DD89030" w14:textId="77777777" w:rsidR="001B5E78" w:rsidRPr="00705FED" w:rsidRDefault="001B5E78" w:rsidP="002D172F">
            <w:pPr>
              <w:jc w:val="center"/>
              <w:rPr>
                <w:rFonts w:cs="Arial"/>
                <w:b/>
              </w:rPr>
            </w:pPr>
            <w:r w:rsidRPr="00705FED">
              <w:rPr>
                <w:rFonts w:cs="Arial"/>
                <w:b/>
              </w:rPr>
              <w:t>Orange</w:t>
            </w:r>
          </w:p>
        </w:tc>
        <w:tc>
          <w:tcPr>
            <w:tcW w:w="814" w:type="pct"/>
            <w:shd w:val="clear" w:color="auto" w:fill="FFA500"/>
          </w:tcPr>
          <w:p w14:paraId="58205BA6" w14:textId="77777777" w:rsidR="001B5E78" w:rsidRPr="00705FED" w:rsidRDefault="00EA563A" w:rsidP="002D172F">
            <w:pPr>
              <w:jc w:val="center"/>
              <w:rPr>
                <w:rFonts w:cs="Arial"/>
                <w:b/>
              </w:rPr>
            </w:pPr>
            <w:r w:rsidRPr="00705FED">
              <w:rPr>
                <w:rFonts w:cs="Arial"/>
                <w:b/>
              </w:rPr>
              <w:t>83</w:t>
            </w:r>
          </w:p>
          <w:p w14:paraId="6C68E3D1" w14:textId="77777777" w:rsidR="001B5E78" w:rsidRPr="00705FED" w:rsidRDefault="00EA563A" w:rsidP="002D172F">
            <w:pPr>
              <w:jc w:val="center"/>
              <w:rPr>
                <w:rFonts w:cs="Arial"/>
                <w:b/>
              </w:rPr>
            </w:pPr>
            <w:r w:rsidRPr="00705FED">
              <w:rPr>
                <w:rFonts w:cs="Arial"/>
                <w:b/>
              </w:rPr>
              <w:t>(6.2</w:t>
            </w:r>
            <w:r w:rsidR="001B5E78" w:rsidRPr="00705FED">
              <w:rPr>
                <w:rFonts w:cs="Arial"/>
                <w:b/>
              </w:rPr>
              <w:t>%)</w:t>
            </w:r>
          </w:p>
          <w:p w14:paraId="0EF8B414" w14:textId="77777777" w:rsidR="001B5E78" w:rsidRPr="00705FED" w:rsidRDefault="001B5E78" w:rsidP="002D172F">
            <w:pPr>
              <w:jc w:val="center"/>
              <w:rPr>
                <w:rFonts w:cs="Arial"/>
                <w:b/>
              </w:rPr>
            </w:pPr>
            <w:r w:rsidRPr="00705FED">
              <w:rPr>
                <w:rFonts w:cs="Arial"/>
                <w:b/>
              </w:rPr>
              <w:t>Orange</w:t>
            </w:r>
          </w:p>
        </w:tc>
        <w:tc>
          <w:tcPr>
            <w:tcW w:w="813" w:type="pct"/>
            <w:shd w:val="clear" w:color="auto" w:fill="FFA500"/>
          </w:tcPr>
          <w:p w14:paraId="76210D26" w14:textId="77777777" w:rsidR="001B5E78" w:rsidRPr="00705FED" w:rsidRDefault="00EA563A" w:rsidP="002D172F">
            <w:pPr>
              <w:jc w:val="center"/>
              <w:rPr>
                <w:rFonts w:cs="Arial"/>
                <w:b/>
              </w:rPr>
            </w:pPr>
            <w:r w:rsidRPr="00705FED">
              <w:rPr>
                <w:rFonts w:cs="Arial"/>
                <w:b/>
              </w:rPr>
              <w:t>35</w:t>
            </w:r>
          </w:p>
          <w:p w14:paraId="6D02593F" w14:textId="77777777" w:rsidR="001B5E78" w:rsidRPr="00705FED" w:rsidRDefault="00EA563A" w:rsidP="002D172F">
            <w:pPr>
              <w:jc w:val="center"/>
              <w:rPr>
                <w:rFonts w:cs="Arial"/>
                <w:b/>
              </w:rPr>
            </w:pPr>
            <w:r w:rsidRPr="00705FED">
              <w:rPr>
                <w:rFonts w:cs="Arial"/>
                <w:b/>
              </w:rPr>
              <w:t>(2.6</w:t>
            </w:r>
            <w:r w:rsidR="001B5E78" w:rsidRPr="00705FED">
              <w:rPr>
                <w:rFonts w:cs="Arial"/>
                <w:b/>
              </w:rPr>
              <w:t>%)</w:t>
            </w:r>
          </w:p>
          <w:p w14:paraId="0E26BC34" w14:textId="77777777" w:rsidR="001B5E78" w:rsidRPr="00705FED" w:rsidRDefault="001B5E78" w:rsidP="002D172F">
            <w:pPr>
              <w:jc w:val="center"/>
              <w:rPr>
                <w:rFonts w:cs="Arial"/>
                <w:b/>
              </w:rPr>
            </w:pPr>
            <w:r w:rsidRPr="00705FED">
              <w:rPr>
                <w:rFonts w:cs="Arial"/>
                <w:b/>
              </w:rPr>
              <w:t>Orange</w:t>
            </w:r>
          </w:p>
        </w:tc>
        <w:tc>
          <w:tcPr>
            <w:tcW w:w="814" w:type="pct"/>
            <w:shd w:val="clear" w:color="auto" w:fill="FFFF00"/>
          </w:tcPr>
          <w:p w14:paraId="7F0EC32B" w14:textId="77777777" w:rsidR="001B5E78" w:rsidRPr="00705FED" w:rsidRDefault="001B5E78" w:rsidP="002D172F">
            <w:pPr>
              <w:jc w:val="center"/>
              <w:rPr>
                <w:rFonts w:cs="Arial"/>
                <w:b/>
              </w:rPr>
            </w:pPr>
            <w:r w:rsidRPr="00705FED">
              <w:rPr>
                <w:rFonts w:cs="Arial"/>
                <w:b/>
              </w:rPr>
              <w:t>37</w:t>
            </w:r>
          </w:p>
          <w:p w14:paraId="7462563C" w14:textId="77777777" w:rsidR="001B5E78" w:rsidRPr="00705FED" w:rsidRDefault="001B5E78" w:rsidP="002D172F">
            <w:pPr>
              <w:jc w:val="center"/>
              <w:rPr>
                <w:rFonts w:cs="Arial"/>
                <w:b/>
              </w:rPr>
            </w:pPr>
            <w:r w:rsidRPr="00705FED">
              <w:rPr>
                <w:rFonts w:cs="Arial"/>
                <w:b/>
              </w:rPr>
              <w:t>(2.8%)</w:t>
            </w:r>
          </w:p>
          <w:p w14:paraId="7B932152" w14:textId="77777777" w:rsidR="001B5E78" w:rsidRPr="00705FED" w:rsidRDefault="001B5E78" w:rsidP="002D172F">
            <w:pPr>
              <w:jc w:val="center"/>
              <w:rPr>
                <w:rFonts w:cs="Arial"/>
                <w:b/>
              </w:rPr>
            </w:pPr>
            <w:r w:rsidRPr="00705FED">
              <w:rPr>
                <w:rFonts w:cs="Arial"/>
                <w:b/>
              </w:rPr>
              <w:t>Yellow</w:t>
            </w:r>
          </w:p>
        </w:tc>
        <w:tc>
          <w:tcPr>
            <w:tcW w:w="846" w:type="pct"/>
            <w:shd w:val="clear" w:color="auto" w:fill="FFFF00"/>
          </w:tcPr>
          <w:p w14:paraId="56724BC9" w14:textId="77777777" w:rsidR="001B5E78" w:rsidRPr="00705FED" w:rsidRDefault="001B5E78" w:rsidP="002D172F">
            <w:pPr>
              <w:jc w:val="center"/>
              <w:rPr>
                <w:rFonts w:cs="Arial"/>
                <w:b/>
              </w:rPr>
            </w:pPr>
            <w:r w:rsidRPr="00705FED">
              <w:rPr>
                <w:rFonts w:cs="Arial"/>
                <w:b/>
              </w:rPr>
              <w:t>28</w:t>
            </w:r>
          </w:p>
          <w:p w14:paraId="79D247BD" w14:textId="77777777" w:rsidR="001B5E78" w:rsidRPr="00705FED" w:rsidRDefault="001B5E78" w:rsidP="002D172F">
            <w:pPr>
              <w:jc w:val="center"/>
              <w:rPr>
                <w:rFonts w:cs="Arial"/>
                <w:b/>
              </w:rPr>
            </w:pPr>
            <w:r w:rsidRPr="00705FED">
              <w:rPr>
                <w:rFonts w:cs="Arial"/>
                <w:b/>
              </w:rPr>
              <w:t>(2.1%)</w:t>
            </w:r>
          </w:p>
          <w:p w14:paraId="1317292E" w14:textId="77777777" w:rsidR="001B5E78" w:rsidRPr="00705FED" w:rsidRDefault="001B5E78" w:rsidP="002D172F">
            <w:pPr>
              <w:jc w:val="center"/>
              <w:rPr>
                <w:rFonts w:cs="Arial"/>
                <w:b/>
              </w:rPr>
            </w:pPr>
            <w:r w:rsidRPr="00705FED">
              <w:rPr>
                <w:rFonts w:cs="Arial"/>
                <w:b/>
              </w:rPr>
              <w:t>Yellow</w:t>
            </w:r>
          </w:p>
        </w:tc>
      </w:tr>
      <w:tr w:rsidR="001B5E78" w:rsidRPr="00705FED" w14:paraId="499E53C3" w14:textId="77777777" w:rsidTr="009632F5">
        <w:trPr>
          <w:cantSplit/>
          <w:trHeight w:val="1537"/>
        </w:trPr>
        <w:tc>
          <w:tcPr>
            <w:tcW w:w="867" w:type="pct"/>
          </w:tcPr>
          <w:p w14:paraId="08785DA1" w14:textId="77777777" w:rsidR="001B5E78" w:rsidRPr="00705FED" w:rsidRDefault="001B5E78" w:rsidP="002D172F">
            <w:pPr>
              <w:spacing w:after="240"/>
              <w:jc w:val="center"/>
              <w:rPr>
                <w:rFonts w:cs="Arial"/>
                <w:b/>
              </w:rPr>
            </w:pPr>
            <w:r w:rsidRPr="00705FED">
              <w:rPr>
                <w:rFonts w:cs="Arial"/>
                <w:b/>
              </w:rPr>
              <w:t>Very Low</w:t>
            </w:r>
          </w:p>
          <w:p w14:paraId="0CAC9B78" w14:textId="77777777" w:rsidR="001B5E78" w:rsidRPr="00705FED" w:rsidRDefault="001B5E78" w:rsidP="002D172F">
            <w:pPr>
              <w:jc w:val="center"/>
              <w:rPr>
                <w:rFonts w:cs="Arial"/>
              </w:rPr>
            </w:pPr>
            <w:r w:rsidRPr="00705FED">
              <w:rPr>
                <w:rFonts w:cs="Arial"/>
              </w:rPr>
              <w:t>-45.1 points or lower in Current Year</w:t>
            </w:r>
          </w:p>
        </w:tc>
        <w:tc>
          <w:tcPr>
            <w:tcW w:w="846" w:type="pct"/>
            <w:shd w:val="clear" w:color="auto" w:fill="A50021"/>
          </w:tcPr>
          <w:p w14:paraId="54D503FD" w14:textId="77777777" w:rsidR="001B5E78" w:rsidRPr="00705FED" w:rsidRDefault="00EA563A" w:rsidP="002D172F">
            <w:pPr>
              <w:jc w:val="center"/>
              <w:rPr>
                <w:rFonts w:cs="Arial"/>
                <w:b/>
              </w:rPr>
            </w:pPr>
            <w:r w:rsidRPr="00705FED">
              <w:rPr>
                <w:rFonts w:cs="Arial"/>
                <w:b/>
              </w:rPr>
              <w:t>115</w:t>
            </w:r>
          </w:p>
          <w:p w14:paraId="0B06DFFF" w14:textId="77777777" w:rsidR="001B5E78" w:rsidRPr="00705FED" w:rsidRDefault="00EA563A" w:rsidP="002D172F">
            <w:pPr>
              <w:jc w:val="center"/>
              <w:rPr>
                <w:rFonts w:cs="Arial"/>
                <w:b/>
              </w:rPr>
            </w:pPr>
            <w:r w:rsidRPr="00705FED">
              <w:rPr>
                <w:rFonts w:cs="Arial"/>
                <w:b/>
              </w:rPr>
              <w:t>(8.5</w:t>
            </w:r>
            <w:r w:rsidR="001B5E78" w:rsidRPr="00705FED">
              <w:rPr>
                <w:rFonts w:cs="Arial"/>
                <w:b/>
              </w:rPr>
              <w:t>%)</w:t>
            </w:r>
          </w:p>
          <w:p w14:paraId="21CC005F" w14:textId="77777777" w:rsidR="001B5E78" w:rsidRPr="00705FED" w:rsidRDefault="001B5E78" w:rsidP="002D172F">
            <w:pPr>
              <w:jc w:val="center"/>
              <w:rPr>
                <w:rFonts w:cs="Arial"/>
                <w:b/>
              </w:rPr>
            </w:pPr>
            <w:r w:rsidRPr="00705FED">
              <w:rPr>
                <w:rFonts w:cs="Arial"/>
                <w:b/>
              </w:rPr>
              <w:t>Red</w:t>
            </w:r>
          </w:p>
        </w:tc>
        <w:tc>
          <w:tcPr>
            <w:tcW w:w="814" w:type="pct"/>
            <w:shd w:val="clear" w:color="auto" w:fill="A50021"/>
          </w:tcPr>
          <w:p w14:paraId="2A3701F9" w14:textId="77777777" w:rsidR="001B5E78" w:rsidRPr="00705FED" w:rsidRDefault="00EA563A" w:rsidP="002D172F">
            <w:pPr>
              <w:jc w:val="center"/>
              <w:rPr>
                <w:rFonts w:cs="Arial"/>
                <w:b/>
              </w:rPr>
            </w:pPr>
            <w:r w:rsidRPr="00705FED">
              <w:rPr>
                <w:rFonts w:cs="Arial"/>
                <w:b/>
              </w:rPr>
              <w:t>54</w:t>
            </w:r>
          </w:p>
          <w:p w14:paraId="1B536F8C" w14:textId="77777777" w:rsidR="001B5E78" w:rsidRPr="00705FED" w:rsidRDefault="00EA563A" w:rsidP="002D172F">
            <w:pPr>
              <w:jc w:val="center"/>
              <w:rPr>
                <w:rFonts w:cs="Arial"/>
                <w:b/>
              </w:rPr>
            </w:pPr>
            <w:r w:rsidRPr="00705FED">
              <w:rPr>
                <w:rFonts w:cs="Arial"/>
                <w:b/>
              </w:rPr>
              <w:t>(4.0</w:t>
            </w:r>
            <w:r w:rsidR="001B5E78" w:rsidRPr="00705FED">
              <w:rPr>
                <w:rFonts w:cs="Arial"/>
                <w:b/>
              </w:rPr>
              <w:t>%)</w:t>
            </w:r>
          </w:p>
          <w:p w14:paraId="6AEB0946" w14:textId="77777777" w:rsidR="001B5E78" w:rsidRPr="00705FED" w:rsidRDefault="001B5E78" w:rsidP="002D172F">
            <w:pPr>
              <w:jc w:val="center"/>
              <w:rPr>
                <w:rFonts w:cs="Arial"/>
                <w:b/>
              </w:rPr>
            </w:pPr>
            <w:r w:rsidRPr="00705FED">
              <w:rPr>
                <w:rFonts w:cs="Arial"/>
                <w:b/>
              </w:rPr>
              <w:t>Red</w:t>
            </w:r>
          </w:p>
        </w:tc>
        <w:tc>
          <w:tcPr>
            <w:tcW w:w="813" w:type="pct"/>
            <w:shd w:val="clear" w:color="auto" w:fill="A50021"/>
          </w:tcPr>
          <w:p w14:paraId="55CFC434" w14:textId="77777777" w:rsidR="001B5E78" w:rsidRPr="00705FED" w:rsidRDefault="001B5E78" w:rsidP="002D172F">
            <w:pPr>
              <w:jc w:val="center"/>
              <w:rPr>
                <w:rFonts w:cs="Arial"/>
                <w:b/>
              </w:rPr>
            </w:pPr>
            <w:r w:rsidRPr="00705FED">
              <w:rPr>
                <w:rFonts w:cs="Arial"/>
                <w:b/>
              </w:rPr>
              <w:t>17</w:t>
            </w:r>
          </w:p>
          <w:p w14:paraId="1EA6EFCF" w14:textId="77777777" w:rsidR="001B5E78" w:rsidRPr="00705FED" w:rsidRDefault="001B5E78" w:rsidP="002D172F">
            <w:pPr>
              <w:jc w:val="center"/>
              <w:rPr>
                <w:rFonts w:cs="Arial"/>
                <w:b/>
              </w:rPr>
            </w:pPr>
            <w:r w:rsidRPr="00705FED">
              <w:rPr>
                <w:rFonts w:cs="Arial"/>
                <w:b/>
              </w:rPr>
              <w:t>(1.3%)</w:t>
            </w:r>
          </w:p>
          <w:p w14:paraId="054AA7C7" w14:textId="77777777" w:rsidR="001B5E78" w:rsidRPr="00705FED" w:rsidRDefault="001B5E78" w:rsidP="002D172F">
            <w:pPr>
              <w:jc w:val="center"/>
              <w:rPr>
                <w:rFonts w:cs="Arial"/>
                <w:b/>
              </w:rPr>
            </w:pPr>
            <w:r w:rsidRPr="00705FED">
              <w:rPr>
                <w:rFonts w:cs="Arial"/>
                <w:b/>
              </w:rPr>
              <w:t>Red</w:t>
            </w:r>
          </w:p>
        </w:tc>
        <w:tc>
          <w:tcPr>
            <w:tcW w:w="814" w:type="pct"/>
            <w:shd w:val="clear" w:color="auto" w:fill="FFA500"/>
          </w:tcPr>
          <w:p w14:paraId="1C132D06" w14:textId="77777777" w:rsidR="001B5E78" w:rsidRPr="00705FED" w:rsidRDefault="001B5E78" w:rsidP="002D172F">
            <w:pPr>
              <w:jc w:val="center"/>
              <w:rPr>
                <w:rFonts w:cs="Arial"/>
                <w:b/>
              </w:rPr>
            </w:pPr>
            <w:r w:rsidRPr="00705FED">
              <w:rPr>
                <w:rFonts w:cs="Arial"/>
                <w:b/>
              </w:rPr>
              <w:t>33</w:t>
            </w:r>
          </w:p>
          <w:p w14:paraId="26B30DB5" w14:textId="77777777" w:rsidR="001B5E78" w:rsidRPr="00705FED" w:rsidRDefault="001B5E78" w:rsidP="002D172F">
            <w:pPr>
              <w:jc w:val="center"/>
              <w:rPr>
                <w:rFonts w:cs="Arial"/>
                <w:b/>
              </w:rPr>
            </w:pPr>
            <w:r w:rsidRPr="00705FED">
              <w:rPr>
                <w:rFonts w:cs="Arial"/>
                <w:b/>
              </w:rPr>
              <w:t>(2.5%)</w:t>
            </w:r>
          </w:p>
          <w:p w14:paraId="3E219A04" w14:textId="77777777" w:rsidR="001B5E78" w:rsidRPr="00705FED" w:rsidRDefault="001B5E78" w:rsidP="002D172F">
            <w:pPr>
              <w:jc w:val="center"/>
              <w:rPr>
                <w:rFonts w:cs="Arial"/>
                <w:b/>
              </w:rPr>
            </w:pPr>
            <w:r w:rsidRPr="00705FED">
              <w:rPr>
                <w:rFonts w:cs="Arial"/>
                <w:b/>
              </w:rPr>
              <w:t>Orange</w:t>
            </w:r>
          </w:p>
        </w:tc>
        <w:tc>
          <w:tcPr>
            <w:tcW w:w="846" w:type="pct"/>
            <w:shd w:val="clear" w:color="auto" w:fill="FFA500"/>
          </w:tcPr>
          <w:p w14:paraId="2A1E6D50" w14:textId="77777777" w:rsidR="001B5E78" w:rsidRPr="00705FED" w:rsidRDefault="001B5E78" w:rsidP="002D172F">
            <w:pPr>
              <w:jc w:val="center"/>
              <w:rPr>
                <w:rFonts w:cs="Arial"/>
                <w:b/>
              </w:rPr>
            </w:pPr>
            <w:r w:rsidRPr="00705FED">
              <w:rPr>
                <w:rFonts w:cs="Arial"/>
                <w:b/>
              </w:rPr>
              <w:t>30</w:t>
            </w:r>
          </w:p>
          <w:p w14:paraId="6C545214" w14:textId="77777777" w:rsidR="001B5E78" w:rsidRPr="00705FED" w:rsidRDefault="001B5E78" w:rsidP="002D172F">
            <w:pPr>
              <w:jc w:val="center"/>
              <w:rPr>
                <w:rFonts w:cs="Arial"/>
                <w:b/>
              </w:rPr>
            </w:pPr>
            <w:r w:rsidRPr="00705FED">
              <w:rPr>
                <w:rFonts w:cs="Arial"/>
                <w:b/>
              </w:rPr>
              <w:t>(2.2%)</w:t>
            </w:r>
          </w:p>
          <w:p w14:paraId="79DDB60F" w14:textId="77777777" w:rsidR="001B5E78" w:rsidRPr="00705FED" w:rsidRDefault="001B5E78" w:rsidP="002D172F">
            <w:pPr>
              <w:jc w:val="center"/>
              <w:rPr>
                <w:rFonts w:cs="Arial"/>
                <w:b/>
              </w:rPr>
            </w:pPr>
            <w:r w:rsidRPr="00705FED">
              <w:rPr>
                <w:rFonts w:cs="Arial"/>
                <w:b/>
              </w:rPr>
              <w:t>Orange</w:t>
            </w:r>
          </w:p>
        </w:tc>
      </w:tr>
    </w:tbl>
    <w:p w14:paraId="5A00327C" w14:textId="77777777" w:rsidR="001B5E78" w:rsidRPr="00705FED" w:rsidRDefault="00EA563A" w:rsidP="002D172F">
      <w:pPr>
        <w:rPr>
          <w:rFonts w:eastAsiaTheme="minorHAnsi" w:cs="Arial"/>
          <w:b/>
        </w:rPr>
      </w:pPr>
      <w:r w:rsidRPr="00705FED">
        <w:rPr>
          <w:rFonts w:eastAsiaTheme="minorHAnsi" w:cs="Arial"/>
          <w:b/>
        </w:rPr>
        <w:t>.</w:t>
      </w:r>
    </w:p>
    <w:tbl>
      <w:tblPr>
        <w:tblStyle w:val="TableGrid34"/>
        <w:tblW w:w="5122" w:type="pct"/>
        <w:tblInd w:w="-185" w:type="dxa"/>
        <w:tblLook w:val="04A0" w:firstRow="1" w:lastRow="0" w:firstColumn="1" w:lastColumn="0" w:noHBand="0" w:noVBand="1"/>
        <w:tblDescription w:val="ELA– Academic Indicator (High School) by number of school. "/>
      </w:tblPr>
      <w:tblGrid>
        <w:gridCol w:w="1855"/>
        <w:gridCol w:w="1669"/>
        <w:gridCol w:w="1582"/>
        <w:gridCol w:w="1584"/>
        <w:gridCol w:w="1673"/>
        <w:gridCol w:w="1584"/>
      </w:tblGrid>
      <w:tr w:rsidR="001B5E78" w:rsidRPr="00705FED" w14:paraId="5CE0C20F" w14:textId="77777777" w:rsidTr="00BB0135">
        <w:trPr>
          <w:cantSplit/>
          <w:trHeight w:val="628"/>
          <w:tblHeader/>
        </w:trPr>
        <w:tc>
          <w:tcPr>
            <w:tcW w:w="932" w:type="pct"/>
          </w:tcPr>
          <w:p w14:paraId="549DA64C" w14:textId="77777777" w:rsidR="001B5E78" w:rsidRPr="00705FED" w:rsidRDefault="001B5E78" w:rsidP="002D172F">
            <w:pPr>
              <w:jc w:val="center"/>
              <w:rPr>
                <w:rFonts w:cs="Arial"/>
                <w:b/>
              </w:rPr>
            </w:pPr>
            <w:r w:rsidRPr="00705FED">
              <w:rPr>
                <w:rFonts w:cs="Arial"/>
                <w:b/>
              </w:rPr>
              <w:t># of Schools</w:t>
            </w:r>
          </w:p>
        </w:tc>
        <w:tc>
          <w:tcPr>
            <w:tcW w:w="839" w:type="pct"/>
            <w:shd w:val="clear" w:color="auto" w:fill="A50021"/>
          </w:tcPr>
          <w:p w14:paraId="3F0196FD" w14:textId="77777777" w:rsidR="001B5E78" w:rsidRPr="00705FED" w:rsidRDefault="001B5E78" w:rsidP="002D172F">
            <w:pPr>
              <w:jc w:val="center"/>
              <w:rPr>
                <w:rFonts w:cs="Arial"/>
                <w:b/>
              </w:rPr>
            </w:pPr>
            <w:r w:rsidRPr="00705FED">
              <w:rPr>
                <w:rFonts w:cs="Arial"/>
                <w:b/>
              </w:rPr>
              <w:t>Red</w:t>
            </w:r>
          </w:p>
        </w:tc>
        <w:tc>
          <w:tcPr>
            <w:tcW w:w="795" w:type="pct"/>
            <w:shd w:val="clear" w:color="auto" w:fill="FF9900"/>
          </w:tcPr>
          <w:p w14:paraId="3B0A3889" w14:textId="77777777" w:rsidR="001B5E78" w:rsidRPr="00705FED" w:rsidRDefault="001B5E78" w:rsidP="002D172F">
            <w:pPr>
              <w:jc w:val="center"/>
              <w:rPr>
                <w:rFonts w:cs="Arial"/>
                <w:b/>
              </w:rPr>
            </w:pPr>
            <w:r w:rsidRPr="00705FED">
              <w:rPr>
                <w:rFonts w:cs="Arial"/>
                <w:b/>
              </w:rPr>
              <w:t>Orange</w:t>
            </w:r>
          </w:p>
        </w:tc>
        <w:tc>
          <w:tcPr>
            <w:tcW w:w="796" w:type="pct"/>
            <w:shd w:val="clear" w:color="auto" w:fill="FFFF00"/>
          </w:tcPr>
          <w:p w14:paraId="1227A455" w14:textId="77777777" w:rsidR="001B5E78" w:rsidRPr="00705FED" w:rsidRDefault="001B5E78" w:rsidP="002D172F">
            <w:pPr>
              <w:jc w:val="center"/>
              <w:rPr>
                <w:rFonts w:cs="Arial"/>
                <w:b/>
                <w:color w:val="FFFFFF"/>
              </w:rPr>
            </w:pPr>
            <w:r w:rsidRPr="00705FED">
              <w:rPr>
                <w:rFonts w:cs="Arial"/>
                <w:b/>
              </w:rPr>
              <w:t>Yellow</w:t>
            </w:r>
          </w:p>
        </w:tc>
        <w:tc>
          <w:tcPr>
            <w:tcW w:w="841" w:type="pct"/>
            <w:shd w:val="clear" w:color="auto" w:fill="006500"/>
          </w:tcPr>
          <w:p w14:paraId="15D80C13" w14:textId="77777777" w:rsidR="001B5E78" w:rsidRPr="00705FED" w:rsidRDefault="001B5E78" w:rsidP="002D172F">
            <w:pPr>
              <w:jc w:val="center"/>
              <w:rPr>
                <w:rFonts w:cs="Arial"/>
                <w:b/>
                <w:color w:val="FFFFFF"/>
              </w:rPr>
            </w:pPr>
            <w:r w:rsidRPr="00705FED">
              <w:rPr>
                <w:rFonts w:cs="Arial"/>
                <w:b/>
                <w:color w:val="FFFFFF"/>
              </w:rPr>
              <w:t>Green</w:t>
            </w:r>
          </w:p>
        </w:tc>
        <w:tc>
          <w:tcPr>
            <w:tcW w:w="796" w:type="pct"/>
            <w:shd w:val="clear" w:color="auto" w:fill="0000FF"/>
          </w:tcPr>
          <w:p w14:paraId="1C53FB6A" w14:textId="77777777" w:rsidR="001B5E78" w:rsidRPr="00705FED" w:rsidRDefault="001B5E78" w:rsidP="002D172F">
            <w:pPr>
              <w:jc w:val="center"/>
              <w:rPr>
                <w:rFonts w:cs="Arial"/>
                <w:b/>
                <w:color w:val="FFFFFF"/>
              </w:rPr>
            </w:pPr>
            <w:r w:rsidRPr="00705FED">
              <w:rPr>
                <w:rFonts w:cs="Arial"/>
                <w:b/>
                <w:color w:val="FFFFFF"/>
              </w:rPr>
              <w:t>Blue</w:t>
            </w:r>
          </w:p>
        </w:tc>
      </w:tr>
      <w:tr w:rsidR="001B5E78" w:rsidRPr="00705FED" w14:paraId="471044CB" w14:textId="77777777" w:rsidTr="00BB0135">
        <w:trPr>
          <w:cantSplit/>
          <w:trHeight w:val="628"/>
        </w:trPr>
        <w:tc>
          <w:tcPr>
            <w:tcW w:w="932" w:type="pct"/>
          </w:tcPr>
          <w:p w14:paraId="3581AE43" w14:textId="77777777" w:rsidR="001B5E78" w:rsidRPr="00705FED" w:rsidRDefault="001B5E78" w:rsidP="002D172F">
            <w:pPr>
              <w:jc w:val="center"/>
              <w:rPr>
                <w:rFonts w:cs="Arial"/>
              </w:rPr>
            </w:pPr>
            <w:r w:rsidRPr="00705FED">
              <w:rPr>
                <w:rFonts w:cs="Arial"/>
              </w:rPr>
              <w:t>1,346</w:t>
            </w:r>
          </w:p>
        </w:tc>
        <w:tc>
          <w:tcPr>
            <w:tcW w:w="839" w:type="pct"/>
          </w:tcPr>
          <w:p w14:paraId="4B0720FF" w14:textId="77777777" w:rsidR="001B5E78" w:rsidRPr="00705FED" w:rsidRDefault="001B5E78" w:rsidP="002D172F">
            <w:pPr>
              <w:jc w:val="center"/>
              <w:rPr>
                <w:rFonts w:cs="Arial"/>
              </w:rPr>
            </w:pPr>
            <w:r w:rsidRPr="00705FED">
              <w:rPr>
                <w:rFonts w:cs="Arial"/>
              </w:rPr>
              <w:t>186 (13.8%)</w:t>
            </w:r>
          </w:p>
        </w:tc>
        <w:tc>
          <w:tcPr>
            <w:tcW w:w="795" w:type="pct"/>
          </w:tcPr>
          <w:p w14:paraId="6B89BC9D" w14:textId="77777777" w:rsidR="001B5E78" w:rsidRPr="00705FED" w:rsidRDefault="001B5E78" w:rsidP="002D172F">
            <w:pPr>
              <w:jc w:val="center"/>
              <w:rPr>
                <w:rFonts w:cs="Arial"/>
              </w:rPr>
            </w:pPr>
            <w:r w:rsidRPr="00705FED">
              <w:rPr>
                <w:rFonts w:cs="Arial"/>
              </w:rPr>
              <w:t>347 (25.8%)</w:t>
            </w:r>
          </w:p>
        </w:tc>
        <w:tc>
          <w:tcPr>
            <w:tcW w:w="796" w:type="pct"/>
          </w:tcPr>
          <w:p w14:paraId="1E15B50B" w14:textId="77777777" w:rsidR="001B5E78" w:rsidRPr="00705FED" w:rsidRDefault="001B5E78" w:rsidP="002D172F">
            <w:pPr>
              <w:jc w:val="center"/>
              <w:rPr>
                <w:rFonts w:cs="Arial"/>
              </w:rPr>
            </w:pPr>
            <w:r w:rsidRPr="00705FED">
              <w:rPr>
                <w:rFonts w:cs="Arial"/>
              </w:rPr>
              <w:t>286 (21.3%)</w:t>
            </w:r>
          </w:p>
        </w:tc>
        <w:tc>
          <w:tcPr>
            <w:tcW w:w="841" w:type="pct"/>
          </w:tcPr>
          <w:p w14:paraId="41CF30F3" w14:textId="77777777" w:rsidR="001B5E78" w:rsidRPr="00705FED" w:rsidRDefault="001B5E78" w:rsidP="002D172F">
            <w:pPr>
              <w:jc w:val="center"/>
              <w:rPr>
                <w:rFonts w:cs="Arial"/>
              </w:rPr>
            </w:pPr>
            <w:r w:rsidRPr="00705FED">
              <w:rPr>
                <w:rFonts w:cs="Arial"/>
              </w:rPr>
              <w:t>429 (31.9%)</w:t>
            </w:r>
          </w:p>
        </w:tc>
        <w:tc>
          <w:tcPr>
            <w:tcW w:w="796" w:type="pct"/>
          </w:tcPr>
          <w:p w14:paraId="4495BED5" w14:textId="77777777" w:rsidR="001B5E78" w:rsidRPr="00705FED" w:rsidRDefault="001B5E78" w:rsidP="002D172F">
            <w:pPr>
              <w:jc w:val="center"/>
              <w:rPr>
                <w:rFonts w:cs="Arial"/>
              </w:rPr>
            </w:pPr>
            <w:r w:rsidRPr="00705FED">
              <w:rPr>
                <w:rFonts w:cs="Arial"/>
              </w:rPr>
              <w:t xml:space="preserve">98 </w:t>
            </w:r>
          </w:p>
          <w:p w14:paraId="3FC6C214" w14:textId="77777777" w:rsidR="001B5E78" w:rsidRPr="00705FED" w:rsidRDefault="001B5E78" w:rsidP="002D172F">
            <w:pPr>
              <w:jc w:val="center"/>
              <w:rPr>
                <w:rFonts w:cs="Arial"/>
              </w:rPr>
            </w:pPr>
            <w:r w:rsidRPr="00705FED">
              <w:rPr>
                <w:rFonts w:cs="Arial"/>
              </w:rPr>
              <w:t>(7.3%)</w:t>
            </w:r>
          </w:p>
        </w:tc>
      </w:tr>
    </w:tbl>
    <w:p w14:paraId="52F1D813" w14:textId="0F681853" w:rsidR="00DA541E" w:rsidRPr="00DA541E" w:rsidRDefault="00DA541E" w:rsidP="002D172F">
      <w:pPr>
        <w:rPr>
          <w:rFonts w:eastAsiaTheme="minorHAnsi" w:cs="Arial"/>
          <w:b/>
          <w:szCs w:val="22"/>
        </w:rPr>
      </w:pPr>
      <w:r w:rsidRPr="00DA541E">
        <w:rPr>
          <w:b/>
        </w:rPr>
        <w:t xml:space="preserve">Table </w:t>
      </w:r>
      <w:r w:rsidR="00484A32">
        <w:rPr>
          <w:b/>
        </w:rPr>
        <w:t>5</w:t>
      </w:r>
      <w:r w:rsidRPr="00DA541E">
        <w:rPr>
          <w:b/>
        </w:rPr>
        <w:t>.</w:t>
      </w:r>
      <w:r>
        <w:t xml:space="preserve"> </w:t>
      </w:r>
      <w:r w:rsidRPr="00DA541E">
        <w:rPr>
          <w:rFonts w:eastAsiaTheme="minorHAnsi" w:cs="Arial"/>
          <w:b/>
          <w:szCs w:val="22"/>
        </w:rPr>
        <w:t>Mathematics - Academic Indicator for High School (Grades 7-12)</w:t>
      </w:r>
    </w:p>
    <w:p w14:paraId="22FB3C20" w14:textId="77777777" w:rsidR="00DA541E" w:rsidRPr="00DA541E" w:rsidRDefault="00DA541E" w:rsidP="009632F5">
      <w:pPr>
        <w:ind w:left="-270" w:firstLine="270"/>
        <w:rPr>
          <w:rFonts w:eastAsiaTheme="minorHAnsi" w:cstheme="minorBidi"/>
        </w:rPr>
      </w:pPr>
      <w:r w:rsidRPr="00DA541E">
        <w:rPr>
          <w:rFonts w:eastAsiaTheme="minorHAnsi" w:cs="Arial"/>
          <w:szCs w:val="22"/>
        </w:rPr>
        <w:lastRenderedPageBreak/>
        <w:t>The Goal for High Schools: +0 Points Above Distance from Standard</w:t>
      </w:r>
    </w:p>
    <w:tbl>
      <w:tblPr>
        <w:tblStyle w:val="TableGrid34"/>
        <w:tblpPr w:leftFromText="180" w:rightFromText="180" w:vertAnchor="text" w:horzAnchor="margin" w:tblpX="-185" w:tblpY="79"/>
        <w:tblW w:w="5161" w:type="pct"/>
        <w:tblLook w:val="04A0" w:firstRow="1" w:lastRow="0" w:firstColumn="1" w:lastColumn="0" w:noHBand="0" w:noVBand="1"/>
        <w:tblDescription w:val="Mathematics - Academic Indicator for High School (Grades 7-12)"/>
      </w:tblPr>
      <w:tblGrid>
        <w:gridCol w:w="1737"/>
        <w:gridCol w:w="1696"/>
        <w:gridCol w:w="1632"/>
        <w:gridCol w:w="1630"/>
        <w:gridCol w:w="1632"/>
        <w:gridCol w:w="1696"/>
      </w:tblGrid>
      <w:tr w:rsidR="00DA541E" w:rsidRPr="00DA541E" w14:paraId="0D8D9DD0" w14:textId="77777777" w:rsidTr="009632F5">
        <w:trPr>
          <w:cantSplit/>
          <w:trHeight w:val="1552"/>
          <w:tblHeader/>
        </w:trPr>
        <w:tc>
          <w:tcPr>
            <w:tcW w:w="867" w:type="pct"/>
          </w:tcPr>
          <w:p w14:paraId="1B3E6EB2" w14:textId="77777777" w:rsidR="00DA541E" w:rsidRPr="00DA541E" w:rsidRDefault="00DA541E" w:rsidP="002D172F">
            <w:pPr>
              <w:jc w:val="center"/>
              <w:rPr>
                <w:rFonts w:eastAsiaTheme="minorHAnsi" w:cs="Arial"/>
              </w:rPr>
            </w:pPr>
            <w:r w:rsidRPr="00DA541E">
              <w:rPr>
                <w:rFonts w:eastAsiaTheme="minorHAnsi" w:cs="Arial"/>
                <w:b/>
              </w:rPr>
              <w:t>Performance Level</w:t>
            </w:r>
          </w:p>
        </w:tc>
        <w:tc>
          <w:tcPr>
            <w:tcW w:w="846" w:type="pct"/>
          </w:tcPr>
          <w:p w14:paraId="452958B0" w14:textId="77777777" w:rsidR="00DA541E" w:rsidRPr="00DA541E" w:rsidRDefault="00DA541E" w:rsidP="002D172F">
            <w:pPr>
              <w:jc w:val="center"/>
              <w:rPr>
                <w:rFonts w:eastAsiaTheme="minorHAnsi" w:cs="Arial"/>
                <w:b/>
              </w:rPr>
            </w:pPr>
            <w:r w:rsidRPr="00DA541E">
              <w:rPr>
                <w:rFonts w:eastAsiaTheme="minorHAnsi" w:cs="Arial"/>
                <w:b/>
              </w:rPr>
              <w:t>Declined Significantly</w:t>
            </w:r>
          </w:p>
          <w:p w14:paraId="5E3C305A" w14:textId="77777777" w:rsidR="00DA541E" w:rsidRPr="00DA541E" w:rsidRDefault="00DA541E" w:rsidP="002D172F">
            <w:pPr>
              <w:jc w:val="center"/>
              <w:rPr>
                <w:rFonts w:eastAsiaTheme="minorHAnsi" w:cs="Arial"/>
                <w:b/>
              </w:rPr>
            </w:pPr>
            <w:r w:rsidRPr="00DA541E">
              <w:rPr>
                <w:rFonts w:eastAsiaTheme="minorHAnsi" w:cs="Arial"/>
                <w:b/>
              </w:rPr>
              <w:t>from Prior Year (by more than 20 points)</w:t>
            </w:r>
          </w:p>
        </w:tc>
        <w:tc>
          <w:tcPr>
            <w:tcW w:w="814" w:type="pct"/>
          </w:tcPr>
          <w:p w14:paraId="4617D36C" w14:textId="77777777" w:rsidR="00DA541E" w:rsidRPr="00DA541E" w:rsidRDefault="00DA541E" w:rsidP="002D172F">
            <w:pPr>
              <w:jc w:val="center"/>
              <w:rPr>
                <w:rFonts w:eastAsiaTheme="minorHAnsi" w:cs="Arial"/>
                <w:b/>
              </w:rPr>
            </w:pPr>
            <w:r w:rsidRPr="00DA541E">
              <w:rPr>
                <w:rFonts w:eastAsiaTheme="minorHAnsi" w:cs="Arial"/>
                <w:b/>
              </w:rPr>
              <w:t>Declined</w:t>
            </w:r>
          </w:p>
          <w:p w14:paraId="1B16B133" w14:textId="77777777" w:rsidR="00DA541E" w:rsidRPr="00DA541E" w:rsidRDefault="00DA541E" w:rsidP="002D172F">
            <w:pPr>
              <w:jc w:val="center"/>
              <w:rPr>
                <w:rFonts w:eastAsiaTheme="minorHAnsi" w:cs="Arial"/>
                <w:b/>
              </w:rPr>
            </w:pPr>
            <w:r w:rsidRPr="00DA541E">
              <w:rPr>
                <w:rFonts w:eastAsiaTheme="minorHAnsi" w:cs="Arial"/>
                <w:b/>
              </w:rPr>
              <w:t>from Prior Year (by 3 to 20 points)</w:t>
            </w:r>
          </w:p>
        </w:tc>
        <w:tc>
          <w:tcPr>
            <w:tcW w:w="813" w:type="pct"/>
          </w:tcPr>
          <w:p w14:paraId="5098B8A2" w14:textId="77777777" w:rsidR="00DA541E" w:rsidRPr="00DA541E" w:rsidRDefault="00DA541E" w:rsidP="002D172F">
            <w:pPr>
              <w:jc w:val="center"/>
              <w:rPr>
                <w:rFonts w:eastAsiaTheme="minorHAnsi" w:cs="Arial"/>
                <w:b/>
              </w:rPr>
            </w:pPr>
            <w:r w:rsidRPr="00DA541E">
              <w:rPr>
                <w:rFonts w:eastAsiaTheme="minorHAnsi" w:cs="Arial"/>
                <w:b/>
              </w:rPr>
              <w:t>Maintained</w:t>
            </w:r>
          </w:p>
          <w:p w14:paraId="0DF00728" w14:textId="77777777" w:rsidR="00DA541E" w:rsidRPr="00DA541E" w:rsidRDefault="00DA541E" w:rsidP="002D172F">
            <w:pPr>
              <w:jc w:val="center"/>
              <w:rPr>
                <w:rFonts w:eastAsiaTheme="minorHAnsi" w:cs="Arial"/>
                <w:b/>
              </w:rPr>
            </w:pPr>
            <w:r w:rsidRPr="00DA541E">
              <w:rPr>
                <w:rFonts w:eastAsiaTheme="minorHAnsi" w:cs="Arial"/>
                <w:b/>
              </w:rPr>
              <w:t xml:space="preserve">from Prior Year </w:t>
            </w:r>
            <w:r w:rsidRPr="00DA541E">
              <w:rPr>
                <w:rFonts w:eastAsiaTheme="minorHAnsi" w:cs="Arial"/>
                <w:b/>
                <w:color w:val="000000"/>
              </w:rPr>
              <w:t xml:space="preserve">(declined </w:t>
            </w:r>
            <w:r w:rsidRPr="00DA541E">
              <w:rPr>
                <w:rFonts w:eastAsiaTheme="minorHAnsi" w:cs="Arial"/>
                <w:b/>
              </w:rPr>
              <w:t>by less than 3 points or</w:t>
            </w:r>
            <w:r w:rsidRPr="00DA541E">
              <w:rPr>
                <w:rFonts w:eastAsiaTheme="minorHAnsi" w:cs="Arial"/>
                <w:b/>
              </w:rPr>
              <w:br/>
              <w:t>increased by less than 3 points)</w:t>
            </w:r>
          </w:p>
        </w:tc>
        <w:tc>
          <w:tcPr>
            <w:tcW w:w="814" w:type="pct"/>
          </w:tcPr>
          <w:p w14:paraId="4C4F3703" w14:textId="77777777" w:rsidR="00DA541E" w:rsidRPr="00DA541E" w:rsidRDefault="00DA541E" w:rsidP="002D172F">
            <w:pPr>
              <w:jc w:val="center"/>
              <w:rPr>
                <w:rFonts w:eastAsiaTheme="minorHAnsi" w:cs="Arial"/>
                <w:b/>
              </w:rPr>
            </w:pPr>
            <w:r w:rsidRPr="00DA541E">
              <w:rPr>
                <w:rFonts w:eastAsiaTheme="minorHAnsi" w:cs="Arial"/>
                <w:b/>
              </w:rPr>
              <w:t>Increased</w:t>
            </w:r>
          </w:p>
          <w:p w14:paraId="15FE51BF" w14:textId="77777777" w:rsidR="00DA541E" w:rsidRPr="00DA541E" w:rsidRDefault="00DA541E" w:rsidP="002D172F">
            <w:pPr>
              <w:jc w:val="center"/>
              <w:rPr>
                <w:rFonts w:eastAsiaTheme="minorHAnsi" w:cs="Arial"/>
                <w:b/>
              </w:rPr>
            </w:pPr>
            <w:r w:rsidRPr="00DA541E">
              <w:rPr>
                <w:rFonts w:eastAsiaTheme="minorHAnsi" w:cs="Arial"/>
                <w:b/>
              </w:rPr>
              <w:t>from Prior Year (by 3 to less than 15 points)</w:t>
            </w:r>
          </w:p>
        </w:tc>
        <w:tc>
          <w:tcPr>
            <w:tcW w:w="846" w:type="pct"/>
          </w:tcPr>
          <w:p w14:paraId="5892D631" w14:textId="77777777" w:rsidR="00DA541E" w:rsidRPr="00DA541E" w:rsidRDefault="00DA541E" w:rsidP="002D172F">
            <w:pPr>
              <w:jc w:val="center"/>
              <w:rPr>
                <w:rFonts w:eastAsiaTheme="minorHAnsi" w:cs="Arial"/>
                <w:b/>
              </w:rPr>
            </w:pPr>
            <w:r w:rsidRPr="00DA541E">
              <w:rPr>
                <w:rFonts w:eastAsiaTheme="minorHAnsi" w:cs="Arial"/>
                <w:b/>
              </w:rPr>
              <w:t>Increased Significantly</w:t>
            </w:r>
          </w:p>
          <w:p w14:paraId="142FEC6C" w14:textId="77777777" w:rsidR="00DA541E" w:rsidRPr="00DA541E" w:rsidRDefault="00DA541E" w:rsidP="002D172F">
            <w:pPr>
              <w:jc w:val="center"/>
              <w:rPr>
                <w:rFonts w:eastAsiaTheme="minorHAnsi" w:cs="Arial"/>
              </w:rPr>
            </w:pPr>
            <w:r w:rsidRPr="00DA541E">
              <w:rPr>
                <w:rFonts w:eastAsiaTheme="minorHAnsi" w:cs="Arial"/>
                <w:b/>
              </w:rPr>
              <w:t>from Prior Year (by 15 points or more)</w:t>
            </w:r>
          </w:p>
        </w:tc>
      </w:tr>
      <w:tr w:rsidR="00DA541E" w:rsidRPr="00DA541E" w14:paraId="0C8180EA" w14:textId="77777777" w:rsidTr="009632F5">
        <w:trPr>
          <w:cantSplit/>
          <w:trHeight w:val="1552"/>
        </w:trPr>
        <w:tc>
          <w:tcPr>
            <w:tcW w:w="867" w:type="pct"/>
          </w:tcPr>
          <w:p w14:paraId="0CEBFF58" w14:textId="77777777" w:rsidR="00DA541E" w:rsidRPr="00DA541E" w:rsidRDefault="00DA541E" w:rsidP="002D172F">
            <w:pPr>
              <w:jc w:val="center"/>
              <w:rPr>
                <w:rFonts w:eastAsiaTheme="minorHAnsi" w:cs="Arial"/>
                <w:b/>
              </w:rPr>
            </w:pPr>
            <w:r w:rsidRPr="00DA541E">
              <w:rPr>
                <w:rFonts w:eastAsiaTheme="minorHAnsi" w:cs="Arial"/>
                <w:b/>
              </w:rPr>
              <w:t>Very High</w:t>
            </w:r>
          </w:p>
          <w:p w14:paraId="54AF9115" w14:textId="77777777" w:rsidR="00DA541E" w:rsidRPr="00DA541E" w:rsidRDefault="00DA541E" w:rsidP="002D172F">
            <w:pPr>
              <w:jc w:val="center"/>
              <w:rPr>
                <w:rFonts w:eastAsiaTheme="minorHAnsi" w:cs="Arial"/>
                <w:b/>
              </w:rPr>
            </w:pPr>
            <w:r w:rsidRPr="00DA541E">
              <w:rPr>
                <w:rFonts w:eastAsiaTheme="minorHAnsi" w:cs="Arial"/>
                <w:b/>
              </w:rPr>
              <w:t>+25 points or higher in Current Year</w:t>
            </w:r>
          </w:p>
        </w:tc>
        <w:tc>
          <w:tcPr>
            <w:tcW w:w="846" w:type="pct"/>
            <w:shd w:val="clear" w:color="auto" w:fill="006500"/>
          </w:tcPr>
          <w:p w14:paraId="6E5DC2B8" w14:textId="77777777" w:rsidR="00DA541E" w:rsidRPr="00DA541E" w:rsidRDefault="00EA563A" w:rsidP="002D172F">
            <w:pPr>
              <w:jc w:val="center"/>
              <w:rPr>
                <w:rFonts w:eastAsiaTheme="minorHAnsi" w:cs="Arial"/>
              </w:rPr>
            </w:pPr>
            <w:r>
              <w:rPr>
                <w:rFonts w:eastAsiaTheme="minorHAnsi" w:cs="Arial"/>
              </w:rPr>
              <w:t>17</w:t>
            </w:r>
          </w:p>
          <w:p w14:paraId="1E0402DC" w14:textId="77777777" w:rsidR="00DA541E" w:rsidRPr="00DA541E" w:rsidRDefault="00EA563A" w:rsidP="002D172F">
            <w:pPr>
              <w:jc w:val="center"/>
              <w:rPr>
                <w:rFonts w:eastAsiaTheme="minorHAnsi" w:cs="Arial"/>
              </w:rPr>
            </w:pPr>
            <w:r>
              <w:rPr>
                <w:rFonts w:eastAsiaTheme="minorHAnsi" w:cs="Arial"/>
              </w:rPr>
              <w:t>(1.3</w:t>
            </w:r>
            <w:r w:rsidR="00DA541E" w:rsidRPr="00DA541E">
              <w:rPr>
                <w:rFonts w:eastAsiaTheme="minorHAnsi" w:cs="Arial"/>
              </w:rPr>
              <w:t>%)</w:t>
            </w:r>
          </w:p>
          <w:p w14:paraId="1AEE68B2" w14:textId="77777777" w:rsidR="00DA541E" w:rsidRPr="00DA541E" w:rsidRDefault="00DA541E" w:rsidP="002D172F">
            <w:pPr>
              <w:jc w:val="center"/>
              <w:rPr>
                <w:rFonts w:eastAsiaTheme="minorHAnsi" w:cs="Arial"/>
                <w:color w:val="FFFFFF"/>
              </w:rPr>
            </w:pPr>
            <w:r w:rsidRPr="00DA541E">
              <w:rPr>
                <w:rFonts w:eastAsiaTheme="minorHAnsi" w:cs="Arial"/>
                <w:b/>
              </w:rPr>
              <w:t>Green</w:t>
            </w:r>
          </w:p>
        </w:tc>
        <w:tc>
          <w:tcPr>
            <w:tcW w:w="814" w:type="pct"/>
            <w:shd w:val="clear" w:color="auto" w:fill="006500"/>
          </w:tcPr>
          <w:p w14:paraId="47334609" w14:textId="77777777" w:rsidR="00DA541E" w:rsidRPr="00DA541E" w:rsidRDefault="00EA563A" w:rsidP="002D172F">
            <w:pPr>
              <w:jc w:val="center"/>
              <w:rPr>
                <w:rFonts w:eastAsiaTheme="minorHAnsi" w:cs="Arial"/>
                <w:color w:val="FFFFFF"/>
              </w:rPr>
            </w:pPr>
            <w:r>
              <w:rPr>
                <w:rFonts w:eastAsiaTheme="minorHAnsi" w:cs="Arial"/>
                <w:color w:val="FFFFFF"/>
              </w:rPr>
              <w:t>23</w:t>
            </w:r>
          </w:p>
          <w:p w14:paraId="1512AB27" w14:textId="77777777" w:rsidR="00DA541E" w:rsidRPr="00DA541E" w:rsidRDefault="00EA563A" w:rsidP="002D172F">
            <w:pPr>
              <w:jc w:val="center"/>
              <w:rPr>
                <w:rFonts w:eastAsiaTheme="minorHAnsi" w:cs="Arial"/>
                <w:color w:val="FFFFFF"/>
              </w:rPr>
            </w:pPr>
            <w:r>
              <w:rPr>
                <w:rFonts w:eastAsiaTheme="minorHAnsi" w:cs="Arial"/>
                <w:color w:val="FFFFFF"/>
              </w:rPr>
              <w:t>(1.7</w:t>
            </w:r>
            <w:r w:rsidR="00DA541E" w:rsidRPr="00DA541E">
              <w:rPr>
                <w:rFonts w:eastAsiaTheme="minorHAnsi" w:cs="Arial"/>
                <w:color w:val="FFFFFF"/>
              </w:rPr>
              <w:t>%)</w:t>
            </w:r>
          </w:p>
          <w:p w14:paraId="083CAF85" w14:textId="77777777" w:rsidR="00DA541E" w:rsidRPr="00DA541E" w:rsidRDefault="00DA541E" w:rsidP="002D172F">
            <w:pPr>
              <w:jc w:val="center"/>
              <w:rPr>
                <w:rFonts w:eastAsiaTheme="minorHAnsi" w:cs="Arial"/>
                <w:color w:val="FFFFFF"/>
              </w:rPr>
            </w:pPr>
            <w:r w:rsidRPr="00DA541E">
              <w:rPr>
                <w:rFonts w:eastAsiaTheme="minorHAnsi" w:cs="Arial"/>
                <w:b/>
                <w:color w:val="FFFFFF"/>
              </w:rPr>
              <w:t>Green</w:t>
            </w:r>
          </w:p>
        </w:tc>
        <w:tc>
          <w:tcPr>
            <w:tcW w:w="813" w:type="pct"/>
            <w:shd w:val="clear" w:color="auto" w:fill="0000FF"/>
          </w:tcPr>
          <w:p w14:paraId="1B262536" w14:textId="77777777" w:rsidR="00DA541E" w:rsidRPr="00DA541E" w:rsidRDefault="00DA541E" w:rsidP="002D172F">
            <w:pPr>
              <w:jc w:val="center"/>
              <w:rPr>
                <w:rFonts w:eastAsiaTheme="minorHAnsi" w:cs="Arial"/>
                <w:color w:val="FFFFFF"/>
              </w:rPr>
            </w:pPr>
            <w:r w:rsidRPr="00DA541E">
              <w:rPr>
                <w:rFonts w:eastAsiaTheme="minorHAnsi" w:cs="Arial"/>
                <w:color w:val="FFFFFF"/>
              </w:rPr>
              <w:t>14</w:t>
            </w:r>
          </w:p>
          <w:p w14:paraId="216E3C52" w14:textId="77777777" w:rsidR="00DA541E" w:rsidRPr="00DA541E" w:rsidRDefault="00DA541E" w:rsidP="002D172F">
            <w:pPr>
              <w:jc w:val="center"/>
              <w:rPr>
                <w:rFonts w:eastAsiaTheme="minorHAnsi" w:cs="Arial"/>
                <w:color w:val="FFFFFF"/>
              </w:rPr>
            </w:pPr>
            <w:r w:rsidRPr="00DA541E">
              <w:rPr>
                <w:rFonts w:eastAsiaTheme="minorHAnsi" w:cs="Arial"/>
                <w:color w:val="FFFFFF"/>
              </w:rPr>
              <w:t>(1.1%)</w:t>
            </w:r>
          </w:p>
          <w:p w14:paraId="1D0CD601" w14:textId="77777777" w:rsidR="00DA541E" w:rsidRPr="00DA541E" w:rsidRDefault="00DA541E" w:rsidP="002D172F">
            <w:pPr>
              <w:jc w:val="center"/>
              <w:rPr>
                <w:rFonts w:eastAsiaTheme="minorHAnsi" w:cs="Arial"/>
                <w:color w:val="FFFFFF"/>
              </w:rPr>
            </w:pPr>
            <w:r w:rsidRPr="00DA541E">
              <w:rPr>
                <w:rFonts w:eastAsiaTheme="minorHAnsi" w:cs="Arial"/>
                <w:b/>
                <w:color w:val="FFFFFF"/>
              </w:rPr>
              <w:t>Blue</w:t>
            </w:r>
          </w:p>
        </w:tc>
        <w:tc>
          <w:tcPr>
            <w:tcW w:w="814" w:type="pct"/>
            <w:shd w:val="clear" w:color="auto" w:fill="0000FF"/>
          </w:tcPr>
          <w:p w14:paraId="107AB165" w14:textId="77777777" w:rsidR="00DA541E" w:rsidRPr="00DA541E" w:rsidRDefault="00DA541E" w:rsidP="002D172F">
            <w:pPr>
              <w:jc w:val="center"/>
              <w:rPr>
                <w:rFonts w:eastAsiaTheme="minorHAnsi" w:cs="Arial"/>
                <w:color w:val="FFFFFF"/>
              </w:rPr>
            </w:pPr>
            <w:r w:rsidRPr="00DA541E">
              <w:rPr>
                <w:rFonts w:eastAsiaTheme="minorHAnsi" w:cs="Arial"/>
                <w:color w:val="FFFFFF"/>
              </w:rPr>
              <w:t>28</w:t>
            </w:r>
          </w:p>
          <w:p w14:paraId="4DF418AD" w14:textId="77777777" w:rsidR="00DA541E" w:rsidRPr="00DA541E" w:rsidRDefault="00DA541E" w:rsidP="002D172F">
            <w:pPr>
              <w:jc w:val="center"/>
              <w:rPr>
                <w:rFonts w:eastAsiaTheme="minorHAnsi" w:cs="Arial"/>
                <w:color w:val="FFFFFF"/>
              </w:rPr>
            </w:pPr>
            <w:r w:rsidRPr="00DA541E">
              <w:rPr>
                <w:rFonts w:eastAsiaTheme="minorHAnsi" w:cs="Arial"/>
                <w:color w:val="FFFFFF"/>
              </w:rPr>
              <w:t>(2.1%)</w:t>
            </w:r>
          </w:p>
          <w:p w14:paraId="28638C66" w14:textId="77777777" w:rsidR="00DA541E" w:rsidRPr="00DA541E" w:rsidRDefault="00DA541E" w:rsidP="002D172F">
            <w:pPr>
              <w:jc w:val="center"/>
              <w:rPr>
                <w:rFonts w:eastAsiaTheme="minorHAnsi" w:cs="Arial"/>
                <w:color w:val="FFFFFF"/>
              </w:rPr>
            </w:pPr>
            <w:r w:rsidRPr="00DA541E">
              <w:rPr>
                <w:rFonts w:eastAsiaTheme="minorHAnsi" w:cs="Arial"/>
                <w:b/>
                <w:color w:val="FFFFFF"/>
              </w:rPr>
              <w:t>Blue</w:t>
            </w:r>
          </w:p>
        </w:tc>
        <w:tc>
          <w:tcPr>
            <w:tcW w:w="846" w:type="pct"/>
            <w:shd w:val="clear" w:color="auto" w:fill="0000FF"/>
          </w:tcPr>
          <w:p w14:paraId="0E0DFFF2" w14:textId="77777777" w:rsidR="00DA541E" w:rsidRPr="00DA541E" w:rsidRDefault="00DA541E" w:rsidP="002D172F">
            <w:pPr>
              <w:jc w:val="center"/>
              <w:rPr>
                <w:rFonts w:eastAsiaTheme="minorHAnsi" w:cs="Arial"/>
                <w:color w:val="FFFFFF"/>
              </w:rPr>
            </w:pPr>
            <w:r w:rsidRPr="00DA541E">
              <w:rPr>
                <w:rFonts w:eastAsiaTheme="minorHAnsi" w:cs="Arial"/>
                <w:color w:val="FFFFFF"/>
              </w:rPr>
              <w:t>26</w:t>
            </w:r>
          </w:p>
          <w:p w14:paraId="4A20A70D" w14:textId="77777777" w:rsidR="00DA541E" w:rsidRPr="00DA541E" w:rsidRDefault="00DA541E" w:rsidP="002D172F">
            <w:pPr>
              <w:jc w:val="center"/>
              <w:rPr>
                <w:rFonts w:eastAsiaTheme="minorHAnsi" w:cs="Arial"/>
                <w:color w:val="FFFFFF"/>
              </w:rPr>
            </w:pPr>
            <w:r w:rsidRPr="00DA541E">
              <w:rPr>
                <w:rFonts w:eastAsiaTheme="minorHAnsi" w:cs="Arial"/>
                <w:color w:val="FFFFFF"/>
              </w:rPr>
              <w:t>(2.0%)</w:t>
            </w:r>
          </w:p>
          <w:p w14:paraId="61B58A24" w14:textId="77777777" w:rsidR="00DA541E" w:rsidRPr="00DA541E" w:rsidRDefault="00DA541E" w:rsidP="002D172F">
            <w:pPr>
              <w:jc w:val="center"/>
              <w:rPr>
                <w:rFonts w:eastAsiaTheme="minorHAnsi" w:cs="Arial"/>
                <w:color w:val="FFFFFF"/>
              </w:rPr>
            </w:pPr>
            <w:r w:rsidRPr="00DA541E">
              <w:rPr>
                <w:rFonts w:eastAsiaTheme="minorHAnsi" w:cs="Arial"/>
                <w:b/>
                <w:color w:val="FFFFFF"/>
              </w:rPr>
              <w:t>Blue</w:t>
            </w:r>
          </w:p>
        </w:tc>
      </w:tr>
      <w:tr w:rsidR="00DA541E" w:rsidRPr="00DA541E" w14:paraId="5DFC7025" w14:textId="77777777" w:rsidTr="009632F5">
        <w:trPr>
          <w:cantSplit/>
          <w:trHeight w:val="1552"/>
        </w:trPr>
        <w:tc>
          <w:tcPr>
            <w:tcW w:w="867" w:type="pct"/>
          </w:tcPr>
          <w:p w14:paraId="5F3B51D2" w14:textId="77777777" w:rsidR="00DA541E" w:rsidRPr="00DA541E" w:rsidRDefault="00DA541E" w:rsidP="002D172F">
            <w:pPr>
              <w:jc w:val="center"/>
              <w:rPr>
                <w:rFonts w:eastAsiaTheme="minorHAnsi" w:cs="Arial"/>
              </w:rPr>
            </w:pPr>
            <w:r w:rsidRPr="00DA541E">
              <w:rPr>
                <w:rFonts w:eastAsiaTheme="minorHAnsi" w:cs="Arial"/>
                <w:b/>
              </w:rPr>
              <w:t>High</w:t>
            </w:r>
          </w:p>
          <w:p w14:paraId="01BEC3B4" w14:textId="77777777" w:rsidR="00DA541E" w:rsidRPr="00DA541E" w:rsidRDefault="00DA541E" w:rsidP="002D172F">
            <w:pPr>
              <w:jc w:val="center"/>
              <w:rPr>
                <w:rFonts w:eastAsiaTheme="minorHAnsi" w:cs="Arial"/>
                <w:b/>
              </w:rPr>
            </w:pPr>
            <w:r w:rsidRPr="00DA541E">
              <w:rPr>
                <w:rFonts w:eastAsiaTheme="minorHAnsi" w:cs="Arial"/>
                <w:b/>
              </w:rPr>
              <w:t>0 to +24.9 points in Current Year</w:t>
            </w:r>
          </w:p>
        </w:tc>
        <w:tc>
          <w:tcPr>
            <w:tcW w:w="846" w:type="pct"/>
            <w:shd w:val="clear" w:color="auto" w:fill="006500"/>
          </w:tcPr>
          <w:p w14:paraId="0E667EC6" w14:textId="77777777" w:rsidR="00DA541E" w:rsidRPr="00DA541E" w:rsidRDefault="00EA563A" w:rsidP="002D172F">
            <w:pPr>
              <w:jc w:val="center"/>
              <w:rPr>
                <w:rFonts w:eastAsiaTheme="minorHAnsi" w:cs="Arial"/>
              </w:rPr>
            </w:pPr>
            <w:r>
              <w:rPr>
                <w:rFonts w:eastAsiaTheme="minorHAnsi" w:cs="Arial"/>
              </w:rPr>
              <w:t>14</w:t>
            </w:r>
          </w:p>
          <w:p w14:paraId="0D1A361F" w14:textId="77777777" w:rsidR="00DA541E" w:rsidRPr="00DA541E" w:rsidRDefault="00EA563A" w:rsidP="002D172F">
            <w:pPr>
              <w:jc w:val="center"/>
              <w:rPr>
                <w:rFonts w:eastAsiaTheme="minorHAnsi" w:cs="Arial"/>
              </w:rPr>
            </w:pPr>
            <w:r>
              <w:rPr>
                <w:rFonts w:eastAsiaTheme="minorHAnsi" w:cs="Arial"/>
              </w:rPr>
              <w:t>(1.1</w:t>
            </w:r>
            <w:r w:rsidR="00DA541E" w:rsidRPr="00DA541E">
              <w:rPr>
                <w:rFonts w:eastAsiaTheme="minorHAnsi" w:cs="Arial"/>
              </w:rPr>
              <w:t>%)</w:t>
            </w:r>
          </w:p>
          <w:p w14:paraId="419AF29E" w14:textId="77777777" w:rsidR="00DA541E" w:rsidRPr="00DA541E" w:rsidRDefault="00DA541E" w:rsidP="002D172F">
            <w:pPr>
              <w:jc w:val="center"/>
              <w:rPr>
                <w:rFonts w:eastAsiaTheme="minorHAnsi" w:cs="Arial"/>
              </w:rPr>
            </w:pPr>
            <w:r w:rsidRPr="00DA541E">
              <w:rPr>
                <w:rFonts w:eastAsiaTheme="minorHAnsi" w:cs="Arial"/>
                <w:b/>
              </w:rPr>
              <w:t>Green</w:t>
            </w:r>
          </w:p>
        </w:tc>
        <w:tc>
          <w:tcPr>
            <w:tcW w:w="814" w:type="pct"/>
            <w:shd w:val="clear" w:color="auto" w:fill="006500"/>
          </w:tcPr>
          <w:p w14:paraId="705A6971" w14:textId="77777777" w:rsidR="00DA541E" w:rsidRPr="00DA541E" w:rsidRDefault="00EA563A" w:rsidP="002D172F">
            <w:pPr>
              <w:jc w:val="center"/>
              <w:rPr>
                <w:rFonts w:eastAsiaTheme="minorHAnsi" w:cs="Arial"/>
              </w:rPr>
            </w:pPr>
            <w:r>
              <w:rPr>
                <w:rFonts w:eastAsiaTheme="minorHAnsi" w:cs="Arial"/>
              </w:rPr>
              <w:t>19</w:t>
            </w:r>
          </w:p>
          <w:p w14:paraId="578C1048" w14:textId="77777777" w:rsidR="00DA541E" w:rsidRPr="00DA541E" w:rsidRDefault="00EA563A" w:rsidP="002D172F">
            <w:pPr>
              <w:jc w:val="center"/>
              <w:rPr>
                <w:rFonts w:eastAsiaTheme="minorHAnsi" w:cs="Arial"/>
              </w:rPr>
            </w:pPr>
            <w:r>
              <w:rPr>
                <w:rFonts w:eastAsiaTheme="minorHAnsi" w:cs="Arial"/>
              </w:rPr>
              <w:t>(1.4</w:t>
            </w:r>
            <w:r w:rsidR="00DA541E" w:rsidRPr="00DA541E">
              <w:rPr>
                <w:rFonts w:eastAsiaTheme="minorHAnsi" w:cs="Arial"/>
              </w:rPr>
              <w:t>%)</w:t>
            </w:r>
          </w:p>
          <w:p w14:paraId="33597A4A" w14:textId="77777777" w:rsidR="00DA541E" w:rsidRPr="00DA541E" w:rsidRDefault="00DA541E" w:rsidP="002D172F">
            <w:pPr>
              <w:jc w:val="center"/>
              <w:rPr>
                <w:rFonts w:eastAsiaTheme="minorHAnsi" w:cs="Arial"/>
                <w:color w:val="FFFFFF"/>
              </w:rPr>
            </w:pPr>
            <w:r w:rsidRPr="00DA541E">
              <w:rPr>
                <w:rFonts w:eastAsiaTheme="minorHAnsi" w:cs="Arial"/>
                <w:b/>
              </w:rPr>
              <w:t>Green</w:t>
            </w:r>
          </w:p>
        </w:tc>
        <w:tc>
          <w:tcPr>
            <w:tcW w:w="813" w:type="pct"/>
            <w:shd w:val="clear" w:color="auto" w:fill="006500"/>
          </w:tcPr>
          <w:p w14:paraId="0AB54473" w14:textId="77777777" w:rsidR="00DA541E" w:rsidRPr="00DA541E" w:rsidRDefault="00DA541E" w:rsidP="002D172F">
            <w:pPr>
              <w:jc w:val="center"/>
              <w:rPr>
                <w:rFonts w:eastAsiaTheme="minorHAnsi" w:cs="Arial"/>
                <w:color w:val="FFFFFF"/>
              </w:rPr>
            </w:pPr>
            <w:r w:rsidRPr="00DA541E">
              <w:rPr>
                <w:rFonts w:eastAsiaTheme="minorHAnsi" w:cs="Arial"/>
                <w:color w:val="FFFFFF"/>
              </w:rPr>
              <w:t>11</w:t>
            </w:r>
          </w:p>
          <w:p w14:paraId="670FA1E7" w14:textId="77777777" w:rsidR="00DA541E" w:rsidRPr="00DA541E" w:rsidRDefault="00DA541E" w:rsidP="002D172F">
            <w:pPr>
              <w:jc w:val="center"/>
              <w:rPr>
                <w:rFonts w:eastAsiaTheme="minorHAnsi" w:cs="Arial"/>
                <w:color w:val="FFFFFF"/>
              </w:rPr>
            </w:pPr>
            <w:r w:rsidRPr="00DA541E">
              <w:rPr>
                <w:rFonts w:eastAsiaTheme="minorHAnsi" w:cs="Arial"/>
                <w:color w:val="FFFFFF"/>
              </w:rPr>
              <w:t>(0.8%)</w:t>
            </w:r>
          </w:p>
          <w:p w14:paraId="5DC3089D" w14:textId="77777777" w:rsidR="00DA541E" w:rsidRPr="00DA541E" w:rsidRDefault="00DA541E" w:rsidP="002D172F">
            <w:pPr>
              <w:jc w:val="center"/>
              <w:rPr>
                <w:rFonts w:eastAsiaTheme="minorHAnsi" w:cs="Arial"/>
                <w:color w:val="FFFFFF"/>
              </w:rPr>
            </w:pPr>
            <w:r w:rsidRPr="00DA541E">
              <w:rPr>
                <w:rFonts w:eastAsiaTheme="minorHAnsi" w:cs="Arial"/>
                <w:b/>
                <w:color w:val="FFFFFF"/>
              </w:rPr>
              <w:t>Green</w:t>
            </w:r>
          </w:p>
        </w:tc>
        <w:tc>
          <w:tcPr>
            <w:tcW w:w="814" w:type="pct"/>
            <w:shd w:val="clear" w:color="auto" w:fill="006500"/>
          </w:tcPr>
          <w:p w14:paraId="1E2E45E1" w14:textId="77777777" w:rsidR="00DA541E" w:rsidRPr="00DA541E" w:rsidRDefault="00DA541E" w:rsidP="002D172F">
            <w:pPr>
              <w:jc w:val="center"/>
              <w:rPr>
                <w:rFonts w:eastAsiaTheme="minorHAnsi" w:cs="Arial"/>
                <w:color w:val="FFFFFF"/>
              </w:rPr>
            </w:pPr>
            <w:r w:rsidRPr="00DA541E">
              <w:rPr>
                <w:rFonts w:eastAsiaTheme="minorHAnsi" w:cs="Arial"/>
                <w:color w:val="FFFFFF"/>
              </w:rPr>
              <w:t>23</w:t>
            </w:r>
          </w:p>
          <w:p w14:paraId="703B9038" w14:textId="77777777" w:rsidR="00DA541E" w:rsidRPr="00DA541E" w:rsidRDefault="00DA541E" w:rsidP="002D172F">
            <w:pPr>
              <w:jc w:val="center"/>
              <w:rPr>
                <w:rFonts w:eastAsiaTheme="minorHAnsi" w:cs="Arial"/>
                <w:color w:val="FFFFFF"/>
              </w:rPr>
            </w:pPr>
            <w:r w:rsidRPr="00DA541E">
              <w:rPr>
                <w:rFonts w:eastAsiaTheme="minorHAnsi" w:cs="Arial"/>
                <w:color w:val="FFFFFF"/>
              </w:rPr>
              <w:t>(1.7%)</w:t>
            </w:r>
          </w:p>
          <w:p w14:paraId="38189920" w14:textId="77777777" w:rsidR="00DA541E" w:rsidRPr="00DA541E" w:rsidRDefault="00DA541E" w:rsidP="002D172F">
            <w:pPr>
              <w:jc w:val="center"/>
              <w:rPr>
                <w:rFonts w:eastAsiaTheme="minorHAnsi" w:cs="Arial"/>
                <w:color w:val="FFFFFF"/>
              </w:rPr>
            </w:pPr>
            <w:r w:rsidRPr="00DA541E">
              <w:rPr>
                <w:rFonts w:eastAsiaTheme="minorHAnsi" w:cs="Arial"/>
                <w:b/>
                <w:color w:val="FFFFFF"/>
              </w:rPr>
              <w:t>Green</w:t>
            </w:r>
          </w:p>
        </w:tc>
        <w:tc>
          <w:tcPr>
            <w:tcW w:w="846" w:type="pct"/>
            <w:shd w:val="clear" w:color="auto" w:fill="0000FF"/>
          </w:tcPr>
          <w:p w14:paraId="22B71FF1" w14:textId="77777777" w:rsidR="00DA541E" w:rsidRPr="00DA541E" w:rsidRDefault="00DA541E" w:rsidP="002D172F">
            <w:pPr>
              <w:jc w:val="center"/>
              <w:rPr>
                <w:rFonts w:eastAsiaTheme="minorHAnsi" w:cs="Arial"/>
                <w:color w:val="FFFFFF"/>
              </w:rPr>
            </w:pPr>
            <w:r w:rsidRPr="00DA541E">
              <w:rPr>
                <w:rFonts w:eastAsiaTheme="minorHAnsi" w:cs="Arial"/>
                <w:color w:val="FFFFFF"/>
              </w:rPr>
              <w:t>8</w:t>
            </w:r>
          </w:p>
          <w:p w14:paraId="665126AF" w14:textId="77777777" w:rsidR="00DA541E" w:rsidRPr="00DA541E" w:rsidRDefault="00DA541E" w:rsidP="002D172F">
            <w:pPr>
              <w:jc w:val="center"/>
              <w:rPr>
                <w:rFonts w:eastAsiaTheme="minorHAnsi" w:cs="Arial"/>
                <w:color w:val="FFFFFF"/>
              </w:rPr>
            </w:pPr>
            <w:r w:rsidRPr="00DA541E">
              <w:rPr>
                <w:rFonts w:eastAsiaTheme="minorHAnsi" w:cs="Arial"/>
                <w:color w:val="FFFFFF"/>
              </w:rPr>
              <w:t>(0.6%)</w:t>
            </w:r>
          </w:p>
          <w:p w14:paraId="5245E203" w14:textId="77777777" w:rsidR="00DA541E" w:rsidRPr="00DA541E" w:rsidRDefault="00DA541E" w:rsidP="002D172F">
            <w:pPr>
              <w:jc w:val="center"/>
              <w:rPr>
                <w:rFonts w:eastAsiaTheme="minorHAnsi" w:cs="Arial"/>
                <w:color w:val="FFFFFF"/>
              </w:rPr>
            </w:pPr>
            <w:r w:rsidRPr="00DA541E">
              <w:rPr>
                <w:rFonts w:eastAsiaTheme="minorHAnsi" w:cs="Arial"/>
                <w:b/>
                <w:color w:val="FFFFFF"/>
              </w:rPr>
              <w:t xml:space="preserve">Blue </w:t>
            </w:r>
          </w:p>
        </w:tc>
      </w:tr>
      <w:tr w:rsidR="00DA541E" w:rsidRPr="00DA541E" w14:paraId="3A364B32" w14:textId="77777777" w:rsidTr="009632F5">
        <w:trPr>
          <w:cantSplit/>
          <w:trHeight w:val="1552"/>
        </w:trPr>
        <w:tc>
          <w:tcPr>
            <w:tcW w:w="867" w:type="pct"/>
          </w:tcPr>
          <w:p w14:paraId="38671A3A" w14:textId="77777777" w:rsidR="00DA541E" w:rsidRPr="00DA541E" w:rsidRDefault="00DA541E" w:rsidP="002D172F">
            <w:pPr>
              <w:jc w:val="center"/>
              <w:rPr>
                <w:rFonts w:eastAsiaTheme="minorHAnsi" w:cs="Arial"/>
                <w:b/>
              </w:rPr>
            </w:pPr>
            <w:r w:rsidRPr="00DA541E">
              <w:rPr>
                <w:rFonts w:eastAsiaTheme="minorHAnsi" w:cs="Arial"/>
                <w:b/>
              </w:rPr>
              <w:t>Medium</w:t>
            </w:r>
          </w:p>
          <w:p w14:paraId="6665F44A" w14:textId="77777777" w:rsidR="00DA541E" w:rsidRPr="00DA541E" w:rsidRDefault="00DA541E" w:rsidP="002D172F">
            <w:pPr>
              <w:jc w:val="center"/>
              <w:rPr>
                <w:rFonts w:eastAsiaTheme="minorHAnsi" w:cs="Arial"/>
                <w:b/>
              </w:rPr>
            </w:pPr>
            <w:r w:rsidRPr="00DA541E">
              <w:rPr>
                <w:rFonts w:eastAsiaTheme="minorHAnsi" w:cs="Arial"/>
                <w:b/>
              </w:rPr>
              <w:t>-0.1 to -59.9 points in Current Year</w:t>
            </w:r>
          </w:p>
        </w:tc>
        <w:tc>
          <w:tcPr>
            <w:tcW w:w="846" w:type="pct"/>
            <w:shd w:val="clear" w:color="auto" w:fill="FFFF00"/>
          </w:tcPr>
          <w:p w14:paraId="7059B730" w14:textId="77777777" w:rsidR="00DA541E" w:rsidRPr="00DA541E" w:rsidRDefault="00EA563A" w:rsidP="002D172F">
            <w:pPr>
              <w:jc w:val="center"/>
              <w:rPr>
                <w:rFonts w:eastAsiaTheme="minorHAnsi" w:cs="Arial"/>
              </w:rPr>
            </w:pPr>
            <w:r>
              <w:rPr>
                <w:rFonts w:eastAsiaTheme="minorHAnsi" w:cs="Arial"/>
              </w:rPr>
              <w:t>74</w:t>
            </w:r>
          </w:p>
          <w:p w14:paraId="3CD59364" w14:textId="77777777" w:rsidR="00DA541E" w:rsidRPr="00DA541E" w:rsidRDefault="00EA563A" w:rsidP="002D172F">
            <w:pPr>
              <w:jc w:val="center"/>
              <w:rPr>
                <w:rFonts w:eastAsiaTheme="minorHAnsi" w:cs="Arial"/>
              </w:rPr>
            </w:pPr>
            <w:r>
              <w:rPr>
                <w:rFonts w:eastAsiaTheme="minorHAnsi" w:cs="Arial"/>
              </w:rPr>
              <w:t>(5.5</w:t>
            </w:r>
            <w:r w:rsidR="00DA541E" w:rsidRPr="00DA541E">
              <w:rPr>
                <w:rFonts w:eastAsiaTheme="minorHAnsi" w:cs="Arial"/>
              </w:rPr>
              <w:t>%)</w:t>
            </w:r>
          </w:p>
          <w:p w14:paraId="68842CFB" w14:textId="77777777" w:rsidR="00DA541E" w:rsidRPr="00DA541E" w:rsidRDefault="00DA541E" w:rsidP="002D172F">
            <w:pPr>
              <w:jc w:val="center"/>
              <w:rPr>
                <w:rFonts w:eastAsiaTheme="minorHAnsi" w:cs="Arial"/>
                <w:color w:val="FFFFFF"/>
              </w:rPr>
            </w:pPr>
            <w:r w:rsidRPr="00DA541E">
              <w:rPr>
                <w:rFonts w:eastAsiaTheme="minorHAnsi" w:cs="Arial"/>
                <w:b/>
              </w:rPr>
              <w:t>Yellow</w:t>
            </w:r>
          </w:p>
        </w:tc>
        <w:tc>
          <w:tcPr>
            <w:tcW w:w="814" w:type="pct"/>
            <w:shd w:val="clear" w:color="auto" w:fill="FFFF00"/>
          </w:tcPr>
          <w:p w14:paraId="31BE883B" w14:textId="77777777" w:rsidR="00DA541E" w:rsidRPr="00DA541E" w:rsidRDefault="00EA563A" w:rsidP="002D172F">
            <w:pPr>
              <w:jc w:val="center"/>
              <w:rPr>
                <w:rFonts w:eastAsiaTheme="minorHAnsi" w:cs="Arial"/>
              </w:rPr>
            </w:pPr>
            <w:r>
              <w:rPr>
                <w:rFonts w:eastAsiaTheme="minorHAnsi" w:cs="Arial"/>
              </w:rPr>
              <w:t>99</w:t>
            </w:r>
          </w:p>
          <w:p w14:paraId="757CFA40" w14:textId="77777777" w:rsidR="00DA541E" w:rsidRPr="00DA541E" w:rsidRDefault="00EA563A" w:rsidP="002D172F">
            <w:pPr>
              <w:jc w:val="center"/>
              <w:rPr>
                <w:rFonts w:eastAsiaTheme="minorHAnsi" w:cs="Arial"/>
              </w:rPr>
            </w:pPr>
            <w:r>
              <w:rPr>
                <w:rFonts w:eastAsiaTheme="minorHAnsi" w:cs="Arial"/>
              </w:rPr>
              <w:t>(7.4</w:t>
            </w:r>
            <w:r w:rsidR="00DA541E" w:rsidRPr="00DA541E">
              <w:rPr>
                <w:rFonts w:eastAsiaTheme="minorHAnsi" w:cs="Arial"/>
              </w:rPr>
              <w:t>%)</w:t>
            </w:r>
          </w:p>
          <w:p w14:paraId="569959A4" w14:textId="77777777" w:rsidR="00DA541E" w:rsidRPr="00DA541E" w:rsidRDefault="00DA541E" w:rsidP="002D172F">
            <w:pPr>
              <w:jc w:val="center"/>
              <w:rPr>
                <w:rFonts w:eastAsiaTheme="minorHAnsi" w:cs="Arial"/>
                <w:color w:val="FFFFFF"/>
              </w:rPr>
            </w:pPr>
            <w:r w:rsidRPr="00DA541E">
              <w:rPr>
                <w:rFonts w:eastAsiaTheme="minorHAnsi" w:cs="Arial"/>
                <w:b/>
              </w:rPr>
              <w:t>Yellow</w:t>
            </w:r>
          </w:p>
        </w:tc>
        <w:tc>
          <w:tcPr>
            <w:tcW w:w="813" w:type="pct"/>
            <w:shd w:val="clear" w:color="auto" w:fill="FFFF00"/>
          </w:tcPr>
          <w:p w14:paraId="5410D419" w14:textId="77777777" w:rsidR="00DA541E" w:rsidRPr="00DA541E" w:rsidRDefault="00DA541E" w:rsidP="002D172F">
            <w:pPr>
              <w:jc w:val="center"/>
              <w:rPr>
                <w:rFonts w:eastAsiaTheme="minorHAnsi" w:cs="Arial"/>
              </w:rPr>
            </w:pPr>
            <w:r w:rsidRPr="00DA541E">
              <w:rPr>
                <w:rFonts w:eastAsiaTheme="minorHAnsi" w:cs="Arial"/>
              </w:rPr>
              <w:t>52</w:t>
            </w:r>
          </w:p>
          <w:p w14:paraId="24A5B606" w14:textId="77777777" w:rsidR="00DA541E" w:rsidRPr="00DA541E" w:rsidRDefault="00DA541E" w:rsidP="002D172F">
            <w:pPr>
              <w:jc w:val="center"/>
              <w:rPr>
                <w:rFonts w:eastAsiaTheme="minorHAnsi" w:cs="Arial"/>
              </w:rPr>
            </w:pPr>
            <w:r w:rsidRPr="00DA541E">
              <w:rPr>
                <w:rFonts w:eastAsiaTheme="minorHAnsi" w:cs="Arial"/>
              </w:rPr>
              <w:t>(3.9%)</w:t>
            </w:r>
          </w:p>
          <w:p w14:paraId="0444D016" w14:textId="77777777" w:rsidR="00DA541E" w:rsidRPr="00DA541E" w:rsidRDefault="00DA541E" w:rsidP="002D172F">
            <w:pPr>
              <w:jc w:val="center"/>
              <w:rPr>
                <w:rFonts w:eastAsiaTheme="minorHAnsi" w:cs="Arial"/>
              </w:rPr>
            </w:pPr>
            <w:r w:rsidRPr="00DA541E">
              <w:rPr>
                <w:rFonts w:eastAsiaTheme="minorHAnsi" w:cs="Arial"/>
                <w:b/>
              </w:rPr>
              <w:t>Yellow</w:t>
            </w:r>
          </w:p>
        </w:tc>
        <w:tc>
          <w:tcPr>
            <w:tcW w:w="814" w:type="pct"/>
            <w:shd w:val="clear" w:color="auto" w:fill="006500"/>
          </w:tcPr>
          <w:p w14:paraId="5EEF8F8B" w14:textId="77777777" w:rsidR="00DA541E" w:rsidRPr="00DA541E" w:rsidRDefault="00DA541E" w:rsidP="002D172F">
            <w:pPr>
              <w:jc w:val="center"/>
              <w:rPr>
                <w:rFonts w:eastAsiaTheme="minorHAnsi" w:cs="Arial"/>
                <w:color w:val="FFFFFF"/>
              </w:rPr>
            </w:pPr>
            <w:r w:rsidRPr="00DA541E">
              <w:rPr>
                <w:rFonts w:eastAsiaTheme="minorHAnsi" w:cs="Arial"/>
                <w:color w:val="FFFFFF"/>
              </w:rPr>
              <w:t>82</w:t>
            </w:r>
          </w:p>
          <w:p w14:paraId="2762A023" w14:textId="77777777" w:rsidR="00DA541E" w:rsidRPr="00DA541E" w:rsidRDefault="00DA541E" w:rsidP="002D172F">
            <w:pPr>
              <w:jc w:val="center"/>
              <w:rPr>
                <w:rFonts w:eastAsiaTheme="minorHAnsi" w:cs="Arial"/>
                <w:color w:val="FFFFFF"/>
              </w:rPr>
            </w:pPr>
            <w:r w:rsidRPr="00DA541E">
              <w:rPr>
                <w:rFonts w:eastAsiaTheme="minorHAnsi" w:cs="Arial"/>
                <w:color w:val="FFFFFF"/>
              </w:rPr>
              <w:t>(6.2%)</w:t>
            </w:r>
          </w:p>
          <w:p w14:paraId="0DA633FD" w14:textId="77777777" w:rsidR="00DA541E" w:rsidRPr="00DA541E" w:rsidRDefault="00DA541E" w:rsidP="002D172F">
            <w:pPr>
              <w:jc w:val="center"/>
              <w:rPr>
                <w:rFonts w:eastAsiaTheme="minorHAnsi" w:cs="Arial"/>
                <w:color w:val="FFFFFF"/>
              </w:rPr>
            </w:pPr>
            <w:r w:rsidRPr="00DA541E">
              <w:rPr>
                <w:rFonts w:eastAsiaTheme="minorHAnsi" w:cs="Arial"/>
                <w:b/>
                <w:color w:val="FFFFFF"/>
              </w:rPr>
              <w:t>Green</w:t>
            </w:r>
          </w:p>
        </w:tc>
        <w:tc>
          <w:tcPr>
            <w:tcW w:w="846" w:type="pct"/>
            <w:shd w:val="clear" w:color="auto" w:fill="006500"/>
          </w:tcPr>
          <w:p w14:paraId="3C251926" w14:textId="77777777" w:rsidR="00DA541E" w:rsidRPr="00DA541E" w:rsidRDefault="00DA541E" w:rsidP="002D172F">
            <w:pPr>
              <w:jc w:val="center"/>
              <w:rPr>
                <w:rFonts w:eastAsiaTheme="minorHAnsi" w:cs="Arial"/>
                <w:color w:val="FFFFFF"/>
              </w:rPr>
            </w:pPr>
            <w:r w:rsidRPr="00DA541E">
              <w:rPr>
                <w:rFonts w:eastAsiaTheme="minorHAnsi" w:cs="Arial"/>
                <w:color w:val="FFFFFF"/>
              </w:rPr>
              <w:t>62</w:t>
            </w:r>
          </w:p>
          <w:p w14:paraId="76428F08" w14:textId="77777777" w:rsidR="00DA541E" w:rsidRPr="00DA541E" w:rsidRDefault="00DA541E" w:rsidP="002D172F">
            <w:pPr>
              <w:jc w:val="center"/>
              <w:rPr>
                <w:rFonts w:eastAsiaTheme="minorHAnsi" w:cs="Arial"/>
                <w:color w:val="FFFFFF"/>
              </w:rPr>
            </w:pPr>
            <w:r w:rsidRPr="00DA541E">
              <w:rPr>
                <w:rFonts w:eastAsiaTheme="minorHAnsi" w:cs="Arial"/>
                <w:color w:val="FFFFFF"/>
              </w:rPr>
              <w:t>(4.7%)</w:t>
            </w:r>
          </w:p>
          <w:p w14:paraId="72762A01" w14:textId="77777777" w:rsidR="00DA541E" w:rsidRPr="00DA541E" w:rsidRDefault="00DA541E" w:rsidP="002D172F">
            <w:pPr>
              <w:jc w:val="center"/>
              <w:rPr>
                <w:rFonts w:eastAsiaTheme="minorHAnsi" w:cs="Arial"/>
                <w:color w:val="FFFFFF"/>
              </w:rPr>
            </w:pPr>
            <w:r w:rsidRPr="00DA541E">
              <w:rPr>
                <w:rFonts w:eastAsiaTheme="minorHAnsi" w:cs="Arial"/>
                <w:b/>
                <w:color w:val="FFFFFF"/>
              </w:rPr>
              <w:t>Green</w:t>
            </w:r>
          </w:p>
        </w:tc>
      </w:tr>
      <w:tr w:rsidR="00DA541E" w:rsidRPr="00DA541E" w14:paraId="55554014" w14:textId="77777777" w:rsidTr="009632F5">
        <w:trPr>
          <w:cantSplit/>
          <w:trHeight w:val="1552"/>
        </w:trPr>
        <w:tc>
          <w:tcPr>
            <w:tcW w:w="867" w:type="pct"/>
          </w:tcPr>
          <w:p w14:paraId="4FEF871E" w14:textId="77777777" w:rsidR="00DA541E" w:rsidRPr="00DA541E" w:rsidRDefault="00DA541E" w:rsidP="002D172F">
            <w:pPr>
              <w:jc w:val="center"/>
              <w:rPr>
                <w:rFonts w:eastAsiaTheme="minorHAnsi" w:cs="Arial"/>
                <w:b/>
              </w:rPr>
            </w:pPr>
            <w:r w:rsidRPr="00DA541E">
              <w:rPr>
                <w:rFonts w:eastAsiaTheme="minorHAnsi" w:cs="Arial"/>
                <w:b/>
              </w:rPr>
              <w:t>Low</w:t>
            </w:r>
          </w:p>
          <w:p w14:paraId="331F6E74" w14:textId="77777777" w:rsidR="00DA541E" w:rsidRPr="00DA541E" w:rsidRDefault="00DA541E" w:rsidP="002D172F">
            <w:pPr>
              <w:jc w:val="center"/>
              <w:rPr>
                <w:rFonts w:eastAsiaTheme="minorHAnsi" w:cs="Arial"/>
                <w:b/>
              </w:rPr>
            </w:pPr>
            <w:r w:rsidRPr="00DA541E">
              <w:rPr>
                <w:rFonts w:eastAsiaTheme="minorHAnsi" w:cs="Arial"/>
                <w:b/>
              </w:rPr>
              <w:t>-60.1 to -115 points in Current Year</w:t>
            </w:r>
          </w:p>
          <w:p w14:paraId="57DD28D6" w14:textId="77777777" w:rsidR="00DA541E" w:rsidRPr="00DA541E" w:rsidRDefault="00DA541E" w:rsidP="002D172F">
            <w:pPr>
              <w:jc w:val="center"/>
              <w:rPr>
                <w:rFonts w:eastAsiaTheme="minorHAnsi" w:cs="Arial"/>
                <w:b/>
              </w:rPr>
            </w:pPr>
          </w:p>
        </w:tc>
        <w:tc>
          <w:tcPr>
            <w:tcW w:w="846" w:type="pct"/>
            <w:shd w:val="clear" w:color="auto" w:fill="FF9900"/>
          </w:tcPr>
          <w:p w14:paraId="5A748BA2" w14:textId="77777777" w:rsidR="00DA541E" w:rsidRPr="00DA541E" w:rsidRDefault="00EA563A" w:rsidP="002D172F">
            <w:pPr>
              <w:jc w:val="center"/>
              <w:rPr>
                <w:rFonts w:eastAsiaTheme="minorHAnsi" w:cs="Arial"/>
              </w:rPr>
            </w:pPr>
            <w:r>
              <w:rPr>
                <w:rFonts w:eastAsiaTheme="minorHAnsi" w:cs="Arial"/>
              </w:rPr>
              <w:t>118</w:t>
            </w:r>
          </w:p>
          <w:p w14:paraId="441DA34A" w14:textId="77777777" w:rsidR="00DA541E" w:rsidRPr="00DA541E" w:rsidRDefault="00EA563A" w:rsidP="002D172F">
            <w:pPr>
              <w:jc w:val="center"/>
              <w:rPr>
                <w:rFonts w:eastAsiaTheme="minorHAnsi" w:cs="Arial"/>
              </w:rPr>
            </w:pPr>
            <w:r>
              <w:rPr>
                <w:rFonts w:eastAsiaTheme="minorHAnsi" w:cs="Arial"/>
              </w:rPr>
              <w:t>(8.8</w:t>
            </w:r>
            <w:r w:rsidR="00DA541E" w:rsidRPr="00DA541E">
              <w:rPr>
                <w:rFonts w:eastAsiaTheme="minorHAnsi" w:cs="Arial"/>
              </w:rPr>
              <w:t>%)</w:t>
            </w:r>
          </w:p>
          <w:p w14:paraId="400E14C4" w14:textId="77777777" w:rsidR="00DA541E" w:rsidRPr="00DA541E" w:rsidRDefault="00DA541E" w:rsidP="002D172F">
            <w:pPr>
              <w:jc w:val="center"/>
              <w:rPr>
                <w:rFonts w:eastAsiaTheme="minorHAnsi" w:cs="Arial"/>
              </w:rPr>
            </w:pPr>
            <w:r w:rsidRPr="00DA541E">
              <w:rPr>
                <w:rFonts w:eastAsiaTheme="minorHAnsi" w:cs="Arial"/>
                <w:b/>
              </w:rPr>
              <w:t>Orange</w:t>
            </w:r>
          </w:p>
        </w:tc>
        <w:tc>
          <w:tcPr>
            <w:tcW w:w="814" w:type="pct"/>
            <w:shd w:val="clear" w:color="auto" w:fill="FF9900"/>
          </w:tcPr>
          <w:p w14:paraId="773F7698" w14:textId="77777777" w:rsidR="00DA541E" w:rsidRPr="00DA541E" w:rsidRDefault="00EA563A" w:rsidP="002D172F">
            <w:pPr>
              <w:jc w:val="center"/>
              <w:rPr>
                <w:rFonts w:eastAsiaTheme="minorHAnsi" w:cs="Arial"/>
              </w:rPr>
            </w:pPr>
            <w:r>
              <w:rPr>
                <w:rFonts w:eastAsiaTheme="minorHAnsi" w:cs="Arial"/>
              </w:rPr>
              <w:t>121</w:t>
            </w:r>
          </w:p>
          <w:p w14:paraId="58B5ABCA" w14:textId="77777777" w:rsidR="00DA541E" w:rsidRPr="00DA541E" w:rsidRDefault="00EA563A" w:rsidP="002D172F">
            <w:pPr>
              <w:jc w:val="center"/>
              <w:rPr>
                <w:rFonts w:eastAsiaTheme="minorHAnsi" w:cs="Arial"/>
              </w:rPr>
            </w:pPr>
            <w:r>
              <w:rPr>
                <w:rFonts w:eastAsiaTheme="minorHAnsi" w:cs="Arial"/>
              </w:rPr>
              <w:t>(9</w:t>
            </w:r>
            <w:r w:rsidR="00DA541E" w:rsidRPr="00DA541E">
              <w:rPr>
                <w:rFonts w:eastAsiaTheme="minorHAnsi" w:cs="Arial"/>
              </w:rPr>
              <w:t>.0%)</w:t>
            </w:r>
          </w:p>
          <w:p w14:paraId="4C8C46EA" w14:textId="77777777" w:rsidR="00DA541E" w:rsidRPr="00DA541E" w:rsidRDefault="00DA541E" w:rsidP="002D172F">
            <w:pPr>
              <w:jc w:val="center"/>
              <w:rPr>
                <w:rFonts w:eastAsiaTheme="minorHAnsi" w:cs="Arial"/>
              </w:rPr>
            </w:pPr>
            <w:r w:rsidRPr="00DA541E">
              <w:rPr>
                <w:rFonts w:eastAsiaTheme="minorHAnsi" w:cs="Arial"/>
                <w:b/>
              </w:rPr>
              <w:t>Orange</w:t>
            </w:r>
          </w:p>
        </w:tc>
        <w:tc>
          <w:tcPr>
            <w:tcW w:w="813" w:type="pct"/>
            <w:shd w:val="clear" w:color="auto" w:fill="FF9900"/>
          </w:tcPr>
          <w:p w14:paraId="3C895361" w14:textId="77777777" w:rsidR="00DA541E" w:rsidRPr="00DA541E" w:rsidRDefault="00EA563A" w:rsidP="002D172F">
            <w:pPr>
              <w:jc w:val="center"/>
              <w:rPr>
                <w:rFonts w:eastAsiaTheme="minorHAnsi" w:cs="Arial"/>
              </w:rPr>
            </w:pPr>
            <w:r>
              <w:rPr>
                <w:rFonts w:eastAsiaTheme="minorHAnsi" w:cs="Arial"/>
              </w:rPr>
              <w:t>74</w:t>
            </w:r>
          </w:p>
          <w:p w14:paraId="7B5077F1" w14:textId="77777777" w:rsidR="00DA541E" w:rsidRPr="00DA541E" w:rsidRDefault="00EA563A" w:rsidP="002D172F">
            <w:pPr>
              <w:jc w:val="center"/>
              <w:rPr>
                <w:rFonts w:eastAsiaTheme="minorHAnsi" w:cs="Arial"/>
              </w:rPr>
            </w:pPr>
            <w:r>
              <w:rPr>
                <w:rFonts w:eastAsiaTheme="minorHAnsi" w:cs="Arial"/>
              </w:rPr>
              <w:t>(5.5</w:t>
            </w:r>
            <w:r w:rsidR="00DA541E" w:rsidRPr="00DA541E">
              <w:rPr>
                <w:rFonts w:eastAsiaTheme="minorHAnsi" w:cs="Arial"/>
              </w:rPr>
              <w:t>%)</w:t>
            </w:r>
          </w:p>
          <w:p w14:paraId="5916523C" w14:textId="77777777" w:rsidR="00DA541E" w:rsidRPr="00DA541E" w:rsidRDefault="00DA541E" w:rsidP="002D172F">
            <w:pPr>
              <w:jc w:val="center"/>
              <w:rPr>
                <w:rFonts w:eastAsiaTheme="minorHAnsi" w:cs="Arial"/>
              </w:rPr>
            </w:pPr>
            <w:r w:rsidRPr="00DA541E">
              <w:rPr>
                <w:rFonts w:eastAsiaTheme="minorHAnsi" w:cs="Arial"/>
                <w:b/>
              </w:rPr>
              <w:t>Orange</w:t>
            </w:r>
          </w:p>
        </w:tc>
        <w:tc>
          <w:tcPr>
            <w:tcW w:w="814" w:type="pct"/>
            <w:shd w:val="clear" w:color="auto" w:fill="FFFF00"/>
          </w:tcPr>
          <w:p w14:paraId="485DA109" w14:textId="77777777" w:rsidR="00DA541E" w:rsidRPr="00DA541E" w:rsidRDefault="00DA541E" w:rsidP="002D172F">
            <w:pPr>
              <w:jc w:val="center"/>
              <w:rPr>
                <w:rFonts w:eastAsiaTheme="minorHAnsi" w:cs="Arial"/>
              </w:rPr>
            </w:pPr>
            <w:r w:rsidRPr="00DA541E">
              <w:rPr>
                <w:rFonts w:eastAsiaTheme="minorHAnsi" w:cs="Arial"/>
              </w:rPr>
              <w:t>79</w:t>
            </w:r>
          </w:p>
          <w:p w14:paraId="4AF7BCEC" w14:textId="77777777" w:rsidR="00DA541E" w:rsidRPr="00DA541E" w:rsidRDefault="00DA541E" w:rsidP="002D172F">
            <w:pPr>
              <w:jc w:val="center"/>
              <w:rPr>
                <w:rFonts w:eastAsiaTheme="minorHAnsi" w:cs="Arial"/>
              </w:rPr>
            </w:pPr>
            <w:r w:rsidRPr="00DA541E">
              <w:rPr>
                <w:rFonts w:eastAsiaTheme="minorHAnsi" w:cs="Arial"/>
              </w:rPr>
              <w:t>(5.9%)</w:t>
            </w:r>
          </w:p>
          <w:p w14:paraId="1D177DBB" w14:textId="77777777" w:rsidR="00DA541E" w:rsidRPr="00DA541E" w:rsidRDefault="00DA541E" w:rsidP="002D172F">
            <w:pPr>
              <w:jc w:val="center"/>
              <w:rPr>
                <w:rFonts w:eastAsiaTheme="minorHAnsi" w:cs="Arial"/>
              </w:rPr>
            </w:pPr>
            <w:r w:rsidRPr="00DA541E">
              <w:rPr>
                <w:rFonts w:eastAsiaTheme="minorHAnsi" w:cs="Arial"/>
                <w:b/>
              </w:rPr>
              <w:t>Yellow</w:t>
            </w:r>
          </w:p>
        </w:tc>
        <w:tc>
          <w:tcPr>
            <w:tcW w:w="846" w:type="pct"/>
            <w:shd w:val="clear" w:color="auto" w:fill="FFFF00"/>
          </w:tcPr>
          <w:p w14:paraId="293F3A2A" w14:textId="77777777" w:rsidR="00DA541E" w:rsidRPr="00DA541E" w:rsidRDefault="00DA541E" w:rsidP="002D172F">
            <w:pPr>
              <w:jc w:val="center"/>
              <w:rPr>
                <w:rFonts w:eastAsiaTheme="minorHAnsi" w:cs="Arial"/>
              </w:rPr>
            </w:pPr>
            <w:r w:rsidRPr="00DA541E">
              <w:rPr>
                <w:rFonts w:eastAsiaTheme="minorHAnsi" w:cs="Arial"/>
              </w:rPr>
              <w:t>59</w:t>
            </w:r>
          </w:p>
          <w:p w14:paraId="79A71ED1" w14:textId="77777777" w:rsidR="00DA541E" w:rsidRPr="00DA541E" w:rsidRDefault="00DA541E" w:rsidP="002D172F">
            <w:pPr>
              <w:jc w:val="center"/>
              <w:rPr>
                <w:rFonts w:eastAsiaTheme="minorHAnsi" w:cs="Arial"/>
              </w:rPr>
            </w:pPr>
            <w:r w:rsidRPr="00DA541E">
              <w:rPr>
                <w:rFonts w:eastAsiaTheme="minorHAnsi" w:cs="Arial"/>
              </w:rPr>
              <w:t>(4.4%)</w:t>
            </w:r>
          </w:p>
          <w:p w14:paraId="1B5635A8" w14:textId="77777777" w:rsidR="00DA541E" w:rsidRPr="00DA541E" w:rsidRDefault="00DA541E" w:rsidP="002D172F">
            <w:pPr>
              <w:jc w:val="center"/>
              <w:rPr>
                <w:rFonts w:eastAsiaTheme="minorHAnsi" w:cs="Arial"/>
              </w:rPr>
            </w:pPr>
            <w:r w:rsidRPr="00DA541E">
              <w:rPr>
                <w:rFonts w:eastAsiaTheme="minorHAnsi" w:cs="Arial"/>
                <w:b/>
              </w:rPr>
              <w:t>Yellow</w:t>
            </w:r>
          </w:p>
        </w:tc>
      </w:tr>
      <w:tr w:rsidR="00DA541E" w:rsidRPr="00DA541E" w14:paraId="6BEA66B0" w14:textId="77777777" w:rsidTr="009632F5">
        <w:trPr>
          <w:cantSplit/>
          <w:trHeight w:val="1217"/>
        </w:trPr>
        <w:tc>
          <w:tcPr>
            <w:tcW w:w="867" w:type="pct"/>
          </w:tcPr>
          <w:p w14:paraId="42881522" w14:textId="77777777" w:rsidR="00DA541E" w:rsidRPr="00DA541E" w:rsidRDefault="00DA541E" w:rsidP="002D172F">
            <w:pPr>
              <w:jc w:val="center"/>
              <w:rPr>
                <w:rFonts w:eastAsiaTheme="minorHAnsi" w:cs="Arial"/>
              </w:rPr>
            </w:pPr>
            <w:r w:rsidRPr="00DA541E">
              <w:rPr>
                <w:rFonts w:eastAsiaTheme="minorHAnsi" w:cs="Arial"/>
                <w:b/>
              </w:rPr>
              <w:t>Very Low</w:t>
            </w:r>
          </w:p>
          <w:p w14:paraId="799F9955" w14:textId="77777777" w:rsidR="00DA541E" w:rsidRPr="00DA541E" w:rsidRDefault="00DA541E" w:rsidP="002D172F">
            <w:pPr>
              <w:jc w:val="center"/>
              <w:rPr>
                <w:rFonts w:eastAsiaTheme="minorHAnsi" w:cs="Arial"/>
                <w:b/>
              </w:rPr>
            </w:pPr>
            <w:r w:rsidRPr="00DA541E">
              <w:rPr>
                <w:rFonts w:eastAsiaTheme="minorHAnsi" w:cs="Arial"/>
                <w:b/>
              </w:rPr>
              <w:t>-115.1 points or lower in Current Year</w:t>
            </w:r>
          </w:p>
        </w:tc>
        <w:tc>
          <w:tcPr>
            <w:tcW w:w="846" w:type="pct"/>
            <w:shd w:val="clear" w:color="auto" w:fill="A50021"/>
          </w:tcPr>
          <w:p w14:paraId="7ACA45DD" w14:textId="77777777" w:rsidR="00DA541E" w:rsidRPr="00DA541E" w:rsidRDefault="006870C4" w:rsidP="002D172F">
            <w:pPr>
              <w:jc w:val="center"/>
              <w:rPr>
                <w:rFonts w:eastAsiaTheme="minorHAnsi" w:cs="Arial"/>
              </w:rPr>
            </w:pPr>
            <w:r>
              <w:rPr>
                <w:rFonts w:eastAsiaTheme="minorHAnsi" w:cs="Arial"/>
              </w:rPr>
              <w:t>116</w:t>
            </w:r>
          </w:p>
          <w:p w14:paraId="3CE73662" w14:textId="77777777" w:rsidR="00DA541E" w:rsidRPr="00DA541E" w:rsidRDefault="006870C4" w:rsidP="002D172F">
            <w:pPr>
              <w:jc w:val="center"/>
              <w:rPr>
                <w:rFonts w:eastAsiaTheme="minorHAnsi" w:cs="Arial"/>
              </w:rPr>
            </w:pPr>
            <w:r>
              <w:rPr>
                <w:rFonts w:eastAsiaTheme="minorHAnsi" w:cs="Arial"/>
              </w:rPr>
              <w:t>(8.7</w:t>
            </w:r>
            <w:r w:rsidR="00DA541E" w:rsidRPr="00DA541E">
              <w:rPr>
                <w:rFonts w:eastAsiaTheme="minorHAnsi" w:cs="Arial"/>
              </w:rPr>
              <w:t>%)</w:t>
            </w:r>
          </w:p>
          <w:p w14:paraId="0D1E1443" w14:textId="77777777" w:rsidR="00DA541E" w:rsidRPr="00DA541E" w:rsidRDefault="00DA541E" w:rsidP="002D172F">
            <w:pPr>
              <w:jc w:val="center"/>
              <w:rPr>
                <w:rFonts w:eastAsiaTheme="minorHAnsi" w:cs="Arial"/>
              </w:rPr>
            </w:pPr>
            <w:r w:rsidRPr="00DA541E">
              <w:rPr>
                <w:rFonts w:eastAsiaTheme="minorHAnsi" w:cs="Arial"/>
                <w:b/>
              </w:rPr>
              <w:t>Red</w:t>
            </w:r>
          </w:p>
        </w:tc>
        <w:tc>
          <w:tcPr>
            <w:tcW w:w="814" w:type="pct"/>
            <w:shd w:val="clear" w:color="auto" w:fill="A50021"/>
          </w:tcPr>
          <w:p w14:paraId="55FC0CD4" w14:textId="77777777" w:rsidR="00DA541E" w:rsidRPr="00DA541E" w:rsidRDefault="006870C4" w:rsidP="002D172F">
            <w:pPr>
              <w:jc w:val="center"/>
              <w:rPr>
                <w:rFonts w:eastAsiaTheme="minorHAnsi" w:cs="Arial"/>
              </w:rPr>
            </w:pPr>
            <w:r>
              <w:rPr>
                <w:rFonts w:eastAsiaTheme="minorHAnsi" w:cs="Arial"/>
              </w:rPr>
              <w:t>95</w:t>
            </w:r>
          </w:p>
          <w:p w14:paraId="41850D96" w14:textId="77777777" w:rsidR="00DA541E" w:rsidRPr="00DA541E" w:rsidRDefault="006870C4" w:rsidP="002D172F">
            <w:pPr>
              <w:jc w:val="center"/>
              <w:rPr>
                <w:rFonts w:eastAsiaTheme="minorHAnsi" w:cs="Arial"/>
              </w:rPr>
            </w:pPr>
            <w:r>
              <w:rPr>
                <w:rFonts w:eastAsiaTheme="minorHAnsi" w:cs="Arial"/>
              </w:rPr>
              <w:t>(7.1</w:t>
            </w:r>
            <w:r w:rsidR="00DA541E" w:rsidRPr="00DA541E">
              <w:rPr>
                <w:rFonts w:eastAsiaTheme="minorHAnsi" w:cs="Arial"/>
              </w:rPr>
              <w:t>%)</w:t>
            </w:r>
          </w:p>
          <w:p w14:paraId="286714E7" w14:textId="77777777" w:rsidR="00DA541E" w:rsidRPr="00DA541E" w:rsidRDefault="00DA541E" w:rsidP="002D172F">
            <w:pPr>
              <w:jc w:val="center"/>
              <w:rPr>
                <w:rFonts w:eastAsiaTheme="minorHAnsi" w:cs="Arial"/>
              </w:rPr>
            </w:pPr>
            <w:r w:rsidRPr="00DA541E">
              <w:rPr>
                <w:rFonts w:eastAsiaTheme="minorHAnsi" w:cs="Arial"/>
                <w:b/>
              </w:rPr>
              <w:t>Red</w:t>
            </w:r>
          </w:p>
        </w:tc>
        <w:tc>
          <w:tcPr>
            <w:tcW w:w="813" w:type="pct"/>
            <w:shd w:val="clear" w:color="auto" w:fill="A50021"/>
          </w:tcPr>
          <w:p w14:paraId="15999A7E" w14:textId="77777777" w:rsidR="00DA541E" w:rsidRPr="00DA541E" w:rsidRDefault="00DA541E" w:rsidP="002D172F">
            <w:pPr>
              <w:jc w:val="center"/>
              <w:rPr>
                <w:rFonts w:eastAsiaTheme="minorHAnsi" w:cs="Arial"/>
              </w:rPr>
            </w:pPr>
            <w:r w:rsidRPr="00DA541E">
              <w:rPr>
                <w:rFonts w:eastAsiaTheme="minorHAnsi" w:cs="Arial"/>
              </w:rPr>
              <w:t>36</w:t>
            </w:r>
          </w:p>
          <w:p w14:paraId="40C88C92" w14:textId="77777777" w:rsidR="00DA541E" w:rsidRPr="00DA541E" w:rsidRDefault="00DA541E" w:rsidP="002D172F">
            <w:pPr>
              <w:jc w:val="center"/>
              <w:rPr>
                <w:rFonts w:eastAsiaTheme="minorHAnsi" w:cs="Arial"/>
              </w:rPr>
            </w:pPr>
            <w:r w:rsidRPr="00DA541E">
              <w:rPr>
                <w:rFonts w:eastAsiaTheme="minorHAnsi" w:cs="Arial"/>
              </w:rPr>
              <w:t>(2.7%)</w:t>
            </w:r>
          </w:p>
          <w:p w14:paraId="68C58ABD" w14:textId="77777777" w:rsidR="00DA541E" w:rsidRPr="00DA541E" w:rsidRDefault="00DA541E" w:rsidP="002D172F">
            <w:pPr>
              <w:jc w:val="center"/>
              <w:rPr>
                <w:rFonts w:eastAsiaTheme="minorHAnsi" w:cs="Arial"/>
              </w:rPr>
            </w:pPr>
            <w:r w:rsidRPr="00DA541E">
              <w:rPr>
                <w:rFonts w:eastAsiaTheme="minorHAnsi" w:cs="Arial"/>
                <w:b/>
              </w:rPr>
              <w:t>Red</w:t>
            </w:r>
          </w:p>
        </w:tc>
        <w:tc>
          <w:tcPr>
            <w:tcW w:w="814" w:type="pct"/>
            <w:shd w:val="clear" w:color="auto" w:fill="FF9900"/>
          </w:tcPr>
          <w:p w14:paraId="7D685C5C" w14:textId="77777777" w:rsidR="00DA541E" w:rsidRPr="00DA541E" w:rsidRDefault="00DA541E" w:rsidP="002D172F">
            <w:pPr>
              <w:jc w:val="center"/>
              <w:rPr>
                <w:rFonts w:eastAsiaTheme="minorHAnsi" w:cs="Arial"/>
              </w:rPr>
            </w:pPr>
            <w:r w:rsidRPr="00DA541E">
              <w:rPr>
                <w:rFonts w:eastAsiaTheme="minorHAnsi" w:cs="Arial"/>
              </w:rPr>
              <w:t>55</w:t>
            </w:r>
          </w:p>
          <w:p w14:paraId="27AC1E40" w14:textId="77777777" w:rsidR="00DA541E" w:rsidRPr="00DA541E" w:rsidRDefault="00DA541E" w:rsidP="002D172F">
            <w:pPr>
              <w:jc w:val="center"/>
              <w:rPr>
                <w:rFonts w:eastAsiaTheme="minorHAnsi" w:cs="Arial"/>
              </w:rPr>
            </w:pPr>
            <w:r w:rsidRPr="00DA541E">
              <w:rPr>
                <w:rFonts w:eastAsiaTheme="minorHAnsi" w:cs="Arial"/>
              </w:rPr>
              <w:t>(4.1%)</w:t>
            </w:r>
          </w:p>
          <w:p w14:paraId="1111353A" w14:textId="77777777" w:rsidR="00DA541E" w:rsidRPr="00DA541E" w:rsidRDefault="00DA541E" w:rsidP="002D172F">
            <w:pPr>
              <w:jc w:val="center"/>
              <w:rPr>
                <w:rFonts w:eastAsiaTheme="minorHAnsi" w:cs="Arial"/>
              </w:rPr>
            </w:pPr>
            <w:r w:rsidRPr="00DA541E">
              <w:rPr>
                <w:rFonts w:eastAsiaTheme="minorHAnsi" w:cs="Arial"/>
                <w:b/>
              </w:rPr>
              <w:t>Orange</w:t>
            </w:r>
          </w:p>
        </w:tc>
        <w:tc>
          <w:tcPr>
            <w:tcW w:w="846" w:type="pct"/>
            <w:shd w:val="clear" w:color="auto" w:fill="FF9900"/>
          </w:tcPr>
          <w:p w14:paraId="5C33997B" w14:textId="77777777" w:rsidR="00DA541E" w:rsidRPr="00DA541E" w:rsidRDefault="00DA541E" w:rsidP="002D172F">
            <w:pPr>
              <w:jc w:val="center"/>
              <w:rPr>
                <w:rFonts w:eastAsiaTheme="minorHAnsi" w:cs="Arial"/>
              </w:rPr>
            </w:pPr>
            <w:r w:rsidRPr="00DA541E">
              <w:rPr>
                <w:rFonts w:eastAsiaTheme="minorHAnsi" w:cs="Arial"/>
              </w:rPr>
              <w:t>33</w:t>
            </w:r>
          </w:p>
          <w:p w14:paraId="4293F25A" w14:textId="77777777" w:rsidR="00DA541E" w:rsidRPr="00DA541E" w:rsidRDefault="00DA541E" w:rsidP="002D172F">
            <w:pPr>
              <w:jc w:val="center"/>
              <w:rPr>
                <w:rFonts w:eastAsiaTheme="minorHAnsi" w:cs="Arial"/>
              </w:rPr>
            </w:pPr>
            <w:r w:rsidRPr="00DA541E">
              <w:rPr>
                <w:rFonts w:eastAsiaTheme="minorHAnsi" w:cs="Arial"/>
              </w:rPr>
              <w:t>(2.4%)</w:t>
            </w:r>
          </w:p>
          <w:p w14:paraId="40C54B66" w14:textId="77777777" w:rsidR="00DA541E" w:rsidRPr="00DA541E" w:rsidRDefault="00DA541E" w:rsidP="002D172F">
            <w:pPr>
              <w:jc w:val="center"/>
              <w:rPr>
                <w:rFonts w:eastAsiaTheme="minorHAnsi" w:cs="Arial"/>
              </w:rPr>
            </w:pPr>
            <w:r w:rsidRPr="00DA541E">
              <w:rPr>
                <w:rFonts w:eastAsiaTheme="minorHAnsi" w:cs="Arial"/>
                <w:b/>
              </w:rPr>
              <w:t>Orange</w:t>
            </w:r>
          </w:p>
        </w:tc>
      </w:tr>
    </w:tbl>
    <w:p w14:paraId="1A725797" w14:textId="77777777" w:rsidR="00DA541E" w:rsidRPr="00DA541E" w:rsidRDefault="00DA541E" w:rsidP="002D172F">
      <w:pPr>
        <w:rPr>
          <w:rFonts w:eastAsiaTheme="minorHAnsi" w:cstheme="minorBidi"/>
          <w:b/>
        </w:rPr>
      </w:pPr>
    </w:p>
    <w:tbl>
      <w:tblPr>
        <w:tblStyle w:val="TableGrid34"/>
        <w:tblW w:w="5184" w:type="pct"/>
        <w:tblInd w:w="-185" w:type="dxa"/>
        <w:tblLook w:val="04A0" w:firstRow="1" w:lastRow="0" w:firstColumn="1" w:lastColumn="0" w:noHBand="0" w:noVBand="1"/>
        <w:tblDescription w:val="Mathematics - Academic Indicator for High School (Grades 7-12) by schools "/>
      </w:tblPr>
      <w:tblGrid>
        <w:gridCol w:w="1806"/>
        <w:gridCol w:w="1705"/>
        <w:gridCol w:w="1617"/>
        <w:gridCol w:w="1617"/>
        <w:gridCol w:w="1617"/>
        <w:gridCol w:w="1705"/>
      </w:tblGrid>
      <w:tr w:rsidR="00DA541E" w:rsidRPr="00DA541E" w14:paraId="600B80D0" w14:textId="77777777" w:rsidTr="009632F5">
        <w:trPr>
          <w:cantSplit/>
          <w:trHeight w:val="654"/>
          <w:tblHeader/>
        </w:trPr>
        <w:tc>
          <w:tcPr>
            <w:tcW w:w="897" w:type="pct"/>
          </w:tcPr>
          <w:p w14:paraId="2F96F3D4" w14:textId="77777777" w:rsidR="00DA541E" w:rsidRPr="00DA541E" w:rsidRDefault="00DA541E" w:rsidP="002D172F">
            <w:pPr>
              <w:jc w:val="center"/>
              <w:rPr>
                <w:rFonts w:cs="Arial"/>
                <w:b/>
              </w:rPr>
            </w:pPr>
            <w:r w:rsidRPr="00DA541E">
              <w:rPr>
                <w:rFonts w:cs="Arial"/>
                <w:b/>
              </w:rPr>
              <w:t># of Schools</w:t>
            </w:r>
          </w:p>
        </w:tc>
        <w:tc>
          <w:tcPr>
            <w:tcW w:w="847" w:type="pct"/>
            <w:shd w:val="clear" w:color="auto" w:fill="A20000"/>
          </w:tcPr>
          <w:p w14:paraId="4D14D9CA" w14:textId="77777777" w:rsidR="00DA541E" w:rsidRPr="00DA541E" w:rsidRDefault="00DA541E" w:rsidP="002D172F">
            <w:pPr>
              <w:jc w:val="center"/>
              <w:rPr>
                <w:rFonts w:cs="Arial"/>
                <w:b/>
              </w:rPr>
            </w:pPr>
            <w:r w:rsidRPr="00DA541E">
              <w:rPr>
                <w:rFonts w:cs="Arial"/>
                <w:b/>
              </w:rPr>
              <w:t>Red</w:t>
            </w:r>
          </w:p>
        </w:tc>
        <w:tc>
          <w:tcPr>
            <w:tcW w:w="803" w:type="pct"/>
            <w:shd w:val="clear" w:color="auto" w:fill="FFA500"/>
          </w:tcPr>
          <w:p w14:paraId="33F4090E" w14:textId="77777777" w:rsidR="00DA541E" w:rsidRPr="00DA541E" w:rsidRDefault="00DA541E" w:rsidP="002D172F">
            <w:pPr>
              <w:jc w:val="center"/>
              <w:rPr>
                <w:rFonts w:cs="Arial"/>
                <w:b/>
              </w:rPr>
            </w:pPr>
            <w:r w:rsidRPr="00DA541E">
              <w:rPr>
                <w:rFonts w:cs="Arial"/>
                <w:b/>
              </w:rPr>
              <w:t>Orange</w:t>
            </w:r>
          </w:p>
        </w:tc>
        <w:tc>
          <w:tcPr>
            <w:tcW w:w="803" w:type="pct"/>
            <w:shd w:val="clear" w:color="auto" w:fill="FFFF00"/>
          </w:tcPr>
          <w:p w14:paraId="340C1C6D" w14:textId="77777777" w:rsidR="00DA541E" w:rsidRPr="00DA541E" w:rsidRDefault="00DA541E" w:rsidP="002D172F">
            <w:pPr>
              <w:jc w:val="center"/>
              <w:rPr>
                <w:rFonts w:cs="Arial"/>
                <w:b/>
                <w:color w:val="FFFFFF"/>
              </w:rPr>
            </w:pPr>
            <w:r w:rsidRPr="00DA541E">
              <w:rPr>
                <w:rFonts w:cs="Arial"/>
                <w:b/>
              </w:rPr>
              <w:t>Yellow</w:t>
            </w:r>
          </w:p>
        </w:tc>
        <w:tc>
          <w:tcPr>
            <w:tcW w:w="803" w:type="pct"/>
            <w:shd w:val="clear" w:color="auto" w:fill="006500"/>
          </w:tcPr>
          <w:p w14:paraId="4FAB603B" w14:textId="77777777" w:rsidR="00DA541E" w:rsidRPr="00DA541E" w:rsidRDefault="00DA541E" w:rsidP="002D172F">
            <w:pPr>
              <w:jc w:val="center"/>
              <w:rPr>
                <w:rFonts w:cs="Arial"/>
                <w:b/>
                <w:color w:val="FFFFFF"/>
              </w:rPr>
            </w:pPr>
            <w:r w:rsidRPr="00DA541E">
              <w:rPr>
                <w:rFonts w:cs="Arial"/>
                <w:b/>
                <w:color w:val="FFFFFF"/>
              </w:rPr>
              <w:t>Green</w:t>
            </w:r>
          </w:p>
        </w:tc>
        <w:tc>
          <w:tcPr>
            <w:tcW w:w="847" w:type="pct"/>
            <w:shd w:val="clear" w:color="auto" w:fill="0000FF"/>
          </w:tcPr>
          <w:p w14:paraId="7C97A114" w14:textId="77777777" w:rsidR="00DA541E" w:rsidRPr="00DA541E" w:rsidRDefault="00DA541E" w:rsidP="002D172F">
            <w:pPr>
              <w:jc w:val="center"/>
              <w:rPr>
                <w:rFonts w:cs="Arial"/>
                <w:b/>
                <w:color w:val="FFFFFF"/>
              </w:rPr>
            </w:pPr>
            <w:r w:rsidRPr="00DA541E">
              <w:rPr>
                <w:rFonts w:cs="Arial"/>
                <w:b/>
                <w:color w:val="FFFFFF"/>
              </w:rPr>
              <w:t>Blue</w:t>
            </w:r>
          </w:p>
        </w:tc>
      </w:tr>
      <w:tr w:rsidR="00DA541E" w:rsidRPr="00DA541E" w14:paraId="38A270B4" w14:textId="77777777" w:rsidTr="009632F5">
        <w:trPr>
          <w:trHeight w:val="654"/>
        </w:trPr>
        <w:tc>
          <w:tcPr>
            <w:tcW w:w="897" w:type="pct"/>
          </w:tcPr>
          <w:p w14:paraId="345991D7" w14:textId="77777777" w:rsidR="00DA541E" w:rsidRPr="00DA541E" w:rsidRDefault="00DA541E" w:rsidP="002D172F">
            <w:pPr>
              <w:jc w:val="center"/>
              <w:rPr>
                <w:rFonts w:cs="Arial"/>
              </w:rPr>
            </w:pPr>
            <w:r w:rsidRPr="00DA541E">
              <w:rPr>
                <w:rFonts w:cs="Arial"/>
              </w:rPr>
              <w:t>1,338</w:t>
            </w:r>
          </w:p>
        </w:tc>
        <w:tc>
          <w:tcPr>
            <w:tcW w:w="847" w:type="pct"/>
          </w:tcPr>
          <w:p w14:paraId="6B3CBC9F" w14:textId="77777777" w:rsidR="00DA541E" w:rsidRPr="00DA541E" w:rsidRDefault="00DA541E" w:rsidP="002D172F">
            <w:pPr>
              <w:jc w:val="center"/>
              <w:rPr>
                <w:rFonts w:cs="Arial"/>
              </w:rPr>
            </w:pPr>
            <w:r w:rsidRPr="00DA541E">
              <w:rPr>
                <w:rFonts w:cs="Arial"/>
              </w:rPr>
              <w:t xml:space="preserve">247 </w:t>
            </w:r>
          </w:p>
          <w:p w14:paraId="141CFF99" w14:textId="77777777" w:rsidR="00DA541E" w:rsidRPr="00DA541E" w:rsidRDefault="00DA541E" w:rsidP="002D172F">
            <w:pPr>
              <w:jc w:val="center"/>
              <w:rPr>
                <w:rFonts w:cs="Arial"/>
              </w:rPr>
            </w:pPr>
            <w:r w:rsidRPr="00DA541E">
              <w:rPr>
                <w:rFonts w:cs="Arial"/>
              </w:rPr>
              <w:t>(18.5%)</w:t>
            </w:r>
          </w:p>
        </w:tc>
        <w:tc>
          <w:tcPr>
            <w:tcW w:w="803" w:type="pct"/>
          </w:tcPr>
          <w:p w14:paraId="37865059" w14:textId="77777777" w:rsidR="00DA541E" w:rsidRPr="00DA541E" w:rsidRDefault="00DA541E" w:rsidP="002D172F">
            <w:pPr>
              <w:jc w:val="center"/>
              <w:rPr>
                <w:rFonts w:cs="Arial"/>
              </w:rPr>
            </w:pPr>
            <w:r w:rsidRPr="00DA541E">
              <w:rPr>
                <w:rFonts w:cs="Arial"/>
              </w:rPr>
              <w:t xml:space="preserve">401 </w:t>
            </w:r>
          </w:p>
          <w:p w14:paraId="36C52FEA" w14:textId="77777777" w:rsidR="00DA541E" w:rsidRPr="00DA541E" w:rsidRDefault="00DA541E" w:rsidP="002D172F">
            <w:pPr>
              <w:jc w:val="center"/>
              <w:rPr>
                <w:rFonts w:cs="Arial"/>
              </w:rPr>
            </w:pPr>
            <w:r w:rsidRPr="00DA541E">
              <w:rPr>
                <w:rFonts w:cs="Arial"/>
              </w:rPr>
              <w:t>(30.0%)</w:t>
            </w:r>
          </w:p>
        </w:tc>
        <w:tc>
          <w:tcPr>
            <w:tcW w:w="803" w:type="pct"/>
          </w:tcPr>
          <w:p w14:paraId="45CBE5B8" w14:textId="77777777" w:rsidR="00DA541E" w:rsidRPr="00DA541E" w:rsidRDefault="00DA541E" w:rsidP="002D172F">
            <w:pPr>
              <w:jc w:val="center"/>
              <w:rPr>
                <w:rFonts w:cs="Arial"/>
              </w:rPr>
            </w:pPr>
            <w:r w:rsidRPr="00DA541E">
              <w:rPr>
                <w:rFonts w:cs="Arial"/>
              </w:rPr>
              <w:t xml:space="preserve">363 </w:t>
            </w:r>
          </w:p>
          <w:p w14:paraId="3A38A926" w14:textId="77777777" w:rsidR="00DA541E" w:rsidRPr="00DA541E" w:rsidRDefault="00DA541E" w:rsidP="002D172F">
            <w:pPr>
              <w:jc w:val="center"/>
              <w:rPr>
                <w:rFonts w:cs="Arial"/>
              </w:rPr>
            </w:pPr>
            <w:r w:rsidRPr="00DA541E">
              <w:rPr>
                <w:rFonts w:cs="Arial"/>
              </w:rPr>
              <w:t>(27.1%)</w:t>
            </w:r>
          </w:p>
        </w:tc>
        <w:tc>
          <w:tcPr>
            <w:tcW w:w="803" w:type="pct"/>
          </w:tcPr>
          <w:p w14:paraId="2ABDE076" w14:textId="77777777" w:rsidR="00DA541E" w:rsidRPr="00DA541E" w:rsidRDefault="00DA541E" w:rsidP="002D172F">
            <w:pPr>
              <w:jc w:val="center"/>
              <w:rPr>
                <w:rFonts w:cs="Arial"/>
              </w:rPr>
            </w:pPr>
            <w:r w:rsidRPr="00DA541E">
              <w:rPr>
                <w:rFonts w:cs="Arial"/>
              </w:rPr>
              <w:t xml:space="preserve">251 </w:t>
            </w:r>
          </w:p>
          <w:p w14:paraId="5158D78C" w14:textId="77777777" w:rsidR="00DA541E" w:rsidRPr="00DA541E" w:rsidRDefault="00DA541E" w:rsidP="002D172F">
            <w:pPr>
              <w:jc w:val="center"/>
              <w:rPr>
                <w:rFonts w:cs="Arial"/>
              </w:rPr>
            </w:pPr>
            <w:r w:rsidRPr="00DA541E">
              <w:rPr>
                <w:rFonts w:cs="Arial"/>
              </w:rPr>
              <w:t>(18.8%)</w:t>
            </w:r>
          </w:p>
        </w:tc>
        <w:tc>
          <w:tcPr>
            <w:tcW w:w="847" w:type="pct"/>
          </w:tcPr>
          <w:p w14:paraId="5851F70A" w14:textId="77777777" w:rsidR="00DA541E" w:rsidRPr="00DA541E" w:rsidRDefault="00DA541E" w:rsidP="002D172F">
            <w:pPr>
              <w:jc w:val="center"/>
              <w:rPr>
                <w:rFonts w:cs="Arial"/>
              </w:rPr>
            </w:pPr>
            <w:r w:rsidRPr="00DA541E">
              <w:rPr>
                <w:rFonts w:cs="Arial"/>
              </w:rPr>
              <w:t xml:space="preserve">76 </w:t>
            </w:r>
          </w:p>
          <w:p w14:paraId="5B7F2B06" w14:textId="77777777" w:rsidR="00DA541E" w:rsidRPr="00DA541E" w:rsidRDefault="00DA541E" w:rsidP="002D172F">
            <w:pPr>
              <w:jc w:val="center"/>
              <w:rPr>
                <w:rFonts w:cs="Arial"/>
              </w:rPr>
            </w:pPr>
            <w:r w:rsidRPr="00DA541E">
              <w:rPr>
                <w:rFonts w:cs="Arial"/>
              </w:rPr>
              <w:t>(5.7%)</w:t>
            </w:r>
          </w:p>
        </w:tc>
      </w:tr>
    </w:tbl>
    <w:p w14:paraId="55A67F7A" w14:textId="77777777" w:rsidR="00C66375" w:rsidRPr="000900B3" w:rsidRDefault="00C66375" w:rsidP="009632F5">
      <w:pPr>
        <w:spacing w:after="120"/>
        <w:ind w:left="90" w:right="-90"/>
        <w:rPr>
          <w:rFonts w:cs="Arial"/>
        </w:rPr>
      </w:pPr>
      <w:r w:rsidRPr="000900B3">
        <w:rPr>
          <w:rFonts w:cs="Arial"/>
        </w:rPr>
        <w:t xml:space="preserve">The statewide baseline data for all students and each student group are provided below. The tables display the performance gaps among student groups at the state level, and the </w:t>
      </w:r>
      <w:r w:rsidRPr="000900B3">
        <w:rPr>
          <w:rFonts w:cs="Arial"/>
        </w:rPr>
        <w:lastRenderedPageBreak/>
        <w:t xml:space="preserve">approximate average annual improvement necessary over the seven-year period for each student group to meet the long-term goal. The tables show that many student groups would </w:t>
      </w:r>
      <w:r w:rsidR="001E4D50" w:rsidRPr="000900B3">
        <w:rPr>
          <w:rFonts w:cs="Arial"/>
        </w:rPr>
        <w:t>n</w:t>
      </w:r>
      <w:r w:rsidRPr="000900B3">
        <w:rPr>
          <w:rFonts w:cs="Arial"/>
        </w:rPr>
        <w:t xml:space="preserve">eed to make significantly more progress than higher performing student groups to reach the statewide goal within 7 years. </w:t>
      </w:r>
    </w:p>
    <w:p w14:paraId="11EDBC5B" w14:textId="20227286" w:rsidR="00484A32" w:rsidRDefault="00484A32" w:rsidP="002D172F">
      <w:r>
        <w:br w:type="page"/>
      </w:r>
    </w:p>
    <w:p w14:paraId="1344A50E" w14:textId="77777777" w:rsidR="00FB5D46" w:rsidRPr="00FB5D46" w:rsidRDefault="00FB5D46" w:rsidP="00FB5D46">
      <w:pPr>
        <w:pStyle w:val="NoSpacing"/>
        <w:ind w:hanging="450"/>
        <w:rPr>
          <w:b/>
        </w:rPr>
      </w:pPr>
      <w:r w:rsidRPr="00FB5D46">
        <w:rPr>
          <w:b/>
        </w:rPr>
        <w:lastRenderedPageBreak/>
        <w:t>Table 6: State Level ELA Data by Student Group</w:t>
      </w:r>
      <w:r w:rsidRPr="00FB5D46">
        <w:t xml:space="preserve"> </w:t>
      </w:r>
      <w:r w:rsidRPr="00FB5D46">
        <w:rPr>
          <w:b/>
        </w:rPr>
        <w:t xml:space="preserve">(Grades 3-8) </w:t>
      </w:r>
    </w:p>
    <w:tbl>
      <w:tblPr>
        <w:tblStyle w:val="TableGrid1"/>
        <w:tblW w:w="5234" w:type="pct"/>
        <w:tblInd w:w="-455" w:type="dxa"/>
        <w:tblLook w:val="04A0" w:firstRow="1" w:lastRow="0" w:firstColumn="1" w:lastColumn="0" w:noHBand="0" w:noVBand="1"/>
        <w:tblDescription w:val="State Level ELA Data by Student Group (Grades 3-8) "/>
      </w:tblPr>
      <w:tblGrid>
        <w:gridCol w:w="2384"/>
        <w:gridCol w:w="1334"/>
        <w:gridCol w:w="1191"/>
        <w:gridCol w:w="1191"/>
        <w:gridCol w:w="2033"/>
        <w:gridCol w:w="2031"/>
      </w:tblGrid>
      <w:tr w:rsidR="00FB5D46" w:rsidRPr="00FB5D46" w14:paraId="033A6818" w14:textId="77777777" w:rsidTr="002D5931">
        <w:trPr>
          <w:cantSplit/>
          <w:tblHeader/>
        </w:trPr>
        <w:tc>
          <w:tcPr>
            <w:tcW w:w="1173" w:type="pct"/>
            <w:vAlign w:val="center"/>
          </w:tcPr>
          <w:p w14:paraId="4B7CBC10" w14:textId="77777777" w:rsidR="00FB5D46" w:rsidRPr="00FB5D46" w:rsidRDefault="00FB5D46" w:rsidP="002D5931">
            <w:pPr>
              <w:contextualSpacing/>
              <w:rPr>
                <w:rFonts w:cs="Arial"/>
                <w:b/>
              </w:rPr>
            </w:pPr>
            <w:r w:rsidRPr="00FB5D46">
              <w:rPr>
                <w:rFonts w:cs="Arial"/>
                <w:b/>
              </w:rPr>
              <w:t>Student Group</w:t>
            </w:r>
          </w:p>
        </w:tc>
        <w:tc>
          <w:tcPr>
            <w:tcW w:w="656" w:type="pct"/>
            <w:vAlign w:val="center"/>
          </w:tcPr>
          <w:p w14:paraId="0B479193" w14:textId="77777777" w:rsidR="00FB5D46" w:rsidRPr="00FB5D46" w:rsidRDefault="00FB5D46" w:rsidP="002D5931">
            <w:pPr>
              <w:contextualSpacing/>
              <w:jc w:val="center"/>
              <w:rPr>
                <w:rFonts w:cs="Arial"/>
                <w:b/>
              </w:rPr>
            </w:pPr>
            <w:r w:rsidRPr="00FB5D46">
              <w:rPr>
                <w:rFonts w:cs="Arial"/>
                <w:b/>
              </w:rPr>
              <w:t>Status</w:t>
            </w:r>
          </w:p>
        </w:tc>
        <w:tc>
          <w:tcPr>
            <w:tcW w:w="586" w:type="pct"/>
            <w:vAlign w:val="center"/>
          </w:tcPr>
          <w:p w14:paraId="53A86D1F" w14:textId="77777777" w:rsidR="00FB5D46" w:rsidRPr="00FB5D46" w:rsidRDefault="00FB5D46" w:rsidP="002D5931">
            <w:pPr>
              <w:contextualSpacing/>
              <w:jc w:val="center"/>
              <w:rPr>
                <w:rFonts w:cs="Arial"/>
                <w:b/>
              </w:rPr>
            </w:pPr>
            <w:r w:rsidRPr="00FB5D46">
              <w:rPr>
                <w:rFonts w:cs="Arial"/>
                <w:b/>
                <w:bCs/>
              </w:rPr>
              <w:t>Change</w:t>
            </w:r>
          </w:p>
        </w:tc>
        <w:tc>
          <w:tcPr>
            <w:tcW w:w="586" w:type="pct"/>
            <w:vAlign w:val="center"/>
          </w:tcPr>
          <w:p w14:paraId="7F6F2B5B" w14:textId="77777777" w:rsidR="00FB5D46" w:rsidRPr="00FB5D46" w:rsidRDefault="00FB5D46" w:rsidP="002D5931">
            <w:pPr>
              <w:contextualSpacing/>
              <w:jc w:val="center"/>
              <w:rPr>
                <w:rFonts w:cs="Arial"/>
                <w:b/>
              </w:rPr>
            </w:pPr>
            <w:r w:rsidRPr="00FB5D46">
              <w:rPr>
                <w:rFonts w:cs="Arial"/>
                <w:b/>
                <w:bCs/>
              </w:rPr>
              <w:t>Color</w:t>
            </w:r>
          </w:p>
        </w:tc>
        <w:tc>
          <w:tcPr>
            <w:tcW w:w="1000" w:type="pct"/>
            <w:vAlign w:val="center"/>
          </w:tcPr>
          <w:p w14:paraId="66DF2DE1" w14:textId="77777777" w:rsidR="00FB5D46" w:rsidRPr="00FB5D46" w:rsidRDefault="00FB5D46" w:rsidP="002D5931">
            <w:pPr>
              <w:contextualSpacing/>
              <w:jc w:val="center"/>
              <w:rPr>
                <w:rFonts w:cs="Arial"/>
                <w:b/>
                <w:bCs/>
              </w:rPr>
            </w:pPr>
            <w:r w:rsidRPr="00FB5D46">
              <w:rPr>
                <w:rFonts w:cs="Arial"/>
                <w:b/>
                <w:bCs/>
              </w:rPr>
              <w:t>Average Annual Improvement to Meet Goal</w:t>
            </w:r>
          </w:p>
        </w:tc>
        <w:tc>
          <w:tcPr>
            <w:tcW w:w="999" w:type="pct"/>
            <w:vAlign w:val="center"/>
          </w:tcPr>
          <w:p w14:paraId="1AEFF944" w14:textId="77777777" w:rsidR="00FB5D46" w:rsidRPr="00FB5D46" w:rsidRDefault="00FB5D46" w:rsidP="002D5931">
            <w:pPr>
              <w:contextualSpacing/>
              <w:jc w:val="center"/>
              <w:rPr>
                <w:rFonts w:cs="Arial"/>
                <w:b/>
                <w:bCs/>
              </w:rPr>
            </w:pPr>
            <w:r w:rsidRPr="00FB5D46">
              <w:rPr>
                <w:rFonts w:cs="Arial"/>
                <w:b/>
                <w:bCs/>
              </w:rPr>
              <w:t>Status After Three Years</w:t>
            </w:r>
          </w:p>
        </w:tc>
      </w:tr>
      <w:tr w:rsidR="00FB5D46" w:rsidRPr="00FB5D46" w14:paraId="66F41979" w14:textId="77777777" w:rsidTr="002D5931">
        <w:trPr>
          <w:cantSplit/>
        </w:trPr>
        <w:tc>
          <w:tcPr>
            <w:tcW w:w="1173" w:type="pct"/>
            <w:vAlign w:val="center"/>
          </w:tcPr>
          <w:p w14:paraId="72B811A5" w14:textId="77777777" w:rsidR="00FB5D46" w:rsidRPr="00FB5D46" w:rsidRDefault="00FB5D46" w:rsidP="002D5931">
            <w:pPr>
              <w:contextualSpacing/>
              <w:rPr>
                <w:rFonts w:cs="Arial"/>
              </w:rPr>
            </w:pPr>
            <w:r w:rsidRPr="00FB5D46">
              <w:rPr>
                <w:rFonts w:cs="Arial"/>
              </w:rPr>
              <w:t>All Students</w:t>
            </w:r>
          </w:p>
        </w:tc>
        <w:tc>
          <w:tcPr>
            <w:tcW w:w="656" w:type="pct"/>
            <w:vAlign w:val="center"/>
          </w:tcPr>
          <w:p w14:paraId="1A89D83D" w14:textId="77777777" w:rsidR="00FB5D46" w:rsidRPr="00FB5D46" w:rsidRDefault="00FB5D46" w:rsidP="002D5931">
            <w:pPr>
              <w:contextualSpacing/>
              <w:jc w:val="center"/>
              <w:rPr>
                <w:rFonts w:cs="Arial"/>
              </w:rPr>
            </w:pPr>
            <w:r w:rsidRPr="00FB5D46">
              <w:rPr>
                <w:rFonts w:cs="Arial"/>
              </w:rPr>
              <w:t>-17.0</w:t>
            </w:r>
          </w:p>
        </w:tc>
        <w:tc>
          <w:tcPr>
            <w:tcW w:w="586" w:type="pct"/>
            <w:vAlign w:val="center"/>
          </w:tcPr>
          <w:p w14:paraId="353958EE" w14:textId="77777777" w:rsidR="00FB5D46" w:rsidRPr="00FB5D46" w:rsidRDefault="00FB5D46" w:rsidP="002D5931">
            <w:pPr>
              <w:contextualSpacing/>
              <w:jc w:val="center"/>
              <w:rPr>
                <w:rFonts w:cs="Arial"/>
              </w:rPr>
            </w:pPr>
            <w:r w:rsidRPr="00FB5D46">
              <w:rPr>
                <w:rFonts w:cs="Arial"/>
              </w:rPr>
              <w:t>-0.5</w:t>
            </w:r>
          </w:p>
        </w:tc>
        <w:tc>
          <w:tcPr>
            <w:tcW w:w="586" w:type="pct"/>
            <w:vAlign w:val="center"/>
          </w:tcPr>
          <w:p w14:paraId="741561D9"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7357B54B" w14:textId="77777777" w:rsidR="00FB5D46" w:rsidRPr="00FB5D46" w:rsidRDefault="00FB5D46" w:rsidP="002D5931">
            <w:pPr>
              <w:contextualSpacing/>
              <w:jc w:val="center"/>
              <w:rPr>
                <w:rFonts w:cs="Arial"/>
              </w:rPr>
            </w:pPr>
            <w:r w:rsidRPr="00FB5D46">
              <w:rPr>
                <w:rFonts w:cs="Arial"/>
              </w:rPr>
              <w:t>4 points</w:t>
            </w:r>
          </w:p>
        </w:tc>
        <w:tc>
          <w:tcPr>
            <w:tcW w:w="999" w:type="pct"/>
            <w:vAlign w:val="center"/>
          </w:tcPr>
          <w:p w14:paraId="06D2FB01" w14:textId="77777777" w:rsidR="00FB5D46" w:rsidRPr="00FB5D46" w:rsidRDefault="00FB5D46" w:rsidP="002D5931">
            <w:pPr>
              <w:contextualSpacing/>
              <w:jc w:val="center"/>
              <w:rPr>
                <w:rFonts w:cs="Arial"/>
              </w:rPr>
            </w:pPr>
            <w:r w:rsidRPr="00FB5D46">
              <w:rPr>
                <w:rFonts w:cs="Arial"/>
              </w:rPr>
              <w:t>-5.0</w:t>
            </w:r>
          </w:p>
        </w:tc>
      </w:tr>
      <w:tr w:rsidR="00FB5D46" w:rsidRPr="00FB5D46" w14:paraId="0CC734FA" w14:textId="77777777" w:rsidTr="002D5931">
        <w:trPr>
          <w:cantSplit/>
        </w:trPr>
        <w:tc>
          <w:tcPr>
            <w:tcW w:w="1173" w:type="pct"/>
            <w:vAlign w:val="center"/>
          </w:tcPr>
          <w:p w14:paraId="3D821511" w14:textId="77777777" w:rsidR="00FB5D46" w:rsidRPr="00FB5D46" w:rsidRDefault="00FB5D46" w:rsidP="002D5931">
            <w:pPr>
              <w:contextualSpacing/>
              <w:rPr>
                <w:rFonts w:cs="Arial"/>
              </w:rPr>
            </w:pPr>
            <w:r w:rsidRPr="00FB5D46">
              <w:rPr>
                <w:rFonts w:cs="Arial"/>
              </w:rPr>
              <w:t>American Indian</w:t>
            </w:r>
          </w:p>
        </w:tc>
        <w:tc>
          <w:tcPr>
            <w:tcW w:w="656" w:type="pct"/>
            <w:vAlign w:val="center"/>
          </w:tcPr>
          <w:p w14:paraId="426F0C69" w14:textId="77777777" w:rsidR="00FB5D46" w:rsidRPr="00FB5D46" w:rsidRDefault="00FB5D46" w:rsidP="002D5931">
            <w:pPr>
              <w:contextualSpacing/>
              <w:jc w:val="center"/>
              <w:rPr>
                <w:rFonts w:cs="Arial"/>
              </w:rPr>
            </w:pPr>
            <w:r w:rsidRPr="00FB5D46">
              <w:rPr>
                <w:rFonts w:cs="Arial"/>
              </w:rPr>
              <w:t>-51.3</w:t>
            </w:r>
          </w:p>
        </w:tc>
        <w:tc>
          <w:tcPr>
            <w:tcW w:w="586" w:type="pct"/>
            <w:vAlign w:val="center"/>
          </w:tcPr>
          <w:p w14:paraId="393BECD0" w14:textId="77777777" w:rsidR="00FB5D46" w:rsidRPr="00FB5D46" w:rsidRDefault="00FB5D46" w:rsidP="002D5931">
            <w:pPr>
              <w:contextualSpacing/>
              <w:jc w:val="center"/>
              <w:rPr>
                <w:rFonts w:cs="Arial"/>
              </w:rPr>
            </w:pPr>
            <w:r w:rsidRPr="00FB5D46">
              <w:rPr>
                <w:rFonts w:cs="Arial"/>
              </w:rPr>
              <w:t>-3.2</w:t>
            </w:r>
          </w:p>
        </w:tc>
        <w:tc>
          <w:tcPr>
            <w:tcW w:w="586" w:type="pct"/>
            <w:vAlign w:val="center"/>
          </w:tcPr>
          <w:p w14:paraId="4AF8CB24"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45960D47" w14:textId="77777777" w:rsidR="00FB5D46" w:rsidRPr="00FB5D46" w:rsidRDefault="00FB5D46" w:rsidP="002D5931">
            <w:pPr>
              <w:contextualSpacing/>
              <w:jc w:val="center"/>
              <w:rPr>
                <w:rFonts w:cs="Arial"/>
              </w:rPr>
            </w:pPr>
            <w:r w:rsidRPr="00FB5D46">
              <w:rPr>
                <w:rFonts w:cs="Arial"/>
              </w:rPr>
              <w:t>9 points</w:t>
            </w:r>
          </w:p>
        </w:tc>
        <w:tc>
          <w:tcPr>
            <w:tcW w:w="999" w:type="pct"/>
            <w:vAlign w:val="center"/>
          </w:tcPr>
          <w:p w14:paraId="28883788" w14:textId="77777777" w:rsidR="00FB5D46" w:rsidRPr="00FB5D46" w:rsidRDefault="00FB5D46" w:rsidP="002D5931">
            <w:pPr>
              <w:contextualSpacing/>
              <w:jc w:val="center"/>
              <w:rPr>
                <w:rFonts w:cs="Arial"/>
              </w:rPr>
            </w:pPr>
            <w:r w:rsidRPr="00FB5D46">
              <w:rPr>
                <w:rFonts w:cs="Arial"/>
              </w:rPr>
              <w:t>-24.3</w:t>
            </w:r>
          </w:p>
        </w:tc>
      </w:tr>
      <w:tr w:rsidR="00FB5D46" w:rsidRPr="00FB5D46" w14:paraId="1A7A95E2" w14:textId="77777777" w:rsidTr="002D5931">
        <w:trPr>
          <w:cantSplit/>
        </w:trPr>
        <w:tc>
          <w:tcPr>
            <w:tcW w:w="1173" w:type="pct"/>
            <w:vAlign w:val="center"/>
          </w:tcPr>
          <w:p w14:paraId="514802C2" w14:textId="77777777" w:rsidR="00FB5D46" w:rsidRPr="00FB5D46" w:rsidRDefault="00FB5D46" w:rsidP="002D5931">
            <w:pPr>
              <w:contextualSpacing/>
              <w:rPr>
                <w:rFonts w:cs="Arial"/>
              </w:rPr>
            </w:pPr>
            <w:r w:rsidRPr="00FB5D46">
              <w:rPr>
                <w:rFonts w:cs="Arial"/>
              </w:rPr>
              <w:t>Asian</w:t>
            </w:r>
          </w:p>
        </w:tc>
        <w:tc>
          <w:tcPr>
            <w:tcW w:w="656" w:type="pct"/>
            <w:vAlign w:val="center"/>
          </w:tcPr>
          <w:p w14:paraId="529E9F32" w14:textId="77777777" w:rsidR="00FB5D46" w:rsidRPr="00FB5D46" w:rsidRDefault="00FB5D46" w:rsidP="002D5931">
            <w:pPr>
              <w:contextualSpacing/>
              <w:jc w:val="center"/>
              <w:rPr>
                <w:rFonts w:cs="Arial"/>
              </w:rPr>
            </w:pPr>
            <w:r w:rsidRPr="00FB5D46">
              <w:rPr>
                <w:rFonts w:cs="Arial"/>
              </w:rPr>
              <w:t>51.1</w:t>
            </w:r>
          </w:p>
        </w:tc>
        <w:tc>
          <w:tcPr>
            <w:tcW w:w="586" w:type="pct"/>
            <w:vAlign w:val="center"/>
          </w:tcPr>
          <w:p w14:paraId="2A4E2F63" w14:textId="77777777" w:rsidR="00FB5D46" w:rsidRPr="00FB5D46" w:rsidRDefault="00FB5D46" w:rsidP="002D5931">
            <w:pPr>
              <w:contextualSpacing/>
              <w:jc w:val="center"/>
              <w:rPr>
                <w:rFonts w:cs="Arial"/>
              </w:rPr>
            </w:pPr>
            <w:r w:rsidRPr="00FB5D46">
              <w:rPr>
                <w:rFonts w:cs="Arial"/>
              </w:rPr>
              <w:t>0.8</w:t>
            </w:r>
          </w:p>
        </w:tc>
        <w:tc>
          <w:tcPr>
            <w:tcW w:w="586" w:type="pct"/>
            <w:vAlign w:val="center"/>
          </w:tcPr>
          <w:p w14:paraId="147CA3DD" w14:textId="77777777" w:rsidR="00FB5D46" w:rsidRPr="00FB5D46" w:rsidRDefault="00FB5D46" w:rsidP="002D5931">
            <w:pPr>
              <w:contextualSpacing/>
              <w:jc w:val="center"/>
              <w:rPr>
                <w:rFonts w:cs="Arial"/>
              </w:rPr>
            </w:pPr>
            <w:r w:rsidRPr="00FB5D46">
              <w:rPr>
                <w:rFonts w:cs="Arial"/>
              </w:rPr>
              <w:t>Blue</w:t>
            </w:r>
          </w:p>
        </w:tc>
        <w:tc>
          <w:tcPr>
            <w:tcW w:w="1000" w:type="pct"/>
            <w:vAlign w:val="center"/>
          </w:tcPr>
          <w:p w14:paraId="0CA6FFEC" w14:textId="77777777" w:rsidR="00FB5D46" w:rsidRPr="00FB5D46" w:rsidRDefault="00FB5D46" w:rsidP="002D5931">
            <w:pPr>
              <w:contextualSpacing/>
              <w:jc w:val="center"/>
              <w:rPr>
                <w:rFonts w:cs="Arial"/>
              </w:rPr>
            </w:pPr>
            <w:r w:rsidRPr="00FB5D46">
              <w:rPr>
                <w:rFonts w:cs="Arial"/>
              </w:rPr>
              <w:t>Increased from Baseline</w:t>
            </w:r>
          </w:p>
        </w:tc>
        <w:tc>
          <w:tcPr>
            <w:tcW w:w="999" w:type="pct"/>
            <w:vAlign w:val="center"/>
          </w:tcPr>
          <w:p w14:paraId="7DB4C1C5" w14:textId="77777777" w:rsidR="00FB5D46" w:rsidRPr="00FB5D46" w:rsidRDefault="00FB5D46" w:rsidP="002D5931">
            <w:pPr>
              <w:contextualSpacing/>
              <w:jc w:val="center"/>
              <w:rPr>
                <w:rFonts w:cs="Arial"/>
              </w:rPr>
            </w:pPr>
            <w:r w:rsidRPr="00FB5D46">
              <w:rPr>
                <w:rFonts w:cs="Arial"/>
              </w:rPr>
              <w:t>51.2</w:t>
            </w:r>
          </w:p>
        </w:tc>
      </w:tr>
      <w:tr w:rsidR="00FB5D46" w:rsidRPr="00FB5D46" w14:paraId="678892AF" w14:textId="77777777" w:rsidTr="002D5931">
        <w:trPr>
          <w:cantSplit/>
        </w:trPr>
        <w:tc>
          <w:tcPr>
            <w:tcW w:w="1173" w:type="pct"/>
            <w:vAlign w:val="center"/>
          </w:tcPr>
          <w:p w14:paraId="6BD4C78E" w14:textId="77777777" w:rsidR="00FB5D46" w:rsidRPr="00FB5D46" w:rsidRDefault="00FB5D46" w:rsidP="002D5931">
            <w:pPr>
              <w:contextualSpacing/>
              <w:rPr>
                <w:rFonts w:cs="Arial"/>
              </w:rPr>
            </w:pPr>
            <w:r w:rsidRPr="00FB5D46">
              <w:rPr>
                <w:rFonts w:cs="Arial"/>
              </w:rPr>
              <w:t>Black or African American</w:t>
            </w:r>
          </w:p>
        </w:tc>
        <w:tc>
          <w:tcPr>
            <w:tcW w:w="656" w:type="pct"/>
            <w:vAlign w:val="center"/>
          </w:tcPr>
          <w:p w14:paraId="5CF8853A" w14:textId="77777777" w:rsidR="00FB5D46" w:rsidRPr="00FB5D46" w:rsidRDefault="00FB5D46" w:rsidP="002D5931">
            <w:pPr>
              <w:contextualSpacing/>
              <w:jc w:val="center"/>
              <w:rPr>
                <w:rFonts w:cs="Arial"/>
              </w:rPr>
            </w:pPr>
            <w:r w:rsidRPr="00FB5D46">
              <w:rPr>
                <w:rFonts w:cs="Arial"/>
              </w:rPr>
              <w:t>-60.9</w:t>
            </w:r>
          </w:p>
        </w:tc>
        <w:tc>
          <w:tcPr>
            <w:tcW w:w="586" w:type="pct"/>
            <w:vAlign w:val="center"/>
          </w:tcPr>
          <w:p w14:paraId="451BD89D" w14:textId="77777777" w:rsidR="00FB5D46" w:rsidRPr="00FB5D46" w:rsidRDefault="00FB5D46" w:rsidP="002D5931">
            <w:pPr>
              <w:contextualSpacing/>
              <w:jc w:val="center"/>
              <w:rPr>
                <w:rFonts w:cs="Arial"/>
              </w:rPr>
            </w:pPr>
            <w:r w:rsidRPr="00FB5D46">
              <w:rPr>
                <w:rFonts w:cs="Arial"/>
              </w:rPr>
              <w:t>-1.9</w:t>
            </w:r>
          </w:p>
        </w:tc>
        <w:tc>
          <w:tcPr>
            <w:tcW w:w="586" w:type="pct"/>
            <w:vAlign w:val="center"/>
          </w:tcPr>
          <w:p w14:paraId="5851D101"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55CC08A0" w14:textId="77777777" w:rsidR="00FB5D46" w:rsidRPr="00FB5D46" w:rsidRDefault="00FB5D46" w:rsidP="002D5931">
            <w:pPr>
              <w:contextualSpacing/>
              <w:jc w:val="center"/>
              <w:rPr>
                <w:rFonts w:cs="Arial"/>
              </w:rPr>
            </w:pPr>
            <w:r w:rsidRPr="00FB5D46">
              <w:rPr>
                <w:rFonts w:cs="Arial"/>
              </w:rPr>
              <w:t>10 points</w:t>
            </w:r>
          </w:p>
        </w:tc>
        <w:tc>
          <w:tcPr>
            <w:tcW w:w="999" w:type="pct"/>
            <w:vAlign w:val="center"/>
          </w:tcPr>
          <w:p w14:paraId="0F73C63C" w14:textId="77777777" w:rsidR="00FB5D46" w:rsidRPr="00FB5D46" w:rsidRDefault="00FB5D46" w:rsidP="002D5931">
            <w:pPr>
              <w:contextualSpacing/>
              <w:jc w:val="center"/>
              <w:rPr>
                <w:rFonts w:cs="Arial"/>
              </w:rPr>
            </w:pPr>
            <w:r w:rsidRPr="00FB5D46">
              <w:rPr>
                <w:rFonts w:cs="Arial"/>
              </w:rPr>
              <w:t>-30.9</w:t>
            </w:r>
          </w:p>
        </w:tc>
      </w:tr>
      <w:tr w:rsidR="00FB5D46" w:rsidRPr="00FB5D46" w14:paraId="1EA33496" w14:textId="77777777" w:rsidTr="002D5931">
        <w:trPr>
          <w:cantSplit/>
        </w:trPr>
        <w:tc>
          <w:tcPr>
            <w:tcW w:w="1173" w:type="pct"/>
            <w:vAlign w:val="center"/>
          </w:tcPr>
          <w:p w14:paraId="7D7027D3" w14:textId="77777777" w:rsidR="00FB5D46" w:rsidRPr="00FB5D46" w:rsidRDefault="00FB5D46" w:rsidP="002D5931">
            <w:pPr>
              <w:contextualSpacing/>
              <w:rPr>
                <w:rFonts w:cs="Arial"/>
              </w:rPr>
            </w:pPr>
            <w:r w:rsidRPr="00FB5D46">
              <w:rPr>
                <w:rFonts w:cs="Arial"/>
              </w:rPr>
              <w:t>Filipino</w:t>
            </w:r>
          </w:p>
        </w:tc>
        <w:tc>
          <w:tcPr>
            <w:tcW w:w="656" w:type="pct"/>
            <w:vAlign w:val="center"/>
          </w:tcPr>
          <w:p w14:paraId="52B4CB34" w14:textId="77777777" w:rsidR="00FB5D46" w:rsidRPr="00FB5D46" w:rsidRDefault="00FB5D46" w:rsidP="002D5931">
            <w:pPr>
              <w:contextualSpacing/>
              <w:jc w:val="center"/>
              <w:rPr>
                <w:rFonts w:cs="Arial"/>
              </w:rPr>
            </w:pPr>
            <w:r w:rsidRPr="00FB5D46">
              <w:rPr>
                <w:rFonts w:cs="Arial"/>
              </w:rPr>
              <w:t>32.1</w:t>
            </w:r>
          </w:p>
        </w:tc>
        <w:tc>
          <w:tcPr>
            <w:tcW w:w="586" w:type="pct"/>
            <w:vAlign w:val="center"/>
          </w:tcPr>
          <w:p w14:paraId="7CE465F9" w14:textId="77777777" w:rsidR="00FB5D46" w:rsidRPr="00FB5D46" w:rsidRDefault="00FB5D46" w:rsidP="002D5931">
            <w:pPr>
              <w:contextualSpacing/>
              <w:jc w:val="center"/>
              <w:rPr>
                <w:rFonts w:cs="Arial"/>
              </w:rPr>
            </w:pPr>
            <w:r w:rsidRPr="00FB5D46">
              <w:rPr>
                <w:rFonts w:cs="Arial"/>
              </w:rPr>
              <w:t>0.4</w:t>
            </w:r>
          </w:p>
        </w:tc>
        <w:tc>
          <w:tcPr>
            <w:tcW w:w="586" w:type="pct"/>
            <w:vAlign w:val="center"/>
          </w:tcPr>
          <w:p w14:paraId="61290AB9" w14:textId="77777777" w:rsidR="00FB5D46" w:rsidRPr="00FB5D46" w:rsidRDefault="00FB5D46" w:rsidP="002D5931">
            <w:pPr>
              <w:contextualSpacing/>
              <w:jc w:val="center"/>
              <w:rPr>
                <w:rFonts w:cs="Arial"/>
              </w:rPr>
            </w:pPr>
            <w:r w:rsidRPr="00FB5D46">
              <w:rPr>
                <w:rFonts w:cs="Arial"/>
              </w:rPr>
              <w:t>Green</w:t>
            </w:r>
          </w:p>
        </w:tc>
        <w:tc>
          <w:tcPr>
            <w:tcW w:w="1000" w:type="pct"/>
            <w:vAlign w:val="center"/>
          </w:tcPr>
          <w:p w14:paraId="7E8D526A" w14:textId="77777777" w:rsidR="00FB5D46" w:rsidRPr="00FB5D46" w:rsidRDefault="00FB5D46" w:rsidP="002D5931">
            <w:pPr>
              <w:contextualSpacing/>
              <w:jc w:val="center"/>
              <w:rPr>
                <w:rFonts w:cs="Arial"/>
              </w:rPr>
            </w:pPr>
            <w:r w:rsidRPr="00FB5D46">
              <w:rPr>
                <w:rFonts w:cs="Arial"/>
              </w:rPr>
              <w:t>Increased from Baseline</w:t>
            </w:r>
          </w:p>
        </w:tc>
        <w:tc>
          <w:tcPr>
            <w:tcW w:w="999" w:type="pct"/>
            <w:vAlign w:val="center"/>
          </w:tcPr>
          <w:p w14:paraId="0E9FAC57" w14:textId="77777777" w:rsidR="00FB5D46" w:rsidRPr="00FB5D46" w:rsidRDefault="00FB5D46" w:rsidP="002D5931">
            <w:pPr>
              <w:contextualSpacing/>
              <w:jc w:val="center"/>
              <w:rPr>
                <w:rFonts w:cs="Arial"/>
              </w:rPr>
            </w:pPr>
            <w:r w:rsidRPr="00FB5D46">
              <w:rPr>
                <w:rFonts w:cs="Arial"/>
              </w:rPr>
              <w:t>32.2</w:t>
            </w:r>
          </w:p>
        </w:tc>
      </w:tr>
      <w:tr w:rsidR="00FB5D46" w:rsidRPr="00FB5D46" w14:paraId="1265A71D" w14:textId="77777777" w:rsidTr="002D5931">
        <w:trPr>
          <w:cantSplit/>
        </w:trPr>
        <w:tc>
          <w:tcPr>
            <w:tcW w:w="1173" w:type="pct"/>
            <w:vAlign w:val="center"/>
          </w:tcPr>
          <w:p w14:paraId="7625340F" w14:textId="77777777" w:rsidR="00FB5D46" w:rsidRPr="00FB5D46" w:rsidRDefault="00FB5D46" w:rsidP="002D5931">
            <w:pPr>
              <w:contextualSpacing/>
              <w:rPr>
                <w:rFonts w:cs="Arial"/>
              </w:rPr>
            </w:pPr>
            <w:r w:rsidRPr="00FB5D46">
              <w:rPr>
                <w:rFonts w:cs="Arial"/>
              </w:rPr>
              <w:t>Hispanic or Latino</w:t>
            </w:r>
          </w:p>
        </w:tc>
        <w:tc>
          <w:tcPr>
            <w:tcW w:w="656" w:type="pct"/>
            <w:vAlign w:val="center"/>
          </w:tcPr>
          <w:p w14:paraId="0C4B0DED" w14:textId="77777777" w:rsidR="00FB5D46" w:rsidRPr="00FB5D46" w:rsidRDefault="00FB5D46" w:rsidP="002D5931">
            <w:pPr>
              <w:contextualSpacing/>
              <w:jc w:val="center"/>
              <w:rPr>
                <w:rFonts w:cs="Arial"/>
              </w:rPr>
            </w:pPr>
            <w:r w:rsidRPr="00FB5D46">
              <w:rPr>
                <w:rFonts w:cs="Arial"/>
              </w:rPr>
              <w:t>-41.3</w:t>
            </w:r>
          </w:p>
        </w:tc>
        <w:tc>
          <w:tcPr>
            <w:tcW w:w="586" w:type="pct"/>
            <w:vAlign w:val="center"/>
          </w:tcPr>
          <w:p w14:paraId="3661F4EC" w14:textId="77777777" w:rsidR="00FB5D46" w:rsidRPr="00FB5D46" w:rsidRDefault="00FB5D46" w:rsidP="002D5931">
            <w:pPr>
              <w:contextualSpacing/>
              <w:jc w:val="center"/>
              <w:rPr>
                <w:rFonts w:cs="Arial"/>
              </w:rPr>
            </w:pPr>
            <w:r w:rsidRPr="00FB5D46">
              <w:rPr>
                <w:rFonts w:cs="Arial"/>
              </w:rPr>
              <w:t>-0.6</w:t>
            </w:r>
          </w:p>
        </w:tc>
        <w:tc>
          <w:tcPr>
            <w:tcW w:w="586" w:type="pct"/>
            <w:vAlign w:val="center"/>
          </w:tcPr>
          <w:p w14:paraId="66FDC192"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2FF7F4F4" w14:textId="77777777" w:rsidR="00FB5D46" w:rsidRPr="00FB5D46" w:rsidRDefault="00FB5D46" w:rsidP="002D5931">
            <w:pPr>
              <w:contextualSpacing/>
              <w:jc w:val="center"/>
              <w:rPr>
                <w:rFonts w:cs="Arial"/>
              </w:rPr>
            </w:pPr>
            <w:r w:rsidRPr="00FB5D46">
              <w:rPr>
                <w:rFonts w:cs="Arial"/>
              </w:rPr>
              <w:t>7 points</w:t>
            </w:r>
          </w:p>
        </w:tc>
        <w:tc>
          <w:tcPr>
            <w:tcW w:w="999" w:type="pct"/>
            <w:vAlign w:val="center"/>
          </w:tcPr>
          <w:p w14:paraId="567CF23B" w14:textId="77777777" w:rsidR="00FB5D46" w:rsidRPr="00FB5D46" w:rsidRDefault="00FB5D46" w:rsidP="002D5931">
            <w:pPr>
              <w:contextualSpacing/>
              <w:jc w:val="center"/>
              <w:rPr>
                <w:rFonts w:cs="Arial"/>
              </w:rPr>
            </w:pPr>
            <w:r w:rsidRPr="00FB5D46">
              <w:rPr>
                <w:rFonts w:cs="Arial"/>
              </w:rPr>
              <w:t>-20.3</w:t>
            </w:r>
          </w:p>
        </w:tc>
      </w:tr>
      <w:tr w:rsidR="00FB5D46" w:rsidRPr="00FB5D46" w14:paraId="63DD3E00" w14:textId="77777777" w:rsidTr="002D5931">
        <w:trPr>
          <w:cantSplit/>
        </w:trPr>
        <w:tc>
          <w:tcPr>
            <w:tcW w:w="1173" w:type="pct"/>
            <w:vAlign w:val="center"/>
          </w:tcPr>
          <w:p w14:paraId="60C8C9AB" w14:textId="77777777" w:rsidR="00FB5D46" w:rsidRPr="00FB5D46" w:rsidRDefault="00FB5D46" w:rsidP="002D5931">
            <w:pPr>
              <w:contextualSpacing/>
              <w:rPr>
                <w:rFonts w:cs="Arial"/>
              </w:rPr>
            </w:pPr>
            <w:r w:rsidRPr="00FB5D46">
              <w:rPr>
                <w:rFonts w:cs="Arial"/>
              </w:rPr>
              <w:t>Pacific Islander</w:t>
            </w:r>
          </w:p>
        </w:tc>
        <w:tc>
          <w:tcPr>
            <w:tcW w:w="656" w:type="pct"/>
            <w:vAlign w:val="center"/>
          </w:tcPr>
          <w:p w14:paraId="11ED7F90" w14:textId="77777777" w:rsidR="00FB5D46" w:rsidRPr="00FB5D46" w:rsidRDefault="00FB5D46" w:rsidP="002D5931">
            <w:pPr>
              <w:contextualSpacing/>
              <w:jc w:val="center"/>
              <w:rPr>
                <w:rFonts w:cs="Arial"/>
              </w:rPr>
            </w:pPr>
            <w:r w:rsidRPr="00FB5D46">
              <w:rPr>
                <w:rFonts w:cs="Arial"/>
              </w:rPr>
              <w:t>-29.9</w:t>
            </w:r>
          </w:p>
        </w:tc>
        <w:tc>
          <w:tcPr>
            <w:tcW w:w="586" w:type="pct"/>
            <w:vAlign w:val="center"/>
          </w:tcPr>
          <w:p w14:paraId="5F437401" w14:textId="77777777" w:rsidR="00FB5D46" w:rsidRPr="00FB5D46" w:rsidRDefault="00FB5D46" w:rsidP="002D5931">
            <w:pPr>
              <w:contextualSpacing/>
              <w:jc w:val="center"/>
              <w:rPr>
                <w:rFonts w:cs="Arial"/>
              </w:rPr>
            </w:pPr>
            <w:r w:rsidRPr="00FB5D46">
              <w:rPr>
                <w:rFonts w:cs="Arial"/>
              </w:rPr>
              <w:t>-1.3</w:t>
            </w:r>
          </w:p>
        </w:tc>
        <w:tc>
          <w:tcPr>
            <w:tcW w:w="586" w:type="pct"/>
            <w:vAlign w:val="center"/>
          </w:tcPr>
          <w:p w14:paraId="39C62926"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02256808" w14:textId="77777777" w:rsidR="00FB5D46" w:rsidRPr="00FB5D46" w:rsidRDefault="00FB5D46" w:rsidP="002D5931">
            <w:pPr>
              <w:contextualSpacing/>
              <w:jc w:val="center"/>
              <w:rPr>
                <w:rFonts w:cs="Arial"/>
              </w:rPr>
            </w:pPr>
            <w:r w:rsidRPr="00FB5D46">
              <w:rPr>
                <w:rFonts w:cs="Arial"/>
              </w:rPr>
              <w:t>6 points</w:t>
            </w:r>
          </w:p>
        </w:tc>
        <w:tc>
          <w:tcPr>
            <w:tcW w:w="999" w:type="pct"/>
            <w:vAlign w:val="center"/>
          </w:tcPr>
          <w:p w14:paraId="7014AA7C" w14:textId="77777777" w:rsidR="00FB5D46" w:rsidRPr="00FB5D46" w:rsidRDefault="00FB5D46" w:rsidP="002D5931">
            <w:pPr>
              <w:contextualSpacing/>
              <w:jc w:val="center"/>
              <w:rPr>
                <w:rFonts w:cs="Arial"/>
              </w:rPr>
            </w:pPr>
            <w:r w:rsidRPr="00FB5D46">
              <w:rPr>
                <w:rFonts w:cs="Arial"/>
              </w:rPr>
              <w:t>-11.9</w:t>
            </w:r>
          </w:p>
        </w:tc>
      </w:tr>
      <w:tr w:rsidR="00FB5D46" w:rsidRPr="00FB5D46" w14:paraId="5AE955CB" w14:textId="77777777" w:rsidTr="002D5931">
        <w:trPr>
          <w:cantSplit/>
        </w:trPr>
        <w:tc>
          <w:tcPr>
            <w:tcW w:w="1173" w:type="pct"/>
            <w:vAlign w:val="center"/>
          </w:tcPr>
          <w:p w14:paraId="39A06695" w14:textId="77777777" w:rsidR="00FB5D46" w:rsidRPr="00FB5D46" w:rsidRDefault="00FB5D46" w:rsidP="002D5931">
            <w:pPr>
              <w:contextualSpacing/>
              <w:rPr>
                <w:rFonts w:cs="Arial"/>
              </w:rPr>
            </w:pPr>
            <w:r w:rsidRPr="00FB5D46">
              <w:rPr>
                <w:rFonts w:cs="Arial"/>
              </w:rPr>
              <w:t>Two or More Races</w:t>
            </w:r>
          </w:p>
        </w:tc>
        <w:tc>
          <w:tcPr>
            <w:tcW w:w="656" w:type="pct"/>
            <w:vAlign w:val="center"/>
          </w:tcPr>
          <w:p w14:paraId="598C4123" w14:textId="77777777" w:rsidR="00FB5D46" w:rsidRPr="00FB5D46" w:rsidRDefault="00FB5D46" w:rsidP="002D5931">
            <w:pPr>
              <w:contextualSpacing/>
              <w:jc w:val="center"/>
              <w:rPr>
                <w:rFonts w:cs="Arial"/>
              </w:rPr>
            </w:pPr>
            <w:r w:rsidRPr="00FB5D46">
              <w:rPr>
                <w:rFonts w:cs="Arial"/>
              </w:rPr>
              <w:t>16.7</w:t>
            </w:r>
          </w:p>
        </w:tc>
        <w:tc>
          <w:tcPr>
            <w:tcW w:w="586" w:type="pct"/>
            <w:vAlign w:val="center"/>
          </w:tcPr>
          <w:p w14:paraId="74ABC1D7" w14:textId="77777777" w:rsidR="00FB5D46" w:rsidRPr="00FB5D46" w:rsidRDefault="00FB5D46" w:rsidP="002D5931">
            <w:pPr>
              <w:contextualSpacing/>
              <w:jc w:val="center"/>
              <w:rPr>
                <w:rFonts w:cs="Arial"/>
              </w:rPr>
            </w:pPr>
            <w:r w:rsidRPr="00FB5D46">
              <w:rPr>
                <w:rFonts w:cs="Arial"/>
              </w:rPr>
              <w:t>-0.7</w:t>
            </w:r>
          </w:p>
        </w:tc>
        <w:tc>
          <w:tcPr>
            <w:tcW w:w="586" w:type="pct"/>
            <w:vAlign w:val="center"/>
          </w:tcPr>
          <w:p w14:paraId="7C38450C" w14:textId="77777777" w:rsidR="00FB5D46" w:rsidRPr="00FB5D46" w:rsidRDefault="00FB5D46" w:rsidP="002D5931">
            <w:pPr>
              <w:contextualSpacing/>
              <w:jc w:val="center"/>
              <w:rPr>
                <w:rFonts w:cs="Arial"/>
              </w:rPr>
            </w:pPr>
            <w:r w:rsidRPr="00FB5D46">
              <w:rPr>
                <w:rFonts w:cs="Arial"/>
              </w:rPr>
              <w:t>Green</w:t>
            </w:r>
          </w:p>
        </w:tc>
        <w:tc>
          <w:tcPr>
            <w:tcW w:w="1000" w:type="pct"/>
            <w:vAlign w:val="center"/>
          </w:tcPr>
          <w:p w14:paraId="15BDC596" w14:textId="77777777" w:rsidR="00FB5D46" w:rsidRPr="00FB5D46" w:rsidRDefault="00FB5D46" w:rsidP="002D5931">
            <w:pPr>
              <w:contextualSpacing/>
              <w:jc w:val="center"/>
              <w:rPr>
                <w:rFonts w:cs="Arial"/>
              </w:rPr>
            </w:pPr>
            <w:r w:rsidRPr="00FB5D46">
              <w:rPr>
                <w:rFonts w:cs="Arial"/>
              </w:rPr>
              <w:t>Increased from Baseline</w:t>
            </w:r>
          </w:p>
        </w:tc>
        <w:tc>
          <w:tcPr>
            <w:tcW w:w="999" w:type="pct"/>
            <w:vAlign w:val="center"/>
          </w:tcPr>
          <w:p w14:paraId="2C51D872" w14:textId="77777777" w:rsidR="00FB5D46" w:rsidRPr="00FB5D46" w:rsidRDefault="00FB5D46" w:rsidP="002D5931">
            <w:pPr>
              <w:contextualSpacing/>
              <w:jc w:val="center"/>
              <w:rPr>
                <w:rFonts w:cs="Arial"/>
              </w:rPr>
            </w:pPr>
            <w:r w:rsidRPr="00FB5D46">
              <w:rPr>
                <w:rFonts w:cs="Arial"/>
              </w:rPr>
              <w:t>16.8</w:t>
            </w:r>
          </w:p>
        </w:tc>
      </w:tr>
      <w:tr w:rsidR="00FB5D46" w:rsidRPr="00FB5D46" w14:paraId="117AA1DC" w14:textId="77777777" w:rsidTr="002D5931">
        <w:trPr>
          <w:cantSplit/>
        </w:trPr>
        <w:tc>
          <w:tcPr>
            <w:tcW w:w="1173" w:type="pct"/>
            <w:vAlign w:val="center"/>
          </w:tcPr>
          <w:p w14:paraId="448D386B" w14:textId="77777777" w:rsidR="00FB5D46" w:rsidRPr="00FB5D46" w:rsidRDefault="00FB5D46" w:rsidP="002D5931">
            <w:pPr>
              <w:contextualSpacing/>
              <w:rPr>
                <w:rFonts w:cs="Arial"/>
              </w:rPr>
            </w:pPr>
            <w:r w:rsidRPr="00FB5D46">
              <w:rPr>
                <w:rFonts w:cs="Arial"/>
              </w:rPr>
              <w:t>White</w:t>
            </w:r>
          </w:p>
        </w:tc>
        <w:tc>
          <w:tcPr>
            <w:tcW w:w="656" w:type="pct"/>
            <w:vAlign w:val="center"/>
          </w:tcPr>
          <w:p w14:paraId="78BA3B62" w14:textId="77777777" w:rsidR="00FB5D46" w:rsidRPr="00FB5D46" w:rsidRDefault="00FB5D46" w:rsidP="002D5931">
            <w:pPr>
              <w:contextualSpacing/>
              <w:jc w:val="center"/>
              <w:rPr>
                <w:rFonts w:cs="Arial"/>
              </w:rPr>
            </w:pPr>
            <w:r w:rsidRPr="00FB5D46">
              <w:rPr>
                <w:rFonts w:cs="Arial"/>
              </w:rPr>
              <w:t>15.1</w:t>
            </w:r>
          </w:p>
        </w:tc>
        <w:tc>
          <w:tcPr>
            <w:tcW w:w="586" w:type="pct"/>
            <w:vAlign w:val="center"/>
          </w:tcPr>
          <w:p w14:paraId="1B8508A1" w14:textId="77777777" w:rsidR="00FB5D46" w:rsidRPr="00FB5D46" w:rsidRDefault="00FB5D46" w:rsidP="002D5931">
            <w:pPr>
              <w:contextualSpacing/>
              <w:jc w:val="center"/>
              <w:rPr>
                <w:rFonts w:cs="Arial"/>
              </w:rPr>
            </w:pPr>
            <w:r w:rsidRPr="00FB5D46">
              <w:rPr>
                <w:rFonts w:cs="Arial"/>
              </w:rPr>
              <w:t>-0.5</w:t>
            </w:r>
          </w:p>
        </w:tc>
        <w:tc>
          <w:tcPr>
            <w:tcW w:w="586" w:type="pct"/>
            <w:vAlign w:val="center"/>
          </w:tcPr>
          <w:p w14:paraId="59A8BCDD" w14:textId="77777777" w:rsidR="00FB5D46" w:rsidRPr="00FB5D46" w:rsidRDefault="00FB5D46" w:rsidP="002D5931">
            <w:pPr>
              <w:contextualSpacing/>
              <w:jc w:val="center"/>
              <w:rPr>
                <w:rFonts w:cs="Arial"/>
              </w:rPr>
            </w:pPr>
            <w:r w:rsidRPr="00FB5D46">
              <w:rPr>
                <w:rFonts w:cs="Arial"/>
              </w:rPr>
              <w:t>Green</w:t>
            </w:r>
          </w:p>
        </w:tc>
        <w:tc>
          <w:tcPr>
            <w:tcW w:w="1000" w:type="pct"/>
            <w:vAlign w:val="center"/>
          </w:tcPr>
          <w:p w14:paraId="396242DA" w14:textId="77777777" w:rsidR="00FB5D46" w:rsidRPr="00FB5D46" w:rsidRDefault="00FB5D46" w:rsidP="002D5931">
            <w:pPr>
              <w:contextualSpacing/>
              <w:jc w:val="center"/>
              <w:rPr>
                <w:rFonts w:cs="Arial"/>
              </w:rPr>
            </w:pPr>
            <w:r w:rsidRPr="00FB5D46">
              <w:rPr>
                <w:rFonts w:cs="Arial"/>
              </w:rPr>
              <w:t>Increased from Baseline</w:t>
            </w:r>
          </w:p>
        </w:tc>
        <w:tc>
          <w:tcPr>
            <w:tcW w:w="999" w:type="pct"/>
            <w:vAlign w:val="center"/>
          </w:tcPr>
          <w:p w14:paraId="09AB7380" w14:textId="77777777" w:rsidR="00FB5D46" w:rsidRPr="00FB5D46" w:rsidRDefault="00FB5D46" w:rsidP="002D5931">
            <w:pPr>
              <w:contextualSpacing/>
              <w:jc w:val="center"/>
              <w:rPr>
                <w:rFonts w:cs="Arial"/>
              </w:rPr>
            </w:pPr>
            <w:r w:rsidRPr="00FB5D46">
              <w:rPr>
                <w:rFonts w:cs="Arial"/>
              </w:rPr>
              <w:t>15.5</w:t>
            </w:r>
          </w:p>
        </w:tc>
      </w:tr>
      <w:tr w:rsidR="00FB5D46" w:rsidRPr="00FB5D46" w14:paraId="4F540438" w14:textId="77777777" w:rsidTr="002D5931">
        <w:trPr>
          <w:cantSplit/>
        </w:trPr>
        <w:tc>
          <w:tcPr>
            <w:tcW w:w="1173" w:type="pct"/>
            <w:vAlign w:val="center"/>
          </w:tcPr>
          <w:p w14:paraId="28A03CC8" w14:textId="77777777" w:rsidR="00FB5D46" w:rsidRPr="00FB5D46" w:rsidRDefault="00FB5D46" w:rsidP="002D5931">
            <w:pPr>
              <w:contextualSpacing/>
              <w:rPr>
                <w:rFonts w:cs="Arial"/>
              </w:rPr>
            </w:pPr>
            <w:r w:rsidRPr="00FB5D46">
              <w:rPr>
                <w:rFonts w:cs="Arial"/>
              </w:rPr>
              <w:t>English Learner</w:t>
            </w:r>
          </w:p>
        </w:tc>
        <w:tc>
          <w:tcPr>
            <w:tcW w:w="656" w:type="pct"/>
            <w:vAlign w:val="center"/>
          </w:tcPr>
          <w:p w14:paraId="26487F8D" w14:textId="77777777" w:rsidR="00FB5D46" w:rsidRPr="00FB5D46" w:rsidRDefault="00FB5D46" w:rsidP="002D5931">
            <w:pPr>
              <w:contextualSpacing/>
              <w:jc w:val="center"/>
              <w:rPr>
                <w:rFonts w:cs="Arial"/>
              </w:rPr>
            </w:pPr>
            <w:r w:rsidRPr="00FB5D46">
              <w:rPr>
                <w:rFonts w:cs="Arial"/>
              </w:rPr>
              <w:t>-50.8</w:t>
            </w:r>
          </w:p>
        </w:tc>
        <w:tc>
          <w:tcPr>
            <w:tcW w:w="586" w:type="pct"/>
            <w:vAlign w:val="center"/>
          </w:tcPr>
          <w:p w14:paraId="46521538" w14:textId="77777777" w:rsidR="00FB5D46" w:rsidRPr="00FB5D46" w:rsidRDefault="00FB5D46" w:rsidP="002D5931">
            <w:pPr>
              <w:contextualSpacing/>
              <w:jc w:val="center"/>
              <w:rPr>
                <w:rFonts w:cs="Arial"/>
              </w:rPr>
            </w:pPr>
            <w:r w:rsidRPr="00FB5D46">
              <w:rPr>
                <w:rFonts w:cs="Arial"/>
              </w:rPr>
              <w:t>-1.6</w:t>
            </w:r>
          </w:p>
        </w:tc>
        <w:tc>
          <w:tcPr>
            <w:tcW w:w="586" w:type="pct"/>
            <w:vAlign w:val="center"/>
          </w:tcPr>
          <w:p w14:paraId="5604ECBE"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15FB2857" w14:textId="77777777" w:rsidR="00FB5D46" w:rsidRPr="00FB5D46" w:rsidRDefault="00FB5D46" w:rsidP="002D5931">
            <w:pPr>
              <w:contextualSpacing/>
              <w:jc w:val="center"/>
              <w:rPr>
                <w:rFonts w:cs="Arial"/>
              </w:rPr>
            </w:pPr>
            <w:r w:rsidRPr="00FB5D46">
              <w:rPr>
                <w:rFonts w:cs="Arial"/>
              </w:rPr>
              <w:t>9 points</w:t>
            </w:r>
          </w:p>
        </w:tc>
        <w:tc>
          <w:tcPr>
            <w:tcW w:w="999" w:type="pct"/>
            <w:vAlign w:val="center"/>
          </w:tcPr>
          <w:p w14:paraId="5F4759FC" w14:textId="77777777" w:rsidR="00FB5D46" w:rsidRPr="00FB5D46" w:rsidRDefault="00FB5D46" w:rsidP="002D5931">
            <w:pPr>
              <w:contextualSpacing/>
              <w:jc w:val="center"/>
              <w:rPr>
                <w:rFonts w:cs="Arial"/>
              </w:rPr>
            </w:pPr>
            <w:r w:rsidRPr="00FB5D46">
              <w:rPr>
                <w:rFonts w:cs="Arial"/>
              </w:rPr>
              <w:t>-23.8</w:t>
            </w:r>
          </w:p>
        </w:tc>
      </w:tr>
      <w:tr w:rsidR="00FB5D46" w:rsidRPr="00FB5D46" w14:paraId="06F8CA1F" w14:textId="77777777" w:rsidTr="002D5931">
        <w:trPr>
          <w:cantSplit/>
        </w:trPr>
        <w:tc>
          <w:tcPr>
            <w:tcW w:w="1173" w:type="pct"/>
            <w:vAlign w:val="center"/>
          </w:tcPr>
          <w:p w14:paraId="6532B2DB" w14:textId="77777777" w:rsidR="00FB5D46" w:rsidRPr="00FB5D46" w:rsidRDefault="00FB5D46" w:rsidP="002D5931">
            <w:pPr>
              <w:contextualSpacing/>
              <w:rPr>
                <w:rFonts w:cs="Arial"/>
              </w:rPr>
            </w:pPr>
            <w:r w:rsidRPr="00FB5D46">
              <w:rPr>
                <w:rFonts w:cs="Arial"/>
              </w:rPr>
              <w:t>Foster Youth</w:t>
            </w:r>
          </w:p>
        </w:tc>
        <w:tc>
          <w:tcPr>
            <w:tcW w:w="656" w:type="pct"/>
            <w:vAlign w:val="center"/>
          </w:tcPr>
          <w:p w14:paraId="65046595" w14:textId="77777777" w:rsidR="00FB5D46" w:rsidRPr="00FB5D46" w:rsidRDefault="00FB5D46" w:rsidP="002D5931">
            <w:pPr>
              <w:contextualSpacing/>
              <w:jc w:val="center"/>
              <w:rPr>
                <w:rFonts w:cs="Arial"/>
              </w:rPr>
            </w:pPr>
            <w:r w:rsidRPr="00FB5D46">
              <w:rPr>
                <w:rFonts w:cs="Arial"/>
              </w:rPr>
              <w:t>-86.9</w:t>
            </w:r>
          </w:p>
        </w:tc>
        <w:tc>
          <w:tcPr>
            <w:tcW w:w="586" w:type="pct"/>
            <w:vAlign w:val="center"/>
          </w:tcPr>
          <w:p w14:paraId="74B9DFCA" w14:textId="77777777" w:rsidR="00FB5D46" w:rsidRPr="00FB5D46" w:rsidRDefault="00FB5D46" w:rsidP="002D5931">
            <w:pPr>
              <w:contextualSpacing/>
              <w:jc w:val="center"/>
              <w:rPr>
                <w:rFonts w:cs="Arial"/>
              </w:rPr>
            </w:pPr>
            <w:r w:rsidRPr="00FB5D46">
              <w:rPr>
                <w:rFonts w:cs="Arial"/>
              </w:rPr>
              <w:t>4.0</w:t>
            </w:r>
          </w:p>
        </w:tc>
        <w:tc>
          <w:tcPr>
            <w:tcW w:w="586" w:type="pct"/>
            <w:vAlign w:val="center"/>
          </w:tcPr>
          <w:p w14:paraId="19CB4058"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25704277" w14:textId="77777777" w:rsidR="00FB5D46" w:rsidRPr="00FB5D46" w:rsidRDefault="00FB5D46" w:rsidP="002D5931">
            <w:pPr>
              <w:contextualSpacing/>
              <w:jc w:val="center"/>
              <w:rPr>
                <w:rFonts w:cs="Arial"/>
              </w:rPr>
            </w:pPr>
            <w:r w:rsidRPr="00FB5D46">
              <w:rPr>
                <w:rFonts w:cs="Arial"/>
              </w:rPr>
              <w:t>14 points</w:t>
            </w:r>
          </w:p>
        </w:tc>
        <w:tc>
          <w:tcPr>
            <w:tcW w:w="999" w:type="pct"/>
            <w:vAlign w:val="center"/>
          </w:tcPr>
          <w:p w14:paraId="5EB2A88B" w14:textId="77777777" w:rsidR="00FB5D46" w:rsidRPr="00FB5D46" w:rsidRDefault="00FB5D46" w:rsidP="002D5931">
            <w:pPr>
              <w:contextualSpacing/>
              <w:jc w:val="center"/>
              <w:rPr>
                <w:rFonts w:cs="Arial"/>
              </w:rPr>
            </w:pPr>
            <w:r w:rsidRPr="00FB5D46">
              <w:rPr>
                <w:rFonts w:cs="Arial"/>
              </w:rPr>
              <w:t>-44.9</w:t>
            </w:r>
          </w:p>
        </w:tc>
      </w:tr>
      <w:tr w:rsidR="00FB5D46" w:rsidRPr="00FB5D46" w14:paraId="740C6A0C" w14:textId="77777777" w:rsidTr="002D5931">
        <w:trPr>
          <w:cantSplit/>
        </w:trPr>
        <w:tc>
          <w:tcPr>
            <w:tcW w:w="1173" w:type="pct"/>
            <w:vAlign w:val="center"/>
          </w:tcPr>
          <w:p w14:paraId="116EB0C6" w14:textId="77777777" w:rsidR="00FB5D46" w:rsidRPr="00FB5D46" w:rsidRDefault="00FB5D46" w:rsidP="002D5931">
            <w:pPr>
              <w:contextualSpacing/>
              <w:rPr>
                <w:rFonts w:cs="Arial"/>
              </w:rPr>
            </w:pPr>
            <w:r w:rsidRPr="00FB5D46">
              <w:rPr>
                <w:rFonts w:cs="Arial"/>
              </w:rPr>
              <w:t>Homeless</w:t>
            </w:r>
          </w:p>
        </w:tc>
        <w:tc>
          <w:tcPr>
            <w:tcW w:w="656" w:type="pct"/>
            <w:vAlign w:val="center"/>
          </w:tcPr>
          <w:p w14:paraId="5E806788" w14:textId="77777777" w:rsidR="00FB5D46" w:rsidRPr="00FB5D46" w:rsidRDefault="00FB5D46" w:rsidP="002D5931">
            <w:pPr>
              <w:contextualSpacing/>
              <w:jc w:val="center"/>
              <w:rPr>
                <w:rFonts w:cs="Arial"/>
              </w:rPr>
            </w:pPr>
            <w:r w:rsidRPr="00FB5D46">
              <w:rPr>
                <w:rFonts w:cs="Arial"/>
              </w:rPr>
              <w:t>-62.1</w:t>
            </w:r>
          </w:p>
        </w:tc>
        <w:tc>
          <w:tcPr>
            <w:tcW w:w="586" w:type="pct"/>
            <w:vAlign w:val="center"/>
          </w:tcPr>
          <w:p w14:paraId="7F10B0CE" w14:textId="77777777" w:rsidR="00FB5D46" w:rsidRPr="00FB5D46" w:rsidRDefault="00FB5D46" w:rsidP="002D5931">
            <w:pPr>
              <w:contextualSpacing/>
              <w:jc w:val="center"/>
              <w:rPr>
                <w:rFonts w:cs="Arial"/>
              </w:rPr>
            </w:pPr>
            <w:r w:rsidRPr="00FB5D46">
              <w:rPr>
                <w:rFonts w:cs="Arial"/>
              </w:rPr>
              <w:t>-4.2</w:t>
            </w:r>
          </w:p>
        </w:tc>
        <w:tc>
          <w:tcPr>
            <w:tcW w:w="586" w:type="pct"/>
            <w:vAlign w:val="center"/>
          </w:tcPr>
          <w:p w14:paraId="3E5BDE53"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656CE9FF" w14:textId="77777777" w:rsidR="00FB5D46" w:rsidRPr="00FB5D46" w:rsidRDefault="00FB5D46" w:rsidP="002D5931">
            <w:pPr>
              <w:contextualSpacing/>
              <w:jc w:val="center"/>
              <w:rPr>
                <w:rFonts w:cs="Arial"/>
              </w:rPr>
            </w:pPr>
            <w:r w:rsidRPr="00FB5D46">
              <w:rPr>
                <w:rFonts w:cs="Arial"/>
              </w:rPr>
              <w:t>10 points</w:t>
            </w:r>
          </w:p>
        </w:tc>
        <w:tc>
          <w:tcPr>
            <w:tcW w:w="999" w:type="pct"/>
            <w:vAlign w:val="center"/>
          </w:tcPr>
          <w:p w14:paraId="1E59BF4B" w14:textId="77777777" w:rsidR="00FB5D46" w:rsidRPr="00FB5D46" w:rsidRDefault="00FB5D46" w:rsidP="002D5931">
            <w:pPr>
              <w:contextualSpacing/>
              <w:jc w:val="center"/>
              <w:rPr>
                <w:rFonts w:cs="Arial"/>
              </w:rPr>
            </w:pPr>
            <w:r w:rsidRPr="00FB5D46">
              <w:rPr>
                <w:rFonts w:cs="Arial"/>
              </w:rPr>
              <w:t>-32.1</w:t>
            </w:r>
          </w:p>
        </w:tc>
      </w:tr>
      <w:tr w:rsidR="00FB5D46" w:rsidRPr="00FB5D46" w14:paraId="11210E14" w14:textId="77777777" w:rsidTr="002D5931">
        <w:trPr>
          <w:cantSplit/>
        </w:trPr>
        <w:tc>
          <w:tcPr>
            <w:tcW w:w="1173" w:type="pct"/>
            <w:vAlign w:val="center"/>
          </w:tcPr>
          <w:p w14:paraId="1B4D4B58" w14:textId="77777777" w:rsidR="00FB5D46" w:rsidRPr="00FB5D46" w:rsidRDefault="00FB5D46" w:rsidP="002D5931">
            <w:pPr>
              <w:contextualSpacing/>
              <w:rPr>
                <w:rFonts w:cs="Arial"/>
              </w:rPr>
            </w:pPr>
            <w:r w:rsidRPr="00FB5D46">
              <w:rPr>
                <w:rFonts w:cs="Arial"/>
              </w:rPr>
              <w:t>Socioeconomically Disadvantaged</w:t>
            </w:r>
          </w:p>
        </w:tc>
        <w:tc>
          <w:tcPr>
            <w:tcW w:w="656" w:type="pct"/>
            <w:vAlign w:val="center"/>
          </w:tcPr>
          <w:p w14:paraId="7F50218B" w14:textId="77777777" w:rsidR="00FB5D46" w:rsidRPr="00FB5D46" w:rsidRDefault="00FB5D46" w:rsidP="002D5931">
            <w:pPr>
              <w:contextualSpacing/>
              <w:jc w:val="center"/>
              <w:rPr>
                <w:rFonts w:cs="Arial"/>
              </w:rPr>
            </w:pPr>
            <w:r w:rsidRPr="00FB5D46">
              <w:rPr>
                <w:rFonts w:cs="Arial"/>
              </w:rPr>
              <w:t>-45.9</w:t>
            </w:r>
          </w:p>
        </w:tc>
        <w:tc>
          <w:tcPr>
            <w:tcW w:w="586" w:type="pct"/>
            <w:vAlign w:val="center"/>
          </w:tcPr>
          <w:p w14:paraId="4023C2A3" w14:textId="77777777" w:rsidR="00FB5D46" w:rsidRPr="00FB5D46" w:rsidRDefault="00FB5D46" w:rsidP="002D5931">
            <w:pPr>
              <w:contextualSpacing/>
              <w:jc w:val="center"/>
              <w:rPr>
                <w:rFonts w:cs="Arial"/>
              </w:rPr>
            </w:pPr>
            <w:r w:rsidRPr="00FB5D46">
              <w:rPr>
                <w:rFonts w:cs="Arial"/>
              </w:rPr>
              <w:t>-44.6</w:t>
            </w:r>
          </w:p>
        </w:tc>
        <w:tc>
          <w:tcPr>
            <w:tcW w:w="586" w:type="pct"/>
            <w:vAlign w:val="center"/>
          </w:tcPr>
          <w:p w14:paraId="36EECBD8" w14:textId="77777777" w:rsidR="00FB5D46" w:rsidRPr="00FB5D46" w:rsidRDefault="00FB5D46" w:rsidP="002D5931">
            <w:pPr>
              <w:contextualSpacing/>
              <w:jc w:val="center"/>
              <w:rPr>
                <w:rFonts w:cs="Arial"/>
              </w:rPr>
            </w:pPr>
            <w:r w:rsidRPr="00FB5D46">
              <w:rPr>
                <w:rFonts w:cs="Arial"/>
              </w:rPr>
              <w:t>Orange</w:t>
            </w:r>
          </w:p>
        </w:tc>
        <w:tc>
          <w:tcPr>
            <w:tcW w:w="1000" w:type="pct"/>
            <w:vAlign w:val="center"/>
          </w:tcPr>
          <w:p w14:paraId="020EF524" w14:textId="77777777" w:rsidR="00FB5D46" w:rsidRPr="00FB5D46" w:rsidRDefault="00FB5D46" w:rsidP="002D5931">
            <w:pPr>
              <w:contextualSpacing/>
              <w:jc w:val="center"/>
              <w:rPr>
                <w:rFonts w:cs="Arial"/>
              </w:rPr>
            </w:pPr>
            <w:r w:rsidRPr="00FB5D46">
              <w:rPr>
                <w:rFonts w:cs="Arial"/>
              </w:rPr>
              <w:t>8 points</w:t>
            </w:r>
          </w:p>
        </w:tc>
        <w:tc>
          <w:tcPr>
            <w:tcW w:w="999" w:type="pct"/>
            <w:vAlign w:val="center"/>
          </w:tcPr>
          <w:p w14:paraId="12DF0720" w14:textId="77777777" w:rsidR="00FB5D46" w:rsidRPr="00FB5D46" w:rsidRDefault="00FB5D46" w:rsidP="002D5931">
            <w:pPr>
              <w:contextualSpacing/>
              <w:jc w:val="center"/>
              <w:rPr>
                <w:rFonts w:cs="Arial"/>
              </w:rPr>
            </w:pPr>
            <w:r w:rsidRPr="00FB5D46">
              <w:rPr>
                <w:rFonts w:cs="Arial"/>
              </w:rPr>
              <w:t>-21.9</w:t>
            </w:r>
          </w:p>
        </w:tc>
      </w:tr>
      <w:tr w:rsidR="00FB5D46" w:rsidRPr="00FB5D46" w14:paraId="3D2E8DA5" w14:textId="77777777" w:rsidTr="002D5931">
        <w:trPr>
          <w:cantSplit/>
        </w:trPr>
        <w:tc>
          <w:tcPr>
            <w:tcW w:w="1173" w:type="pct"/>
            <w:vAlign w:val="center"/>
          </w:tcPr>
          <w:p w14:paraId="3C25C944" w14:textId="77777777" w:rsidR="00FB5D46" w:rsidRPr="00FB5D46" w:rsidRDefault="00FB5D46" w:rsidP="002D5931">
            <w:pPr>
              <w:contextualSpacing/>
              <w:rPr>
                <w:rFonts w:cs="Arial"/>
              </w:rPr>
            </w:pPr>
            <w:r w:rsidRPr="00FB5D46">
              <w:rPr>
                <w:rFonts w:cs="Arial"/>
              </w:rPr>
              <w:t>Students with Disabilities</w:t>
            </w:r>
          </w:p>
        </w:tc>
        <w:tc>
          <w:tcPr>
            <w:tcW w:w="656" w:type="pct"/>
            <w:vAlign w:val="center"/>
          </w:tcPr>
          <w:p w14:paraId="10A711CB" w14:textId="77777777" w:rsidR="00FB5D46" w:rsidRPr="00FB5D46" w:rsidRDefault="00FB5D46" w:rsidP="002D5931">
            <w:pPr>
              <w:contextualSpacing/>
              <w:jc w:val="center"/>
              <w:rPr>
                <w:rFonts w:cs="Arial"/>
              </w:rPr>
            </w:pPr>
            <w:r w:rsidRPr="00FB5D46">
              <w:rPr>
                <w:rFonts w:cs="Arial"/>
              </w:rPr>
              <w:t>-104.7</w:t>
            </w:r>
          </w:p>
        </w:tc>
        <w:tc>
          <w:tcPr>
            <w:tcW w:w="586" w:type="pct"/>
            <w:vAlign w:val="center"/>
          </w:tcPr>
          <w:p w14:paraId="74625549" w14:textId="77777777" w:rsidR="00FB5D46" w:rsidRPr="00FB5D46" w:rsidRDefault="00FB5D46" w:rsidP="002D5931">
            <w:pPr>
              <w:contextualSpacing/>
              <w:jc w:val="center"/>
              <w:rPr>
                <w:rFonts w:cs="Arial"/>
              </w:rPr>
            </w:pPr>
            <w:r w:rsidRPr="00FB5D46">
              <w:rPr>
                <w:rFonts w:cs="Arial"/>
              </w:rPr>
              <w:t>-2.5</w:t>
            </w:r>
          </w:p>
        </w:tc>
        <w:tc>
          <w:tcPr>
            <w:tcW w:w="586" w:type="pct"/>
            <w:vAlign w:val="center"/>
          </w:tcPr>
          <w:p w14:paraId="7B6EC8BA" w14:textId="77777777" w:rsidR="00FB5D46" w:rsidRPr="00FB5D46" w:rsidRDefault="00FB5D46" w:rsidP="002D5931">
            <w:pPr>
              <w:contextualSpacing/>
              <w:jc w:val="center"/>
              <w:rPr>
                <w:rFonts w:cs="Arial"/>
              </w:rPr>
            </w:pPr>
            <w:r w:rsidRPr="00FB5D46">
              <w:rPr>
                <w:rFonts w:cs="Arial"/>
              </w:rPr>
              <w:t>Red</w:t>
            </w:r>
          </w:p>
        </w:tc>
        <w:tc>
          <w:tcPr>
            <w:tcW w:w="1000" w:type="pct"/>
            <w:vAlign w:val="center"/>
          </w:tcPr>
          <w:p w14:paraId="64178779" w14:textId="77777777" w:rsidR="00FB5D46" w:rsidRPr="00FB5D46" w:rsidRDefault="00FB5D46" w:rsidP="002D5931">
            <w:pPr>
              <w:contextualSpacing/>
              <w:jc w:val="center"/>
              <w:rPr>
                <w:rFonts w:cs="Arial"/>
              </w:rPr>
            </w:pPr>
            <w:r w:rsidRPr="00FB5D46">
              <w:rPr>
                <w:rFonts w:cs="Arial"/>
              </w:rPr>
              <w:t>16 points</w:t>
            </w:r>
          </w:p>
        </w:tc>
        <w:tc>
          <w:tcPr>
            <w:tcW w:w="999" w:type="pct"/>
            <w:vAlign w:val="center"/>
          </w:tcPr>
          <w:p w14:paraId="75B50931" w14:textId="77777777" w:rsidR="00FB5D46" w:rsidRPr="00FB5D46" w:rsidRDefault="00FB5D46" w:rsidP="002D5931">
            <w:pPr>
              <w:contextualSpacing/>
              <w:jc w:val="center"/>
              <w:rPr>
                <w:rFonts w:cs="Arial"/>
              </w:rPr>
            </w:pPr>
            <w:r w:rsidRPr="00FB5D46">
              <w:rPr>
                <w:rFonts w:cs="Arial"/>
              </w:rPr>
              <w:t>-56.7</w:t>
            </w:r>
          </w:p>
        </w:tc>
      </w:tr>
    </w:tbl>
    <w:p w14:paraId="5DD49826" w14:textId="77777777" w:rsidR="009D37F0" w:rsidRDefault="009D37F0" w:rsidP="009632F5">
      <w:pPr>
        <w:pStyle w:val="NoSpacing"/>
        <w:rPr>
          <w:b/>
        </w:rPr>
      </w:pPr>
    </w:p>
    <w:p w14:paraId="3B47BF6C" w14:textId="158AB177" w:rsidR="009D37F0" w:rsidRPr="004E3437" w:rsidRDefault="009D37F0" w:rsidP="009D37F0">
      <w:pPr>
        <w:pStyle w:val="NoSpacing"/>
        <w:ind w:hanging="450"/>
      </w:pPr>
      <w:r w:rsidRPr="004E3437">
        <w:rPr>
          <w:b/>
        </w:rPr>
        <w:t xml:space="preserve">Table </w:t>
      </w:r>
      <w:r>
        <w:rPr>
          <w:b/>
        </w:rPr>
        <w:t>7</w:t>
      </w:r>
      <w:r w:rsidRPr="004E3437">
        <w:rPr>
          <w:b/>
        </w:rPr>
        <w:t>: State Level ELA Data by Student Group</w:t>
      </w:r>
      <w:r w:rsidRPr="004E3437">
        <w:t xml:space="preserve"> </w:t>
      </w:r>
      <w:r w:rsidRPr="004E3437">
        <w:rPr>
          <w:b/>
        </w:rPr>
        <w:t>(Grade 11)</w:t>
      </w:r>
    </w:p>
    <w:tbl>
      <w:tblPr>
        <w:tblStyle w:val="TableGrid"/>
        <w:tblW w:w="5237" w:type="pct"/>
        <w:tblInd w:w="-455" w:type="dxa"/>
        <w:tblLayout w:type="fixed"/>
        <w:tblLook w:val="04A0" w:firstRow="1" w:lastRow="0" w:firstColumn="1" w:lastColumn="0" w:noHBand="0" w:noVBand="1"/>
        <w:tblDescription w:val="State Level ELA Data by Student Group (Grade 11)"/>
      </w:tblPr>
      <w:tblGrid>
        <w:gridCol w:w="2344"/>
        <w:gridCol w:w="1347"/>
        <w:gridCol w:w="1170"/>
        <w:gridCol w:w="1259"/>
        <w:gridCol w:w="1981"/>
        <w:gridCol w:w="2069"/>
      </w:tblGrid>
      <w:tr w:rsidR="009D37F0" w:rsidRPr="004E3437" w14:paraId="7FC20465" w14:textId="77777777" w:rsidTr="002D5931">
        <w:trPr>
          <w:cantSplit/>
          <w:trHeight w:val="290"/>
          <w:tblHeader/>
        </w:trPr>
        <w:tc>
          <w:tcPr>
            <w:tcW w:w="1152" w:type="pct"/>
            <w:shd w:val="clear" w:color="auto" w:fill="auto"/>
            <w:noWrap/>
            <w:vAlign w:val="center"/>
          </w:tcPr>
          <w:p w14:paraId="4A876B2D" w14:textId="77777777" w:rsidR="009D37F0" w:rsidRPr="004E3437" w:rsidRDefault="009D37F0" w:rsidP="002D5931">
            <w:pPr>
              <w:rPr>
                <w:rFonts w:cs="Arial"/>
                <w:b/>
                <w:color w:val="000000"/>
              </w:rPr>
            </w:pPr>
            <w:r w:rsidRPr="004E3437">
              <w:rPr>
                <w:rFonts w:cs="Arial"/>
                <w:b/>
                <w:color w:val="000000"/>
              </w:rPr>
              <w:t>Student Group</w:t>
            </w:r>
          </w:p>
        </w:tc>
        <w:tc>
          <w:tcPr>
            <w:tcW w:w="662" w:type="pct"/>
            <w:shd w:val="clear" w:color="auto" w:fill="auto"/>
            <w:noWrap/>
            <w:vAlign w:val="center"/>
          </w:tcPr>
          <w:p w14:paraId="48276820" w14:textId="77777777" w:rsidR="009D37F0" w:rsidRPr="004E3437" w:rsidRDefault="009D37F0" w:rsidP="002D5931">
            <w:pPr>
              <w:jc w:val="center"/>
              <w:rPr>
                <w:rFonts w:cs="Arial"/>
                <w:b/>
                <w:color w:val="000000"/>
              </w:rPr>
            </w:pPr>
            <w:r w:rsidRPr="004E3437">
              <w:rPr>
                <w:rFonts w:cs="Arial"/>
                <w:b/>
                <w:color w:val="000000"/>
              </w:rPr>
              <w:t>Status</w:t>
            </w:r>
          </w:p>
        </w:tc>
        <w:tc>
          <w:tcPr>
            <w:tcW w:w="575" w:type="pct"/>
            <w:shd w:val="clear" w:color="auto" w:fill="auto"/>
            <w:noWrap/>
            <w:vAlign w:val="center"/>
          </w:tcPr>
          <w:p w14:paraId="2AD2781B" w14:textId="77777777" w:rsidR="009D37F0" w:rsidRPr="004E3437" w:rsidRDefault="009D37F0" w:rsidP="002D5931">
            <w:pPr>
              <w:jc w:val="center"/>
              <w:rPr>
                <w:rFonts w:cs="Arial"/>
                <w:b/>
                <w:color w:val="000000"/>
              </w:rPr>
            </w:pPr>
            <w:r w:rsidRPr="004E3437">
              <w:rPr>
                <w:rFonts w:cs="Arial"/>
                <w:b/>
                <w:color w:val="000000"/>
              </w:rPr>
              <w:t>Change</w:t>
            </w:r>
          </w:p>
        </w:tc>
        <w:tc>
          <w:tcPr>
            <w:tcW w:w="619" w:type="pct"/>
            <w:shd w:val="clear" w:color="auto" w:fill="auto"/>
            <w:noWrap/>
            <w:vAlign w:val="center"/>
          </w:tcPr>
          <w:p w14:paraId="67566D89" w14:textId="77777777" w:rsidR="009D37F0" w:rsidRPr="004E3437" w:rsidRDefault="009D37F0" w:rsidP="002D5931">
            <w:pPr>
              <w:jc w:val="center"/>
              <w:rPr>
                <w:rFonts w:cs="Arial"/>
                <w:b/>
                <w:color w:val="000000"/>
              </w:rPr>
            </w:pPr>
            <w:r w:rsidRPr="004E3437">
              <w:rPr>
                <w:rFonts w:cs="Arial"/>
                <w:b/>
                <w:color w:val="000000"/>
              </w:rPr>
              <w:t>Color</w:t>
            </w:r>
          </w:p>
        </w:tc>
        <w:tc>
          <w:tcPr>
            <w:tcW w:w="974" w:type="pct"/>
            <w:shd w:val="clear" w:color="auto" w:fill="auto"/>
            <w:vAlign w:val="center"/>
          </w:tcPr>
          <w:p w14:paraId="79B516C7" w14:textId="77777777" w:rsidR="009D37F0" w:rsidRPr="004E3437" w:rsidRDefault="009D37F0" w:rsidP="002D5931">
            <w:pPr>
              <w:jc w:val="center"/>
              <w:rPr>
                <w:rFonts w:cs="Arial"/>
                <w:b/>
                <w:color w:val="000000"/>
              </w:rPr>
            </w:pPr>
            <w:r w:rsidRPr="004E3437">
              <w:rPr>
                <w:rFonts w:cs="Arial"/>
                <w:b/>
                <w:bCs/>
                <w:szCs w:val="22"/>
              </w:rPr>
              <w:t>Average Annual Improvement to Meet Goal</w:t>
            </w:r>
          </w:p>
        </w:tc>
        <w:tc>
          <w:tcPr>
            <w:tcW w:w="1017" w:type="pct"/>
            <w:shd w:val="clear" w:color="auto" w:fill="auto"/>
            <w:vAlign w:val="center"/>
          </w:tcPr>
          <w:p w14:paraId="3337D3B8" w14:textId="77777777" w:rsidR="009D37F0" w:rsidRPr="004E3437" w:rsidRDefault="009D37F0" w:rsidP="002D5931">
            <w:pPr>
              <w:jc w:val="center"/>
              <w:rPr>
                <w:rFonts w:cs="Arial"/>
                <w:b/>
                <w:color w:val="000000"/>
              </w:rPr>
            </w:pPr>
            <w:r w:rsidRPr="004E3437">
              <w:rPr>
                <w:rFonts w:cs="Arial"/>
                <w:b/>
                <w:bCs/>
                <w:szCs w:val="22"/>
              </w:rPr>
              <w:t>Status After Three Years</w:t>
            </w:r>
          </w:p>
        </w:tc>
      </w:tr>
      <w:tr w:rsidR="009D37F0" w:rsidRPr="004E3437" w14:paraId="57BD8543" w14:textId="77777777" w:rsidTr="002D5931">
        <w:trPr>
          <w:cantSplit/>
          <w:trHeight w:val="290"/>
        </w:trPr>
        <w:tc>
          <w:tcPr>
            <w:tcW w:w="1152" w:type="pct"/>
            <w:noWrap/>
          </w:tcPr>
          <w:p w14:paraId="512F8CA1" w14:textId="77777777" w:rsidR="009D37F0" w:rsidRPr="004E3437" w:rsidRDefault="009D37F0" w:rsidP="002D5931">
            <w:pPr>
              <w:rPr>
                <w:rFonts w:cs="Arial"/>
                <w:color w:val="000000"/>
              </w:rPr>
            </w:pPr>
            <w:r w:rsidRPr="004E3437">
              <w:rPr>
                <w:rFonts w:cs="Arial"/>
                <w:color w:val="000000"/>
              </w:rPr>
              <w:t>All Students</w:t>
            </w:r>
          </w:p>
        </w:tc>
        <w:tc>
          <w:tcPr>
            <w:tcW w:w="662" w:type="pct"/>
            <w:noWrap/>
            <w:vAlign w:val="center"/>
          </w:tcPr>
          <w:p w14:paraId="2832D2BC" w14:textId="77777777" w:rsidR="009D37F0" w:rsidRPr="004E3437" w:rsidRDefault="009D37F0" w:rsidP="002D5931">
            <w:pPr>
              <w:jc w:val="center"/>
              <w:rPr>
                <w:rFonts w:cs="Arial"/>
                <w:color w:val="000000"/>
              </w:rPr>
            </w:pPr>
            <w:r w:rsidRPr="004E3437">
              <w:rPr>
                <w:rFonts w:cs="Arial"/>
                <w:color w:val="000000"/>
              </w:rPr>
              <w:t>18.1</w:t>
            </w:r>
          </w:p>
        </w:tc>
        <w:tc>
          <w:tcPr>
            <w:tcW w:w="575" w:type="pct"/>
            <w:noWrap/>
            <w:vAlign w:val="center"/>
          </w:tcPr>
          <w:p w14:paraId="40CB2C65" w14:textId="77777777" w:rsidR="009D37F0" w:rsidRPr="004E3437" w:rsidRDefault="009D37F0" w:rsidP="002D5931">
            <w:pPr>
              <w:jc w:val="center"/>
              <w:rPr>
                <w:rFonts w:cs="Arial"/>
                <w:color w:val="000000"/>
              </w:rPr>
            </w:pPr>
            <w:r w:rsidRPr="004E3437">
              <w:rPr>
                <w:rFonts w:cs="Arial"/>
                <w:color w:val="000000"/>
              </w:rPr>
              <w:t>5.1</w:t>
            </w:r>
          </w:p>
        </w:tc>
        <w:tc>
          <w:tcPr>
            <w:tcW w:w="619" w:type="pct"/>
            <w:noWrap/>
            <w:vAlign w:val="center"/>
          </w:tcPr>
          <w:p w14:paraId="4D72FE13" w14:textId="77777777" w:rsidR="009D37F0" w:rsidRPr="004E3437" w:rsidRDefault="009D37F0" w:rsidP="002D5931">
            <w:pPr>
              <w:jc w:val="center"/>
              <w:rPr>
                <w:rFonts w:cs="Arial"/>
                <w:color w:val="000000"/>
              </w:rPr>
            </w:pPr>
            <w:r w:rsidRPr="004E3437">
              <w:rPr>
                <w:rFonts w:cs="Arial"/>
                <w:color w:val="000000"/>
              </w:rPr>
              <w:t>Green</w:t>
            </w:r>
          </w:p>
        </w:tc>
        <w:tc>
          <w:tcPr>
            <w:tcW w:w="974" w:type="pct"/>
            <w:vAlign w:val="center"/>
          </w:tcPr>
          <w:p w14:paraId="4F8A0182" w14:textId="069B394A" w:rsidR="009D37F0" w:rsidRPr="004E3437" w:rsidRDefault="009D37F0" w:rsidP="002D5931">
            <w:pPr>
              <w:jc w:val="center"/>
              <w:rPr>
                <w:rFonts w:cs="Arial"/>
                <w:color w:val="000000"/>
              </w:rPr>
            </w:pPr>
            <w:r w:rsidRPr="004E3437">
              <w:rPr>
                <w:rFonts w:cs="Arial"/>
                <w:color w:val="000000"/>
              </w:rPr>
              <w:t xml:space="preserve">Increase </w:t>
            </w:r>
            <w:r w:rsidR="003067A9" w:rsidRPr="004E3437">
              <w:rPr>
                <w:rFonts w:cs="Arial"/>
                <w:color w:val="000000"/>
              </w:rPr>
              <w:t>from</w:t>
            </w:r>
            <w:r w:rsidRPr="004E3437">
              <w:rPr>
                <w:rFonts w:cs="Arial"/>
                <w:color w:val="000000"/>
              </w:rPr>
              <w:t xml:space="preserve"> Baseline</w:t>
            </w:r>
          </w:p>
        </w:tc>
        <w:tc>
          <w:tcPr>
            <w:tcW w:w="1017" w:type="pct"/>
            <w:vAlign w:val="center"/>
          </w:tcPr>
          <w:p w14:paraId="7C68B390" w14:textId="77777777" w:rsidR="009D37F0" w:rsidRPr="004E3437" w:rsidRDefault="009D37F0" w:rsidP="002D5931">
            <w:pPr>
              <w:jc w:val="center"/>
              <w:rPr>
                <w:rFonts w:cs="Arial"/>
                <w:color w:val="000000"/>
              </w:rPr>
            </w:pPr>
            <w:r w:rsidRPr="004E3437">
              <w:rPr>
                <w:rFonts w:cs="Arial"/>
                <w:color w:val="000000"/>
              </w:rPr>
              <w:t>18.2</w:t>
            </w:r>
          </w:p>
        </w:tc>
      </w:tr>
      <w:tr w:rsidR="009D37F0" w:rsidRPr="004E3437" w14:paraId="56786D40" w14:textId="77777777" w:rsidTr="002D5931">
        <w:trPr>
          <w:cantSplit/>
          <w:trHeight w:val="290"/>
        </w:trPr>
        <w:tc>
          <w:tcPr>
            <w:tcW w:w="1152" w:type="pct"/>
            <w:noWrap/>
          </w:tcPr>
          <w:p w14:paraId="1CAE2F30" w14:textId="77777777" w:rsidR="009D37F0" w:rsidRPr="004E3437" w:rsidRDefault="009D37F0" w:rsidP="002D5931">
            <w:pPr>
              <w:rPr>
                <w:rFonts w:cs="Arial"/>
                <w:color w:val="000000"/>
              </w:rPr>
            </w:pPr>
            <w:r w:rsidRPr="004E3437">
              <w:rPr>
                <w:rFonts w:cs="Arial"/>
                <w:color w:val="000000"/>
              </w:rPr>
              <w:t>American Indian</w:t>
            </w:r>
          </w:p>
        </w:tc>
        <w:tc>
          <w:tcPr>
            <w:tcW w:w="662" w:type="pct"/>
            <w:noWrap/>
            <w:vAlign w:val="center"/>
          </w:tcPr>
          <w:p w14:paraId="615501BA" w14:textId="77777777" w:rsidR="009D37F0" w:rsidRPr="004E3437" w:rsidRDefault="009D37F0" w:rsidP="002D5931">
            <w:pPr>
              <w:jc w:val="center"/>
              <w:rPr>
                <w:rFonts w:cs="Arial"/>
                <w:color w:val="000000"/>
              </w:rPr>
            </w:pPr>
            <w:r w:rsidRPr="004E3437">
              <w:rPr>
                <w:rFonts w:cs="Arial"/>
                <w:color w:val="000000"/>
              </w:rPr>
              <w:t>-14.3</w:t>
            </w:r>
          </w:p>
        </w:tc>
        <w:tc>
          <w:tcPr>
            <w:tcW w:w="575" w:type="pct"/>
            <w:noWrap/>
            <w:vAlign w:val="center"/>
          </w:tcPr>
          <w:p w14:paraId="15302CBE" w14:textId="77777777" w:rsidR="009D37F0" w:rsidRPr="004E3437" w:rsidRDefault="009D37F0" w:rsidP="002D5931">
            <w:pPr>
              <w:jc w:val="center"/>
              <w:rPr>
                <w:rFonts w:cs="Arial"/>
                <w:color w:val="000000"/>
              </w:rPr>
            </w:pPr>
            <w:r w:rsidRPr="004E3437">
              <w:rPr>
                <w:rFonts w:cs="Arial"/>
                <w:color w:val="000000"/>
              </w:rPr>
              <w:t>-0.7</w:t>
            </w:r>
          </w:p>
        </w:tc>
        <w:tc>
          <w:tcPr>
            <w:tcW w:w="619" w:type="pct"/>
            <w:noWrap/>
            <w:vAlign w:val="center"/>
          </w:tcPr>
          <w:p w14:paraId="74312546"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1C6FEDBC" w14:textId="77777777" w:rsidR="009D37F0" w:rsidRPr="004E3437" w:rsidRDefault="009D37F0" w:rsidP="002D5931">
            <w:pPr>
              <w:jc w:val="center"/>
              <w:rPr>
                <w:rFonts w:cs="Arial"/>
                <w:color w:val="000000"/>
              </w:rPr>
            </w:pPr>
            <w:r w:rsidRPr="004E3437">
              <w:rPr>
                <w:rFonts w:cs="Arial"/>
                <w:color w:val="000000"/>
              </w:rPr>
              <w:t>3.5</w:t>
            </w:r>
          </w:p>
        </w:tc>
        <w:tc>
          <w:tcPr>
            <w:tcW w:w="1017" w:type="pct"/>
            <w:vAlign w:val="center"/>
          </w:tcPr>
          <w:p w14:paraId="0D001027" w14:textId="77777777" w:rsidR="009D37F0" w:rsidRPr="004E3437" w:rsidRDefault="009D37F0" w:rsidP="002D5931">
            <w:pPr>
              <w:jc w:val="center"/>
              <w:rPr>
                <w:rFonts w:cs="Arial"/>
                <w:color w:val="000000"/>
              </w:rPr>
            </w:pPr>
            <w:r w:rsidRPr="004E3437">
              <w:rPr>
                <w:rFonts w:cs="Arial"/>
                <w:color w:val="000000"/>
              </w:rPr>
              <w:t>-3.8</w:t>
            </w:r>
          </w:p>
        </w:tc>
      </w:tr>
      <w:tr w:rsidR="009D37F0" w:rsidRPr="004E3437" w14:paraId="3CFE39D1" w14:textId="77777777" w:rsidTr="002D5931">
        <w:trPr>
          <w:cantSplit/>
          <w:trHeight w:val="290"/>
        </w:trPr>
        <w:tc>
          <w:tcPr>
            <w:tcW w:w="1152" w:type="pct"/>
            <w:noWrap/>
          </w:tcPr>
          <w:p w14:paraId="65041C38" w14:textId="77777777" w:rsidR="009D37F0" w:rsidRPr="004E3437" w:rsidRDefault="009D37F0" w:rsidP="002D5931">
            <w:pPr>
              <w:rPr>
                <w:rFonts w:cs="Arial"/>
                <w:color w:val="000000"/>
              </w:rPr>
            </w:pPr>
            <w:r w:rsidRPr="004E3437">
              <w:rPr>
                <w:rFonts w:cs="Arial"/>
                <w:color w:val="000000"/>
              </w:rPr>
              <w:t>Asian</w:t>
            </w:r>
          </w:p>
        </w:tc>
        <w:tc>
          <w:tcPr>
            <w:tcW w:w="662" w:type="pct"/>
            <w:noWrap/>
            <w:vAlign w:val="center"/>
          </w:tcPr>
          <w:p w14:paraId="69BB86BA" w14:textId="77777777" w:rsidR="009D37F0" w:rsidRPr="004E3437" w:rsidRDefault="009D37F0" w:rsidP="002D5931">
            <w:pPr>
              <w:jc w:val="center"/>
              <w:rPr>
                <w:rFonts w:cs="Arial"/>
                <w:color w:val="000000"/>
              </w:rPr>
            </w:pPr>
            <w:r w:rsidRPr="004E3437">
              <w:rPr>
                <w:rFonts w:cs="Arial"/>
                <w:color w:val="000000"/>
              </w:rPr>
              <w:t>83.9</w:t>
            </w:r>
          </w:p>
        </w:tc>
        <w:tc>
          <w:tcPr>
            <w:tcW w:w="575" w:type="pct"/>
            <w:noWrap/>
            <w:vAlign w:val="center"/>
          </w:tcPr>
          <w:p w14:paraId="5A2C8D79" w14:textId="77777777" w:rsidR="009D37F0" w:rsidRPr="004E3437" w:rsidRDefault="009D37F0" w:rsidP="002D5931">
            <w:pPr>
              <w:jc w:val="center"/>
              <w:rPr>
                <w:rFonts w:cs="Arial"/>
                <w:color w:val="000000"/>
              </w:rPr>
            </w:pPr>
            <w:r w:rsidRPr="004E3437">
              <w:rPr>
                <w:rFonts w:cs="Arial"/>
                <w:color w:val="000000"/>
              </w:rPr>
              <w:t>7.4</w:t>
            </w:r>
          </w:p>
        </w:tc>
        <w:tc>
          <w:tcPr>
            <w:tcW w:w="619" w:type="pct"/>
            <w:noWrap/>
            <w:vAlign w:val="center"/>
          </w:tcPr>
          <w:p w14:paraId="7A3C371E" w14:textId="77777777" w:rsidR="009D37F0" w:rsidRPr="004E3437" w:rsidRDefault="009D37F0" w:rsidP="002D5931">
            <w:pPr>
              <w:jc w:val="center"/>
              <w:rPr>
                <w:rFonts w:cs="Arial"/>
                <w:color w:val="000000"/>
              </w:rPr>
            </w:pPr>
            <w:r w:rsidRPr="004E3437">
              <w:rPr>
                <w:rFonts w:cs="Arial"/>
                <w:color w:val="000000"/>
              </w:rPr>
              <w:t>Blue</w:t>
            </w:r>
          </w:p>
        </w:tc>
        <w:tc>
          <w:tcPr>
            <w:tcW w:w="974" w:type="pct"/>
            <w:vAlign w:val="center"/>
          </w:tcPr>
          <w:p w14:paraId="731B63C5" w14:textId="77777777" w:rsidR="009D37F0" w:rsidRPr="004E3437" w:rsidRDefault="009D37F0" w:rsidP="002D5931">
            <w:pPr>
              <w:jc w:val="center"/>
              <w:rPr>
                <w:rFonts w:cs="Arial"/>
                <w:color w:val="000000"/>
              </w:rPr>
            </w:pPr>
            <w:r w:rsidRPr="004E3437">
              <w:rPr>
                <w:rFonts w:cs="Arial"/>
                <w:color w:val="000000"/>
              </w:rPr>
              <w:t>Increase From Baseline</w:t>
            </w:r>
          </w:p>
        </w:tc>
        <w:tc>
          <w:tcPr>
            <w:tcW w:w="1017" w:type="pct"/>
            <w:vAlign w:val="center"/>
          </w:tcPr>
          <w:p w14:paraId="7CCF6FBA" w14:textId="77777777" w:rsidR="009D37F0" w:rsidRPr="004E3437" w:rsidRDefault="009D37F0" w:rsidP="002D5931">
            <w:pPr>
              <w:jc w:val="center"/>
              <w:rPr>
                <w:rFonts w:cs="Arial"/>
                <w:color w:val="000000"/>
              </w:rPr>
            </w:pPr>
            <w:r w:rsidRPr="004E3437">
              <w:rPr>
                <w:rFonts w:cs="Arial"/>
                <w:color w:val="000000"/>
              </w:rPr>
              <w:t>84.0</w:t>
            </w:r>
          </w:p>
        </w:tc>
      </w:tr>
      <w:tr w:rsidR="009D37F0" w:rsidRPr="004E3437" w14:paraId="704E9071" w14:textId="77777777" w:rsidTr="002D5931">
        <w:trPr>
          <w:cantSplit/>
          <w:trHeight w:val="290"/>
        </w:trPr>
        <w:tc>
          <w:tcPr>
            <w:tcW w:w="1152" w:type="pct"/>
            <w:noWrap/>
          </w:tcPr>
          <w:p w14:paraId="7FFCDB84" w14:textId="77777777" w:rsidR="009D37F0" w:rsidRPr="004E3437" w:rsidRDefault="009D37F0" w:rsidP="002D5931">
            <w:pPr>
              <w:rPr>
                <w:rFonts w:cs="Arial"/>
                <w:color w:val="000000"/>
              </w:rPr>
            </w:pPr>
            <w:r w:rsidRPr="004E3437">
              <w:rPr>
                <w:rFonts w:cs="Arial"/>
                <w:color w:val="000000"/>
              </w:rPr>
              <w:t>Black or African American</w:t>
            </w:r>
          </w:p>
        </w:tc>
        <w:tc>
          <w:tcPr>
            <w:tcW w:w="662" w:type="pct"/>
            <w:noWrap/>
            <w:vAlign w:val="center"/>
          </w:tcPr>
          <w:p w14:paraId="227E59EE" w14:textId="77777777" w:rsidR="009D37F0" w:rsidRPr="004E3437" w:rsidRDefault="009D37F0" w:rsidP="002D5931">
            <w:pPr>
              <w:jc w:val="center"/>
              <w:rPr>
                <w:rFonts w:cs="Arial"/>
                <w:color w:val="000000"/>
              </w:rPr>
            </w:pPr>
            <w:r w:rsidRPr="004E3437">
              <w:rPr>
                <w:rFonts w:cs="Arial"/>
                <w:color w:val="000000"/>
              </w:rPr>
              <w:t>-35.8</w:t>
            </w:r>
          </w:p>
        </w:tc>
        <w:tc>
          <w:tcPr>
            <w:tcW w:w="575" w:type="pct"/>
            <w:noWrap/>
            <w:vAlign w:val="center"/>
          </w:tcPr>
          <w:p w14:paraId="644CC66B" w14:textId="77777777" w:rsidR="009D37F0" w:rsidRPr="004E3437" w:rsidRDefault="009D37F0" w:rsidP="002D5931">
            <w:pPr>
              <w:jc w:val="center"/>
              <w:rPr>
                <w:rFonts w:cs="Arial"/>
                <w:color w:val="000000"/>
              </w:rPr>
            </w:pPr>
            <w:r w:rsidRPr="004E3437">
              <w:rPr>
                <w:rFonts w:cs="Arial"/>
                <w:color w:val="000000"/>
              </w:rPr>
              <w:t>3</w:t>
            </w:r>
          </w:p>
        </w:tc>
        <w:tc>
          <w:tcPr>
            <w:tcW w:w="619" w:type="pct"/>
            <w:noWrap/>
            <w:vAlign w:val="center"/>
          </w:tcPr>
          <w:p w14:paraId="7064D13B"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66BBC6E2" w14:textId="77777777" w:rsidR="009D37F0" w:rsidRPr="004E3437" w:rsidRDefault="009D37F0" w:rsidP="002D5931">
            <w:pPr>
              <w:jc w:val="center"/>
              <w:rPr>
                <w:rFonts w:cs="Arial"/>
                <w:color w:val="000000"/>
              </w:rPr>
            </w:pPr>
            <w:r w:rsidRPr="004E3437">
              <w:rPr>
                <w:rFonts w:cs="Arial"/>
                <w:color w:val="000000"/>
              </w:rPr>
              <w:t>6.5</w:t>
            </w:r>
          </w:p>
        </w:tc>
        <w:tc>
          <w:tcPr>
            <w:tcW w:w="1017" w:type="pct"/>
            <w:vAlign w:val="center"/>
          </w:tcPr>
          <w:p w14:paraId="4CC9AF15" w14:textId="77777777" w:rsidR="009D37F0" w:rsidRPr="004E3437" w:rsidRDefault="009D37F0" w:rsidP="002D5931">
            <w:pPr>
              <w:jc w:val="center"/>
              <w:rPr>
                <w:rFonts w:cs="Arial"/>
                <w:color w:val="000000"/>
              </w:rPr>
            </w:pPr>
            <w:r w:rsidRPr="004E3437">
              <w:rPr>
                <w:rFonts w:cs="Arial"/>
                <w:color w:val="000000"/>
              </w:rPr>
              <w:t>-16.3</w:t>
            </w:r>
          </w:p>
        </w:tc>
      </w:tr>
      <w:tr w:rsidR="009D37F0" w:rsidRPr="004E3437" w14:paraId="21543F4F" w14:textId="77777777" w:rsidTr="002D5931">
        <w:trPr>
          <w:cantSplit/>
          <w:trHeight w:val="290"/>
        </w:trPr>
        <w:tc>
          <w:tcPr>
            <w:tcW w:w="1152" w:type="pct"/>
            <w:noWrap/>
          </w:tcPr>
          <w:p w14:paraId="11083AC3" w14:textId="77777777" w:rsidR="009D37F0" w:rsidRPr="004E3437" w:rsidRDefault="009D37F0" w:rsidP="002D5931">
            <w:pPr>
              <w:rPr>
                <w:rFonts w:cs="Arial"/>
                <w:color w:val="000000"/>
              </w:rPr>
            </w:pPr>
            <w:r w:rsidRPr="004E3437">
              <w:rPr>
                <w:rFonts w:cs="Arial"/>
                <w:color w:val="000000"/>
              </w:rPr>
              <w:t>Filipino</w:t>
            </w:r>
          </w:p>
        </w:tc>
        <w:tc>
          <w:tcPr>
            <w:tcW w:w="662" w:type="pct"/>
            <w:noWrap/>
            <w:vAlign w:val="center"/>
          </w:tcPr>
          <w:p w14:paraId="03C2FA20" w14:textId="77777777" w:rsidR="009D37F0" w:rsidRPr="004E3437" w:rsidRDefault="009D37F0" w:rsidP="002D5931">
            <w:pPr>
              <w:jc w:val="center"/>
              <w:rPr>
                <w:rFonts w:cs="Arial"/>
                <w:color w:val="000000"/>
              </w:rPr>
            </w:pPr>
            <w:r w:rsidRPr="004E3437">
              <w:rPr>
                <w:rFonts w:cs="Arial"/>
                <w:color w:val="000000"/>
              </w:rPr>
              <w:t>64.3</w:t>
            </w:r>
          </w:p>
        </w:tc>
        <w:tc>
          <w:tcPr>
            <w:tcW w:w="575" w:type="pct"/>
            <w:noWrap/>
            <w:vAlign w:val="center"/>
          </w:tcPr>
          <w:p w14:paraId="6A024256" w14:textId="77777777" w:rsidR="009D37F0" w:rsidRPr="004E3437" w:rsidRDefault="009D37F0" w:rsidP="002D5931">
            <w:pPr>
              <w:jc w:val="center"/>
              <w:rPr>
                <w:rFonts w:cs="Arial"/>
                <w:color w:val="000000"/>
              </w:rPr>
            </w:pPr>
            <w:r w:rsidRPr="004E3437">
              <w:rPr>
                <w:rFonts w:cs="Arial"/>
                <w:color w:val="000000"/>
              </w:rPr>
              <w:t>4.8</w:t>
            </w:r>
          </w:p>
        </w:tc>
        <w:tc>
          <w:tcPr>
            <w:tcW w:w="619" w:type="pct"/>
            <w:noWrap/>
            <w:vAlign w:val="center"/>
          </w:tcPr>
          <w:p w14:paraId="73B7DD97" w14:textId="77777777" w:rsidR="009D37F0" w:rsidRPr="004E3437" w:rsidRDefault="009D37F0" w:rsidP="002D5931">
            <w:pPr>
              <w:jc w:val="center"/>
              <w:rPr>
                <w:rFonts w:cs="Arial"/>
                <w:color w:val="000000"/>
              </w:rPr>
            </w:pPr>
            <w:r w:rsidRPr="004E3437">
              <w:rPr>
                <w:rFonts w:cs="Arial"/>
                <w:color w:val="000000"/>
              </w:rPr>
              <w:t>Blue</w:t>
            </w:r>
          </w:p>
        </w:tc>
        <w:tc>
          <w:tcPr>
            <w:tcW w:w="974" w:type="pct"/>
            <w:vAlign w:val="center"/>
          </w:tcPr>
          <w:p w14:paraId="6FBCEFD3" w14:textId="77777777" w:rsidR="009D37F0" w:rsidRPr="004E3437" w:rsidRDefault="009D37F0" w:rsidP="002D5931">
            <w:pPr>
              <w:jc w:val="center"/>
              <w:rPr>
                <w:rFonts w:cs="Arial"/>
                <w:color w:val="000000"/>
              </w:rPr>
            </w:pPr>
            <w:r w:rsidRPr="004E3437">
              <w:rPr>
                <w:rFonts w:cs="Arial"/>
                <w:color w:val="000000"/>
              </w:rPr>
              <w:t>Increase From Baseline</w:t>
            </w:r>
          </w:p>
        </w:tc>
        <w:tc>
          <w:tcPr>
            <w:tcW w:w="1017" w:type="pct"/>
            <w:vAlign w:val="center"/>
          </w:tcPr>
          <w:p w14:paraId="3E49692A" w14:textId="77777777" w:rsidR="009D37F0" w:rsidRPr="004E3437" w:rsidRDefault="009D37F0" w:rsidP="002D5931">
            <w:pPr>
              <w:jc w:val="center"/>
              <w:rPr>
                <w:rFonts w:cs="Arial"/>
                <w:color w:val="000000"/>
              </w:rPr>
            </w:pPr>
            <w:r w:rsidRPr="004E3437">
              <w:rPr>
                <w:rFonts w:cs="Arial"/>
                <w:color w:val="000000"/>
              </w:rPr>
              <w:t>64.4</w:t>
            </w:r>
          </w:p>
        </w:tc>
      </w:tr>
      <w:tr w:rsidR="009D37F0" w:rsidRPr="004E3437" w14:paraId="6D66B387" w14:textId="77777777" w:rsidTr="002D5931">
        <w:trPr>
          <w:cantSplit/>
          <w:trHeight w:val="290"/>
        </w:trPr>
        <w:tc>
          <w:tcPr>
            <w:tcW w:w="1152" w:type="pct"/>
            <w:noWrap/>
          </w:tcPr>
          <w:p w14:paraId="380D8561" w14:textId="77777777" w:rsidR="009D37F0" w:rsidRPr="004E3437" w:rsidRDefault="009D37F0" w:rsidP="002D5931">
            <w:pPr>
              <w:rPr>
                <w:rFonts w:cs="Arial"/>
                <w:color w:val="000000"/>
              </w:rPr>
            </w:pPr>
            <w:r w:rsidRPr="004E3437">
              <w:rPr>
                <w:rFonts w:cs="Arial"/>
                <w:color w:val="000000"/>
              </w:rPr>
              <w:t>Hispanic</w:t>
            </w:r>
          </w:p>
        </w:tc>
        <w:tc>
          <w:tcPr>
            <w:tcW w:w="662" w:type="pct"/>
            <w:noWrap/>
            <w:vAlign w:val="center"/>
          </w:tcPr>
          <w:p w14:paraId="79C29F3E" w14:textId="77777777" w:rsidR="009D37F0" w:rsidRPr="004E3437" w:rsidRDefault="009D37F0" w:rsidP="002D5931">
            <w:pPr>
              <w:jc w:val="center"/>
              <w:rPr>
                <w:rFonts w:cs="Arial"/>
                <w:color w:val="000000"/>
              </w:rPr>
            </w:pPr>
            <w:r w:rsidRPr="004E3437">
              <w:rPr>
                <w:rFonts w:cs="Arial"/>
                <w:color w:val="000000"/>
              </w:rPr>
              <w:t>-6.7</w:t>
            </w:r>
          </w:p>
        </w:tc>
        <w:tc>
          <w:tcPr>
            <w:tcW w:w="575" w:type="pct"/>
            <w:noWrap/>
            <w:vAlign w:val="center"/>
          </w:tcPr>
          <w:p w14:paraId="3A6418E4" w14:textId="77777777" w:rsidR="009D37F0" w:rsidRPr="004E3437" w:rsidRDefault="009D37F0" w:rsidP="002D5931">
            <w:pPr>
              <w:jc w:val="center"/>
              <w:rPr>
                <w:rFonts w:cs="Arial"/>
                <w:color w:val="000000"/>
              </w:rPr>
            </w:pPr>
            <w:r w:rsidRPr="004E3437">
              <w:rPr>
                <w:rFonts w:cs="Arial"/>
                <w:color w:val="000000"/>
              </w:rPr>
              <w:t>1.7</w:t>
            </w:r>
          </w:p>
        </w:tc>
        <w:tc>
          <w:tcPr>
            <w:tcW w:w="619" w:type="pct"/>
            <w:noWrap/>
            <w:vAlign w:val="center"/>
          </w:tcPr>
          <w:p w14:paraId="2D1BB6F9"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1B4747A0" w14:textId="77777777" w:rsidR="009D37F0" w:rsidRPr="004E3437" w:rsidRDefault="009D37F0" w:rsidP="002D5931">
            <w:pPr>
              <w:jc w:val="center"/>
              <w:rPr>
                <w:rFonts w:cs="Arial"/>
                <w:color w:val="000000"/>
              </w:rPr>
            </w:pPr>
            <w:r w:rsidRPr="004E3437">
              <w:rPr>
                <w:rFonts w:cs="Arial"/>
                <w:color w:val="000000"/>
              </w:rPr>
              <w:t>2.4</w:t>
            </w:r>
          </w:p>
        </w:tc>
        <w:tc>
          <w:tcPr>
            <w:tcW w:w="1017" w:type="pct"/>
            <w:vAlign w:val="center"/>
          </w:tcPr>
          <w:p w14:paraId="18937E73" w14:textId="77777777" w:rsidR="009D37F0" w:rsidRPr="004E3437" w:rsidRDefault="009D37F0" w:rsidP="002D5931">
            <w:pPr>
              <w:jc w:val="center"/>
              <w:rPr>
                <w:rFonts w:cs="Arial"/>
                <w:color w:val="000000"/>
              </w:rPr>
            </w:pPr>
            <w:r w:rsidRPr="004E3437">
              <w:rPr>
                <w:rFonts w:cs="Arial"/>
                <w:color w:val="000000"/>
              </w:rPr>
              <w:t>0.5</w:t>
            </w:r>
          </w:p>
        </w:tc>
      </w:tr>
      <w:tr w:rsidR="009D37F0" w:rsidRPr="004E3437" w14:paraId="18C9D46A" w14:textId="77777777" w:rsidTr="002D5931">
        <w:trPr>
          <w:cantSplit/>
          <w:trHeight w:val="290"/>
        </w:trPr>
        <w:tc>
          <w:tcPr>
            <w:tcW w:w="1152" w:type="pct"/>
            <w:noWrap/>
          </w:tcPr>
          <w:p w14:paraId="18023343" w14:textId="77777777" w:rsidR="009D37F0" w:rsidRPr="004E3437" w:rsidRDefault="009D37F0" w:rsidP="002D5931">
            <w:pPr>
              <w:rPr>
                <w:rFonts w:cs="Arial"/>
                <w:color w:val="000000"/>
              </w:rPr>
            </w:pPr>
            <w:r w:rsidRPr="004E3437">
              <w:rPr>
                <w:rFonts w:cs="Arial"/>
                <w:color w:val="000000"/>
              </w:rPr>
              <w:t>Pacific Islander</w:t>
            </w:r>
          </w:p>
        </w:tc>
        <w:tc>
          <w:tcPr>
            <w:tcW w:w="662" w:type="pct"/>
            <w:noWrap/>
            <w:vAlign w:val="center"/>
          </w:tcPr>
          <w:p w14:paraId="27755680" w14:textId="77777777" w:rsidR="009D37F0" w:rsidRPr="004E3437" w:rsidRDefault="009D37F0" w:rsidP="002D5931">
            <w:pPr>
              <w:jc w:val="center"/>
              <w:rPr>
                <w:rFonts w:cs="Arial"/>
                <w:color w:val="000000"/>
              </w:rPr>
            </w:pPr>
            <w:r w:rsidRPr="004E3437">
              <w:rPr>
                <w:rFonts w:cs="Arial"/>
                <w:color w:val="000000"/>
              </w:rPr>
              <w:t>-10.1</w:t>
            </w:r>
          </w:p>
        </w:tc>
        <w:tc>
          <w:tcPr>
            <w:tcW w:w="575" w:type="pct"/>
            <w:noWrap/>
            <w:vAlign w:val="center"/>
          </w:tcPr>
          <w:p w14:paraId="5B843913" w14:textId="77777777" w:rsidR="009D37F0" w:rsidRPr="004E3437" w:rsidRDefault="009D37F0" w:rsidP="002D5931">
            <w:pPr>
              <w:jc w:val="center"/>
              <w:rPr>
                <w:rFonts w:cs="Arial"/>
                <w:color w:val="000000"/>
              </w:rPr>
            </w:pPr>
            <w:r w:rsidRPr="004E3437">
              <w:rPr>
                <w:rFonts w:cs="Arial"/>
                <w:color w:val="000000"/>
              </w:rPr>
              <w:t>-2</w:t>
            </w:r>
          </w:p>
        </w:tc>
        <w:tc>
          <w:tcPr>
            <w:tcW w:w="619" w:type="pct"/>
            <w:noWrap/>
            <w:vAlign w:val="center"/>
          </w:tcPr>
          <w:p w14:paraId="7A8E802A"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47D7CB89" w14:textId="77777777" w:rsidR="009D37F0" w:rsidRPr="004E3437" w:rsidRDefault="009D37F0" w:rsidP="002D5931">
            <w:pPr>
              <w:jc w:val="center"/>
              <w:rPr>
                <w:rFonts w:cs="Arial"/>
                <w:color w:val="000000"/>
              </w:rPr>
            </w:pPr>
            <w:r w:rsidRPr="004E3437">
              <w:rPr>
                <w:rFonts w:cs="Arial"/>
                <w:color w:val="000000"/>
              </w:rPr>
              <w:t>2.9</w:t>
            </w:r>
          </w:p>
        </w:tc>
        <w:tc>
          <w:tcPr>
            <w:tcW w:w="1017" w:type="pct"/>
            <w:vAlign w:val="center"/>
          </w:tcPr>
          <w:p w14:paraId="3CA81F69" w14:textId="77777777" w:rsidR="009D37F0" w:rsidRPr="004E3437" w:rsidRDefault="009D37F0" w:rsidP="002D5931">
            <w:pPr>
              <w:jc w:val="center"/>
              <w:rPr>
                <w:rFonts w:cs="Arial"/>
                <w:color w:val="000000"/>
              </w:rPr>
            </w:pPr>
            <w:r w:rsidRPr="004E3437">
              <w:rPr>
                <w:rFonts w:cs="Arial"/>
                <w:color w:val="000000"/>
              </w:rPr>
              <w:t>-1.4</w:t>
            </w:r>
          </w:p>
        </w:tc>
      </w:tr>
      <w:tr w:rsidR="009D37F0" w:rsidRPr="004E3437" w14:paraId="23B889C5" w14:textId="77777777" w:rsidTr="002D5931">
        <w:trPr>
          <w:cantSplit/>
          <w:trHeight w:val="290"/>
        </w:trPr>
        <w:tc>
          <w:tcPr>
            <w:tcW w:w="1152" w:type="pct"/>
            <w:noWrap/>
          </w:tcPr>
          <w:p w14:paraId="11E6B51C" w14:textId="77777777" w:rsidR="009D37F0" w:rsidRPr="004E3437" w:rsidRDefault="009D37F0" w:rsidP="002D5931">
            <w:pPr>
              <w:rPr>
                <w:rFonts w:cs="Arial"/>
                <w:color w:val="000000"/>
              </w:rPr>
            </w:pPr>
            <w:r w:rsidRPr="004E3437">
              <w:rPr>
                <w:rFonts w:cs="Arial"/>
                <w:color w:val="000000"/>
              </w:rPr>
              <w:lastRenderedPageBreak/>
              <w:t>Two or More Races</w:t>
            </w:r>
          </w:p>
        </w:tc>
        <w:tc>
          <w:tcPr>
            <w:tcW w:w="662" w:type="pct"/>
            <w:noWrap/>
            <w:vAlign w:val="center"/>
          </w:tcPr>
          <w:p w14:paraId="5ABEBB67" w14:textId="77777777" w:rsidR="009D37F0" w:rsidRPr="004E3437" w:rsidRDefault="009D37F0" w:rsidP="002D5931">
            <w:pPr>
              <w:jc w:val="center"/>
              <w:rPr>
                <w:rFonts w:cs="Arial"/>
                <w:color w:val="000000"/>
              </w:rPr>
            </w:pPr>
            <w:r w:rsidRPr="004E3437">
              <w:rPr>
                <w:rFonts w:cs="Arial"/>
                <w:color w:val="000000"/>
              </w:rPr>
              <w:t>46.3</w:t>
            </w:r>
          </w:p>
        </w:tc>
        <w:tc>
          <w:tcPr>
            <w:tcW w:w="575" w:type="pct"/>
            <w:noWrap/>
            <w:vAlign w:val="center"/>
          </w:tcPr>
          <w:p w14:paraId="62283C27" w14:textId="77777777" w:rsidR="009D37F0" w:rsidRPr="004E3437" w:rsidRDefault="009D37F0" w:rsidP="002D5931">
            <w:pPr>
              <w:jc w:val="center"/>
              <w:rPr>
                <w:rFonts w:cs="Arial"/>
                <w:color w:val="000000"/>
              </w:rPr>
            </w:pPr>
            <w:r w:rsidRPr="004E3437">
              <w:rPr>
                <w:rFonts w:cs="Arial"/>
                <w:color w:val="000000"/>
              </w:rPr>
              <w:t>9.7</w:t>
            </w:r>
          </w:p>
        </w:tc>
        <w:tc>
          <w:tcPr>
            <w:tcW w:w="619" w:type="pct"/>
            <w:noWrap/>
            <w:vAlign w:val="center"/>
          </w:tcPr>
          <w:p w14:paraId="3C9886ED" w14:textId="77777777" w:rsidR="009D37F0" w:rsidRPr="004E3437" w:rsidRDefault="009D37F0" w:rsidP="002D5931">
            <w:pPr>
              <w:jc w:val="center"/>
              <w:rPr>
                <w:rFonts w:cs="Arial"/>
                <w:color w:val="000000"/>
              </w:rPr>
            </w:pPr>
            <w:r w:rsidRPr="004E3437">
              <w:rPr>
                <w:rFonts w:cs="Arial"/>
                <w:color w:val="000000"/>
              </w:rPr>
              <w:t>Blue</w:t>
            </w:r>
          </w:p>
        </w:tc>
        <w:tc>
          <w:tcPr>
            <w:tcW w:w="974" w:type="pct"/>
            <w:vAlign w:val="center"/>
          </w:tcPr>
          <w:p w14:paraId="427CF502" w14:textId="77777777" w:rsidR="009D37F0" w:rsidRPr="004E3437" w:rsidRDefault="009D37F0" w:rsidP="002D5931">
            <w:pPr>
              <w:jc w:val="center"/>
              <w:rPr>
                <w:rFonts w:cs="Arial"/>
                <w:color w:val="000000"/>
              </w:rPr>
            </w:pPr>
            <w:r w:rsidRPr="004E3437">
              <w:rPr>
                <w:rFonts w:cs="Arial"/>
                <w:color w:val="000000"/>
              </w:rPr>
              <w:t>Increase From Baseline</w:t>
            </w:r>
          </w:p>
        </w:tc>
        <w:tc>
          <w:tcPr>
            <w:tcW w:w="1017" w:type="pct"/>
            <w:vAlign w:val="center"/>
          </w:tcPr>
          <w:p w14:paraId="4ED02F6F" w14:textId="77777777" w:rsidR="009D37F0" w:rsidRPr="004E3437" w:rsidRDefault="009D37F0" w:rsidP="002D5931">
            <w:pPr>
              <w:jc w:val="center"/>
              <w:rPr>
                <w:rFonts w:cs="Arial"/>
                <w:color w:val="000000"/>
              </w:rPr>
            </w:pPr>
            <w:r w:rsidRPr="004E3437">
              <w:rPr>
                <w:rFonts w:cs="Arial"/>
                <w:color w:val="000000"/>
              </w:rPr>
              <w:t>46.4</w:t>
            </w:r>
          </w:p>
        </w:tc>
      </w:tr>
      <w:tr w:rsidR="009D37F0" w:rsidRPr="004E3437" w14:paraId="757A16C2" w14:textId="77777777" w:rsidTr="002D5931">
        <w:trPr>
          <w:cantSplit/>
          <w:trHeight w:val="290"/>
        </w:trPr>
        <w:tc>
          <w:tcPr>
            <w:tcW w:w="1152" w:type="pct"/>
            <w:noWrap/>
          </w:tcPr>
          <w:p w14:paraId="798A193D" w14:textId="77777777" w:rsidR="009D37F0" w:rsidRPr="004E3437" w:rsidRDefault="009D37F0" w:rsidP="002D5931">
            <w:pPr>
              <w:rPr>
                <w:rFonts w:cs="Arial"/>
                <w:color w:val="000000"/>
              </w:rPr>
            </w:pPr>
            <w:r w:rsidRPr="004E3437">
              <w:rPr>
                <w:rFonts w:cs="Arial"/>
                <w:color w:val="000000"/>
              </w:rPr>
              <w:t>White</w:t>
            </w:r>
          </w:p>
        </w:tc>
        <w:tc>
          <w:tcPr>
            <w:tcW w:w="662" w:type="pct"/>
            <w:noWrap/>
            <w:vAlign w:val="center"/>
          </w:tcPr>
          <w:p w14:paraId="41F72EB9" w14:textId="77777777" w:rsidR="009D37F0" w:rsidRPr="004E3437" w:rsidRDefault="009D37F0" w:rsidP="002D5931">
            <w:pPr>
              <w:jc w:val="center"/>
              <w:rPr>
                <w:rFonts w:cs="Arial"/>
                <w:color w:val="000000"/>
              </w:rPr>
            </w:pPr>
            <w:r w:rsidRPr="004E3437">
              <w:rPr>
                <w:rFonts w:cs="Arial"/>
                <w:color w:val="000000"/>
              </w:rPr>
              <w:t>44.1</w:t>
            </w:r>
          </w:p>
        </w:tc>
        <w:tc>
          <w:tcPr>
            <w:tcW w:w="575" w:type="pct"/>
            <w:noWrap/>
            <w:vAlign w:val="center"/>
          </w:tcPr>
          <w:p w14:paraId="42C848E5" w14:textId="77777777" w:rsidR="009D37F0" w:rsidRPr="004E3437" w:rsidRDefault="009D37F0" w:rsidP="002D5931">
            <w:pPr>
              <w:jc w:val="center"/>
              <w:rPr>
                <w:rFonts w:cs="Arial"/>
                <w:color w:val="000000"/>
              </w:rPr>
            </w:pPr>
            <w:r w:rsidRPr="004E3437">
              <w:rPr>
                <w:rFonts w:cs="Arial"/>
                <w:color w:val="000000"/>
              </w:rPr>
              <w:t>9.3</w:t>
            </w:r>
          </w:p>
        </w:tc>
        <w:tc>
          <w:tcPr>
            <w:tcW w:w="619" w:type="pct"/>
            <w:noWrap/>
            <w:vAlign w:val="center"/>
          </w:tcPr>
          <w:p w14:paraId="18A1634B" w14:textId="77777777" w:rsidR="009D37F0" w:rsidRPr="004E3437" w:rsidRDefault="009D37F0" w:rsidP="002D5931">
            <w:pPr>
              <w:jc w:val="center"/>
              <w:rPr>
                <w:rFonts w:cs="Arial"/>
                <w:color w:val="000000"/>
              </w:rPr>
            </w:pPr>
            <w:r w:rsidRPr="004E3437">
              <w:rPr>
                <w:rFonts w:cs="Arial"/>
                <w:color w:val="000000"/>
              </w:rPr>
              <w:t>Green</w:t>
            </w:r>
          </w:p>
        </w:tc>
        <w:tc>
          <w:tcPr>
            <w:tcW w:w="974" w:type="pct"/>
            <w:vAlign w:val="center"/>
          </w:tcPr>
          <w:p w14:paraId="026AEF85" w14:textId="77777777" w:rsidR="009D37F0" w:rsidRPr="004E3437" w:rsidRDefault="009D37F0" w:rsidP="002D5931">
            <w:pPr>
              <w:jc w:val="center"/>
              <w:rPr>
                <w:rFonts w:cs="Arial"/>
                <w:color w:val="000000"/>
              </w:rPr>
            </w:pPr>
            <w:r w:rsidRPr="004E3437">
              <w:rPr>
                <w:rFonts w:cs="Arial"/>
                <w:color w:val="000000"/>
              </w:rPr>
              <w:t>Increase From Baseline</w:t>
            </w:r>
          </w:p>
        </w:tc>
        <w:tc>
          <w:tcPr>
            <w:tcW w:w="1017" w:type="pct"/>
            <w:vAlign w:val="center"/>
          </w:tcPr>
          <w:p w14:paraId="5B73686D" w14:textId="77777777" w:rsidR="009D37F0" w:rsidRPr="004E3437" w:rsidRDefault="009D37F0" w:rsidP="002D5931">
            <w:pPr>
              <w:jc w:val="center"/>
              <w:rPr>
                <w:rFonts w:cs="Arial"/>
                <w:color w:val="000000"/>
              </w:rPr>
            </w:pPr>
            <w:r w:rsidRPr="004E3437">
              <w:rPr>
                <w:rFonts w:cs="Arial"/>
                <w:color w:val="000000"/>
              </w:rPr>
              <w:t>44.2</w:t>
            </w:r>
          </w:p>
        </w:tc>
      </w:tr>
      <w:tr w:rsidR="009D37F0" w:rsidRPr="004E3437" w14:paraId="40CC75FF" w14:textId="77777777" w:rsidTr="002D5931">
        <w:trPr>
          <w:cantSplit/>
          <w:trHeight w:val="290"/>
        </w:trPr>
        <w:tc>
          <w:tcPr>
            <w:tcW w:w="1152" w:type="pct"/>
            <w:noWrap/>
          </w:tcPr>
          <w:p w14:paraId="67C7F64D" w14:textId="77777777" w:rsidR="009D37F0" w:rsidRPr="004E3437" w:rsidRDefault="009D37F0" w:rsidP="002D5931">
            <w:pPr>
              <w:rPr>
                <w:rFonts w:cs="Arial"/>
                <w:color w:val="000000"/>
              </w:rPr>
            </w:pPr>
            <w:r w:rsidRPr="004E3437">
              <w:rPr>
                <w:rFonts w:cs="Arial"/>
                <w:color w:val="000000"/>
              </w:rPr>
              <w:t>English Learner</w:t>
            </w:r>
          </w:p>
        </w:tc>
        <w:tc>
          <w:tcPr>
            <w:tcW w:w="662" w:type="pct"/>
            <w:noWrap/>
            <w:vAlign w:val="center"/>
          </w:tcPr>
          <w:p w14:paraId="7D40E27A" w14:textId="77777777" w:rsidR="009D37F0" w:rsidRPr="004E3437" w:rsidRDefault="009D37F0" w:rsidP="002D5931">
            <w:pPr>
              <w:jc w:val="center"/>
              <w:rPr>
                <w:rFonts w:cs="Arial"/>
                <w:color w:val="000000"/>
              </w:rPr>
            </w:pPr>
            <w:r w:rsidRPr="004E3437">
              <w:rPr>
                <w:rFonts w:cs="Arial"/>
                <w:color w:val="000000"/>
              </w:rPr>
              <w:t>-78.6</w:t>
            </w:r>
          </w:p>
        </w:tc>
        <w:tc>
          <w:tcPr>
            <w:tcW w:w="575" w:type="pct"/>
            <w:noWrap/>
            <w:vAlign w:val="center"/>
          </w:tcPr>
          <w:p w14:paraId="3D3D61D9" w14:textId="77777777" w:rsidR="009D37F0" w:rsidRPr="004E3437" w:rsidRDefault="009D37F0" w:rsidP="002D5931">
            <w:pPr>
              <w:jc w:val="center"/>
              <w:rPr>
                <w:rFonts w:cs="Arial"/>
                <w:color w:val="000000"/>
              </w:rPr>
            </w:pPr>
            <w:r w:rsidRPr="004E3437">
              <w:rPr>
                <w:rFonts w:cs="Arial"/>
                <w:color w:val="000000"/>
              </w:rPr>
              <w:t>-5.2</w:t>
            </w:r>
          </w:p>
        </w:tc>
        <w:tc>
          <w:tcPr>
            <w:tcW w:w="619" w:type="pct"/>
            <w:noWrap/>
            <w:vAlign w:val="center"/>
          </w:tcPr>
          <w:p w14:paraId="76DFA1AA" w14:textId="77777777" w:rsidR="009D37F0" w:rsidRPr="004E3437" w:rsidRDefault="009D37F0" w:rsidP="002D5931">
            <w:pPr>
              <w:jc w:val="center"/>
              <w:rPr>
                <w:rFonts w:cs="Arial"/>
                <w:color w:val="000000"/>
              </w:rPr>
            </w:pPr>
            <w:r w:rsidRPr="004E3437">
              <w:rPr>
                <w:rFonts w:cs="Arial"/>
                <w:color w:val="000000"/>
              </w:rPr>
              <w:t>Red</w:t>
            </w:r>
          </w:p>
        </w:tc>
        <w:tc>
          <w:tcPr>
            <w:tcW w:w="974" w:type="pct"/>
            <w:vAlign w:val="center"/>
          </w:tcPr>
          <w:p w14:paraId="7C49DCCF" w14:textId="77777777" w:rsidR="009D37F0" w:rsidRPr="004E3437" w:rsidRDefault="009D37F0" w:rsidP="002D5931">
            <w:pPr>
              <w:jc w:val="center"/>
              <w:rPr>
                <w:rFonts w:cs="Arial"/>
                <w:color w:val="000000"/>
              </w:rPr>
            </w:pPr>
            <w:r w:rsidRPr="004E3437">
              <w:rPr>
                <w:rFonts w:cs="Arial"/>
                <w:color w:val="000000"/>
              </w:rPr>
              <w:t>12.7</w:t>
            </w:r>
          </w:p>
        </w:tc>
        <w:tc>
          <w:tcPr>
            <w:tcW w:w="1017" w:type="pct"/>
            <w:vAlign w:val="center"/>
          </w:tcPr>
          <w:p w14:paraId="38A8DA53" w14:textId="77777777" w:rsidR="009D37F0" w:rsidRPr="004E3437" w:rsidRDefault="009D37F0" w:rsidP="002D5931">
            <w:pPr>
              <w:jc w:val="center"/>
              <w:rPr>
                <w:rFonts w:cs="Arial"/>
                <w:color w:val="000000"/>
              </w:rPr>
            </w:pPr>
            <w:r w:rsidRPr="004E3437">
              <w:rPr>
                <w:rFonts w:cs="Arial"/>
                <w:color w:val="000000"/>
              </w:rPr>
              <w:t>-40.5</w:t>
            </w:r>
          </w:p>
        </w:tc>
      </w:tr>
      <w:tr w:rsidR="009D37F0" w:rsidRPr="004E3437" w14:paraId="03B488C4" w14:textId="77777777" w:rsidTr="002D5931">
        <w:trPr>
          <w:cantSplit/>
          <w:trHeight w:val="290"/>
        </w:trPr>
        <w:tc>
          <w:tcPr>
            <w:tcW w:w="1152" w:type="pct"/>
            <w:noWrap/>
          </w:tcPr>
          <w:p w14:paraId="7ED79B4A" w14:textId="77777777" w:rsidR="009D37F0" w:rsidRPr="004E3437" w:rsidRDefault="009D37F0" w:rsidP="002D5931">
            <w:pPr>
              <w:rPr>
                <w:rFonts w:cs="Arial"/>
                <w:color w:val="000000"/>
              </w:rPr>
            </w:pPr>
            <w:r w:rsidRPr="004E3437">
              <w:rPr>
                <w:rFonts w:cs="Arial"/>
                <w:color w:val="000000"/>
              </w:rPr>
              <w:t>Foster</w:t>
            </w:r>
          </w:p>
        </w:tc>
        <w:tc>
          <w:tcPr>
            <w:tcW w:w="662" w:type="pct"/>
            <w:noWrap/>
            <w:vAlign w:val="center"/>
          </w:tcPr>
          <w:p w14:paraId="306D560D" w14:textId="77777777" w:rsidR="009D37F0" w:rsidRPr="004E3437" w:rsidRDefault="009D37F0" w:rsidP="002D5931">
            <w:pPr>
              <w:jc w:val="center"/>
              <w:rPr>
                <w:rFonts w:cs="Arial"/>
                <w:color w:val="000000"/>
              </w:rPr>
            </w:pPr>
            <w:r w:rsidRPr="004E3437">
              <w:rPr>
                <w:rFonts w:cs="Arial"/>
                <w:color w:val="000000"/>
              </w:rPr>
              <w:t>-100.5</w:t>
            </w:r>
          </w:p>
        </w:tc>
        <w:tc>
          <w:tcPr>
            <w:tcW w:w="575" w:type="pct"/>
            <w:noWrap/>
            <w:vAlign w:val="center"/>
          </w:tcPr>
          <w:p w14:paraId="6D8B076A" w14:textId="77777777" w:rsidR="009D37F0" w:rsidRPr="004E3437" w:rsidRDefault="009D37F0" w:rsidP="002D5931">
            <w:pPr>
              <w:jc w:val="center"/>
              <w:rPr>
                <w:rFonts w:cs="Arial"/>
                <w:color w:val="000000"/>
              </w:rPr>
            </w:pPr>
            <w:r w:rsidRPr="004E3437">
              <w:rPr>
                <w:rFonts w:cs="Arial"/>
                <w:color w:val="000000"/>
              </w:rPr>
              <w:t>5.1</w:t>
            </w:r>
          </w:p>
        </w:tc>
        <w:tc>
          <w:tcPr>
            <w:tcW w:w="619" w:type="pct"/>
            <w:noWrap/>
            <w:vAlign w:val="center"/>
          </w:tcPr>
          <w:p w14:paraId="09A84D6B"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18AEC888" w14:textId="77777777" w:rsidR="009D37F0" w:rsidRPr="004E3437" w:rsidRDefault="009D37F0" w:rsidP="002D5931">
            <w:pPr>
              <w:jc w:val="center"/>
              <w:rPr>
                <w:rFonts w:cs="Arial"/>
                <w:color w:val="000000"/>
              </w:rPr>
            </w:pPr>
            <w:r w:rsidRPr="004E3437">
              <w:rPr>
                <w:rFonts w:cs="Arial"/>
                <w:color w:val="000000"/>
              </w:rPr>
              <w:t>15.8</w:t>
            </w:r>
          </w:p>
        </w:tc>
        <w:tc>
          <w:tcPr>
            <w:tcW w:w="1017" w:type="pct"/>
            <w:vAlign w:val="center"/>
          </w:tcPr>
          <w:p w14:paraId="044FC7E7" w14:textId="77777777" w:rsidR="009D37F0" w:rsidRPr="004E3437" w:rsidRDefault="009D37F0" w:rsidP="002D5931">
            <w:pPr>
              <w:jc w:val="center"/>
              <w:rPr>
                <w:rFonts w:cs="Arial"/>
                <w:color w:val="000000"/>
              </w:rPr>
            </w:pPr>
            <w:r w:rsidRPr="004E3437">
              <w:rPr>
                <w:rFonts w:cs="Arial"/>
                <w:color w:val="000000"/>
              </w:rPr>
              <w:t>-53.1</w:t>
            </w:r>
          </w:p>
        </w:tc>
      </w:tr>
      <w:tr w:rsidR="009D37F0" w:rsidRPr="004E3437" w14:paraId="717932D6" w14:textId="77777777" w:rsidTr="002D5931">
        <w:trPr>
          <w:cantSplit/>
          <w:trHeight w:val="290"/>
        </w:trPr>
        <w:tc>
          <w:tcPr>
            <w:tcW w:w="1152" w:type="pct"/>
            <w:noWrap/>
          </w:tcPr>
          <w:p w14:paraId="3FEF823F" w14:textId="77777777" w:rsidR="009D37F0" w:rsidRPr="004E3437" w:rsidRDefault="009D37F0" w:rsidP="002D5931">
            <w:pPr>
              <w:rPr>
                <w:rFonts w:cs="Arial"/>
                <w:color w:val="000000"/>
              </w:rPr>
            </w:pPr>
            <w:r w:rsidRPr="004E3437">
              <w:rPr>
                <w:rFonts w:cs="Arial"/>
                <w:color w:val="000000"/>
              </w:rPr>
              <w:t>Homeless</w:t>
            </w:r>
          </w:p>
        </w:tc>
        <w:tc>
          <w:tcPr>
            <w:tcW w:w="662" w:type="pct"/>
            <w:noWrap/>
            <w:vAlign w:val="center"/>
          </w:tcPr>
          <w:p w14:paraId="626489D2" w14:textId="77777777" w:rsidR="009D37F0" w:rsidRPr="004E3437" w:rsidRDefault="009D37F0" w:rsidP="002D5931">
            <w:pPr>
              <w:jc w:val="center"/>
              <w:rPr>
                <w:rFonts w:cs="Arial"/>
                <w:color w:val="000000"/>
              </w:rPr>
            </w:pPr>
            <w:r w:rsidRPr="004E3437">
              <w:rPr>
                <w:rFonts w:cs="Arial"/>
                <w:color w:val="000000"/>
              </w:rPr>
              <w:t>-36</w:t>
            </w:r>
          </w:p>
        </w:tc>
        <w:tc>
          <w:tcPr>
            <w:tcW w:w="575" w:type="pct"/>
            <w:noWrap/>
            <w:vAlign w:val="center"/>
          </w:tcPr>
          <w:p w14:paraId="46081C73" w14:textId="77777777" w:rsidR="009D37F0" w:rsidRPr="004E3437" w:rsidRDefault="009D37F0" w:rsidP="002D5931">
            <w:pPr>
              <w:jc w:val="center"/>
              <w:rPr>
                <w:rFonts w:cs="Arial"/>
                <w:color w:val="000000"/>
              </w:rPr>
            </w:pPr>
            <w:r w:rsidRPr="004E3437">
              <w:rPr>
                <w:rFonts w:cs="Arial"/>
                <w:color w:val="000000"/>
              </w:rPr>
              <w:t>-8.3</w:t>
            </w:r>
          </w:p>
        </w:tc>
        <w:tc>
          <w:tcPr>
            <w:tcW w:w="619" w:type="pct"/>
            <w:noWrap/>
            <w:vAlign w:val="center"/>
          </w:tcPr>
          <w:p w14:paraId="4038357A"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47687105" w14:textId="77777777" w:rsidR="009D37F0" w:rsidRPr="004E3437" w:rsidRDefault="009D37F0" w:rsidP="002D5931">
            <w:pPr>
              <w:jc w:val="center"/>
              <w:rPr>
                <w:rFonts w:cs="Arial"/>
                <w:color w:val="000000"/>
              </w:rPr>
            </w:pPr>
            <w:r w:rsidRPr="004E3437">
              <w:rPr>
                <w:rFonts w:cs="Arial"/>
                <w:color w:val="000000"/>
              </w:rPr>
              <w:t>6.6</w:t>
            </w:r>
          </w:p>
        </w:tc>
        <w:tc>
          <w:tcPr>
            <w:tcW w:w="1017" w:type="pct"/>
            <w:vAlign w:val="center"/>
          </w:tcPr>
          <w:p w14:paraId="0CC4B5A5" w14:textId="77777777" w:rsidR="009D37F0" w:rsidRPr="004E3437" w:rsidRDefault="009D37F0" w:rsidP="002D5931">
            <w:pPr>
              <w:jc w:val="center"/>
              <w:rPr>
                <w:rFonts w:cs="Arial"/>
                <w:color w:val="000000"/>
              </w:rPr>
            </w:pPr>
            <w:r w:rsidRPr="004E3437">
              <w:rPr>
                <w:rFonts w:cs="Arial"/>
                <w:color w:val="000000"/>
              </w:rPr>
              <w:t>-16.2</w:t>
            </w:r>
          </w:p>
        </w:tc>
      </w:tr>
      <w:tr w:rsidR="009D37F0" w:rsidRPr="004E3437" w14:paraId="7BB71E8D" w14:textId="77777777" w:rsidTr="002D5931">
        <w:trPr>
          <w:cantSplit/>
          <w:trHeight w:val="290"/>
        </w:trPr>
        <w:tc>
          <w:tcPr>
            <w:tcW w:w="1152" w:type="pct"/>
            <w:noWrap/>
          </w:tcPr>
          <w:p w14:paraId="51A028E9" w14:textId="77777777" w:rsidR="009D37F0" w:rsidRPr="004E3437" w:rsidRDefault="009D37F0" w:rsidP="002D5931">
            <w:pPr>
              <w:rPr>
                <w:rFonts w:cs="Arial"/>
                <w:color w:val="000000"/>
              </w:rPr>
            </w:pPr>
            <w:r w:rsidRPr="004E3437">
              <w:rPr>
                <w:rFonts w:cs="Arial"/>
                <w:color w:val="000000"/>
              </w:rPr>
              <w:t>Socioeconomically Disadvantaged</w:t>
            </w:r>
          </w:p>
        </w:tc>
        <w:tc>
          <w:tcPr>
            <w:tcW w:w="662" w:type="pct"/>
            <w:noWrap/>
            <w:vAlign w:val="center"/>
          </w:tcPr>
          <w:p w14:paraId="084E6583" w14:textId="77777777" w:rsidR="009D37F0" w:rsidRPr="004E3437" w:rsidRDefault="009D37F0" w:rsidP="002D5931">
            <w:pPr>
              <w:jc w:val="center"/>
              <w:rPr>
                <w:rFonts w:cs="Arial"/>
                <w:color w:val="000000"/>
              </w:rPr>
            </w:pPr>
            <w:r w:rsidRPr="004E3437">
              <w:rPr>
                <w:rFonts w:cs="Arial"/>
                <w:color w:val="000000"/>
              </w:rPr>
              <w:t>-10.1</w:t>
            </w:r>
          </w:p>
        </w:tc>
        <w:tc>
          <w:tcPr>
            <w:tcW w:w="575" w:type="pct"/>
            <w:noWrap/>
            <w:vAlign w:val="center"/>
          </w:tcPr>
          <w:p w14:paraId="42991786" w14:textId="77777777" w:rsidR="009D37F0" w:rsidRPr="004E3437" w:rsidRDefault="009D37F0" w:rsidP="002D5931">
            <w:pPr>
              <w:jc w:val="center"/>
              <w:rPr>
                <w:rFonts w:cs="Arial"/>
                <w:color w:val="000000"/>
              </w:rPr>
            </w:pPr>
            <w:r w:rsidRPr="004E3437">
              <w:rPr>
                <w:rFonts w:cs="Arial"/>
                <w:color w:val="000000"/>
              </w:rPr>
              <w:t>2.2</w:t>
            </w:r>
          </w:p>
        </w:tc>
        <w:tc>
          <w:tcPr>
            <w:tcW w:w="619" w:type="pct"/>
            <w:noWrap/>
            <w:vAlign w:val="center"/>
          </w:tcPr>
          <w:p w14:paraId="06284DB8" w14:textId="77777777" w:rsidR="009D37F0" w:rsidRPr="004E3437" w:rsidRDefault="009D37F0" w:rsidP="002D5931">
            <w:pPr>
              <w:jc w:val="center"/>
              <w:rPr>
                <w:rFonts w:cs="Arial"/>
                <w:color w:val="000000"/>
              </w:rPr>
            </w:pPr>
            <w:r w:rsidRPr="004E3437">
              <w:rPr>
                <w:rFonts w:cs="Arial"/>
                <w:color w:val="000000"/>
              </w:rPr>
              <w:t>Orange</w:t>
            </w:r>
          </w:p>
        </w:tc>
        <w:tc>
          <w:tcPr>
            <w:tcW w:w="974" w:type="pct"/>
            <w:vAlign w:val="center"/>
          </w:tcPr>
          <w:p w14:paraId="533A3DBF" w14:textId="77777777" w:rsidR="009D37F0" w:rsidRPr="004E3437" w:rsidRDefault="009D37F0" w:rsidP="002D5931">
            <w:pPr>
              <w:jc w:val="center"/>
              <w:rPr>
                <w:rFonts w:cs="Arial"/>
                <w:color w:val="000000"/>
              </w:rPr>
            </w:pPr>
            <w:r w:rsidRPr="004E3437">
              <w:rPr>
                <w:rFonts w:cs="Arial"/>
                <w:color w:val="000000"/>
              </w:rPr>
              <w:t>2.9</w:t>
            </w:r>
          </w:p>
        </w:tc>
        <w:tc>
          <w:tcPr>
            <w:tcW w:w="1017" w:type="pct"/>
            <w:vAlign w:val="center"/>
          </w:tcPr>
          <w:p w14:paraId="7C5FA12C" w14:textId="77777777" w:rsidR="009D37F0" w:rsidRPr="004E3437" w:rsidRDefault="009D37F0" w:rsidP="002D5931">
            <w:pPr>
              <w:jc w:val="center"/>
              <w:rPr>
                <w:rFonts w:cs="Arial"/>
                <w:color w:val="000000"/>
              </w:rPr>
            </w:pPr>
            <w:r w:rsidRPr="004E3437">
              <w:rPr>
                <w:rFonts w:cs="Arial"/>
                <w:color w:val="000000"/>
              </w:rPr>
              <w:t>-1.4</w:t>
            </w:r>
          </w:p>
        </w:tc>
      </w:tr>
      <w:tr w:rsidR="009D37F0" w:rsidRPr="004E3437" w14:paraId="368C6CA3" w14:textId="77777777" w:rsidTr="002D5931">
        <w:trPr>
          <w:cantSplit/>
          <w:trHeight w:val="290"/>
        </w:trPr>
        <w:tc>
          <w:tcPr>
            <w:tcW w:w="1152" w:type="pct"/>
            <w:noWrap/>
          </w:tcPr>
          <w:p w14:paraId="3B1BF3F2" w14:textId="77777777" w:rsidR="009D37F0" w:rsidRPr="004E3437" w:rsidRDefault="009D37F0" w:rsidP="002D5931">
            <w:pPr>
              <w:rPr>
                <w:rFonts w:cs="Arial"/>
                <w:color w:val="000000"/>
              </w:rPr>
            </w:pPr>
            <w:r w:rsidRPr="004E3437">
              <w:rPr>
                <w:rFonts w:cs="Arial"/>
                <w:color w:val="000000"/>
              </w:rPr>
              <w:t>Students With Disabilities</w:t>
            </w:r>
          </w:p>
        </w:tc>
        <w:tc>
          <w:tcPr>
            <w:tcW w:w="662" w:type="pct"/>
            <w:noWrap/>
            <w:vAlign w:val="center"/>
          </w:tcPr>
          <w:p w14:paraId="3A6A53F8" w14:textId="77777777" w:rsidR="009D37F0" w:rsidRPr="004E3437" w:rsidRDefault="009D37F0" w:rsidP="002D5931">
            <w:pPr>
              <w:jc w:val="center"/>
              <w:rPr>
                <w:rFonts w:cs="Arial"/>
                <w:color w:val="000000"/>
              </w:rPr>
            </w:pPr>
            <w:r w:rsidRPr="004E3437">
              <w:rPr>
                <w:rFonts w:cs="Arial"/>
                <w:color w:val="000000"/>
              </w:rPr>
              <w:t>-112.5</w:t>
            </w:r>
          </w:p>
        </w:tc>
        <w:tc>
          <w:tcPr>
            <w:tcW w:w="575" w:type="pct"/>
            <w:noWrap/>
            <w:vAlign w:val="center"/>
          </w:tcPr>
          <w:p w14:paraId="1C242EC2" w14:textId="77777777" w:rsidR="009D37F0" w:rsidRPr="004E3437" w:rsidRDefault="009D37F0" w:rsidP="002D5931">
            <w:pPr>
              <w:jc w:val="center"/>
              <w:rPr>
                <w:rFonts w:cs="Arial"/>
                <w:color w:val="000000"/>
              </w:rPr>
            </w:pPr>
            <w:r w:rsidRPr="004E3437">
              <w:rPr>
                <w:rFonts w:cs="Arial"/>
                <w:color w:val="000000"/>
              </w:rPr>
              <w:t>0</w:t>
            </w:r>
          </w:p>
        </w:tc>
        <w:tc>
          <w:tcPr>
            <w:tcW w:w="619" w:type="pct"/>
            <w:noWrap/>
            <w:vAlign w:val="center"/>
          </w:tcPr>
          <w:p w14:paraId="33227DE7" w14:textId="77777777" w:rsidR="009D37F0" w:rsidRPr="004E3437" w:rsidRDefault="009D37F0" w:rsidP="002D5931">
            <w:pPr>
              <w:jc w:val="center"/>
              <w:rPr>
                <w:rFonts w:cs="Arial"/>
                <w:color w:val="000000"/>
              </w:rPr>
            </w:pPr>
            <w:r w:rsidRPr="004E3437">
              <w:rPr>
                <w:rFonts w:cs="Arial"/>
                <w:color w:val="000000"/>
              </w:rPr>
              <w:t>Red</w:t>
            </w:r>
          </w:p>
        </w:tc>
        <w:tc>
          <w:tcPr>
            <w:tcW w:w="974" w:type="pct"/>
            <w:vAlign w:val="center"/>
          </w:tcPr>
          <w:p w14:paraId="4D44CDF3" w14:textId="77777777" w:rsidR="009D37F0" w:rsidRPr="004E3437" w:rsidRDefault="009D37F0" w:rsidP="002D5931">
            <w:pPr>
              <w:jc w:val="center"/>
              <w:rPr>
                <w:rFonts w:cs="Arial"/>
                <w:color w:val="000000"/>
              </w:rPr>
            </w:pPr>
            <w:r w:rsidRPr="004E3437">
              <w:rPr>
                <w:rFonts w:cs="Arial"/>
                <w:color w:val="000000"/>
              </w:rPr>
              <w:t>17.5</w:t>
            </w:r>
          </w:p>
        </w:tc>
        <w:tc>
          <w:tcPr>
            <w:tcW w:w="1017" w:type="pct"/>
            <w:vAlign w:val="center"/>
          </w:tcPr>
          <w:p w14:paraId="639DC49B" w14:textId="77777777" w:rsidR="009D37F0" w:rsidRPr="004E3437" w:rsidRDefault="009D37F0" w:rsidP="002D5931">
            <w:pPr>
              <w:jc w:val="center"/>
              <w:rPr>
                <w:rFonts w:cs="Arial"/>
                <w:color w:val="000000"/>
              </w:rPr>
            </w:pPr>
            <w:r w:rsidRPr="004E3437">
              <w:rPr>
                <w:rFonts w:cs="Arial"/>
                <w:color w:val="000000"/>
              </w:rPr>
              <w:t>-60.0</w:t>
            </w:r>
          </w:p>
        </w:tc>
      </w:tr>
    </w:tbl>
    <w:p w14:paraId="773EB236" w14:textId="77777777" w:rsidR="009D37F0" w:rsidRDefault="009D37F0">
      <w:pPr>
        <w:rPr>
          <w:b/>
        </w:rPr>
      </w:pPr>
      <w:r>
        <w:rPr>
          <w:b/>
        </w:rPr>
        <w:br w:type="page"/>
      </w:r>
    </w:p>
    <w:p w14:paraId="3366E55C" w14:textId="26DEEC5A" w:rsidR="00FB5D46" w:rsidRDefault="00FB5D46" w:rsidP="002D172F">
      <w:pPr>
        <w:rPr>
          <w:rFonts w:cs="Arial"/>
        </w:rPr>
      </w:pPr>
    </w:p>
    <w:p w14:paraId="1612FD0A" w14:textId="77777777" w:rsidR="00FB5D46" w:rsidRDefault="00FB5D46" w:rsidP="002D172F">
      <w:pPr>
        <w:rPr>
          <w:rFonts w:cs="Arial"/>
        </w:rPr>
      </w:pPr>
    </w:p>
    <w:p w14:paraId="71822FF6" w14:textId="5D9C346C" w:rsidR="00FB5D46" w:rsidRPr="004E3437" w:rsidRDefault="00FB5D46" w:rsidP="00FB5D46">
      <w:pPr>
        <w:pStyle w:val="NoSpacing"/>
        <w:ind w:hanging="450"/>
      </w:pPr>
      <w:r w:rsidRPr="004E3437">
        <w:rPr>
          <w:b/>
        </w:rPr>
        <w:t xml:space="preserve">Table </w:t>
      </w:r>
      <w:r w:rsidR="009D37F0">
        <w:rPr>
          <w:b/>
        </w:rPr>
        <w:t>8</w:t>
      </w:r>
      <w:r w:rsidRPr="004E3437">
        <w:rPr>
          <w:b/>
        </w:rPr>
        <w:t>: State Level Mathematics Data by Student Group (Grades 3-8)</w:t>
      </w:r>
    </w:p>
    <w:tbl>
      <w:tblPr>
        <w:tblStyle w:val="TableGrid1"/>
        <w:tblW w:w="5234" w:type="pct"/>
        <w:tblInd w:w="-455" w:type="dxa"/>
        <w:tblLook w:val="04A0" w:firstRow="1" w:lastRow="0" w:firstColumn="1" w:lastColumn="0" w:noHBand="0" w:noVBand="1"/>
        <w:tblDescription w:val="State Level Mathematics Data by Student Group (Grades 3-8)"/>
      </w:tblPr>
      <w:tblGrid>
        <w:gridCol w:w="2382"/>
        <w:gridCol w:w="1334"/>
        <w:gridCol w:w="1191"/>
        <w:gridCol w:w="1191"/>
        <w:gridCol w:w="2033"/>
        <w:gridCol w:w="2033"/>
      </w:tblGrid>
      <w:tr w:rsidR="00FB5D46" w:rsidRPr="004E3437" w14:paraId="55E9633B" w14:textId="77777777" w:rsidTr="002D5931">
        <w:trPr>
          <w:cantSplit/>
          <w:tblHeader/>
        </w:trPr>
        <w:tc>
          <w:tcPr>
            <w:tcW w:w="1172" w:type="pct"/>
            <w:vAlign w:val="center"/>
          </w:tcPr>
          <w:p w14:paraId="2A76ED93" w14:textId="77777777" w:rsidR="00FB5D46" w:rsidRPr="004E3437" w:rsidRDefault="00FB5D46" w:rsidP="002D5931">
            <w:pPr>
              <w:contextualSpacing/>
              <w:rPr>
                <w:rFonts w:cs="Arial"/>
                <w:b/>
              </w:rPr>
            </w:pPr>
            <w:r w:rsidRPr="004E3437">
              <w:rPr>
                <w:rFonts w:cs="Arial"/>
                <w:b/>
              </w:rPr>
              <w:t>Student Group</w:t>
            </w:r>
          </w:p>
        </w:tc>
        <w:tc>
          <w:tcPr>
            <w:tcW w:w="656" w:type="pct"/>
            <w:vAlign w:val="center"/>
          </w:tcPr>
          <w:p w14:paraId="2F84E7F6" w14:textId="77777777" w:rsidR="00FB5D46" w:rsidRPr="004E3437" w:rsidRDefault="00FB5D46" w:rsidP="002D5931">
            <w:pPr>
              <w:contextualSpacing/>
              <w:jc w:val="center"/>
              <w:rPr>
                <w:rFonts w:cs="Arial"/>
                <w:b/>
              </w:rPr>
            </w:pPr>
            <w:r w:rsidRPr="004E3437">
              <w:rPr>
                <w:rFonts w:cs="Arial"/>
                <w:b/>
              </w:rPr>
              <w:t>Status</w:t>
            </w:r>
          </w:p>
        </w:tc>
        <w:tc>
          <w:tcPr>
            <w:tcW w:w="586" w:type="pct"/>
            <w:vAlign w:val="center"/>
          </w:tcPr>
          <w:p w14:paraId="18C38DC1" w14:textId="77777777" w:rsidR="00FB5D46" w:rsidRPr="004E3437" w:rsidRDefault="00FB5D46" w:rsidP="002D5931">
            <w:pPr>
              <w:contextualSpacing/>
              <w:jc w:val="center"/>
              <w:rPr>
                <w:rFonts w:cs="Arial"/>
                <w:b/>
              </w:rPr>
            </w:pPr>
            <w:r w:rsidRPr="004E3437">
              <w:rPr>
                <w:rFonts w:cs="Arial"/>
                <w:b/>
                <w:bCs/>
              </w:rPr>
              <w:t>Change</w:t>
            </w:r>
          </w:p>
        </w:tc>
        <w:tc>
          <w:tcPr>
            <w:tcW w:w="586" w:type="pct"/>
            <w:vAlign w:val="center"/>
          </w:tcPr>
          <w:p w14:paraId="2121E03C" w14:textId="77777777" w:rsidR="00FB5D46" w:rsidRPr="004E3437" w:rsidRDefault="00FB5D46" w:rsidP="002D5931">
            <w:pPr>
              <w:contextualSpacing/>
              <w:jc w:val="center"/>
              <w:rPr>
                <w:rFonts w:cs="Arial"/>
                <w:b/>
              </w:rPr>
            </w:pPr>
            <w:r w:rsidRPr="004E3437">
              <w:rPr>
                <w:rFonts w:cs="Arial"/>
                <w:b/>
                <w:bCs/>
              </w:rPr>
              <w:t>Color</w:t>
            </w:r>
          </w:p>
        </w:tc>
        <w:tc>
          <w:tcPr>
            <w:tcW w:w="1000" w:type="pct"/>
            <w:vAlign w:val="center"/>
          </w:tcPr>
          <w:p w14:paraId="2BA41D56" w14:textId="77777777" w:rsidR="00FB5D46" w:rsidRPr="004E3437" w:rsidRDefault="00FB5D46" w:rsidP="002D5931">
            <w:pPr>
              <w:contextualSpacing/>
              <w:jc w:val="center"/>
              <w:rPr>
                <w:rFonts w:cs="Arial"/>
                <w:b/>
                <w:bCs/>
              </w:rPr>
            </w:pPr>
            <w:r w:rsidRPr="004E3437">
              <w:rPr>
                <w:rFonts w:cs="Arial"/>
                <w:b/>
                <w:bCs/>
              </w:rPr>
              <w:t>Annual Average Improvement to Meet Goal</w:t>
            </w:r>
          </w:p>
        </w:tc>
        <w:tc>
          <w:tcPr>
            <w:tcW w:w="1000" w:type="pct"/>
            <w:vAlign w:val="center"/>
          </w:tcPr>
          <w:p w14:paraId="52064747" w14:textId="77777777" w:rsidR="00FB5D46" w:rsidRPr="004E3437" w:rsidRDefault="00FB5D46" w:rsidP="002D5931">
            <w:pPr>
              <w:contextualSpacing/>
              <w:jc w:val="center"/>
              <w:rPr>
                <w:rFonts w:cs="Arial"/>
                <w:b/>
                <w:bCs/>
              </w:rPr>
            </w:pPr>
            <w:r w:rsidRPr="004E3437">
              <w:rPr>
                <w:rFonts w:cs="Arial"/>
                <w:b/>
                <w:bCs/>
              </w:rPr>
              <w:t>Status After Three Years</w:t>
            </w:r>
          </w:p>
        </w:tc>
      </w:tr>
      <w:tr w:rsidR="00FB5D46" w:rsidRPr="004E3437" w14:paraId="3D39EC66" w14:textId="77777777" w:rsidTr="002D5931">
        <w:trPr>
          <w:cantSplit/>
        </w:trPr>
        <w:tc>
          <w:tcPr>
            <w:tcW w:w="1172" w:type="pct"/>
            <w:vAlign w:val="center"/>
          </w:tcPr>
          <w:p w14:paraId="7590B29C" w14:textId="77777777" w:rsidR="00FB5D46" w:rsidRPr="004E3437" w:rsidRDefault="00FB5D46" w:rsidP="002D5931">
            <w:pPr>
              <w:contextualSpacing/>
              <w:rPr>
                <w:rFonts w:cs="Arial"/>
              </w:rPr>
            </w:pPr>
            <w:r w:rsidRPr="004E3437">
              <w:rPr>
                <w:rFonts w:cs="Arial"/>
              </w:rPr>
              <w:t>All Students</w:t>
            </w:r>
          </w:p>
        </w:tc>
        <w:tc>
          <w:tcPr>
            <w:tcW w:w="656" w:type="pct"/>
            <w:vAlign w:val="center"/>
          </w:tcPr>
          <w:p w14:paraId="4B210541" w14:textId="77777777" w:rsidR="00FB5D46" w:rsidRPr="004E3437" w:rsidRDefault="00FB5D46" w:rsidP="002D5931">
            <w:pPr>
              <w:contextualSpacing/>
              <w:jc w:val="center"/>
              <w:rPr>
                <w:rFonts w:cs="Arial"/>
              </w:rPr>
            </w:pPr>
            <w:r w:rsidRPr="004E3437">
              <w:rPr>
                <w:rFonts w:cs="Arial"/>
              </w:rPr>
              <w:t>-38.0</w:t>
            </w:r>
          </w:p>
        </w:tc>
        <w:tc>
          <w:tcPr>
            <w:tcW w:w="586" w:type="pct"/>
            <w:vAlign w:val="center"/>
          </w:tcPr>
          <w:p w14:paraId="4CD36EBF" w14:textId="77777777" w:rsidR="00FB5D46" w:rsidRPr="004E3437" w:rsidRDefault="00FB5D46" w:rsidP="002D5931">
            <w:pPr>
              <w:contextualSpacing/>
              <w:jc w:val="center"/>
              <w:rPr>
                <w:rFonts w:cs="Arial"/>
              </w:rPr>
            </w:pPr>
            <w:r w:rsidRPr="004E3437">
              <w:rPr>
                <w:rFonts w:cs="Arial"/>
              </w:rPr>
              <w:t>0.8</w:t>
            </w:r>
          </w:p>
        </w:tc>
        <w:tc>
          <w:tcPr>
            <w:tcW w:w="586" w:type="pct"/>
            <w:vAlign w:val="center"/>
          </w:tcPr>
          <w:p w14:paraId="664C70F2"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1D95F2C5" w14:textId="77777777" w:rsidR="00FB5D46" w:rsidRPr="004E3437" w:rsidRDefault="00FB5D46" w:rsidP="002D5931">
            <w:pPr>
              <w:contextualSpacing/>
              <w:jc w:val="center"/>
              <w:rPr>
                <w:rFonts w:cs="Arial"/>
              </w:rPr>
            </w:pPr>
            <w:r w:rsidRPr="004E3437">
              <w:rPr>
                <w:rFonts w:cs="Arial"/>
              </w:rPr>
              <w:t>5 points</w:t>
            </w:r>
          </w:p>
        </w:tc>
        <w:tc>
          <w:tcPr>
            <w:tcW w:w="1000" w:type="pct"/>
            <w:vAlign w:val="center"/>
          </w:tcPr>
          <w:p w14:paraId="1C8F36E7" w14:textId="77777777" w:rsidR="00FB5D46" w:rsidRPr="004E3437" w:rsidRDefault="00FB5D46" w:rsidP="002D5931">
            <w:pPr>
              <w:contextualSpacing/>
              <w:jc w:val="center"/>
              <w:rPr>
                <w:rFonts w:cs="Arial"/>
              </w:rPr>
            </w:pPr>
            <w:r w:rsidRPr="004E3437">
              <w:rPr>
                <w:rFonts w:cs="Arial"/>
              </w:rPr>
              <w:t>-23.0</w:t>
            </w:r>
          </w:p>
        </w:tc>
      </w:tr>
      <w:tr w:rsidR="00FB5D46" w:rsidRPr="004E3437" w14:paraId="6C41AE01" w14:textId="77777777" w:rsidTr="002D5931">
        <w:trPr>
          <w:cantSplit/>
        </w:trPr>
        <w:tc>
          <w:tcPr>
            <w:tcW w:w="1172" w:type="pct"/>
            <w:vAlign w:val="center"/>
          </w:tcPr>
          <w:p w14:paraId="722ECC89" w14:textId="77777777" w:rsidR="00FB5D46" w:rsidRPr="004E3437" w:rsidRDefault="00FB5D46" w:rsidP="002D5931">
            <w:pPr>
              <w:contextualSpacing/>
              <w:rPr>
                <w:rFonts w:cs="Arial"/>
              </w:rPr>
            </w:pPr>
            <w:r w:rsidRPr="004E3437">
              <w:rPr>
                <w:rFonts w:cs="Arial"/>
              </w:rPr>
              <w:t>American Indian</w:t>
            </w:r>
          </w:p>
        </w:tc>
        <w:tc>
          <w:tcPr>
            <w:tcW w:w="656" w:type="pct"/>
            <w:vAlign w:val="center"/>
          </w:tcPr>
          <w:p w14:paraId="0869888D" w14:textId="77777777" w:rsidR="00FB5D46" w:rsidRPr="004E3437" w:rsidRDefault="00FB5D46" w:rsidP="002D5931">
            <w:pPr>
              <w:contextualSpacing/>
              <w:jc w:val="center"/>
              <w:rPr>
                <w:rFonts w:cs="Arial"/>
              </w:rPr>
            </w:pPr>
            <w:r w:rsidRPr="004E3437">
              <w:rPr>
                <w:rFonts w:cs="Arial"/>
              </w:rPr>
              <w:t>-73.2</w:t>
            </w:r>
          </w:p>
        </w:tc>
        <w:tc>
          <w:tcPr>
            <w:tcW w:w="586" w:type="pct"/>
            <w:vAlign w:val="center"/>
          </w:tcPr>
          <w:p w14:paraId="53A84889" w14:textId="77777777" w:rsidR="00FB5D46" w:rsidRPr="004E3437" w:rsidRDefault="00FB5D46" w:rsidP="002D5931">
            <w:pPr>
              <w:contextualSpacing/>
              <w:jc w:val="center"/>
              <w:rPr>
                <w:rFonts w:cs="Arial"/>
              </w:rPr>
            </w:pPr>
            <w:r w:rsidRPr="004E3437">
              <w:rPr>
                <w:rFonts w:cs="Arial"/>
              </w:rPr>
              <w:t>-1.8</w:t>
            </w:r>
          </w:p>
        </w:tc>
        <w:tc>
          <w:tcPr>
            <w:tcW w:w="586" w:type="pct"/>
            <w:vAlign w:val="center"/>
          </w:tcPr>
          <w:p w14:paraId="79F39C43"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11BEB725" w14:textId="77777777" w:rsidR="00FB5D46" w:rsidRPr="004E3437" w:rsidRDefault="00FB5D46" w:rsidP="002D5931">
            <w:pPr>
              <w:contextualSpacing/>
              <w:jc w:val="center"/>
              <w:rPr>
                <w:rFonts w:cs="Arial"/>
              </w:rPr>
            </w:pPr>
            <w:r w:rsidRPr="004E3437">
              <w:rPr>
                <w:rFonts w:cs="Arial"/>
              </w:rPr>
              <w:t>10 points</w:t>
            </w:r>
          </w:p>
        </w:tc>
        <w:tc>
          <w:tcPr>
            <w:tcW w:w="1000" w:type="pct"/>
            <w:vAlign w:val="center"/>
          </w:tcPr>
          <w:p w14:paraId="5C84C335" w14:textId="77777777" w:rsidR="00FB5D46" w:rsidRPr="004E3437" w:rsidRDefault="00FB5D46" w:rsidP="002D5931">
            <w:pPr>
              <w:contextualSpacing/>
              <w:jc w:val="center"/>
              <w:rPr>
                <w:rFonts w:cs="Arial"/>
              </w:rPr>
            </w:pPr>
            <w:r w:rsidRPr="004E3437">
              <w:rPr>
                <w:rFonts w:cs="Arial"/>
              </w:rPr>
              <w:t>-43.2</w:t>
            </w:r>
          </w:p>
        </w:tc>
      </w:tr>
      <w:tr w:rsidR="00FB5D46" w:rsidRPr="004E3437" w14:paraId="49A1E83E" w14:textId="77777777" w:rsidTr="002D5931">
        <w:trPr>
          <w:cantSplit/>
        </w:trPr>
        <w:tc>
          <w:tcPr>
            <w:tcW w:w="1172" w:type="pct"/>
            <w:vAlign w:val="center"/>
          </w:tcPr>
          <w:p w14:paraId="2EBD4FD4" w14:textId="77777777" w:rsidR="00FB5D46" w:rsidRPr="004E3437" w:rsidRDefault="00FB5D46" w:rsidP="002D5931">
            <w:pPr>
              <w:contextualSpacing/>
              <w:rPr>
                <w:rFonts w:cs="Arial"/>
              </w:rPr>
            </w:pPr>
            <w:r w:rsidRPr="004E3437">
              <w:rPr>
                <w:rFonts w:cs="Arial"/>
              </w:rPr>
              <w:t>Asian</w:t>
            </w:r>
          </w:p>
        </w:tc>
        <w:tc>
          <w:tcPr>
            <w:tcW w:w="656" w:type="pct"/>
            <w:vAlign w:val="center"/>
          </w:tcPr>
          <w:p w14:paraId="2FAC4E69" w14:textId="77777777" w:rsidR="00FB5D46" w:rsidRPr="004E3437" w:rsidRDefault="00FB5D46" w:rsidP="002D5931">
            <w:pPr>
              <w:contextualSpacing/>
              <w:jc w:val="center"/>
              <w:rPr>
                <w:rFonts w:cs="Arial"/>
              </w:rPr>
            </w:pPr>
            <w:r w:rsidRPr="004E3437">
              <w:rPr>
                <w:rFonts w:cs="Arial"/>
              </w:rPr>
              <w:t>49.9</w:t>
            </w:r>
          </w:p>
        </w:tc>
        <w:tc>
          <w:tcPr>
            <w:tcW w:w="586" w:type="pct"/>
            <w:vAlign w:val="center"/>
          </w:tcPr>
          <w:p w14:paraId="0048D62F" w14:textId="77777777" w:rsidR="00FB5D46" w:rsidRPr="004E3437" w:rsidRDefault="00FB5D46" w:rsidP="002D5931">
            <w:pPr>
              <w:contextualSpacing/>
              <w:jc w:val="center"/>
              <w:rPr>
                <w:rFonts w:cs="Arial"/>
              </w:rPr>
            </w:pPr>
            <w:r w:rsidRPr="004E3437">
              <w:rPr>
                <w:rFonts w:cs="Arial"/>
              </w:rPr>
              <w:t>3.1</w:t>
            </w:r>
          </w:p>
        </w:tc>
        <w:tc>
          <w:tcPr>
            <w:tcW w:w="586" w:type="pct"/>
            <w:vAlign w:val="center"/>
          </w:tcPr>
          <w:p w14:paraId="054D79DB" w14:textId="77777777" w:rsidR="00FB5D46" w:rsidRPr="004E3437" w:rsidRDefault="00FB5D46" w:rsidP="002D5931">
            <w:pPr>
              <w:contextualSpacing/>
              <w:jc w:val="center"/>
              <w:rPr>
                <w:rFonts w:cs="Arial"/>
              </w:rPr>
            </w:pPr>
            <w:r w:rsidRPr="004E3437">
              <w:rPr>
                <w:rFonts w:cs="Arial"/>
              </w:rPr>
              <w:t>Blue</w:t>
            </w:r>
          </w:p>
        </w:tc>
        <w:tc>
          <w:tcPr>
            <w:tcW w:w="1000" w:type="pct"/>
            <w:vAlign w:val="center"/>
          </w:tcPr>
          <w:p w14:paraId="0848838E" w14:textId="77777777" w:rsidR="00FB5D46" w:rsidRPr="004E3437" w:rsidRDefault="00FB5D46" w:rsidP="002D5931">
            <w:pPr>
              <w:contextualSpacing/>
              <w:jc w:val="center"/>
              <w:rPr>
                <w:rFonts w:cs="Arial"/>
              </w:rPr>
            </w:pPr>
            <w:r w:rsidRPr="004E3437">
              <w:rPr>
                <w:rFonts w:cs="Arial"/>
              </w:rPr>
              <w:t>Increased from Baseline</w:t>
            </w:r>
          </w:p>
        </w:tc>
        <w:tc>
          <w:tcPr>
            <w:tcW w:w="1000" w:type="pct"/>
            <w:vAlign w:val="center"/>
          </w:tcPr>
          <w:p w14:paraId="60EB9AE3" w14:textId="77777777" w:rsidR="00FB5D46" w:rsidRPr="004E3437" w:rsidRDefault="00FB5D46" w:rsidP="002D5931">
            <w:pPr>
              <w:contextualSpacing/>
              <w:jc w:val="center"/>
              <w:rPr>
                <w:rFonts w:cs="Arial"/>
              </w:rPr>
            </w:pPr>
            <w:r w:rsidRPr="004E3437">
              <w:rPr>
                <w:rFonts w:cs="Arial"/>
              </w:rPr>
              <w:t>50.0</w:t>
            </w:r>
          </w:p>
        </w:tc>
      </w:tr>
      <w:tr w:rsidR="00FB5D46" w:rsidRPr="004E3437" w14:paraId="241906D1" w14:textId="77777777" w:rsidTr="002D5931">
        <w:trPr>
          <w:cantSplit/>
        </w:trPr>
        <w:tc>
          <w:tcPr>
            <w:tcW w:w="1172" w:type="pct"/>
            <w:vAlign w:val="center"/>
          </w:tcPr>
          <w:p w14:paraId="635778B9" w14:textId="77777777" w:rsidR="00FB5D46" w:rsidRPr="004E3437" w:rsidRDefault="00FB5D46" w:rsidP="002D5931">
            <w:pPr>
              <w:contextualSpacing/>
              <w:rPr>
                <w:rFonts w:cs="Arial"/>
              </w:rPr>
            </w:pPr>
            <w:r w:rsidRPr="004E3437">
              <w:rPr>
                <w:rFonts w:cs="Arial"/>
              </w:rPr>
              <w:t>Black or African American</w:t>
            </w:r>
          </w:p>
        </w:tc>
        <w:tc>
          <w:tcPr>
            <w:tcW w:w="656" w:type="pct"/>
            <w:vAlign w:val="center"/>
          </w:tcPr>
          <w:p w14:paraId="2DBF481F" w14:textId="77777777" w:rsidR="00FB5D46" w:rsidRPr="004E3437" w:rsidRDefault="00FB5D46" w:rsidP="002D5931">
            <w:pPr>
              <w:contextualSpacing/>
              <w:jc w:val="center"/>
              <w:rPr>
                <w:rFonts w:cs="Arial"/>
              </w:rPr>
            </w:pPr>
            <w:r w:rsidRPr="004E3437">
              <w:rPr>
                <w:rFonts w:cs="Arial"/>
              </w:rPr>
              <w:t>-90.7</w:t>
            </w:r>
          </w:p>
        </w:tc>
        <w:tc>
          <w:tcPr>
            <w:tcW w:w="586" w:type="pct"/>
            <w:vAlign w:val="center"/>
          </w:tcPr>
          <w:p w14:paraId="1E3E8ADB" w14:textId="77777777" w:rsidR="00FB5D46" w:rsidRPr="004E3437" w:rsidRDefault="00FB5D46" w:rsidP="002D5931">
            <w:pPr>
              <w:contextualSpacing/>
              <w:jc w:val="center"/>
              <w:rPr>
                <w:rFonts w:cs="Arial"/>
              </w:rPr>
            </w:pPr>
            <w:r w:rsidRPr="004E3437">
              <w:rPr>
                <w:rFonts w:cs="Arial"/>
              </w:rPr>
              <w:t>-1.1</w:t>
            </w:r>
          </w:p>
        </w:tc>
        <w:tc>
          <w:tcPr>
            <w:tcW w:w="586" w:type="pct"/>
            <w:vAlign w:val="center"/>
          </w:tcPr>
          <w:p w14:paraId="6061B2DF"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1F180183" w14:textId="77777777" w:rsidR="00FB5D46" w:rsidRPr="004E3437" w:rsidRDefault="00FB5D46" w:rsidP="002D5931">
            <w:pPr>
              <w:contextualSpacing/>
              <w:jc w:val="center"/>
              <w:rPr>
                <w:rFonts w:cs="Arial"/>
              </w:rPr>
            </w:pPr>
            <w:r w:rsidRPr="004E3437">
              <w:rPr>
                <w:rFonts w:cs="Arial"/>
              </w:rPr>
              <w:t>13 points</w:t>
            </w:r>
          </w:p>
        </w:tc>
        <w:tc>
          <w:tcPr>
            <w:tcW w:w="1000" w:type="pct"/>
            <w:vAlign w:val="center"/>
          </w:tcPr>
          <w:p w14:paraId="76FEB2A9" w14:textId="77777777" w:rsidR="00FB5D46" w:rsidRPr="004E3437" w:rsidRDefault="00FB5D46" w:rsidP="002D5931">
            <w:pPr>
              <w:contextualSpacing/>
              <w:jc w:val="center"/>
              <w:rPr>
                <w:rFonts w:cs="Arial"/>
              </w:rPr>
            </w:pPr>
            <w:r w:rsidRPr="004E3437">
              <w:rPr>
                <w:rFonts w:cs="Arial"/>
              </w:rPr>
              <w:t>-51.7</w:t>
            </w:r>
          </w:p>
        </w:tc>
      </w:tr>
      <w:tr w:rsidR="00FB5D46" w:rsidRPr="004E3437" w14:paraId="67B2768B" w14:textId="77777777" w:rsidTr="002D5931">
        <w:trPr>
          <w:cantSplit/>
        </w:trPr>
        <w:tc>
          <w:tcPr>
            <w:tcW w:w="1172" w:type="pct"/>
            <w:vAlign w:val="center"/>
          </w:tcPr>
          <w:p w14:paraId="6F27387E" w14:textId="77777777" w:rsidR="00FB5D46" w:rsidRPr="004E3437" w:rsidRDefault="00FB5D46" w:rsidP="002D5931">
            <w:pPr>
              <w:contextualSpacing/>
              <w:rPr>
                <w:rFonts w:cs="Arial"/>
              </w:rPr>
            </w:pPr>
            <w:r w:rsidRPr="004E3437">
              <w:rPr>
                <w:rFonts w:cs="Arial"/>
              </w:rPr>
              <w:t>Filipino</w:t>
            </w:r>
          </w:p>
        </w:tc>
        <w:tc>
          <w:tcPr>
            <w:tcW w:w="656" w:type="pct"/>
            <w:vAlign w:val="center"/>
          </w:tcPr>
          <w:p w14:paraId="4EAF3F4C" w14:textId="77777777" w:rsidR="00FB5D46" w:rsidRPr="004E3437" w:rsidRDefault="00FB5D46" w:rsidP="002D5931">
            <w:pPr>
              <w:contextualSpacing/>
              <w:jc w:val="center"/>
              <w:rPr>
                <w:rFonts w:cs="Arial"/>
              </w:rPr>
            </w:pPr>
            <w:r w:rsidRPr="004E3437">
              <w:rPr>
                <w:rFonts w:cs="Arial"/>
              </w:rPr>
              <w:t>10.9</w:t>
            </w:r>
          </w:p>
        </w:tc>
        <w:tc>
          <w:tcPr>
            <w:tcW w:w="586" w:type="pct"/>
            <w:vAlign w:val="center"/>
          </w:tcPr>
          <w:p w14:paraId="341C1476" w14:textId="77777777" w:rsidR="00FB5D46" w:rsidRPr="004E3437" w:rsidRDefault="00FB5D46" w:rsidP="002D5931">
            <w:pPr>
              <w:contextualSpacing/>
              <w:jc w:val="center"/>
              <w:rPr>
                <w:rFonts w:cs="Arial"/>
              </w:rPr>
            </w:pPr>
            <w:r w:rsidRPr="004E3437">
              <w:rPr>
                <w:rFonts w:cs="Arial"/>
              </w:rPr>
              <w:t>3.0</w:t>
            </w:r>
          </w:p>
        </w:tc>
        <w:tc>
          <w:tcPr>
            <w:tcW w:w="586" w:type="pct"/>
            <w:vAlign w:val="center"/>
          </w:tcPr>
          <w:p w14:paraId="3449C224" w14:textId="77777777" w:rsidR="00FB5D46" w:rsidRPr="004E3437" w:rsidRDefault="00FB5D46" w:rsidP="002D5931">
            <w:pPr>
              <w:contextualSpacing/>
              <w:jc w:val="center"/>
              <w:rPr>
                <w:rFonts w:cs="Arial"/>
              </w:rPr>
            </w:pPr>
            <w:r w:rsidRPr="004E3437">
              <w:rPr>
                <w:rFonts w:cs="Arial"/>
              </w:rPr>
              <w:t>Green</w:t>
            </w:r>
          </w:p>
        </w:tc>
        <w:tc>
          <w:tcPr>
            <w:tcW w:w="1000" w:type="pct"/>
            <w:vAlign w:val="center"/>
          </w:tcPr>
          <w:p w14:paraId="0CA9BFAA" w14:textId="77777777" w:rsidR="00FB5D46" w:rsidRPr="004E3437" w:rsidRDefault="00FB5D46" w:rsidP="002D5931">
            <w:pPr>
              <w:contextualSpacing/>
              <w:jc w:val="center"/>
              <w:rPr>
                <w:rFonts w:cs="Arial"/>
              </w:rPr>
            </w:pPr>
            <w:r w:rsidRPr="004E3437">
              <w:rPr>
                <w:rFonts w:cs="Arial"/>
              </w:rPr>
              <w:t>Increased from Baseline</w:t>
            </w:r>
          </w:p>
        </w:tc>
        <w:tc>
          <w:tcPr>
            <w:tcW w:w="1000" w:type="pct"/>
            <w:vAlign w:val="center"/>
          </w:tcPr>
          <w:p w14:paraId="672A9567" w14:textId="77777777" w:rsidR="00FB5D46" w:rsidRPr="004E3437" w:rsidRDefault="00FB5D46" w:rsidP="002D5931">
            <w:pPr>
              <w:contextualSpacing/>
              <w:jc w:val="center"/>
              <w:rPr>
                <w:rFonts w:cs="Arial"/>
              </w:rPr>
            </w:pPr>
            <w:r w:rsidRPr="004E3437">
              <w:rPr>
                <w:rFonts w:cs="Arial"/>
              </w:rPr>
              <w:t>11.0</w:t>
            </w:r>
          </w:p>
        </w:tc>
      </w:tr>
      <w:tr w:rsidR="00FB5D46" w:rsidRPr="004E3437" w14:paraId="33680A36" w14:textId="77777777" w:rsidTr="002D5931">
        <w:trPr>
          <w:cantSplit/>
        </w:trPr>
        <w:tc>
          <w:tcPr>
            <w:tcW w:w="1172" w:type="pct"/>
            <w:vAlign w:val="center"/>
          </w:tcPr>
          <w:p w14:paraId="447AA270" w14:textId="77777777" w:rsidR="00FB5D46" w:rsidRPr="004E3437" w:rsidRDefault="00FB5D46" w:rsidP="002D5931">
            <w:pPr>
              <w:contextualSpacing/>
              <w:rPr>
                <w:rFonts w:cs="Arial"/>
              </w:rPr>
            </w:pPr>
            <w:r w:rsidRPr="004E3437">
              <w:rPr>
                <w:rFonts w:cs="Arial"/>
              </w:rPr>
              <w:t>Hispanic or Latino</w:t>
            </w:r>
          </w:p>
        </w:tc>
        <w:tc>
          <w:tcPr>
            <w:tcW w:w="656" w:type="pct"/>
            <w:vAlign w:val="center"/>
          </w:tcPr>
          <w:p w14:paraId="2FB68AC4" w14:textId="77777777" w:rsidR="00FB5D46" w:rsidRPr="004E3437" w:rsidRDefault="00FB5D46" w:rsidP="002D5931">
            <w:pPr>
              <w:contextualSpacing/>
              <w:jc w:val="center"/>
              <w:rPr>
                <w:rFonts w:cs="Arial"/>
              </w:rPr>
            </w:pPr>
            <w:r w:rsidRPr="004E3437">
              <w:rPr>
                <w:rFonts w:cs="Arial"/>
              </w:rPr>
              <w:t>-65.5</w:t>
            </w:r>
          </w:p>
        </w:tc>
        <w:tc>
          <w:tcPr>
            <w:tcW w:w="586" w:type="pct"/>
            <w:vAlign w:val="center"/>
          </w:tcPr>
          <w:p w14:paraId="08F64026" w14:textId="77777777" w:rsidR="00FB5D46" w:rsidRPr="004E3437" w:rsidRDefault="00FB5D46" w:rsidP="002D5931">
            <w:pPr>
              <w:contextualSpacing/>
              <w:jc w:val="center"/>
              <w:rPr>
                <w:rFonts w:cs="Arial"/>
              </w:rPr>
            </w:pPr>
            <w:r w:rsidRPr="004E3437">
              <w:rPr>
                <w:rFonts w:cs="Arial"/>
              </w:rPr>
              <w:t>0.4</w:t>
            </w:r>
          </w:p>
        </w:tc>
        <w:tc>
          <w:tcPr>
            <w:tcW w:w="586" w:type="pct"/>
            <w:vAlign w:val="center"/>
          </w:tcPr>
          <w:p w14:paraId="6A079518"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3FEFA8C3" w14:textId="77777777" w:rsidR="00FB5D46" w:rsidRPr="004E3437" w:rsidRDefault="00FB5D46" w:rsidP="002D5931">
            <w:pPr>
              <w:contextualSpacing/>
              <w:jc w:val="center"/>
              <w:rPr>
                <w:rFonts w:cs="Arial"/>
              </w:rPr>
            </w:pPr>
            <w:r w:rsidRPr="004E3437">
              <w:rPr>
                <w:rFonts w:cs="Arial"/>
              </w:rPr>
              <w:t>9 points</w:t>
            </w:r>
          </w:p>
        </w:tc>
        <w:tc>
          <w:tcPr>
            <w:tcW w:w="1000" w:type="pct"/>
            <w:vAlign w:val="center"/>
          </w:tcPr>
          <w:p w14:paraId="682A2205" w14:textId="77777777" w:rsidR="00FB5D46" w:rsidRPr="004E3437" w:rsidRDefault="00FB5D46" w:rsidP="002D5931">
            <w:pPr>
              <w:contextualSpacing/>
              <w:jc w:val="center"/>
              <w:rPr>
                <w:rFonts w:cs="Arial"/>
              </w:rPr>
            </w:pPr>
            <w:r w:rsidRPr="004E3437">
              <w:rPr>
                <w:rFonts w:cs="Arial"/>
              </w:rPr>
              <w:t>-38.5</w:t>
            </w:r>
          </w:p>
        </w:tc>
      </w:tr>
      <w:tr w:rsidR="00FB5D46" w:rsidRPr="004E3437" w14:paraId="2316540B" w14:textId="77777777" w:rsidTr="002D5931">
        <w:trPr>
          <w:cantSplit/>
        </w:trPr>
        <w:tc>
          <w:tcPr>
            <w:tcW w:w="1172" w:type="pct"/>
            <w:vAlign w:val="center"/>
          </w:tcPr>
          <w:p w14:paraId="395C7EC7" w14:textId="77777777" w:rsidR="00FB5D46" w:rsidRPr="004E3437" w:rsidRDefault="00FB5D46" w:rsidP="002D5931">
            <w:pPr>
              <w:contextualSpacing/>
              <w:rPr>
                <w:rFonts w:cs="Arial"/>
              </w:rPr>
            </w:pPr>
            <w:r w:rsidRPr="004E3437">
              <w:rPr>
                <w:rFonts w:cs="Arial"/>
              </w:rPr>
              <w:t>Pacific Islander</w:t>
            </w:r>
          </w:p>
        </w:tc>
        <w:tc>
          <w:tcPr>
            <w:tcW w:w="656" w:type="pct"/>
            <w:vAlign w:val="center"/>
          </w:tcPr>
          <w:p w14:paraId="2C7864DF" w14:textId="77777777" w:rsidR="00FB5D46" w:rsidRPr="004E3437" w:rsidRDefault="00FB5D46" w:rsidP="002D5931">
            <w:pPr>
              <w:contextualSpacing/>
              <w:jc w:val="center"/>
              <w:rPr>
                <w:rFonts w:cs="Arial"/>
              </w:rPr>
            </w:pPr>
            <w:r w:rsidRPr="004E3437">
              <w:rPr>
                <w:rFonts w:cs="Arial"/>
              </w:rPr>
              <w:t>-50.5</w:t>
            </w:r>
          </w:p>
        </w:tc>
        <w:tc>
          <w:tcPr>
            <w:tcW w:w="586" w:type="pct"/>
            <w:vAlign w:val="center"/>
          </w:tcPr>
          <w:p w14:paraId="21C28AEB" w14:textId="77777777" w:rsidR="00FB5D46" w:rsidRPr="004E3437" w:rsidRDefault="00FB5D46" w:rsidP="002D5931">
            <w:pPr>
              <w:contextualSpacing/>
              <w:jc w:val="center"/>
              <w:rPr>
                <w:rFonts w:cs="Arial"/>
              </w:rPr>
            </w:pPr>
            <w:r w:rsidRPr="004E3437">
              <w:rPr>
                <w:rFonts w:cs="Arial"/>
              </w:rPr>
              <w:t>0.8</w:t>
            </w:r>
          </w:p>
        </w:tc>
        <w:tc>
          <w:tcPr>
            <w:tcW w:w="586" w:type="pct"/>
            <w:vAlign w:val="center"/>
          </w:tcPr>
          <w:p w14:paraId="3F580CEC"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2FF49260" w14:textId="77777777" w:rsidR="00FB5D46" w:rsidRPr="004E3437" w:rsidRDefault="00FB5D46" w:rsidP="002D5931">
            <w:pPr>
              <w:contextualSpacing/>
              <w:jc w:val="center"/>
              <w:rPr>
                <w:rFonts w:cs="Arial"/>
              </w:rPr>
            </w:pPr>
            <w:r w:rsidRPr="004E3437">
              <w:rPr>
                <w:rFonts w:cs="Arial"/>
              </w:rPr>
              <w:t>7 points</w:t>
            </w:r>
          </w:p>
        </w:tc>
        <w:tc>
          <w:tcPr>
            <w:tcW w:w="1000" w:type="pct"/>
            <w:vAlign w:val="center"/>
          </w:tcPr>
          <w:p w14:paraId="54A04224" w14:textId="77777777" w:rsidR="00FB5D46" w:rsidRPr="004E3437" w:rsidRDefault="00FB5D46" w:rsidP="002D5931">
            <w:pPr>
              <w:contextualSpacing/>
              <w:jc w:val="center"/>
              <w:rPr>
                <w:rFonts w:cs="Arial"/>
              </w:rPr>
            </w:pPr>
            <w:r w:rsidRPr="004E3437">
              <w:rPr>
                <w:rFonts w:cs="Arial"/>
              </w:rPr>
              <w:t>-29.5</w:t>
            </w:r>
          </w:p>
        </w:tc>
      </w:tr>
      <w:tr w:rsidR="00FB5D46" w:rsidRPr="004E3437" w14:paraId="41444DBD" w14:textId="77777777" w:rsidTr="002D5931">
        <w:trPr>
          <w:cantSplit/>
        </w:trPr>
        <w:tc>
          <w:tcPr>
            <w:tcW w:w="1172" w:type="pct"/>
            <w:vAlign w:val="center"/>
          </w:tcPr>
          <w:p w14:paraId="2AA2F23B" w14:textId="77777777" w:rsidR="00FB5D46" w:rsidRPr="004E3437" w:rsidRDefault="00FB5D46" w:rsidP="002D5931">
            <w:pPr>
              <w:contextualSpacing/>
              <w:rPr>
                <w:rFonts w:cs="Arial"/>
              </w:rPr>
            </w:pPr>
            <w:r w:rsidRPr="004E3437">
              <w:rPr>
                <w:rFonts w:cs="Arial"/>
              </w:rPr>
              <w:t>Two or More Races</w:t>
            </w:r>
          </w:p>
        </w:tc>
        <w:tc>
          <w:tcPr>
            <w:tcW w:w="656" w:type="pct"/>
            <w:vAlign w:val="center"/>
          </w:tcPr>
          <w:p w14:paraId="483378CE" w14:textId="77777777" w:rsidR="00FB5D46" w:rsidRPr="004E3437" w:rsidRDefault="00FB5D46" w:rsidP="002D5931">
            <w:pPr>
              <w:contextualSpacing/>
              <w:jc w:val="center"/>
              <w:rPr>
                <w:rFonts w:cs="Arial"/>
              </w:rPr>
            </w:pPr>
            <w:r w:rsidRPr="004E3437">
              <w:rPr>
                <w:rFonts w:cs="Arial"/>
              </w:rPr>
              <w:t>-2.5</w:t>
            </w:r>
          </w:p>
        </w:tc>
        <w:tc>
          <w:tcPr>
            <w:tcW w:w="586" w:type="pct"/>
            <w:vAlign w:val="center"/>
          </w:tcPr>
          <w:p w14:paraId="79AE5997" w14:textId="77777777" w:rsidR="00FB5D46" w:rsidRPr="004E3437" w:rsidRDefault="00FB5D46" w:rsidP="002D5931">
            <w:pPr>
              <w:contextualSpacing/>
              <w:jc w:val="center"/>
              <w:rPr>
                <w:rFonts w:cs="Arial"/>
              </w:rPr>
            </w:pPr>
            <w:r w:rsidRPr="004E3437">
              <w:rPr>
                <w:rFonts w:cs="Arial"/>
              </w:rPr>
              <w:t>1.4</w:t>
            </w:r>
          </w:p>
        </w:tc>
        <w:tc>
          <w:tcPr>
            <w:tcW w:w="586" w:type="pct"/>
            <w:vAlign w:val="center"/>
          </w:tcPr>
          <w:p w14:paraId="30AFDF22" w14:textId="77777777" w:rsidR="00FB5D46" w:rsidRPr="004E3437" w:rsidRDefault="00FB5D46" w:rsidP="002D5931">
            <w:pPr>
              <w:contextualSpacing/>
              <w:jc w:val="center"/>
              <w:rPr>
                <w:rFonts w:cs="Arial"/>
              </w:rPr>
            </w:pPr>
            <w:r w:rsidRPr="004E3437">
              <w:rPr>
                <w:rFonts w:cs="Arial"/>
              </w:rPr>
              <w:t>Yellow</w:t>
            </w:r>
          </w:p>
        </w:tc>
        <w:tc>
          <w:tcPr>
            <w:tcW w:w="1000" w:type="pct"/>
            <w:vAlign w:val="center"/>
          </w:tcPr>
          <w:p w14:paraId="660FD6C5" w14:textId="77777777" w:rsidR="00FB5D46" w:rsidRPr="004E3437" w:rsidRDefault="00FB5D46" w:rsidP="002D5931">
            <w:pPr>
              <w:contextualSpacing/>
              <w:jc w:val="center"/>
              <w:rPr>
                <w:rFonts w:cs="Arial"/>
              </w:rPr>
            </w:pPr>
            <w:r w:rsidRPr="004E3437">
              <w:rPr>
                <w:rFonts w:cs="Arial"/>
              </w:rPr>
              <w:t>1 point</w:t>
            </w:r>
          </w:p>
        </w:tc>
        <w:tc>
          <w:tcPr>
            <w:tcW w:w="1000" w:type="pct"/>
            <w:vAlign w:val="center"/>
          </w:tcPr>
          <w:p w14:paraId="08AF1EFC" w14:textId="77777777" w:rsidR="00FB5D46" w:rsidRPr="004E3437" w:rsidRDefault="00FB5D46" w:rsidP="002D5931">
            <w:pPr>
              <w:contextualSpacing/>
              <w:jc w:val="center"/>
              <w:rPr>
                <w:rFonts w:cs="Arial"/>
              </w:rPr>
            </w:pPr>
            <w:r w:rsidRPr="004E3437">
              <w:rPr>
                <w:rFonts w:cs="Arial"/>
              </w:rPr>
              <w:t>0.5</w:t>
            </w:r>
          </w:p>
        </w:tc>
      </w:tr>
      <w:tr w:rsidR="00FB5D46" w:rsidRPr="004E3437" w14:paraId="7C63B41A" w14:textId="77777777" w:rsidTr="002D5931">
        <w:trPr>
          <w:cantSplit/>
        </w:trPr>
        <w:tc>
          <w:tcPr>
            <w:tcW w:w="1172" w:type="pct"/>
            <w:vAlign w:val="center"/>
          </w:tcPr>
          <w:p w14:paraId="74671B3B" w14:textId="77777777" w:rsidR="00FB5D46" w:rsidRPr="004E3437" w:rsidRDefault="00FB5D46" w:rsidP="002D5931">
            <w:pPr>
              <w:contextualSpacing/>
              <w:rPr>
                <w:rFonts w:cs="Arial"/>
              </w:rPr>
            </w:pPr>
            <w:r w:rsidRPr="004E3437">
              <w:rPr>
                <w:rFonts w:cs="Arial"/>
              </w:rPr>
              <w:t>White</w:t>
            </w:r>
          </w:p>
        </w:tc>
        <w:tc>
          <w:tcPr>
            <w:tcW w:w="656" w:type="pct"/>
            <w:vAlign w:val="center"/>
          </w:tcPr>
          <w:p w14:paraId="328CA2E4" w14:textId="77777777" w:rsidR="00FB5D46" w:rsidRPr="004E3437" w:rsidRDefault="00FB5D46" w:rsidP="002D5931">
            <w:pPr>
              <w:contextualSpacing/>
              <w:jc w:val="center"/>
              <w:rPr>
                <w:rFonts w:cs="Arial"/>
              </w:rPr>
            </w:pPr>
            <w:r w:rsidRPr="004E3437">
              <w:rPr>
                <w:rFonts w:cs="Arial"/>
              </w:rPr>
              <w:t>-5.0</w:t>
            </w:r>
          </w:p>
        </w:tc>
        <w:tc>
          <w:tcPr>
            <w:tcW w:w="586" w:type="pct"/>
            <w:vAlign w:val="center"/>
          </w:tcPr>
          <w:p w14:paraId="5851D36D" w14:textId="77777777" w:rsidR="00FB5D46" w:rsidRPr="004E3437" w:rsidRDefault="00FB5D46" w:rsidP="002D5931">
            <w:pPr>
              <w:contextualSpacing/>
              <w:jc w:val="center"/>
              <w:rPr>
                <w:rFonts w:cs="Arial"/>
              </w:rPr>
            </w:pPr>
            <w:r w:rsidRPr="004E3437">
              <w:rPr>
                <w:rFonts w:cs="Arial"/>
              </w:rPr>
              <w:t>0.9</w:t>
            </w:r>
          </w:p>
        </w:tc>
        <w:tc>
          <w:tcPr>
            <w:tcW w:w="586" w:type="pct"/>
            <w:vAlign w:val="center"/>
          </w:tcPr>
          <w:p w14:paraId="5628EB31" w14:textId="77777777" w:rsidR="00FB5D46" w:rsidRPr="004E3437" w:rsidRDefault="00FB5D46" w:rsidP="002D5931">
            <w:pPr>
              <w:contextualSpacing/>
              <w:jc w:val="center"/>
              <w:rPr>
                <w:rFonts w:cs="Arial"/>
              </w:rPr>
            </w:pPr>
            <w:r w:rsidRPr="004E3437">
              <w:rPr>
                <w:rFonts w:cs="Arial"/>
              </w:rPr>
              <w:t>Yellow</w:t>
            </w:r>
          </w:p>
        </w:tc>
        <w:tc>
          <w:tcPr>
            <w:tcW w:w="1000" w:type="pct"/>
            <w:vAlign w:val="center"/>
          </w:tcPr>
          <w:p w14:paraId="7AD39488" w14:textId="77777777" w:rsidR="00FB5D46" w:rsidRPr="004E3437" w:rsidRDefault="00FB5D46" w:rsidP="002D5931">
            <w:pPr>
              <w:contextualSpacing/>
              <w:jc w:val="center"/>
              <w:rPr>
                <w:rFonts w:cs="Arial"/>
              </w:rPr>
            </w:pPr>
            <w:r w:rsidRPr="004E3437">
              <w:rPr>
                <w:rFonts w:cs="Arial"/>
              </w:rPr>
              <w:t>1 point</w:t>
            </w:r>
          </w:p>
        </w:tc>
        <w:tc>
          <w:tcPr>
            <w:tcW w:w="1000" w:type="pct"/>
            <w:vAlign w:val="center"/>
          </w:tcPr>
          <w:p w14:paraId="21F62E87" w14:textId="77777777" w:rsidR="00FB5D46" w:rsidRPr="004E3437" w:rsidRDefault="00FB5D46" w:rsidP="002D5931">
            <w:pPr>
              <w:contextualSpacing/>
              <w:jc w:val="center"/>
              <w:rPr>
                <w:rFonts w:cs="Arial"/>
              </w:rPr>
            </w:pPr>
            <w:r w:rsidRPr="004E3437">
              <w:rPr>
                <w:rFonts w:cs="Arial"/>
              </w:rPr>
              <w:t>-2.0</w:t>
            </w:r>
          </w:p>
        </w:tc>
      </w:tr>
      <w:tr w:rsidR="00FB5D46" w:rsidRPr="004E3437" w14:paraId="295BB992" w14:textId="77777777" w:rsidTr="002D5931">
        <w:trPr>
          <w:cantSplit/>
        </w:trPr>
        <w:tc>
          <w:tcPr>
            <w:tcW w:w="1172" w:type="pct"/>
            <w:vAlign w:val="center"/>
          </w:tcPr>
          <w:p w14:paraId="18013917" w14:textId="77777777" w:rsidR="00FB5D46" w:rsidRPr="004E3437" w:rsidRDefault="00FB5D46" w:rsidP="002D5931">
            <w:pPr>
              <w:contextualSpacing/>
              <w:rPr>
                <w:rFonts w:cs="Arial"/>
              </w:rPr>
            </w:pPr>
            <w:r w:rsidRPr="004E3437">
              <w:rPr>
                <w:rFonts w:cs="Arial"/>
              </w:rPr>
              <w:t>English Learner</w:t>
            </w:r>
          </w:p>
        </w:tc>
        <w:tc>
          <w:tcPr>
            <w:tcW w:w="656" w:type="pct"/>
            <w:vAlign w:val="center"/>
          </w:tcPr>
          <w:p w14:paraId="01F7F3B6" w14:textId="77777777" w:rsidR="00FB5D46" w:rsidRPr="004E3437" w:rsidRDefault="00FB5D46" w:rsidP="002D5931">
            <w:pPr>
              <w:contextualSpacing/>
              <w:jc w:val="center"/>
              <w:rPr>
                <w:rFonts w:cs="Arial"/>
              </w:rPr>
            </w:pPr>
            <w:r w:rsidRPr="004E3437">
              <w:rPr>
                <w:rFonts w:cs="Arial"/>
              </w:rPr>
              <w:t>-68.3</w:t>
            </w:r>
          </w:p>
        </w:tc>
        <w:tc>
          <w:tcPr>
            <w:tcW w:w="586" w:type="pct"/>
            <w:vAlign w:val="center"/>
          </w:tcPr>
          <w:p w14:paraId="204D441E" w14:textId="77777777" w:rsidR="00FB5D46" w:rsidRPr="004E3437" w:rsidRDefault="00FB5D46" w:rsidP="002D5931">
            <w:pPr>
              <w:contextualSpacing/>
              <w:jc w:val="center"/>
              <w:rPr>
                <w:rFonts w:cs="Arial"/>
              </w:rPr>
            </w:pPr>
            <w:r w:rsidRPr="004E3437">
              <w:rPr>
                <w:rFonts w:cs="Arial"/>
              </w:rPr>
              <w:t>-0.5</w:t>
            </w:r>
          </w:p>
        </w:tc>
        <w:tc>
          <w:tcPr>
            <w:tcW w:w="586" w:type="pct"/>
            <w:vAlign w:val="center"/>
          </w:tcPr>
          <w:p w14:paraId="4F3AF2D0"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23820415" w14:textId="77777777" w:rsidR="00FB5D46" w:rsidRPr="004E3437" w:rsidRDefault="00FB5D46" w:rsidP="002D5931">
            <w:pPr>
              <w:contextualSpacing/>
              <w:jc w:val="center"/>
              <w:rPr>
                <w:rFonts w:cs="Arial"/>
              </w:rPr>
            </w:pPr>
            <w:r w:rsidRPr="004E3437">
              <w:rPr>
                <w:rFonts w:cs="Arial"/>
              </w:rPr>
              <w:t>10 points</w:t>
            </w:r>
          </w:p>
        </w:tc>
        <w:tc>
          <w:tcPr>
            <w:tcW w:w="1000" w:type="pct"/>
            <w:vAlign w:val="center"/>
          </w:tcPr>
          <w:p w14:paraId="4DE37065" w14:textId="77777777" w:rsidR="00FB5D46" w:rsidRPr="004E3437" w:rsidRDefault="00FB5D46" w:rsidP="002D5931">
            <w:pPr>
              <w:contextualSpacing/>
              <w:jc w:val="center"/>
              <w:rPr>
                <w:rFonts w:cs="Arial"/>
              </w:rPr>
            </w:pPr>
            <w:r w:rsidRPr="004E3437">
              <w:rPr>
                <w:rFonts w:cs="Arial"/>
              </w:rPr>
              <w:t>-38.5</w:t>
            </w:r>
          </w:p>
        </w:tc>
      </w:tr>
      <w:tr w:rsidR="00FB5D46" w:rsidRPr="004E3437" w14:paraId="195AD542" w14:textId="77777777" w:rsidTr="002D5931">
        <w:trPr>
          <w:cantSplit/>
        </w:trPr>
        <w:tc>
          <w:tcPr>
            <w:tcW w:w="1172" w:type="pct"/>
            <w:vAlign w:val="center"/>
          </w:tcPr>
          <w:p w14:paraId="3EEAD893" w14:textId="77777777" w:rsidR="00FB5D46" w:rsidRPr="004E3437" w:rsidRDefault="00FB5D46" w:rsidP="002D5931">
            <w:pPr>
              <w:contextualSpacing/>
              <w:rPr>
                <w:rFonts w:cs="Arial"/>
              </w:rPr>
            </w:pPr>
            <w:r w:rsidRPr="004E3437">
              <w:rPr>
                <w:rFonts w:cs="Arial"/>
              </w:rPr>
              <w:t>Foster Youth</w:t>
            </w:r>
          </w:p>
        </w:tc>
        <w:tc>
          <w:tcPr>
            <w:tcW w:w="656" w:type="pct"/>
            <w:vAlign w:val="center"/>
          </w:tcPr>
          <w:p w14:paraId="528364A1" w14:textId="77777777" w:rsidR="00FB5D46" w:rsidRPr="004E3437" w:rsidRDefault="00FB5D46" w:rsidP="002D5931">
            <w:pPr>
              <w:contextualSpacing/>
              <w:jc w:val="center"/>
              <w:rPr>
                <w:rFonts w:cs="Arial"/>
              </w:rPr>
            </w:pPr>
            <w:r w:rsidRPr="004E3437">
              <w:rPr>
                <w:rFonts w:cs="Arial"/>
              </w:rPr>
              <w:t>-110.0</w:t>
            </w:r>
          </w:p>
        </w:tc>
        <w:tc>
          <w:tcPr>
            <w:tcW w:w="586" w:type="pct"/>
            <w:vAlign w:val="center"/>
          </w:tcPr>
          <w:p w14:paraId="15B85D8A" w14:textId="77777777" w:rsidR="00FB5D46" w:rsidRPr="004E3437" w:rsidRDefault="00FB5D46" w:rsidP="002D5931">
            <w:pPr>
              <w:contextualSpacing/>
              <w:jc w:val="center"/>
              <w:rPr>
                <w:rFonts w:cs="Arial"/>
              </w:rPr>
            </w:pPr>
            <w:r w:rsidRPr="004E3437">
              <w:rPr>
                <w:rFonts w:cs="Arial"/>
              </w:rPr>
              <w:t>6.8</w:t>
            </w:r>
          </w:p>
        </w:tc>
        <w:tc>
          <w:tcPr>
            <w:tcW w:w="586" w:type="pct"/>
            <w:vAlign w:val="center"/>
          </w:tcPr>
          <w:p w14:paraId="5CE943EF"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7BE008A1" w14:textId="77777777" w:rsidR="00FB5D46" w:rsidRPr="004E3437" w:rsidRDefault="00FB5D46" w:rsidP="002D5931">
            <w:pPr>
              <w:contextualSpacing/>
              <w:jc w:val="center"/>
              <w:rPr>
                <w:rFonts w:cs="Arial"/>
              </w:rPr>
            </w:pPr>
            <w:r w:rsidRPr="004E3437">
              <w:rPr>
                <w:rFonts w:cs="Arial"/>
              </w:rPr>
              <w:t>16 points</w:t>
            </w:r>
          </w:p>
        </w:tc>
        <w:tc>
          <w:tcPr>
            <w:tcW w:w="1000" w:type="pct"/>
            <w:vAlign w:val="center"/>
          </w:tcPr>
          <w:p w14:paraId="5CB7FC67" w14:textId="77777777" w:rsidR="00FB5D46" w:rsidRPr="004E3437" w:rsidRDefault="00FB5D46" w:rsidP="002D5931">
            <w:pPr>
              <w:contextualSpacing/>
              <w:jc w:val="center"/>
              <w:rPr>
                <w:rFonts w:cs="Arial"/>
              </w:rPr>
            </w:pPr>
            <w:r w:rsidRPr="004E3437">
              <w:rPr>
                <w:rFonts w:cs="Arial"/>
              </w:rPr>
              <w:t>-62.0</w:t>
            </w:r>
          </w:p>
        </w:tc>
      </w:tr>
      <w:tr w:rsidR="00FB5D46" w:rsidRPr="004E3437" w14:paraId="293309D2" w14:textId="77777777" w:rsidTr="002D5931">
        <w:trPr>
          <w:cantSplit/>
        </w:trPr>
        <w:tc>
          <w:tcPr>
            <w:tcW w:w="1172" w:type="pct"/>
            <w:vAlign w:val="center"/>
          </w:tcPr>
          <w:p w14:paraId="4CB416A6" w14:textId="77777777" w:rsidR="00FB5D46" w:rsidRPr="004E3437" w:rsidRDefault="00FB5D46" w:rsidP="002D5931">
            <w:pPr>
              <w:contextualSpacing/>
              <w:rPr>
                <w:rFonts w:cs="Arial"/>
              </w:rPr>
            </w:pPr>
            <w:r w:rsidRPr="004E3437">
              <w:rPr>
                <w:rFonts w:cs="Arial"/>
              </w:rPr>
              <w:t>Homeless</w:t>
            </w:r>
          </w:p>
        </w:tc>
        <w:tc>
          <w:tcPr>
            <w:tcW w:w="656" w:type="pct"/>
            <w:vAlign w:val="center"/>
          </w:tcPr>
          <w:p w14:paraId="33D5B7B2" w14:textId="77777777" w:rsidR="00FB5D46" w:rsidRPr="004E3437" w:rsidRDefault="00FB5D46" w:rsidP="002D5931">
            <w:pPr>
              <w:contextualSpacing/>
              <w:jc w:val="center"/>
              <w:rPr>
                <w:rFonts w:cs="Arial"/>
              </w:rPr>
            </w:pPr>
            <w:r w:rsidRPr="004E3437">
              <w:rPr>
                <w:rFonts w:cs="Arial"/>
              </w:rPr>
              <w:t>-82.9</w:t>
            </w:r>
          </w:p>
        </w:tc>
        <w:tc>
          <w:tcPr>
            <w:tcW w:w="586" w:type="pct"/>
            <w:vAlign w:val="center"/>
          </w:tcPr>
          <w:p w14:paraId="28F4F5E4" w14:textId="77777777" w:rsidR="00FB5D46" w:rsidRPr="004E3437" w:rsidRDefault="00FB5D46" w:rsidP="002D5931">
            <w:pPr>
              <w:contextualSpacing/>
              <w:jc w:val="center"/>
              <w:rPr>
                <w:rFonts w:cs="Arial"/>
              </w:rPr>
            </w:pPr>
            <w:r w:rsidRPr="004E3437">
              <w:rPr>
                <w:rFonts w:cs="Arial"/>
              </w:rPr>
              <w:t>-2.7</w:t>
            </w:r>
          </w:p>
        </w:tc>
        <w:tc>
          <w:tcPr>
            <w:tcW w:w="586" w:type="pct"/>
            <w:vAlign w:val="center"/>
          </w:tcPr>
          <w:p w14:paraId="5889F794"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3FEBDB1B" w14:textId="77777777" w:rsidR="00FB5D46" w:rsidRPr="004E3437" w:rsidRDefault="00FB5D46" w:rsidP="002D5931">
            <w:pPr>
              <w:contextualSpacing/>
              <w:jc w:val="center"/>
              <w:rPr>
                <w:rFonts w:cs="Arial"/>
              </w:rPr>
            </w:pPr>
            <w:r w:rsidRPr="004E3437">
              <w:rPr>
                <w:rFonts w:cs="Arial"/>
              </w:rPr>
              <w:t>12 points</w:t>
            </w:r>
          </w:p>
        </w:tc>
        <w:tc>
          <w:tcPr>
            <w:tcW w:w="1000" w:type="pct"/>
            <w:vAlign w:val="center"/>
          </w:tcPr>
          <w:p w14:paraId="56417BB1" w14:textId="77777777" w:rsidR="00FB5D46" w:rsidRPr="004E3437" w:rsidRDefault="00FB5D46" w:rsidP="002D5931">
            <w:pPr>
              <w:contextualSpacing/>
              <w:jc w:val="center"/>
              <w:rPr>
                <w:rFonts w:cs="Arial"/>
              </w:rPr>
            </w:pPr>
            <w:r w:rsidRPr="004E3437">
              <w:rPr>
                <w:rFonts w:cs="Arial"/>
              </w:rPr>
              <w:t>-46.9</w:t>
            </w:r>
          </w:p>
        </w:tc>
      </w:tr>
      <w:tr w:rsidR="00FB5D46" w:rsidRPr="004E3437" w14:paraId="017391D3" w14:textId="77777777" w:rsidTr="002D5931">
        <w:trPr>
          <w:cantSplit/>
        </w:trPr>
        <w:tc>
          <w:tcPr>
            <w:tcW w:w="1172" w:type="pct"/>
            <w:vAlign w:val="center"/>
          </w:tcPr>
          <w:p w14:paraId="260C92EF" w14:textId="77777777" w:rsidR="00FB5D46" w:rsidRPr="004E3437" w:rsidRDefault="00FB5D46" w:rsidP="002D5931">
            <w:pPr>
              <w:contextualSpacing/>
              <w:rPr>
                <w:rFonts w:cs="Arial"/>
              </w:rPr>
            </w:pPr>
            <w:r w:rsidRPr="004E3437">
              <w:rPr>
                <w:rFonts w:cs="Arial"/>
              </w:rPr>
              <w:t>Socioeconomically Disadvantaged</w:t>
            </w:r>
          </w:p>
        </w:tc>
        <w:tc>
          <w:tcPr>
            <w:tcW w:w="656" w:type="pct"/>
            <w:vAlign w:val="center"/>
          </w:tcPr>
          <w:p w14:paraId="4B6DA5E7" w14:textId="77777777" w:rsidR="00FB5D46" w:rsidRPr="004E3437" w:rsidRDefault="00FB5D46" w:rsidP="002D5931">
            <w:pPr>
              <w:contextualSpacing/>
              <w:jc w:val="center"/>
              <w:rPr>
                <w:rFonts w:cs="Arial"/>
              </w:rPr>
            </w:pPr>
            <w:r w:rsidRPr="004E3437">
              <w:rPr>
                <w:rFonts w:cs="Arial"/>
              </w:rPr>
              <w:t>-68.6</w:t>
            </w:r>
          </w:p>
        </w:tc>
        <w:tc>
          <w:tcPr>
            <w:tcW w:w="586" w:type="pct"/>
            <w:vAlign w:val="center"/>
          </w:tcPr>
          <w:p w14:paraId="488268E8" w14:textId="77777777" w:rsidR="00FB5D46" w:rsidRPr="004E3437" w:rsidRDefault="00FB5D46" w:rsidP="002D5931">
            <w:pPr>
              <w:contextualSpacing/>
              <w:jc w:val="center"/>
              <w:rPr>
                <w:rFonts w:cs="Arial"/>
              </w:rPr>
            </w:pPr>
            <w:r w:rsidRPr="004E3437">
              <w:rPr>
                <w:rFonts w:cs="Arial"/>
              </w:rPr>
              <w:t>-0.3</w:t>
            </w:r>
          </w:p>
        </w:tc>
        <w:tc>
          <w:tcPr>
            <w:tcW w:w="586" w:type="pct"/>
            <w:vAlign w:val="center"/>
          </w:tcPr>
          <w:p w14:paraId="4DFF6BE4" w14:textId="77777777" w:rsidR="00FB5D46" w:rsidRPr="004E3437" w:rsidRDefault="00FB5D46" w:rsidP="002D5931">
            <w:pPr>
              <w:contextualSpacing/>
              <w:jc w:val="center"/>
              <w:rPr>
                <w:rFonts w:cs="Arial"/>
              </w:rPr>
            </w:pPr>
            <w:r w:rsidRPr="004E3437">
              <w:rPr>
                <w:rFonts w:cs="Arial"/>
              </w:rPr>
              <w:t>Orange</w:t>
            </w:r>
          </w:p>
        </w:tc>
        <w:tc>
          <w:tcPr>
            <w:tcW w:w="1000" w:type="pct"/>
            <w:vAlign w:val="center"/>
          </w:tcPr>
          <w:p w14:paraId="5ADADAF9" w14:textId="77777777" w:rsidR="00FB5D46" w:rsidRPr="004E3437" w:rsidRDefault="00FB5D46" w:rsidP="002D5931">
            <w:pPr>
              <w:contextualSpacing/>
              <w:jc w:val="center"/>
              <w:rPr>
                <w:rFonts w:cs="Arial"/>
              </w:rPr>
            </w:pPr>
            <w:r w:rsidRPr="004E3437">
              <w:rPr>
                <w:rFonts w:cs="Arial"/>
              </w:rPr>
              <w:t>10 points</w:t>
            </w:r>
          </w:p>
        </w:tc>
        <w:tc>
          <w:tcPr>
            <w:tcW w:w="1000" w:type="pct"/>
            <w:vAlign w:val="center"/>
          </w:tcPr>
          <w:p w14:paraId="190F77CC" w14:textId="77777777" w:rsidR="00FB5D46" w:rsidRPr="004E3437" w:rsidRDefault="00FB5D46" w:rsidP="002D5931">
            <w:pPr>
              <w:contextualSpacing/>
              <w:jc w:val="center"/>
              <w:rPr>
                <w:rFonts w:cs="Arial"/>
              </w:rPr>
            </w:pPr>
            <w:r w:rsidRPr="004E3437">
              <w:rPr>
                <w:rFonts w:cs="Arial"/>
              </w:rPr>
              <w:t>-38.6</w:t>
            </w:r>
          </w:p>
        </w:tc>
      </w:tr>
      <w:tr w:rsidR="00FB5D46" w:rsidRPr="004E3437" w14:paraId="544E177B" w14:textId="77777777" w:rsidTr="002D5931">
        <w:trPr>
          <w:cantSplit/>
        </w:trPr>
        <w:tc>
          <w:tcPr>
            <w:tcW w:w="1172" w:type="pct"/>
            <w:vAlign w:val="center"/>
          </w:tcPr>
          <w:p w14:paraId="49ADEE6B" w14:textId="77777777" w:rsidR="00FB5D46" w:rsidRPr="004E3437" w:rsidRDefault="00FB5D46" w:rsidP="002D5931">
            <w:pPr>
              <w:contextualSpacing/>
              <w:rPr>
                <w:rFonts w:cs="Arial"/>
              </w:rPr>
            </w:pPr>
            <w:r w:rsidRPr="004E3437">
              <w:rPr>
                <w:rFonts w:cs="Arial"/>
              </w:rPr>
              <w:t>Students with Disabilities</w:t>
            </w:r>
          </w:p>
        </w:tc>
        <w:tc>
          <w:tcPr>
            <w:tcW w:w="656" w:type="pct"/>
            <w:vAlign w:val="center"/>
          </w:tcPr>
          <w:p w14:paraId="30A06381" w14:textId="77777777" w:rsidR="00FB5D46" w:rsidRPr="004E3437" w:rsidRDefault="00FB5D46" w:rsidP="002D5931">
            <w:pPr>
              <w:contextualSpacing/>
              <w:jc w:val="center"/>
              <w:rPr>
                <w:rFonts w:cs="Arial"/>
              </w:rPr>
            </w:pPr>
            <w:r w:rsidRPr="004E3437">
              <w:rPr>
                <w:rFonts w:cs="Arial"/>
              </w:rPr>
              <w:t>-125.0</w:t>
            </w:r>
          </w:p>
        </w:tc>
        <w:tc>
          <w:tcPr>
            <w:tcW w:w="586" w:type="pct"/>
            <w:vAlign w:val="center"/>
          </w:tcPr>
          <w:p w14:paraId="141608A2" w14:textId="77777777" w:rsidR="00FB5D46" w:rsidRPr="004E3437" w:rsidRDefault="00FB5D46" w:rsidP="002D5931">
            <w:pPr>
              <w:contextualSpacing/>
              <w:jc w:val="center"/>
              <w:rPr>
                <w:rFonts w:cs="Arial"/>
              </w:rPr>
            </w:pPr>
            <w:r w:rsidRPr="004E3437">
              <w:rPr>
                <w:rFonts w:cs="Arial"/>
              </w:rPr>
              <w:t>-.09</w:t>
            </w:r>
          </w:p>
        </w:tc>
        <w:tc>
          <w:tcPr>
            <w:tcW w:w="586" w:type="pct"/>
            <w:vAlign w:val="center"/>
          </w:tcPr>
          <w:p w14:paraId="2C55EE3E" w14:textId="77777777" w:rsidR="00FB5D46" w:rsidRPr="004E3437" w:rsidRDefault="00FB5D46" w:rsidP="002D5931">
            <w:pPr>
              <w:contextualSpacing/>
              <w:jc w:val="center"/>
              <w:rPr>
                <w:rFonts w:cs="Arial"/>
              </w:rPr>
            </w:pPr>
            <w:r w:rsidRPr="004E3437">
              <w:rPr>
                <w:rFonts w:cs="Arial"/>
              </w:rPr>
              <w:t>Red</w:t>
            </w:r>
          </w:p>
        </w:tc>
        <w:tc>
          <w:tcPr>
            <w:tcW w:w="1000" w:type="pct"/>
            <w:vAlign w:val="center"/>
          </w:tcPr>
          <w:p w14:paraId="77A18D9F" w14:textId="77777777" w:rsidR="00FB5D46" w:rsidRPr="004E3437" w:rsidRDefault="00FB5D46" w:rsidP="002D5931">
            <w:pPr>
              <w:contextualSpacing/>
              <w:jc w:val="center"/>
              <w:rPr>
                <w:rFonts w:cs="Arial"/>
              </w:rPr>
            </w:pPr>
            <w:r w:rsidRPr="004E3437">
              <w:rPr>
                <w:rFonts w:cs="Arial"/>
              </w:rPr>
              <w:t>18 points</w:t>
            </w:r>
          </w:p>
        </w:tc>
        <w:tc>
          <w:tcPr>
            <w:tcW w:w="1000" w:type="pct"/>
            <w:vAlign w:val="center"/>
          </w:tcPr>
          <w:p w14:paraId="0BC30972" w14:textId="77777777" w:rsidR="00FB5D46" w:rsidRPr="004E3437" w:rsidRDefault="00FB5D46" w:rsidP="002D5931">
            <w:pPr>
              <w:contextualSpacing/>
              <w:jc w:val="center"/>
              <w:rPr>
                <w:rFonts w:cs="Arial"/>
              </w:rPr>
            </w:pPr>
            <w:r w:rsidRPr="004E3437">
              <w:rPr>
                <w:rFonts w:cs="Arial"/>
              </w:rPr>
              <w:t>-71.0</w:t>
            </w:r>
          </w:p>
        </w:tc>
      </w:tr>
    </w:tbl>
    <w:p w14:paraId="52E7A4F2" w14:textId="0611E403" w:rsidR="00F968F1" w:rsidRDefault="00F968F1" w:rsidP="00FB5D46">
      <w:pPr>
        <w:pStyle w:val="NoSpacing"/>
        <w:ind w:left="-450"/>
      </w:pPr>
    </w:p>
    <w:p w14:paraId="77650055" w14:textId="4C93EF9F" w:rsidR="00F968F1" w:rsidRDefault="00F968F1"/>
    <w:p w14:paraId="58EA99D7" w14:textId="77777777" w:rsidR="00F968F1" w:rsidRPr="004E3437" w:rsidRDefault="00F968F1" w:rsidP="00F968F1">
      <w:pPr>
        <w:pStyle w:val="NoSpacing"/>
        <w:ind w:hanging="450"/>
      </w:pPr>
      <w:r w:rsidRPr="004E3437">
        <w:rPr>
          <w:b/>
        </w:rPr>
        <w:t>Table 9: State Level Mathematics Data by Student Group</w:t>
      </w:r>
      <w:r w:rsidRPr="004E3437">
        <w:t xml:space="preserve"> </w:t>
      </w:r>
      <w:r w:rsidRPr="004E3437">
        <w:rPr>
          <w:b/>
        </w:rPr>
        <w:t>(Grade 11)</w:t>
      </w:r>
    </w:p>
    <w:tbl>
      <w:tblPr>
        <w:tblStyle w:val="TableGrid"/>
        <w:tblW w:w="5237" w:type="pct"/>
        <w:tblInd w:w="-455" w:type="dxa"/>
        <w:tblLayout w:type="fixed"/>
        <w:tblLook w:val="04A0" w:firstRow="1" w:lastRow="0" w:firstColumn="1" w:lastColumn="0" w:noHBand="0" w:noVBand="1"/>
        <w:tblDescription w:val="State Level Mathematics Data by Student Group (Grade 11)"/>
      </w:tblPr>
      <w:tblGrid>
        <w:gridCol w:w="2342"/>
        <w:gridCol w:w="1349"/>
        <w:gridCol w:w="1170"/>
        <w:gridCol w:w="1259"/>
        <w:gridCol w:w="1981"/>
        <w:gridCol w:w="2069"/>
      </w:tblGrid>
      <w:tr w:rsidR="00F968F1" w:rsidRPr="004E3437" w14:paraId="088E881C" w14:textId="77777777" w:rsidTr="002D5931">
        <w:trPr>
          <w:cantSplit/>
          <w:trHeight w:val="290"/>
          <w:tblHeader/>
        </w:trPr>
        <w:tc>
          <w:tcPr>
            <w:tcW w:w="1151" w:type="pct"/>
            <w:shd w:val="clear" w:color="auto" w:fill="auto"/>
            <w:noWrap/>
            <w:vAlign w:val="center"/>
          </w:tcPr>
          <w:p w14:paraId="3B1CAFC9" w14:textId="77777777" w:rsidR="00F968F1" w:rsidRPr="004E3437" w:rsidRDefault="00F968F1" w:rsidP="002D5931">
            <w:pPr>
              <w:rPr>
                <w:rFonts w:cs="Arial"/>
                <w:b/>
                <w:color w:val="000000"/>
              </w:rPr>
            </w:pPr>
            <w:r w:rsidRPr="004E3437">
              <w:rPr>
                <w:rFonts w:cs="Arial"/>
                <w:b/>
                <w:color w:val="000000"/>
              </w:rPr>
              <w:t>Student Group</w:t>
            </w:r>
          </w:p>
        </w:tc>
        <w:tc>
          <w:tcPr>
            <w:tcW w:w="663" w:type="pct"/>
            <w:shd w:val="clear" w:color="auto" w:fill="auto"/>
            <w:noWrap/>
            <w:vAlign w:val="center"/>
          </w:tcPr>
          <w:p w14:paraId="56909453" w14:textId="77777777" w:rsidR="00F968F1" w:rsidRPr="004E3437" w:rsidRDefault="00F968F1" w:rsidP="002D5931">
            <w:pPr>
              <w:jc w:val="center"/>
              <w:rPr>
                <w:rFonts w:cs="Arial"/>
                <w:b/>
                <w:color w:val="000000"/>
              </w:rPr>
            </w:pPr>
            <w:r w:rsidRPr="004E3437">
              <w:rPr>
                <w:rFonts w:cs="Arial"/>
                <w:b/>
                <w:color w:val="000000"/>
              </w:rPr>
              <w:t>Status</w:t>
            </w:r>
          </w:p>
        </w:tc>
        <w:tc>
          <w:tcPr>
            <w:tcW w:w="575" w:type="pct"/>
            <w:shd w:val="clear" w:color="auto" w:fill="auto"/>
            <w:noWrap/>
            <w:vAlign w:val="center"/>
          </w:tcPr>
          <w:p w14:paraId="039719FC" w14:textId="77777777" w:rsidR="00F968F1" w:rsidRPr="004E3437" w:rsidRDefault="00F968F1" w:rsidP="002D5931">
            <w:pPr>
              <w:jc w:val="center"/>
              <w:rPr>
                <w:rFonts w:cs="Arial"/>
                <w:b/>
                <w:color w:val="000000"/>
              </w:rPr>
            </w:pPr>
            <w:r w:rsidRPr="004E3437">
              <w:rPr>
                <w:rFonts w:cs="Arial"/>
                <w:b/>
                <w:color w:val="000000"/>
              </w:rPr>
              <w:t>Change</w:t>
            </w:r>
          </w:p>
        </w:tc>
        <w:tc>
          <w:tcPr>
            <w:tcW w:w="619" w:type="pct"/>
            <w:shd w:val="clear" w:color="auto" w:fill="auto"/>
            <w:noWrap/>
            <w:vAlign w:val="center"/>
          </w:tcPr>
          <w:p w14:paraId="56CC8641" w14:textId="77777777" w:rsidR="00F968F1" w:rsidRPr="004E3437" w:rsidRDefault="00F968F1" w:rsidP="002D5931">
            <w:pPr>
              <w:jc w:val="center"/>
              <w:rPr>
                <w:rFonts w:cs="Arial"/>
                <w:b/>
                <w:color w:val="000000"/>
              </w:rPr>
            </w:pPr>
            <w:r w:rsidRPr="004E3437">
              <w:rPr>
                <w:rFonts w:cs="Arial"/>
                <w:b/>
                <w:color w:val="000000"/>
              </w:rPr>
              <w:t>Color</w:t>
            </w:r>
          </w:p>
        </w:tc>
        <w:tc>
          <w:tcPr>
            <w:tcW w:w="974" w:type="pct"/>
            <w:shd w:val="clear" w:color="auto" w:fill="auto"/>
            <w:vAlign w:val="center"/>
          </w:tcPr>
          <w:p w14:paraId="7F473DCE" w14:textId="77777777" w:rsidR="00F968F1" w:rsidRPr="004E3437" w:rsidRDefault="00F968F1" w:rsidP="002D5931">
            <w:pPr>
              <w:jc w:val="center"/>
              <w:rPr>
                <w:rFonts w:cs="Arial"/>
                <w:b/>
                <w:color w:val="000000"/>
              </w:rPr>
            </w:pPr>
            <w:r w:rsidRPr="004E3437">
              <w:rPr>
                <w:rFonts w:cs="Arial"/>
                <w:b/>
                <w:bCs/>
                <w:szCs w:val="22"/>
              </w:rPr>
              <w:t>Average Annual Improvement to Meet Goal</w:t>
            </w:r>
          </w:p>
        </w:tc>
        <w:tc>
          <w:tcPr>
            <w:tcW w:w="1017" w:type="pct"/>
            <w:shd w:val="clear" w:color="auto" w:fill="auto"/>
            <w:vAlign w:val="center"/>
          </w:tcPr>
          <w:p w14:paraId="6B1B1200" w14:textId="77777777" w:rsidR="00F968F1" w:rsidRPr="004E3437" w:rsidRDefault="00F968F1" w:rsidP="002D5931">
            <w:pPr>
              <w:jc w:val="center"/>
              <w:rPr>
                <w:rFonts w:cs="Arial"/>
                <w:b/>
                <w:color w:val="000000"/>
              </w:rPr>
            </w:pPr>
            <w:r w:rsidRPr="004E3437">
              <w:rPr>
                <w:rFonts w:cs="Arial"/>
                <w:b/>
                <w:bCs/>
                <w:szCs w:val="22"/>
              </w:rPr>
              <w:t>Status After Three Years</w:t>
            </w:r>
          </w:p>
        </w:tc>
      </w:tr>
      <w:tr w:rsidR="00F968F1" w:rsidRPr="004E3437" w14:paraId="3DA57172" w14:textId="77777777" w:rsidTr="002D5931">
        <w:trPr>
          <w:cantSplit/>
          <w:trHeight w:val="290"/>
        </w:trPr>
        <w:tc>
          <w:tcPr>
            <w:tcW w:w="1151" w:type="pct"/>
            <w:noWrap/>
            <w:vAlign w:val="center"/>
          </w:tcPr>
          <w:p w14:paraId="5F084242" w14:textId="77777777" w:rsidR="00F968F1" w:rsidRPr="004E3437" w:rsidRDefault="00F968F1" w:rsidP="002D5931">
            <w:pPr>
              <w:rPr>
                <w:rFonts w:cs="Arial"/>
                <w:color w:val="000000"/>
              </w:rPr>
            </w:pPr>
            <w:r w:rsidRPr="004E3437">
              <w:rPr>
                <w:rFonts w:cs="Arial"/>
                <w:color w:val="000000"/>
              </w:rPr>
              <w:t>All Students</w:t>
            </w:r>
          </w:p>
        </w:tc>
        <w:tc>
          <w:tcPr>
            <w:tcW w:w="663" w:type="pct"/>
            <w:noWrap/>
            <w:vAlign w:val="center"/>
          </w:tcPr>
          <w:p w14:paraId="5AE2BEA2" w14:textId="77777777" w:rsidR="00F968F1" w:rsidRPr="004E3437" w:rsidRDefault="00F968F1" w:rsidP="002D5931">
            <w:pPr>
              <w:jc w:val="center"/>
              <w:rPr>
                <w:rFonts w:cs="Arial"/>
                <w:color w:val="000000"/>
              </w:rPr>
            </w:pPr>
            <w:r w:rsidRPr="004E3437">
              <w:rPr>
                <w:rFonts w:cs="Arial"/>
                <w:color w:val="000000"/>
              </w:rPr>
              <w:t>-64.5</w:t>
            </w:r>
          </w:p>
        </w:tc>
        <w:tc>
          <w:tcPr>
            <w:tcW w:w="575" w:type="pct"/>
            <w:noWrap/>
            <w:vAlign w:val="center"/>
          </w:tcPr>
          <w:p w14:paraId="47B832D4" w14:textId="77777777" w:rsidR="00F968F1" w:rsidRPr="004E3437" w:rsidRDefault="00F968F1" w:rsidP="002D5931">
            <w:pPr>
              <w:jc w:val="center"/>
              <w:rPr>
                <w:rFonts w:cs="Arial"/>
                <w:color w:val="000000"/>
              </w:rPr>
            </w:pPr>
            <w:r w:rsidRPr="004E3437">
              <w:rPr>
                <w:rFonts w:cs="Arial"/>
                <w:color w:val="000000"/>
              </w:rPr>
              <w:t>-0.7</w:t>
            </w:r>
          </w:p>
        </w:tc>
        <w:tc>
          <w:tcPr>
            <w:tcW w:w="619" w:type="pct"/>
            <w:noWrap/>
            <w:vAlign w:val="center"/>
          </w:tcPr>
          <w:p w14:paraId="0082D107" w14:textId="77777777" w:rsidR="00F968F1" w:rsidRPr="004E3437" w:rsidRDefault="00F968F1" w:rsidP="002D5931">
            <w:pPr>
              <w:jc w:val="center"/>
              <w:rPr>
                <w:rFonts w:cs="Arial"/>
                <w:color w:val="000000"/>
              </w:rPr>
            </w:pPr>
            <w:r w:rsidRPr="004E3437">
              <w:rPr>
                <w:rFonts w:cs="Arial"/>
                <w:color w:val="000000"/>
              </w:rPr>
              <w:t>Orange</w:t>
            </w:r>
          </w:p>
        </w:tc>
        <w:tc>
          <w:tcPr>
            <w:tcW w:w="974" w:type="pct"/>
            <w:vAlign w:val="center"/>
          </w:tcPr>
          <w:p w14:paraId="35999D23" w14:textId="77777777" w:rsidR="00F968F1" w:rsidRPr="004E3437" w:rsidRDefault="00F968F1" w:rsidP="002D5931">
            <w:pPr>
              <w:jc w:val="center"/>
              <w:rPr>
                <w:rFonts w:cs="Arial"/>
                <w:color w:val="000000"/>
              </w:rPr>
            </w:pPr>
            <w:r w:rsidRPr="004E3437">
              <w:rPr>
                <w:rFonts w:cs="Arial"/>
                <w:color w:val="000000"/>
              </w:rPr>
              <w:t>9.2</w:t>
            </w:r>
          </w:p>
        </w:tc>
        <w:tc>
          <w:tcPr>
            <w:tcW w:w="1017" w:type="pct"/>
            <w:vAlign w:val="center"/>
          </w:tcPr>
          <w:p w14:paraId="612E05E8" w14:textId="77777777" w:rsidR="00F968F1" w:rsidRPr="004E3437" w:rsidRDefault="00F968F1" w:rsidP="002D5931">
            <w:pPr>
              <w:jc w:val="center"/>
              <w:rPr>
                <w:rFonts w:cs="Arial"/>
                <w:color w:val="000000"/>
              </w:rPr>
            </w:pPr>
            <w:r w:rsidRPr="004E3437">
              <w:rPr>
                <w:rFonts w:cs="Arial"/>
                <w:color w:val="000000"/>
              </w:rPr>
              <w:t>-36.9</w:t>
            </w:r>
          </w:p>
        </w:tc>
      </w:tr>
      <w:tr w:rsidR="00F968F1" w:rsidRPr="004E3437" w14:paraId="1332CC91" w14:textId="77777777" w:rsidTr="002D5931">
        <w:trPr>
          <w:cantSplit/>
          <w:trHeight w:val="290"/>
        </w:trPr>
        <w:tc>
          <w:tcPr>
            <w:tcW w:w="1151" w:type="pct"/>
            <w:noWrap/>
            <w:vAlign w:val="center"/>
          </w:tcPr>
          <w:p w14:paraId="0EFDE5EE" w14:textId="77777777" w:rsidR="00F968F1" w:rsidRPr="004E3437" w:rsidRDefault="00F968F1" w:rsidP="002D5931">
            <w:pPr>
              <w:rPr>
                <w:rFonts w:cs="Arial"/>
                <w:color w:val="000000"/>
              </w:rPr>
            </w:pPr>
            <w:r w:rsidRPr="004E3437">
              <w:rPr>
                <w:rFonts w:cs="Arial"/>
                <w:color w:val="000000"/>
              </w:rPr>
              <w:t>American Indian</w:t>
            </w:r>
          </w:p>
        </w:tc>
        <w:tc>
          <w:tcPr>
            <w:tcW w:w="663" w:type="pct"/>
            <w:noWrap/>
            <w:vAlign w:val="center"/>
          </w:tcPr>
          <w:p w14:paraId="3D6A81D3" w14:textId="77777777" w:rsidR="00F968F1" w:rsidRPr="004E3437" w:rsidRDefault="00F968F1" w:rsidP="002D5931">
            <w:pPr>
              <w:jc w:val="center"/>
              <w:rPr>
                <w:rFonts w:cs="Arial"/>
                <w:color w:val="000000"/>
              </w:rPr>
            </w:pPr>
            <w:r w:rsidRPr="004E3437">
              <w:rPr>
                <w:rFonts w:cs="Arial"/>
                <w:color w:val="000000"/>
              </w:rPr>
              <w:t>-102.7</w:t>
            </w:r>
          </w:p>
        </w:tc>
        <w:tc>
          <w:tcPr>
            <w:tcW w:w="575" w:type="pct"/>
            <w:noWrap/>
            <w:vAlign w:val="center"/>
          </w:tcPr>
          <w:p w14:paraId="3A03557E" w14:textId="77777777" w:rsidR="00F968F1" w:rsidRPr="004E3437" w:rsidRDefault="00F968F1" w:rsidP="002D5931">
            <w:pPr>
              <w:jc w:val="center"/>
              <w:rPr>
                <w:rFonts w:cs="Arial"/>
                <w:color w:val="000000"/>
              </w:rPr>
            </w:pPr>
            <w:r w:rsidRPr="004E3437">
              <w:rPr>
                <w:rFonts w:cs="Arial"/>
                <w:color w:val="000000"/>
              </w:rPr>
              <w:t>-7.3</w:t>
            </w:r>
          </w:p>
        </w:tc>
        <w:tc>
          <w:tcPr>
            <w:tcW w:w="619" w:type="pct"/>
            <w:noWrap/>
            <w:vAlign w:val="center"/>
          </w:tcPr>
          <w:p w14:paraId="2CF39472"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1792B2CE" w14:textId="77777777" w:rsidR="00F968F1" w:rsidRPr="004E3437" w:rsidRDefault="00F968F1" w:rsidP="002D5931">
            <w:pPr>
              <w:jc w:val="center"/>
              <w:rPr>
                <w:rFonts w:cs="Arial"/>
                <w:color w:val="000000"/>
              </w:rPr>
            </w:pPr>
            <w:r w:rsidRPr="004E3437">
              <w:rPr>
                <w:rFonts w:cs="Arial"/>
                <w:color w:val="000000"/>
              </w:rPr>
              <w:t>14.7</w:t>
            </w:r>
          </w:p>
        </w:tc>
        <w:tc>
          <w:tcPr>
            <w:tcW w:w="1017" w:type="pct"/>
            <w:vAlign w:val="center"/>
          </w:tcPr>
          <w:p w14:paraId="71E2570F" w14:textId="77777777" w:rsidR="00F968F1" w:rsidRPr="004E3437" w:rsidRDefault="00F968F1" w:rsidP="002D5931">
            <w:pPr>
              <w:jc w:val="center"/>
              <w:rPr>
                <w:rFonts w:cs="Arial"/>
                <w:color w:val="000000"/>
              </w:rPr>
            </w:pPr>
            <w:r w:rsidRPr="004E3437">
              <w:rPr>
                <w:rFonts w:cs="Arial"/>
                <w:color w:val="000000"/>
              </w:rPr>
              <w:t>-58.6</w:t>
            </w:r>
          </w:p>
        </w:tc>
      </w:tr>
      <w:tr w:rsidR="00F968F1" w:rsidRPr="004E3437" w14:paraId="0CA768B8" w14:textId="77777777" w:rsidTr="002D5931">
        <w:trPr>
          <w:cantSplit/>
          <w:trHeight w:val="290"/>
        </w:trPr>
        <w:tc>
          <w:tcPr>
            <w:tcW w:w="1151" w:type="pct"/>
            <w:noWrap/>
            <w:vAlign w:val="center"/>
          </w:tcPr>
          <w:p w14:paraId="1EDEA2BB" w14:textId="77777777" w:rsidR="00F968F1" w:rsidRPr="004E3437" w:rsidRDefault="00F968F1" w:rsidP="002D5931">
            <w:pPr>
              <w:rPr>
                <w:rFonts w:cs="Arial"/>
                <w:color w:val="000000"/>
              </w:rPr>
            </w:pPr>
            <w:r w:rsidRPr="004E3437">
              <w:rPr>
                <w:rFonts w:cs="Arial"/>
                <w:color w:val="000000"/>
              </w:rPr>
              <w:t xml:space="preserve">Asian </w:t>
            </w:r>
          </w:p>
        </w:tc>
        <w:tc>
          <w:tcPr>
            <w:tcW w:w="663" w:type="pct"/>
            <w:noWrap/>
            <w:vAlign w:val="center"/>
          </w:tcPr>
          <w:p w14:paraId="5E15A16B" w14:textId="77777777" w:rsidR="00F968F1" w:rsidRPr="004E3437" w:rsidRDefault="00F968F1" w:rsidP="002D5931">
            <w:pPr>
              <w:jc w:val="center"/>
              <w:rPr>
                <w:rFonts w:cs="Arial"/>
                <w:color w:val="000000"/>
              </w:rPr>
            </w:pPr>
            <w:r w:rsidRPr="004E3437">
              <w:rPr>
                <w:rFonts w:cs="Arial"/>
                <w:color w:val="000000"/>
              </w:rPr>
              <w:t>46</w:t>
            </w:r>
          </w:p>
        </w:tc>
        <w:tc>
          <w:tcPr>
            <w:tcW w:w="575" w:type="pct"/>
            <w:noWrap/>
            <w:vAlign w:val="center"/>
          </w:tcPr>
          <w:p w14:paraId="7EDE7CA1" w14:textId="77777777" w:rsidR="00F968F1" w:rsidRPr="004E3437" w:rsidRDefault="00F968F1" w:rsidP="002D5931">
            <w:pPr>
              <w:jc w:val="center"/>
              <w:rPr>
                <w:rFonts w:cs="Arial"/>
                <w:color w:val="000000"/>
              </w:rPr>
            </w:pPr>
            <w:r w:rsidRPr="004E3437">
              <w:rPr>
                <w:rFonts w:cs="Arial"/>
                <w:color w:val="000000"/>
              </w:rPr>
              <w:t>1.9</w:t>
            </w:r>
          </w:p>
        </w:tc>
        <w:tc>
          <w:tcPr>
            <w:tcW w:w="619" w:type="pct"/>
            <w:noWrap/>
            <w:vAlign w:val="center"/>
          </w:tcPr>
          <w:p w14:paraId="386028DF" w14:textId="77777777" w:rsidR="00F968F1" w:rsidRPr="004E3437" w:rsidRDefault="00F968F1" w:rsidP="002D5931">
            <w:pPr>
              <w:jc w:val="center"/>
              <w:rPr>
                <w:rFonts w:cs="Arial"/>
                <w:color w:val="000000"/>
              </w:rPr>
            </w:pPr>
            <w:r w:rsidRPr="004E3437">
              <w:rPr>
                <w:rFonts w:cs="Arial"/>
                <w:color w:val="000000"/>
              </w:rPr>
              <w:t>Blue</w:t>
            </w:r>
          </w:p>
        </w:tc>
        <w:tc>
          <w:tcPr>
            <w:tcW w:w="974" w:type="pct"/>
            <w:vAlign w:val="center"/>
          </w:tcPr>
          <w:p w14:paraId="5C0CBA91" w14:textId="77777777" w:rsidR="00F968F1" w:rsidRPr="004E3437" w:rsidRDefault="00F968F1" w:rsidP="002D5931">
            <w:pPr>
              <w:jc w:val="center"/>
              <w:rPr>
                <w:rFonts w:cs="Arial"/>
                <w:color w:val="000000"/>
              </w:rPr>
            </w:pPr>
            <w:r w:rsidRPr="004E3437">
              <w:rPr>
                <w:rFonts w:cs="Arial"/>
                <w:color w:val="000000"/>
              </w:rPr>
              <w:t>Increase From Baseline</w:t>
            </w:r>
          </w:p>
        </w:tc>
        <w:tc>
          <w:tcPr>
            <w:tcW w:w="1017" w:type="pct"/>
            <w:vAlign w:val="center"/>
          </w:tcPr>
          <w:p w14:paraId="6F5E386C" w14:textId="77777777" w:rsidR="00F968F1" w:rsidRPr="004E3437" w:rsidRDefault="00F968F1" w:rsidP="002D5931">
            <w:pPr>
              <w:jc w:val="center"/>
              <w:rPr>
                <w:rFonts w:cs="Arial"/>
                <w:color w:val="000000"/>
              </w:rPr>
            </w:pPr>
            <w:r w:rsidRPr="004E3437">
              <w:rPr>
                <w:rFonts w:cs="Arial"/>
                <w:color w:val="000000"/>
              </w:rPr>
              <w:t>46.1</w:t>
            </w:r>
          </w:p>
        </w:tc>
      </w:tr>
      <w:tr w:rsidR="00F968F1" w:rsidRPr="004E3437" w14:paraId="5F007B0E" w14:textId="77777777" w:rsidTr="002D5931">
        <w:trPr>
          <w:cantSplit/>
          <w:trHeight w:val="290"/>
        </w:trPr>
        <w:tc>
          <w:tcPr>
            <w:tcW w:w="1151" w:type="pct"/>
            <w:noWrap/>
            <w:vAlign w:val="center"/>
          </w:tcPr>
          <w:p w14:paraId="0D691A76" w14:textId="77777777" w:rsidR="00F968F1" w:rsidRPr="004E3437" w:rsidRDefault="00F968F1" w:rsidP="002D5931">
            <w:pPr>
              <w:rPr>
                <w:rFonts w:cs="Arial"/>
                <w:color w:val="000000"/>
              </w:rPr>
            </w:pPr>
            <w:r w:rsidRPr="004E3437">
              <w:rPr>
                <w:rFonts w:cs="Arial"/>
                <w:color w:val="000000"/>
              </w:rPr>
              <w:t xml:space="preserve">Black or African American </w:t>
            </w:r>
          </w:p>
        </w:tc>
        <w:tc>
          <w:tcPr>
            <w:tcW w:w="663" w:type="pct"/>
            <w:noWrap/>
            <w:vAlign w:val="center"/>
          </w:tcPr>
          <w:p w14:paraId="1428DC83" w14:textId="77777777" w:rsidR="00F968F1" w:rsidRPr="004E3437" w:rsidRDefault="00F968F1" w:rsidP="002D5931">
            <w:pPr>
              <w:jc w:val="center"/>
              <w:rPr>
                <w:rFonts w:cs="Arial"/>
                <w:color w:val="000000"/>
              </w:rPr>
            </w:pPr>
            <w:r w:rsidRPr="004E3437">
              <w:rPr>
                <w:rFonts w:cs="Arial"/>
                <w:color w:val="000000"/>
              </w:rPr>
              <w:t>-129.8</w:t>
            </w:r>
          </w:p>
        </w:tc>
        <w:tc>
          <w:tcPr>
            <w:tcW w:w="575" w:type="pct"/>
            <w:noWrap/>
            <w:vAlign w:val="center"/>
          </w:tcPr>
          <w:p w14:paraId="7EA0578A" w14:textId="77777777" w:rsidR="00F968F1" w:rsidRPr="004E3437" w:rsidRDefault="00F968F1" w:rsidP="002D5931">
            <w:pPr>
              <w:jc w:val="center"/>
              <w:rPr>
                <w:rFonts w:cs="Arial"/>
                <w:color w:val="000000"/>
              </w:rPr>
            </w:pPr>
            <w:r w:rsidRPr="004E3437">
              <w:rPr>
                <w:rFonts w:cs="Arial"/>
                <w:color w:val="000000"/>
              </w:rPr>
              <w:t>-3.6</w:t>
            </w:r>
          </w:p>
        </w:tc>
        <w:tc>
          <w:tcPr>
            <w:tcW w:w="619" w:type="pct"/>
            <w:noWrap/>
            <w:vAlign w:val="center"/>
          </w:tcPr>
          <w:p w14:paraId="684B540C"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2CE44792" w14:textId="77777777" w:rsidR="00F968F1" w:rsidRPr="004E3437" w:rsidRDefault="00F968F1" w:rsidP="002D5931">
            <w:pPr>
              <w:jc w:val="center"/>
              <w:rPr>
                <w:rFonts w:cs="Arial"/>
                <w:color w:val="000000"/>
              </w:rPr>
            </w:pPr>
            <w:r w:rsidRPr="004E3437">
              <w:rPr>
                <w:rFonts w:cs="Arial"/>
                <w:color w:val="000000"/>
              </w:rPr>
              <w:t>18.5</w:t>
            </w:r>
          </w:p>
        </w:tc>
        <w:tc>
          <w:tcPr>
            <w:tcW w:w="1017" w:type="pct"/>
            <w:vAlign w:val="center"/>
          </w:tcPr>
          <w:p w14:paraId="4C9A8581" w14:textId="77777777" w:rsidR="00F968F1" w:rsidRPr="004E3437" w:rsidRDefault="00F968F1" w:rsidP="002D5931">
            <w:pPr>
              <w:jc w:val="center"/>
              <w:rPr>
                <w:rFonts w:cs="Arial"/>
                <w:color w:val="000000"/>
              </w:rPr>
            </w:pPr>
            <w:r w:rsidRPr="004E3437">
              <w:rPr>
                <w:rFonts w:cs="Arial"/>
                <w:color w:val="000000"/>
              </w:rPr>
              <w:t>-74.3</w:t>
            </w:r>
          </w:p>
        </w:tc>
      </w:tr>
      <w:tr w:rsidR="00F968F1" w:rsidRPr="004E3437" w14:paraId="3AE09BB3" w14:textId="77777777" w:rsidTr="002D5931">
        <w:trPr>
          <w:cantSplit/>
          <w:trHeight w:val="290"/>
        </w:trPr>
        <w:tc>
          <w:tcPr>
            <w:tcW w:w="1151" w:type="pct"/>
            <w:noWrap/>
            <w:vAlign w:val="center"/>
          </w:tcPr>
          <w:p w14:paraId="307DB615" w14:textId="77777777" w:rsidR="00F968F1" w:rsidRPr="004E3437" w:rsidRDefault="00F968F1" w:rsidP="002D5931">
            <w:pPr>
              <w:rPr>
                <w:rFonts w:cs="Arial"/>
                <w:color w:val="000000"/>
              </w:rPr>
            </w:pPr>
            <w:r w:rsidRPr="004E3437">
              <w:rPr>
                <w:rFonts w:cs="Arial"/>
                <w:color w:val="000000"/>
              </w:rPr>
              <w:t xml:space="preserve">Filipino </w:t>
            </w:r>
          </w:p>
        </w:tc>
        <w:tc>
          <w:tcPr>
            <w:tcW w:w="663" w:type="pct"/>
            <w:noWrap/>
            <w:vAlign w:val="center"/>
          </w:tcPr>
          <w:p w14:paraId="61BF0FFB" w14:textId="77777777" w:rsidR="00F968F1" w:rsidRPr="004E3437" w:rsidRDefault="00F968F1" w:rsidP="002D5931">
            <w:pPr>
              <w:jc w:val="center"/>
              <w:rPr>
                <w:rFonts w:cs="Arial"/>
                <w:color w:val="000000"/>
              </w:rPr>
            </w:pPr>
            <w:r w:rsidRPr="004E3437">
              <w:rPr>
                <w:rFonts w:cs="Arial"/>
                <w:color w:val="000000"/>
              </w:rPr>
              <w:t>-15.2</w:t>
            </w:r>
          </w:p>
        </w:tc>
        <w:tc>
          <w:tcPr>
            <w:tcW w:w="575" w:type="pct"/>
            <w:noWrap/>
            <w:vAlign w:val="center"/>
          </w:tcPr>
          <w:p w14:paraId="79D4ED8B" w14:textId="77777777" w:rsidR="00F968F1" w:rsidRPr="004E3437" w:rsidRDefault="00F968F1" w:rsidP="002D5931">
            <w:pPr>
              <w:jc w:val="center"/>
              <w:rPr>
                <w:rFonts w:cs="Arial"/>
                <w:color w:val="000000"/>
              </w:rPr>
            </w:pPr>
            <w:r w:rsidRPr="004E3437">
              <w:rPr>
                <w:rFonts w:cs="Arial"/>
                <w:color w:val="000000"/>
              </w:rPr>
              <w:t>-3.9</w:t>
            </w:r>
          </w:p>
        </w:tc>
        <w:tc>
          <w:tcPr>
            <w:tcW w:w="619" w:type="pct"/>
            <w:noWrap/>
            <w:vAlign w:val="center"/>
          </w:tcPr>
          <w:p w14:paraId="78A9D3C5" w14:textId="77777777" w:rsidR="00F968F1" w:rsidRPr="004E3437" w:rsidRDefault="00F968F1" w:rsidP="002D5931">
            <w:pPr>
              <w:jc w:val="center"/>
              <w:rPr>
                <w:rFonts w:cs="Arial"/>
                <w:color w:val="000000"/>
              </w:rPr>
            </w:pPr>
            <w:r w:rsidRPr="004E3437">
              <w:rPr>
                <w:rFonts w:cs="Arial"/>
                <w:color w:val="000000"/>
              </w:rPr>
              <w:t>Yellow</w:t>
            </w:r>
          </w:p>
        </w:tc>
        <w:tc>
          <w:tcPr>
            <w:tcW w:w="974" w:type="pct"/>
            <w:vAlign w:val="center"/>
          </w:tcPr>
          <w:p w14:paraId="262E2A86" w14:textId="77777777" w:rsidR="00F968F1" w:rsidRPr="004E3437" w:rsidRDefault="00F968F1" w:rsidP="002D5931">
            <w:pPr>
              <w:jc w:val="center"/>
              <w:rPr>
                <w:rFonts w:cs="Arial"/>
                <w:color w:val="000000"/>
              </w:rPr>
            </w:pPr>
            <w:r w:rsidRPr="004E3437">
              <w:rPr>
                <w:rFonts w:cs="Arial"/>
                <w:color w:val="000000"/>
              </w:rPr>
              <w:t>2.2</w:t>
            </w:r>
          </w:p>
        </w:tc>
        <w:tc>
          <w:tcPr>
            <w:tcW w:w="1017" w:type="pct"/>
            <w:vAlign w:val="center"/>
          </w:tcPr>
          <w:p w14:paraId="54221731" w14:textId="77777777" w:rsidR="00F968F1" w:rsidRPr="004E3437" w:rsidRDefault="00F968F1" w:rsidP="002D5931">
            <w:pPr>
              <w:jc w:val="center"/>
              <w:rPr>
                <w:rFonts w:cs="Arial"/>
                <w:color w:val="000000"/>
              </w:rPr>
            </w:pPr>
            <w:r w:rsidRPr="004E3437">
              <w:rPr>
                <w:rFonts w:cs="Arial"/>
                <w:color w:val="000000"/>
              </w:rPr>
              <w:t>-8.6</w:t>
            </w:r>
          </w:p>
        </w:tc>
      </w:tr>
      <w:tr w:rsidR="00F968F1" w:rsidRPr="004E3437" w14:paraId="7F111866" w14:textId="77777777" w:rsidTr="002D5931">
        <w:trPr>
          <w:cantSplit/>
          <w:trHeight w:val="290"/>
        </w:trPr>
        <w:tc>
          <w:tcPr>
            <w:tcW w:w="1151" w:type="pct"/>
            <w:noWrap/>
            <w:vAlign w:val="center"/>
          </w:tcPr>
          <w:p w14:paraId="55C20741" w14:textId="77777777" w:rsidR="00F968F1" w:rsidRPr="004E3437" w:rsidRDefault="00F968F1" w:rsidP="002D5931">
            <w:pPr>
              <w:rPr>
                <w:rFonts w:cs="Arial"/>
                <w:color w:val="000000"/>
              </w:rPr>
            </w:pPr>
            <w:r w:rsidRPr="004E3437">
              <w:rPr>
                <w:rFonts w:cs="Arial"/>
                <w:color w:val="000000"/>
              </w:rPr>
              <w:t>Hispanic</w:t>
            </w:r>
          </w:p>
        </w:tc>
        <w:tc>
          <w:tcPr>
            <w:tcW w:w="663" w:type="pct"/>
            <w:noWrap/>
            <w:vAlign w:val="center"/>
          </w:tcPr>
          <w:p w14:paraId="0F9D31AB" w14:textId="77777777" w:rsidR="00F968F1" w:rsidRPr="004E3437" w:rsidRDefault="00F968F1" w:rsidP="002D5931">
            <w:pPr>
              <w:jc w:val="center"/>
              <w:rPr>
                <w:rFonts w:cs="Arial"/>
                <w:color w:val="000000"/>
              </w:rPr>
            </w:pPr>
            <w:r w:rsidRPr="004E3437">
              <w:rPr>
                <w:rFonts w:cs="Arial"/>
                <w:color w:val="000000"/>
              </w:rPr>
              <w:t>-99.7</w:t>
            </w:r>
          </w:p>
        </w:tc>
        <w:tc>
          <w:tcPr>
            <w:tcW w:w="575" w:type="pct"/>
            <w:noWrap/>
            <w:vAlign w:val="center"/>
          </w:tcPr>
          <w:p w14:paraId="1C871390" w14:textId="77777777" w:rsidR="00F968F1" w:rsidRPr="004E3437" w:rsidRDefault="00F968F1" w:rsidP="002D5931">
            <w:pPr>
              <w:jc w:val="center"/>
              <w:rPr>
                <w:rFonts w:cs="Arial"/>
                <w:color w:val="000000"/>
              </w:rPr>
            </w:pPr>
            <w:r w:rsidRPr="004E3437">
              <w:rPr>
                <w:rFonts w:cs="Arial"/>
                <w:color w:val="000000"/>
              </w:rPr>
              <w:t>-4.3</w:t>
            </w:r>
          </w:p>
        </w:tc>
        <w:tc>
          <w:tcPr>
            <w:tcW w:w="619" w:type="pct"/>
            <w:noWrap/>
            <w:vAlign w:val="center"/>
          </w:tcPr>
          <w:p w14:paraId="050635C3"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5A492107" w14:textId="77777777" w:rsidR="00F968F1" w:rsidRPr="004E3437" w:rsidRDefault="00F968F1" w:rsidP="002D5931">
            <w:pPr>
              <w:jc w:val="center"/>
              <w:rPr>
                <w:rFonts w:cs="Arial"/>
                <w:color w:val="000000"/>
              </w:rPr>
            </w:pPr>
            <w:r w:rsidRPr="004E3437">
              <w:rPr>
                <w:rFonts w:cs="Arial"/>
                <w:color w:val="000000"/>
              </w:rPr>
              <w:t>14.2</w:t>
            </w:r>
          </w:p>
        </w:tc>
        <w:tc>
          <w:tcPr>
            <w:tcW w:w="1017" w:type="pct"/>
            <w:vAlign w:val="center"/>
          </w:tcPr>
          <w:p w14:paraId="4284E34F" w14:textId="77777777" w:rsidR="00F968F1" w:rsidRPr="004E3437" w:rsidRDefault="00F968F1" w:rsidP="002D5931">
            <w:pPr>
              <w:jc w:val="center"/>
              <w:rPr>
                <w:rFonts w:cs="Arial"/>
                <w:color w:val="000000"/>
              </w:rPr>
            </w:pPr>
            <w:r w:rsidRPr="004E3437">
              <w:rPr>
                <w:rFonts w:cs="Arial"/>
                <w:color w:val="000000"/>
              </w:rPr>
              <w:t>-57.1</w:t>
            </w:r>
          </w:p>
        </w:tc>
      </w:tr>
      <w:tr w:rsidR="00F968F1" w:rsidRPr="004E3437" w14:paraId="3CC62FAA" w14:textId="77777777" w:rsidTr="002D5931">
        <w:trPr>
          <w:cantSplit/>
          <w:trHeight w:val="290"/>
        </w:trPr>
        <w:tc>
          <w:tcPr>
            <w:tcW w:w="1151" w:type="pct"/>
            <w:noWrap/>
            <w:vAlign w:val="center"/>
          </w:tcPr>
          <w:p w14:paraId="4DE204EE" w14:textId="77777777" w:rsidR="00F968F1" w:rsidRPr="004E3437" w:rsidRDefault="00F968F1" w:rsidP="002D5931">
            <w:pPr>
              <w:rPr>
                <w:rFonts w:cs="Arial"/>
                <w:color w:val="000000"/>
              </w:rPr>
            </w:pPr>
            <w:r w:rsidRPr="004E3437">
              <w:rPr>
                <w:rFonts w:cs="Arial"/>
                <w:color w:val="000000"/>
              </w:rPr>
              <w:t xml:space="preserve">Pacific Islander </w:t>
            </w:r>
          </w:p>
        </w:tc>
        <w:tc>
          <w:tcPr>
            <w:tcW w:w="663" w:type="pct"/>
            <w:noWrap/>
            <w:vAlign w:val="center"/>
          </w:tcPr>
          <w:p w14:paraId="72E3EC4F" w14:textId="77777777" w:rsidR="00F968F1" w:rsidRPr="004E3437" w:rsidRDefault="00F968F1" w:rsidP="002D5931">
            <w:pPr>
              <w:jc w:val="center"/>
              <w:rPr>
                <w:rFonts w:cs="Arial"/>
                <w:color w:val="000000"/>
              </w:rPr>
            </w:pPr>
            <w:r w:rsidRPr="004E3437">
              <w:rPr>
                <w:rFonts w:cs="Arial"/>
                <w:color w:val="000000"/>
              </w:rPr>
              <w:t>-92.4</w:t>
            </w:r>
          </w:p>
        </w:tc>
        <w:tc>
          <w:tcPr>
            <w:tcW w:w="575" w:type="pct"/>
            <w:noWrap/>
            <w:vAlign w:val="center"/>
          </w:tcPr>
          <w:p w14:paraId="2CED8857" w14:textId="77777777" w:rsidR="00F968F1" w:rsidRPr="004E3437" w:rsidRDefault="00F968F1" w:rsidP="002D5931">
            <w:pPr>
              <w:jc w:val="center"/>
              <w:rPr>
                <w:rFonts w:cs="Arial"/>
                <w:color w:val="000000"/>
              </w:rPr>
            </w:pPr>
            <w:r w:rsidRPr="004E3437">
              <w:rPr>
                <w:rFonts w:cs="Arial"/>
                <w:color w:val="000000"/>
              </w:rPr>
              <w:t>-7.2</w:t>
            </w:r>
          </w:p>
        </w:tc>
        <w:tc>
          <w:tcPr>
            <w:tcW w:w="619" w:type="pct"/>
            <w:noWrap/>
            <w:vAlign w:val="center"/>
          </w:tcPr>
          <w:p w14:paraId="2F942BFA" w14:textId="77777777" w:rsidR="00F968F1" w:rsidRPr="004E3437" w:rsidRDefault="00F968F1" w:rsidP="002D5931">
            <w:pPr>
              <w:jc w:val="center"/>
              <w:rPr>
                <w:rFonts w:cs="Arial"/>
                <w:color w:val="000000"/>
              </w:rPr>
            </w:pPr>
            <w:r w:rsidRPr="004E3437">
              <w:rPr>
                <w:rFonts w:cs="Arial"/>
                <w:color w:val="000000"/>
              </w:rPr>
              <w:t>Orange</w:t>
            </w:r>
          </w:p>
        </w:tc>
        <w:tc>
          <w:tcPr>
            <w:tcW w:w="974" w:type="pct"/>
            <w:vAlign w:val="center"/>
          </w:tcPr>
          <w:p w14:paraId="6267DC67" w14:textId="77777777" w:rsidR="00F968F1" w:rsidRPr="004E3437" w:rsidRDefault="00F968F1" w:rsidP="002D5931">
            <w:pPr>
              <w:jc w:val="center"/>
              <w:rPr>
                <w:rFonts w:cs="Arial"/>
                <w:color w:val="000000"/>
              </w:rPr>
            </w:pPr>
            <w:r w:rsidRPr="004E3437">
              <w:rPr>
                <w:rFonts w:cs="Arial"/>
                <w:color w:val="000000"/>
              </w:rPr>
              <w:t>13.2</w:t>
            </w:r>
          </w:p>
        </w:tc>
        <w:tc>
          <w:tcPr>
            <w:tcW w:w="1017" w:type="pct"/>
            <w:vAlign w:val="center"/>
          </w:tcPr>
          <w:p w14:paraId="457F394E" w14:textId="77777777" w:rsidR="00F968F1" w:rsidRPr="004E3437" w:rsidRDefault="00F968F1" w:rsidP="002D5931">
            <w:pPr>
              <w:jc w:val="center"/>
              <w:rPr>
                <w:rFonts w:cs="Arial"/>
                <w:color w:val="000000"/>
              </w:rPr>
            </w:pPr>
            <w:r w:rsidRPr="004E3437">
              <w:rPr>
                <w:rFonts w:cs="Arial"/>
                <w:color w:val="000000"/>
              </w:rPr>
              <w:t>-52.8</w:t>
            </w:r>
          </w:p>
        </w:tc>
      </w:tr>
      <w:tr w:rsidR="00F968F1" w:rsidRPr="004E3437" w14:paraId="1D856C04" w14:textId="77777777" w:rsidTr="002D5931">
        <w:trPr>
          <w:cantSplit/>
          <w:trHeight w:val="290"/>
        </w:trPr>
        <w:tc>
          <w:tcPr>
            <w:tcW w:w="1151" w:type="pct"/>
            <w:noWrap/>
            <w:vAlign w:val="center"/>
          </w:tcPr>
          <w:p w14:paraId="1A1F6DCB" w14:textId="77777777" w:rsidR="00F968F1" w:rsidRPr="004E3437" w:rsidRDefault="00F968F1" w:rsidP="002D5931">
            <w:pPr>
              <w:rPr>
                <w:rFonts w:cs="Arial"/>
                <w:color w:val="000000"/>
              </w:rPr>
            </w:pPr>
            <w:r w:rsidRPr="004E3437">
              <w:rPr>
                <w:rFonts w:cs="Arial"/>
                <w:color w:val="000000"/>
              </w:rPr>
              <w:t>Two or More Races</w:t>
            </w:r>
          </w:p>
        </w:tc>
        <w:tc>
          <w:tcPr>
            <w:tcW w:w="663" w:type="pct"/>
            <w:noWrap/>
            <w:vAlign w:val="center"/>
          </w:tcPr>
          <w:p w14:paraId="42C3C0D7" w14:textId="77777777" w:rsidR="00F968F1" w:rsidRPr="004E3437" w:rsidRDefault="00F968F1" w:rsidP="002D5931">
            <w:pPr>
              <w:jc w:val="center"/>
              <w:rPr>
                <w:rFonts w:cs="Arial"/>
                <w:color w:val="000000"/>
              </w:rPr>
            </w:pPr>
            <w:r w:rsidRPr="004E3437">
              <w:rPr>
                <w:rFonts w:cs="Arial"/>
                <w:color w:val="000000"/>
              </w:rPr>
              <w:t>-34.1</w:t>
            </w:r>
          </w:p>
        </w:tc>
        <w:tc>
          <w:tcPr>
            <w:tcW w:w="575" w:type="pct"/>
            <w:noWrap/>
            <w:vAlign w:val="center"/>
          </w:tcPr>
          <w:p w14:paraId="6AC9C581" w14:textId="77777777" w:rsidR="00F968F1" w:rsidRPr="004E3437" w:rsidRDefault="00F968F1" w:rsidP="002D5931">
            <w:pPr>
              <w:jc w:val="center"/>
              <w:rPr>
                <w:rFonts w:cs="Arial"/>
                <w:color w:val="000000"/>
              </w:rPr>
            </w:pPr>
            <w:r w:rsidRPr="004E3437">
              <w:rPr>
                <w:rFonts w:cs="Arial"/>
                <w:color w:val="000000"/>
              </w:rPr>
              <w:t>2.8</w:t>
            </w:r>
          </w:p>
        </w:tc>
        <w:tc>
          <w:tcPr>
            <w:tcW w:w="619" w:type="pct"/>
            <w:noWrap/>
            <w:vAlign w:val="center"/>
          </w:tcPr>
          <w:p w14:paraId="59AAD80E" w14:textId="77777777" w:rsidR="00F968F1" w:rsidRPr="004E3437" w:rsidRDefault="00F968F1" w:rsidP="002D5931">
            <w:pPr>
              <w:jc w:val="center"/>
              <w:rPr>
                <w:rFonts w:cs="Arial"/>
                <w:color w:val="000000"/>
              </w:rPr>
            </w:pPr>
            <w:r w:rsidRPr="004E3437">
              <w:rPr>
                <w:rFonts w:cs="Arial"/>
                <w:color w:val="000000"/>
              </w:rPr>
              <w:t>Orange</w:t>
            </w:r>
          </w:p>
        </w:tc>
        <w:tc>
          <w:tcPr>
            <w:tcW w:w="974" w:type="pct"/>
            <w:vAlign w:val="center"/>
          </w:tcPr>
          <w:p w14:paraId="0A2F6409" w14:textId="77777777" w:rsidR="00F968F1" w:rsidRPr="004E3437" w:rsidRDefault="00F968F1" w:rsidP="002D5931">
            <w:pPr>
              <w:jc w:val="center"/>
              <w:rPr>
                <w:rFonts w:cs="Arial"/>
                <w:color w:val="000000"/>
              </w:rPr>
            </w:pPr>
            <w:r w:rsidRPr="004E3437">
              <w:rPr>
                <w:rFonts w:cs="Arial"/>
                <w:color w:val="000000"/>
              </w:rPr>
              <w:t>4.9</w:t>
            </w:r>
          </w:p>
        </w:tc>
        <w:tc>
          <w:tcPr>
            <w:tcW w:w="1017" w:type="pct"/>
            <w:vAlign w:val="center"/>
          </w:tcPr>
          <w:p w14:paraId="571D63AB" w14:textId="77777777" w:rsidR="00F968F1" w:rsidRPr="004E3437" w:rsidRDefault="00F968F1" w:rsidP="002D5931">
            <w:pPr>
              <w:jc w:val="center"/>
              <w:rPr>
                <w:rFonts w:cs="Arial"/>
                <w:color w:val="000000"/>
              </w:rPr>
            </w:pPr>
            <w:r w:rsidRPr="004E3437">
              <w:rPr>
                <w:rFonts w:cs="Arial"/>
                <w:color w:val="000000"/>
              </w:rPr>
              <w:t>-19.4</w:t>
            </w:r>
          </w:p>
        </w:tc>
      </w:tr>
      <w:tr w:rsidR="00F968F1" w:rsidRPr="004E3437" w14:paraId="68FA308D" w14:textId="77777777" w:rsidTr="002D5931">
        <w:trPr>
          <w:cantSplit/>
          <w:trHeight w:val="290"/>
        </w:trPr>
        <w:tc>
          <w:tcPr>
            <w:tcW w:w="1151" w:type="pct"/>
            <w:noWrap/>
            <w:vAlign w:val="center"/>
          </w:tcPr>
          <w:p w14:paraId="228DA794" w14:textId="77777777" w:rsidR="00F968F1" w:rsidRPr="004E3437" w:rsidRDefault="00F968F1" w:rsidP="002D5931">
            <w:pPr>
              <w:rPr>
                <w:rFonts w:cs="Arial"/>
                <w:color w:val="000000"/>
              </w:rPr>
            </w:pPr>
            <w:r w:rsidRPr="004E3437">
              <w:rPr>
                <w:rFonts w:cs="Arial"/>
                <w:color w:val="000000"/>
              </w:rPr>
              <w:lastRenderedPageBreak/>
              <w:t>White</w:t>
            </w:r>
          </w:p>
        </w:tc>
        <w:tc>
          <w:tcPr>
            <w:tcW w:w="663" w:type="pct"/>
            <w:noWrap/>
            <w:vAlign w:val="center"/>
          </w:tcPr>
          <w:p w14:paraId="2F628F3D" w14:textId="77777777" w:rsidR="00F968F1" w:rsidRPr="004E3437" w:rsidRDefault="00F968F1" w:rsidP="002D5931">
            <w:pPr>
              <w:jc w:val="center"/>
              <w:rPr>
                <w:rFonts w:cs="Arial"/>
                <w:color w:val="000000"/>
              </w:rPr>
            </w:pPr>
            <w:r w:rsidRPr="004E3437">
              <w:rPr>
                <w:rFonts w:cs="Arial"/>
                <w:color w:val="000000"/>
              </w:rPr>
              <w:t>-34.4</w:t>
            </w:r>
          </w:p>
        </w:tc>
        <w:tc>
          <w:tcPr>
            <w:tcW w:w="575" w:type="pct"/>
            <w:noWrap/>
            <w:vAlign w:val="center"/>
          </w:tcPr>
          <w:p w14:paraId="731DF305" w14:textId="77777777" w:rsidR="00F968F1" w:rsidRPr="004E3437" w:rsidRDefault="00F968F1" w:rsidP="002D5931">
            <w:pPr>
              <w:jc w:val="center"/>
              <w:rPr>
                <w:rFonts w:cs="Arial"/>
                <w:color w:val="000000"/>
              </w:rPr>
            </w:pPr>
            <w:r w:rsidRPr="004E3437">
              <w:rPr>
                <w:rFonts w:cs="Arial"/>
                <w:color w:val="000000"/>
              </w:rPr>
              <w:t>3.3</w:t>
            </w:r>
          </w:p>
        </w:tc>
        <w:tc>
          <w:tcPr>
            <w:tcW w:w="619" w:type="pct"/>
            <w:noWrap/>
            <w:vAlign w:val="center"/>
          </w:tcPr>
          <w:p w14:paraId="5F00FB2E" w14:textId="77777777" w:rsidR="00F968F1" w:rsidRPr="004E3437" w:rsidRDefault="00F968F1" w:rsidP="002D5931">
            <w:pPr>
              <w:jc w:val="center"/>
              <w:rPr>
                <w:rFonts w:cs="Arial"/>
                <w:color w:val="000000"/>
              </w:rPr>
            </w:pPr>
            <w:r w:rsidRPr="004E3437">
              <w:rPr>
                <w:rFonts w:cs="Arial"/>
                <w:color w:val="000000"/>
              </w:rPr>
              <w:t>Yellow</w:t>
            </w:r>
          </w:p>
        </w:tc>
        <w:tc>
          <w:tcPr>
            <w:tcW w:w="974" w:type="pct"/>
            <w:vAlign w:val="center"/>
          </w:tcPr>
          <w:p w14:paraId="43B0F0FF" w14:textId="77777777" w:rsidR="00F968F1" w:rsidRPr="004E3437" w:rsidRDefault="00F968F1" w:rsidP="002D5931">
            <w:pPr>
              <w:jc w:val="center"/>
              <w:rPr>
                <w:rFonts w:cs="Arial"/>
                <w:color w:val="000000"/>
              </w:rPr>
            </w:pPr>
            <w:r w:rsidRPr="004E3437">
              <w:rPr>
                <w:rFonts w:cs="Arial"/>
                <w:color w:val="000000"/>
              </w:rPr>
              <w:t>4.9</w:t>
            </w:r>
          </w:p>
        </w:tc>
        <w:tc>
          <w:tcPr>
            <w:tcW w:w="1017" w:type="pct"/>
            <w:vAlign w:val="center"/>
          </w:tcPr>
          <w:p w14:paraId="761A45F1" w14:textId="77777777" w:rsidR="00F968F1" w:rsidRPr="004E3437" w:rsidRDefault="00F968F1" w:rsidP="002D5931">
            <w:pPr>
              <w:jc w:val="center"/>
              <w:rPr>
                <w:rFonts w:cs="Arial"/>
                <w:color w:val="000000"/>
              </w:rPr>
            </w:pPr>
            <w:r w:rsidRPr="004E3437">
              <w:rPr>
                <w:rFonts w:cs="Arial"/>
                <w:color w:val="000000"/>
              </w:rPr>
              <w:t>-19.7</w:t>
            </w:r>
          </w:p>
        </w:tc>
      </w:tr>
      <w:tr w:rsidR="00F968F1" w:rsidRPr="004E3437" w14:paraId="7C3CD8BF" w14:textId="77777777" w:rsidTr="002D5931">
        <w:trPr>
          <w:cantSplit/>
          <w:trHeight w:val="290"/>
        </w:trPr>
        <w:tc>
          <w:tcPr>
            <w:tcW w:w="1151" w:type="pct"/>
            <w:noWrap/>
            <w:vAlign w:val="center"/>
          </w:tcPr>
          <w:p w14:paraId="612570C1" w14:textId="77777777" w:rsidR="00F968F1" w:rsidRPr="004E3437" w:rsidRDefault="00F968F1" w:rsidP="002D5931">
            <w:pPr>
              <w:rPr>
                <w:rFonts w:cs="Arial"/>
                <w:color w:val="000000"/>
              </w:rPr>
            </w:pPr>
            <w:r w:rsidRPr="004E3437">
              <w:rPr>
                <w:rFonts w:cs="Arial"/>
                <w:color w:val="000000"/>
              </w:rPr>
              <w:t xml:space="preserve">English Learner </w:t>
            </w:r>
          </w:p>
        </w:tc>
        <w:tc>
          <w:tcPr>
            <w:tcW w:w="663" w:type="pct"/>
            <w:noWrap/>
            <w:vAlign w:val="center"/>
          </w:tcPr>
          <w:p w14:paraId="74638CA7" w14:textId="77777777" w:rsidR="00F968F1" w:rsidRPr="004E3437" w:rsidRDefault="00F968F1" w:rsidP="002D5931">
            <w:pPr>
              <w:jc w:val="center"/>
              <w:rPr>
                <w:rFonts w:cs="Arial"/>
                <w:color w:val="000000"/>
              </w:rPr>
            </w:pPr>
            <w:r w:rsidRPr="004E3437">
              <w:rPr>
                <w:rFonts w:cs="Arial"/>
                <w:color w:val="000000"/>
              </w:rPr>
              <w:t>-153</w:t>
            </w:r>
          </w:p>
        </w:tc>
        <w:tc>
          <w:tcPr>
            <w:tcW w:w="575" w:type="pct"/>
            <w:noWrap/>
            <w:vAlign w:val="center"/>
          </w:tcPr>
          <w:p w14:paraId="2A17DC21" w14:textId="77777777" w:rsidR="00F968F1" w:rsidRPr="004E3437" w:rsidRDefault="00F968F1" w:rsidP="002D5931">
            <w:pPr>
              <w:jc w:val="center"/>
              <w:rPr>
                <w:rFonts w:cs="Arial"/>
                <w:color w:val="000000"/>
              </w:rPr>
            </w:pPr>
            <w:r w:rsidRPr="004E3437">
              <w:rPr>
                <w:rFonts w:cs="Arial"/>
                <w:color w:val="000000"/>
              </w:rPr>
              <w:t>-8.2</w:t>
            </w:r>
          </w:p>
        </w:tc>
        <w:tc>
          <w:tcPr>
            <w:tcW w:w="619" w:type="pct"/>
            <w:noWrap/>
            <w:vAlign w:val="center"/>
          </w:tcPr>
          <w:p w14:paraId="7064A265"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5FB6F6AC" w14:textId="77777777" w:rsidR="00F968F1" w:rsidRPr="004E3437" w:rsidRDefault="00F968F1" w:rsidP="002D5931">
            <w:pPr>
              <w:jc w:val="center"/>
              <w:rPr>
                <w:rFonts w:cs="Arial"/>
                <w:color w:val="000000"/>
              </w:rPr>
            </w:pPr>
            <w:r w:rsidRPr="004E3437">
              <w:rPr>
                <w:rFonts w:cs="Arial"/>
                <w:color w:val="000000"/>
              </w:rPr>
              <w:t>21.9</w:t>
            </w:r>
          </w:p>
        </w:tc>
        <w:tc>
          <w:tcPr>
            <w:tcW w:w="1017" w:type="pct"/>
            <w:vAlign w:val="center"/>
          </w:tcPr>
          <w:p w14:paraId="0922199A" w14:textId="77777777" w:rsidR="00F968F1" w:rsidRPr="004E3437" w:rsidRDefault="00F968F1" w:rsidP="002D5931">
            <w:pPr>
              <w:jc w:val="center"/>
              <w:rPr>
                <w:rFonts w:cs="Arial"/>
                <w:color w:val="000000"/>
              </w:rPr>
            </w:pPr>
            <w:r w:rsidRPr="004E3437">
              <w:rPr>
                <w:rFonts w:cs="Arial"/>
                <w:color w:val="000000"/>
              </w:rPr>
              <w:t>-87.3</w:t>
            </w:r>
          </w:p>
        </w:tc>
      </w:tr>
      <w:tr w:rsidR="00F968F1" w:rsidRPr="004E3437" w14:paraId="2DA029FB" w14:textId="77777777" w:rsidTr="002D5931">
        <w:trPr>
          <w:cantSplit/>
          <w:trHeight w:val="290"/>
        </w:trPr>
        <w:tc>
          <w:tcPr>
            <w:tcW w:w="1151" w:type="pct"/>
            <w:noWrap/>
            <w:vAlign w:val="center"/>
          </w:tcPr>
          <w:p w14:paraId="4554133E" w14:textId="77777777" w:rsidR="00F968F1" w:rsidRPr="004E3437" w:rsidRDefault="00F968F1" w:rsidP="002D5931">
            <w:pPr>
              <w:rPr>
                <w:rFonts w:cs="Arial"/>
                <w:color w:val="000000"/>
              </w:rPr>
            </w:pPr>
            <w:r w:rsidRPr="004E3437">
              <w:rPr>
                <w:rFonts w:cs="Arial"/>
                <w:color w:val="000000"/>
              </w:rPr>
              <w:t>Foster</w:t>
            </w:r>
          </w:p>
        </w:tc>
        <w:tc>
          <w:tcPr>
            <w:tcW w:w="663" w:type="pct"/>
            <w:noWrap/>
            <w:vAlign w:val="center"/>
          </w:tcPr>
          <w:p w14:paraId="4573151A" w14:textId="77777777" w:rsidR="00F968F1" w:rsidRPr="004E3437" w:rsidRDefault="00F968F1" w:rsidP="002D5931">
            <w:pPr>
              <w:jc w:val="center"/>
              <w:rPr>
                <w:rFonts w:cs="Arial"/>
                <w:color w:val="000000"/>
              </w:rPr>
            </w:pPr>
            <w:r w:rsidRPr="004E3437">
              <w:rPr>
                <w:rFonts w:cs="Arial"/>
                <w:color w:val="000000"/>
              </w:rPr>
              <w:t>-193.6</w:t>
            </w:r>
          </w:p>
        </w:tc>
        <w:tc>
          <w:tcPr>
            <w:tcW w:w="575" w:type="pct"/>
            <w:noWrap/>
            <w:vAlign w:val="center"/>
          </w:tcPr>
          <w:p w14:paraId="6AFD6FA4" w14:textId="77777777" w:rsidR="00F968F1" w:rsidRPr="004E3437" w:rsidRDefault="00F968F1" w:rsidP="002D5931">
            <w:pPr>
              <w:jc w:val="center"/>
              <w:rPr>
                <w:rFonts w:cs="Arial"/>
                <w:color w:val="000000"/>
              </w:rPr>
            </w:pPr>
            <w:r w:rsidRPr="004E3437">
              <w:rPr>
                <w:rFonts w:cs="Arial"/>
                <w:color w:val="000000"/>
              </w:rPr>
              <w:t>-3.5</w:t>
            </w:r>
          </w:p>
        </w:tc>
        <w:tc>
          <w:tcPr>
            <w:tcW w:w="619" w:type="pct"/>
            <w:noWrap/>
            <w:vAlign w:val="center"/>
          </w:tcPr>
          <w:p w14:paraId="17B0E7AF"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78B4D6D9" w14:textId="77777777" w:rsidR="00F968F1" w:rsidRPr="004E3437" w:rsidRDefault="00F968F1" w:rsidP="002D5931">
            <w:pPr>
              <w:jc w:val="center"/>
              <w:rPr>
                <w:rFonts w:cs="Arial"/>
                <w:color w:val="000000"/>
              </w:rPr>
            </w:pPr>
            <w:r w:rsidRPr="004E3437">
              <w:rPr>
                <w:rFonts w:cs="Arial"/>
                <w:color w:val="000000"/>
              </w:rPr>
              <w:t>27.7</w:t>
            </w:r>
          </w:p>
        </w:tc>
        <w:tc>
          <w:tcPr>
            <w:tcW w:w="1017" w:type="pct"/>
            <w:vAlign w:val="center"/>
          </w:tcPr>
          <w:p w14:paraId="4CA33E77" w14:textId="77777777" w:rsidR="00F968F1" w:rsidRPr="004E3437" w:rsidRDefault="00F968F1" w:rsidP="002D5931">
            <w:pPr>
              <w:jc w:val="center"/>
              <w:rPr>
                <w:rFonts w:cs="Arial"/>
                <w:color w:val="000000"/>
              </w:rPr>
            </w:pPr>
            <w:r w:rsidRPr="004E3437">
              <w:rPr>
                <w:rFonts w:cs="Arial"/>
                <w:color w:val="000000"/>
              </w:rPr>
              <w:t>-110.5</w:t>
            </w:r>
          </w:p>
        </w:tc>
      </w:tr>
      <w:tr w:rsidR="00F968F1" w:rsidRPr="004E3437" w14:paraId="1505F4C9" w14:textId="77777777" w:rsidTr="002D5931">
        <w:trPr>
          <w:cantSplit/>
          <w:trHeight w:val="290"/>
        </w:trPr>
        <w:tc>
          <w:tcPr>
            <w:tcW w:w="1151" w:type="pct"/>
            <w:noWrap/>
            <w:vAlign w:val="center"/>
          </w:tcPr>
          <w:p w14:paraId="74775859" w14:textId="77777777" w:rsidR="00F968F1" w:rsidRPr="004E3437" w:rsidRDefault="00F968F1" w:rsidP="002D5931">
            <w:pPr>
              <w:rPr>
                <w:rFonts w:cs="Arial"/>
                <w:color w:val="000000"/>
              </w:rPr>
            </w:pPr>
            <w:r w:rsidRPr="004E3437">
              <w:rPr>
                <w:rFonts w:cs="Arial"/>
                <w:color w:val="000000"/>
              </w:rPr>
              <w:t>Homeless</w:t>
            </w:r>
          </w:p>
        </w:tc>
        <w:tc>
          <w:tcPr>
            <w:tcW w:w="663" w:type="pct"/>
            <w:noWrap/>
            <w:vAlign w:val="center"/>
          </w:tcPr>
          <w:p w14:paraId="21854A31" w14:textId="77777777" w:rsidR="00F968F1" w:rsidRPr="004E3437" w:rsidRDefault="00F968F1" w:rsidP="002D5931">
            <w:pPr>
              <w:jc w:val="center"/>
              <w:rPr>
                <w:rFonts w:cs="Arial"/>
                <w:color w:val="000000"/>
              </w:rPr>
            </w:pPr>
            <w:r w:rsidRPr="004E3437">
              <w:rPr>
                <w:rFonts w:cs="Arial"/>
                <w:color w:val="000000"/>
              </w:rPr>
              <w:t>-124.7</w:t>
            </w:r>
          </w:p>
        </w:tc>
        <w:tc>
          <w:tcPr>
            <w:tcW w:w="575" w:type="pct"/>
            <w:noWrap/>
            <w:vAlign w:val="center"/>
          </w:tcPr>
          <w:p w14:paraId="117BF705" w14:textId="77777777" w:rsidR="00F968F1" w:rsidRPr="004E3437" w:rsidRDefault="00F968F1" w:rsidP="002D5931">
            <w:pPr>
              <w:jc w:val="center"/>
              <w:rPr>
                <w:rFonts w:cs="Arial"/>
                <w:color w:val="000000"/>
              </w:rPr>
            </w:pPr>
            <w:r w:rsidRPr="004E3437">
              <w:rPr>
                <w:rFonts w:cs="Arial"/>
                <w:color w:val="000000"/>
              </w:rPr>
              <w:t>-13.4</w:t>
            </w:r>
          </w:p>
        </w:tc>
        <w:tc>
          <w:tcPr>
            <w:tcW w:w="619" w:type="pct"/>
            <w:noWrap/>
            <w:vAlign w:val="center"/>
          </w:tcPr>
          <w:p w14:paraId="5BC03DA7"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790A0A67" w14:textId="77777777" w:rsidR="00F968F1" w:rsidRPr="004E3437" w:rsidRDefault="00F968F1" w:rsidP="002D5931">
            <w:pPr>
              <w:jc w:val="center"/>
              <w:rPr>
                <w:rFonts w:cs="Arial"/>
                <w:color w:val="000000"/>
              </w:rPr>
            </w:pPr>
            <w:r w:rsidRPr="004E3437">
              <w:rPr>
                <w:rFonts w:cs="Arial"/>
                <w:color w:val="000000"/>
              </w:rPr>
              <w:t>17.8</w:t>
            </w:r>
          </w:p>
        </w:tc>
        <w:tc>
          <w:tcPr>
            <w:tcW w:w="1017" w:type="pct"/>
            <w:vAlign w:val="center"/>
          </w:tcPr>
          <w:p w14:paraId="113E105A" w14:textId="77777777" w:rsidR="00F968F1" w:rsidRPr="004E3437" w:rsidRDefault="00F968F1" w:rsidP="002D5931">
            <w:pPr>
              <w:jc w:val="center"/>
              <w:rPr>
                <w:rFonts w:cs="Arial"/>
                <w:color w:val="000000"/>
              </w:rPr>
            </w:pPr>
            <w:r w:rsidRPr="004E3437">
              <w:rPr>
                <w:rFonts w:cs="Arial"/>
                <w:color w:val="000000"/>
              </w:rPr>
              <w:t>-71.3</w:t>
            </w:r>
          </w:p>
        </w:tc>
      </w:tr>
      <w:tr w:rsidR="00F968F1" w:rsidRPr="004E3437" w14:paraId="7E2D2714" w14:textId="77777777" w:rsidTr="002D5931">
        <w:trPr>
          <w:cantSplit/>
          <w:trHeight w:val="290"/>
        </w:trPr>
        <w:tc>
          <w:tcPr>
            <w:tcW w:w="1151" w:type="pct"/>
            <w:noWrap/>
            <w:vAlign w:val="center"/>
          </w:tcPr>
          <w:p w14:paraId="208C7D51" w14:textId="77777777" w:rsidR="00F968F1" w:rsidRPr="004E3437" w:rsidRDefault="00F968F1" w:rsidP="002D5931">
            <w:pPr>
              <w:rPr>
                <w:rFonts w:cs="Arial"/>
                <w:color w:val="000000"/>
              </w:rPr>
            </w:pPr>
            <w:r w:rsidRPr="004E3437">
              <w:rPr>
                <w:rFonts w:cs="Arial"/>
                <w:color w:val="000000"/>
              </w:rPr>
              <w:t xml:space="preserve">Socioeconomically Disadvantaged </w:t>
            </w:r>
          </w:p>
        </w:tc>
        <w:tc>
          <w:tcPr>
            <w:tcW w:w="663" w:type="pct"/>
            <w:noWrap/>
            <w:vAlign w:val="center"/>
          </w:tcPr>
          <w:p w14:paraId="48B04C0A" w14:textId="77777777" w:rsidR="00F968F1" w:rsidRPr="004E3437" w:rsidRDefault="00F968F1" w:rsidP="002D5931">
            <w:pPr>
              <w:jc w:val="center"/>
              <w:rPr>
                <w:rFonts w:cs="Arial"/>
                <w:color w:val="000000"/>
              </w:rPr>
            </w:pPr>
            <w:r w:rsidRPr="004E3437">
              <w:rPr>
                <w:rFonts w:cs="Arial"/>
                <w:color w:val="000000"/>
              </w:rPr>
              <w:t>-99</w:t>
            </w:r>
          </w:p>
        </w:tc>
        <w:tc>
          <w:tcPr>
            <w:tcW w:w="575" w:type="pct"/>
            <w:noWrap/>
            <w:vAlign w:val="center"/>
          </w:tcPr>
          <w:p w14:paraId="2E61FDA4" w14:textId="77777777" w:rsidR="00F968F1" w:rsidRPr="004E3437" w:rsidRDefault="00F968F1" w:rsidP="002D5931">
            <w:pPr>
              <w:jc w:val="center"/>
              <w:rPr>
                <w:rFonts w:cs="Arial"/>
                <w:color w:val="000000"/>
              </w:rPr>
            </w:pPr>
            <w:r w:rsidRPr="004E3437">
              <w:rPr>
                <w:rFonts w:cs="Arial"/>
                <w:color w:val="000000"/>
              </w:rPr>
              <w:t>-3.4</w:t>
            </w:r>
          </w:p>
        </w:tc>
        <w:tc>
          <w:tcPr>
            <w:tcW w:w="619" w:type="pct"/>
            <w:noWrap/>
            <w:vAlign w:val="center"/>
          </w:tcPr>
          <w:p w14:paraId="004C4689"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093AB3F7" w14:textId="77777777" w:rsidR="00F968F1" w:rsidRPr="004E3437" w:rsidRDefault="00F968F1" w:rsidP="002D5931">
            <w:pPr>
              <w:jc w:val="center"/>
              <w:rPr>
                <w:rFonts w:cs="Arial"/>
                <w:color w:val="000000"/>
              </w:rPr>
            </w:pPr>
            <w:r w:rsidRPr="004E3437">
              <w:rPr>
                <w:rFonts w:cs="Arial"/>
                <w:color w:val="000000"/>
              </w:rPr>
              <w:t>14.1</w:t>
            </w:r>
          </w:p>
        </w:tc>
        <w:tc>
          <w:tcPr>
            <w:tcW w:w="1017" w:type="pct"/>
            <w:vAlign w:val="center"/>
          </w:tcPr>
          <w:p w14:paraId="2C16B511" w14:textId="77777777" w:rsidR="00F968F1" w:rsidRPr="004E3437" w:rsidRDefault="00F968F1" w:rsidP="002D5931">
            <w:pPr>
              <w:jc w:val="center"/>
              <w:rPr>
                <w:rFonts w:cs="Arial"/>
                <w:color w:val="000000"/>
              </w:rPr>
            </w:pPr>
            <w:r w:rsidRPr="004E3437">
              <w:rPr>
                <w:rFonts w:cs="Arial"/>
                <w:color w:val="000000"/>
              </w:rPr>
              <w:t>-56.7</w:t>
            </w:r>
          </w:p>
        </w:tc>
      </w:tr>
      <w:tr w:rsidR="00F968F1" w:rsidRPr="004E3437" w14:paraId="0DF20D85" w14:textId="77777777" w:rsidTr="002D5931">
        <w:trPr>
          <w:cantSplit/>
          <w:trHeight w:val="290"/>
        </w:trPr>
        <w:tc>
          <w:tcPr>
            <w:tcW w:w="1151" w:type="pct"/>
            <w:noWrap/>
            <w:vAlign w:val="center"/>
          </w:tcPr>
          <w:p w14:paraId="25411A06" w14:textId="77777777" w:rsidR="00F968F1" w:rsidRPr="004E3437" w:rsidRDefault="00F968F1" w:rsidP="002D5931">
            <w:pPr>
              <w:rPr>
                <w:rFonts w:cs="Arial"/>
                <w:color w:val="000000"/>
              </w:rPr>
            </w:pPr>
            <w:r w:rsidRPr="004E3437">
              <w:rPr>
                <w:rFonts w:cs="Arial"/>
                <w:color w:val="000000"/>
              </w:rPr>
              <w:t>Students With Disabilities</w:t>
            </w:r>
          </w:p>
        </w:tc>
        <w:tc>
          <w:tcPr>
            <w:tcW w:w="663" w:type="pct"/>
            <w:noWrap/>
            <w:vAlign w:val="center"/>
          </w:tcPr>
          <w:p w14:paraId="4D901BB1" w14:textId="77777777" w:rsidR="00F968F1" w:rsidRPr="004E3437" w:rsidRDefault="00F968F1" w:rsidP="002D5931">
            <w:pPr>
              <w:jc w:val="center"/>
              <w:rPr>
                <w:rFonts w:cs="Arial"/>
                <w:color w:val="000000"/>
              </w:rPr>
            </w:pPr>
            <w:r w:rsidRPr="004E3437">
              <w:rPr>
                <w:rFonts w:cs="Arial"/>
                <w:color w:val="000000"/>
              </w:rPr>
              <w:t>-200.9</w:t>
            </w:r>
          </w:p>
        </w:tc>
        <w:tc>
          <w:tcPr>
            <w:tcW w:w="575" w:type="pct"/>
            <w:noWrap/>
            <w:vAlign w:val="center"/>
          </w:tcPr>
          <w:p w14:paraId="2C832207" w14:textId="77777777" w:rsidR="00F968F1" w:rsidRPr="004E3437" w:rsidRDefault="00F968F1" w:rsidP="002D5931">
            <w:pPr>
              <w:jc w:val="center"/>
              <w:rPr>
                <w:rFonts w:cs="Arial"/>
                <w:color w:val="000000"/>
              </w:rPr>
            </w:pPr>
            <w:r w:rsidRPr="004E3437">
              <w:rPr>
                <w:rFonts w:cs="Arial"/>
                <w:color w:val="000000"/>
              </w:rPr>
              <w:t>-4.3</w:t>
            </w:r>
          </w:p>
        </w:tc>
        <w:tc>
          <w:tcPr>
            <w:tcW w:w="619" w:type="pct"/>
            <w:noWrap/>
            <w:vAlign w:val="center"/>
          </w:tcPr>
          <w:p w14:paraId="3DBD4062" w14:textId="77777777" w:rsidR="00F968F1" w:rsidRPr="004E3437" w:rsidRDefault="00F968F1" w:rsidP="002D5931">
            <w:pPr>
              <w:jc w:val="center"/>
              <w:rPr>
                <w:rFonts w:cs="Arial"/>
                <w:color w:val="000000"/>
              </w:rPr>
            </w:pPr>
            <w:r w:rsidRPr="004E3437">
              <w:rPr>
                <w:rFonts w:cs="Arial"/>
                <w:color w:val="000000"/>
              </w:rPr>
              <w:t>Red</w:t>
            </w:r>
          </w:p>
        </w:tc>
        <w:tc>
          <w:tcPr>
            <w:tcW w:w="974" w:type="pct"/>
            <w:vAlign w:val="center"/>
          </w:tcPr>
          <w:p w14:paraId="205BC147" w14:textId="77777777" w:rsidR="00F968F1" w:rsidRPr="004E3437" w:rsidRDefault="00F968F1" w:rsidP="002D5931">
            <w:pPr>
              <w:jc w:val="center"/>
              <w:rPr>
                <w:rFonts w:cs="Arial"/>
                <w:color w:val="000000"/>
              </w:rPr>
            </w:pPr>
            <w:r w:rsidRPr="004E3437">
              <w:rPr>
                <w:rFonts w:cs="Arial"/>
                <w:color w:val="000000"/>
              </w:rPr>
              <w:t>28.7</w:t>
            </w:r>
          </w:p>
        </w:tc>
        <w:tc>
          <w:tcPr>
            <w:tcW w:w="1017" w:type="pct"/>
            <w:vAlign w:val="center"/>
          </w:tcPr>
          <w:p w14:paraId="7B1273D1" w14:textId="77777777" w:rsidR="00F968F1" w:rsidRPr="004E3437" w:rsidRDefault="00F968F1" w:rsidP="002D5931">
            <w:pPr>
              <w:jc w:val="center"/>
              <w:rPr>
                <w:rFonts w:cs="Arial"/>
                <w:color w:val="000000"/>
              </w:rPr>
            </w:pPr>
            <w:r w:rsidRPr="004E3437">
              <w:rPr>
                <w:rFonts w:cs="Arial"/>
                <w:color w:val="000000"/>
              </w:rPr>
              <w:t>-114.8</w:t>
            </w:r>
          </w:p>
        </w:tc>
      </w:tr>
    </w:tbl>
    <w:p w14:paraId="469B6F79" w14:textId="77777777" w:rsidR="00FB5D46" w:rsidRPr="004E3437" w:rsidRDefault="00FB5D46" w:rsidP="00FB5D46">
      <w:pPr>
        <w:pStyle w:val="NoSpacing"/>
        <w:ind w:left="-450"/>
      </w:pPr>
    </w:p>
    <w:p w14:paraId="206AD8D5" w14:textId="0D79D5FD" w:rsidR="000A325A" w:rsidRDefault="000A325A" w:rsidP="002D172F">
      <w:r>
        <w:br w:type="page"/>
      </w:r>
    </w:p>
    <w:p w14:paraId="3677A53A" w14:textId="005ED6BA" w:rsidR="00E849F1" w:rsidRPr="00C23CF0" w:rsidRDefault="00E849F1" w:rsidP="002D172F">
      <w:pPr>
        <w:numPr>
          <w:ilvl w:val="0"/>
          <w:numId w:val="12"/>
        </w:numPr>
        <w:spacing w:after="240"/>
        <w:ind w:left="187" w:hanging="270"/>
        <w:rPr>
          <w:rFonts w:ascii="Times New Roman" w:eastAsia="Calibri" w:hAnsi="Times New Roman"/>
          <w:szCs w:val="22"/>
        </w:rPr>
      </w:pPr>
      <w:r w:rsidRPr="00C23CF0">
        <w:rPr>
          <w:rFonts w:ascii="Times New Roman" w:eastAsia="Calibri" w:hAnsi="Times New Roman"/>
          <w:szCs w:val="22"/>
        </w:rPr>
        <w:lastRenderedPageBreak/>
        <w:t>Provide the measurements of interim progress toward meeting the long-term goals for academic achievement in Appendix A.</w:t>
      </w:r>
    </w:p>
    <w:p w14:paraId="270A758B" w14:textId="5160462E" w:rsidR="00E849F1" w:rsidRPr="00C23CF0" w:rsidRDefault="00E849F1" w:rsidP="002D172F">
      <w:pPr>
        <w:numPr>
          <w:ilvl w:val="0"/>
          <w:numId w:val="12"/>
        </w:numPr>
        <w:spacing w:after="240"/>
        <w:ind w:left="187" w:hanging="270"/>
        <w:rPr>
          <w:rFonts w:ascii="Times New Roman" w:eastAsia="Calibri" w:hAnsi="Times New Roman"/>
          <w:szCs w:val="22"/>
        </w:rPr>
      </w:pPr>
      <w:r w:rsidRPr="00C23CF0">
        <w:rPr>
          <w:rFonts w:ascii="Times New Roman" w:eastAsia="Calibri" w:hAnsi="Times New Roman"/>
          <w:szCs w:val="22"/>
        </w:rPr>
        <w:t>Describe how the long-term goals and measurements of interim progress toward the long-term goals for academic achievement take into account the improvement necessary to make significant progress in closing statewide proficiency gaps.</w:t>
      </w:r>
    </w:p>
    <w:p w14:paraId="574C164F" w14:textId="77777777" w:rsidR="00450D12" w:rsidRPr="000900B3" w:rsidRDefault="00450D12" w:rsidP="002D172F">
      <w:pPr>
        <w:spacing w:after="120"/>
        <w:ind w:left="180"/>
        <w:rPr>
          <w:rFonts w:eastAsia="Calibri" w:cs="Arial"/>
        </w:rPr>
      </w:pPr>
      <w:r w:rsidRPr="000900B3">
        <w:rPr>
          <w:rFonts w:cs="Arial"/>
        </w:rPr>
        <w:t xml:space="preserve">Because all student groups have the same long-term goal, student groups with </w:t>
      </w:r>
      <w:r w:rsidR="00F73BCE" w:rsidRPr="000900B3">
        <w:rPr>
          <w:rFonts w:cs="Arial"/>
        </w:rPr>
        <w:t xml:space="preserve">lower </w:t>
      </w:r>
      <w:r w:rsidRPr="000900B3">
        <w:rPr>
          <w:rFonts w:cs="Arial"/>
        </w:rPr>
        <w:t xml:space="preserve">baseline performance will need to make greater improvement over time to reach the long-term goal. The ability for LEAs or schools to determine interim progress goals, including for lower performing student groups, is built into the California Model. </w:t>
      </w:r>
      <w:r w:rsidRPr="000900B3">
        <w:rPr>
          <w:rFonts w:eastAsia="Calibri" w:cs="Arial"/>
        </w:rPr>
        <w:t xml:space="preserve">In addition, the CDE has produced a report that indicates where schools and student groups are on the five-by-five colored grid, allowing schools to target improvement strategies to reach the goal for each student group. These reports are available on the CDE California Model Five-by-Five Placement Reports &amp; Data Web page at </w:t>
      </w:r>
      <w:hyperlink r:id="rId34" w:tooltip="Five-by-Five Placement Reports &amp; Data" w:history="1">
        <w:r w:rsidRPr="000900B3">
          <w:rPr>
            <w:rStyle w:val="Hyperlink"/>
            <w:rFonts w:eastAsia="Calibri" w:cs="Arial"/>
          </w:rPr>
          <w:t>https://www6.cde.ca.gov/californiamodel/</w:t>
        </w:r>
      </w:hyperlink>
      <w:r w:rsidRPr="000900B3">
        <w:rPr>
          <w:rFonts w:eastAsia="Calibri" w:cs="Arial"/>
        </w:rPr>
        <w:t>.</w:t>
      </w:r>
    </w:p>
    <w:p w14:paraId="1D00B31C" w14:textId="77777777" w:rsidR="00450D12" w:rsidRPr="000900B3" w:rsidRDefault="00450D12" w:rsidP="002D172F">
      <w:pPr>
        <w:spacing w:after="120"/>
        <w:ind w:left="180"/>
        <w:rPr>
          <w:rFonts w:cs="Arial"/>
        </w:rPr>
      </w:pPr>
      <w:r w:rsidRPr="000900B3">
        <w:rPr>
          <w:rFonts w:cs="Arial"/>
        </w:rPr>
        <w:t xml:space="preserve">Additionally, under state law, every LEA must adopt and annually update a Local Control and Accountability Plan (LCAP). In the LCAP, the LEA must establish goals for all students and the statutory student groups across priority areas defined in statute. The LEA must also describe actions and services, and related expenditures, to meet the goals for student performance. </w:t>
      </w:r>
    </w:p>
    <w:p w14:paraId="3EE40DEB" w14:textId="77777777" w:rsidR="00450D12" w:rsidRPr="000900B3" w:rsidRDefault="00450D12" w:rsidP="002D172F">
      <w:pPr>
        <w:spacing w:after="120"/>
        <w:ind w:left="180"/>
        <w:rPr>
          <w:rFonts w:cs="Arial"/>
        </w:rPr>
      </w:pPr>
      <w:r w:rsidRPr="000900B3">
        <w:rPr>
          <w:rFonts w:cs="Arial"/>
        </w:rPr>
        <w:t>The template LEAs must use for LCAPs includes a summary in which LEAs must address any indicator where the performance of one or more student groups is two or more color-coded levels below the performance for all students (e.g., student group performance is Red while overall performance is Yellow, Green or Blue; student group performance is Orange while overall performance is Green or Blue). Under the California Model, an LEA is not making progress toward closing performance gaps among student groups if either of the examples described above are present. Accordingly, through the LCAP, such LEAs must describe the efforts they will undertake to make significant progress in closing performance gaps on the relevant indicator(s).</w:t>
      </w:r>
    </w:p>
    <w:p w14:paraId="4DF6B48E" w14:textId="77777777" w:rsidR="00450D12" w:rsidRPr="000900B3" w:rsidRDefault="00450D12" w:rsidP="002D172F">
      <w:pPr>
        <w:spacing w:after="120"/>
        <w:ind w:left="180"/>
        <w:rPr>
          <w:rFonts w:eastAsia="Calibri" w:cs="Arial"/>
        </w:rPr>
      </w:pPr>
      <w:r w:rsidRPr="000900B3">
        <w:rPr>
          <w:rFonts w:cs="Arial"/>
        </w:rPr>
        <w:t>LEAs must therefore annually review and update their overarching plans for educational programming to address areas where the LEA is not making progress in addressing performance gaps among student groups.</w:t>
      </w:r>
    </w:p>
    <w:p w14:paraId="2EAFA4DF" w14:textId="61419254" w:rsidR="00027C8B" w:rsidRPr="004F7B82" w:rsidRDefault="00450D12" w:rsidP="002D172F">
      <w:pPr>
        <w:spacing w:after="300"/>
        <w:ind w:left="187"/>
        <w:rPr>
          <w:rFonts w:cs="Arial"/>
        </w:rPr>
      </w:pPr>
      <w:r w:rsidRPr="000900B3">
        <w:rPr>
          <w:rFonts w:cs="Arial"/>
        </w:rPr>
        <w:t>This statewide system to assist LEAs to leverage change is an important component to helping narrow statewide proficiency gaps. The tables below</w:t>
      </w:r>
      <w:r w:rsidR="00F73BCE" w:rsidRPr="000900B3">
        <w:rPr>
          <w:rFonts w:cs="Arial"/>
        </w:rPr>
        <w:t xml:space="preserve"> </w:t>
      </w:r>
      <w:r w:rsidRPr="000900B3">
        <w:rPr>
          <w:rFonts w:cs="Arial"/>
        </w:rPr>
        <w:t xml:space="preserve">show how student groups within schools are doing statewide, broken down </w:t>
      </w:r>
      <w:r w:rsidR="00F73BCE" w:rsidRPr="000900B3">
        <w:rPr>
          <w:rFonts w:cs="Arial"/>
        </w:rPr>
        <w:t>by</w:t>
      </w:r>
      <w:r w:rsidRPr="000900B3">
        <w:rPr>
          <w:rFonts w:cs="Arial"/>
        </w:rPr>
        <w:t xml:space="preserve"> the five color-coded performance levels.</w:t>
      </w:r>
      <w:r w:rsidR="00027C8B" w:rsidRPr="000900B3">
        <w:rPr>
          <w:rFonts w:eastAsia="Calibri" w:cs="Arial"/>
          <w:b/>
        </w:rPr>
        <w:br w:type="page"/>
      </w:r>
    </w:p>
    <w:p w14:paraId="2354D40F" w14:textId="47DE603E" w:rsidR="00450D12" w:rsidRPr="000900B3" w:rsidRDefault="00AF4913" w:rsidP="002D172F">
      <w:pPr>
        <w:spacing w:before="600"/>
        <w:rPr>
          <w:rFonts w:eastAsia="Calibri" w:cs="Arial"/>
        </w:rPr>
      </w:pPr>
      <w:r w:rsidRPr="000900B3">
        <w:rPr>
          <w:rFonts w:eastAsia="Calibri" w:cs="Arial"/>
          <w:b/>
        </w:rPr>
        <w:lastRenderedPageBreak/>
        <w:t xml:space="preserve">Table </w:t>
      </w:r>
      <w:r w:rsidRPr="00BD37F9">
        <w:rPr>
          <w:rFonts w:eastAsia="Calibri" w:cs="Arial"/>
          <w:b/>
        </w:rPr>
        <w:t>10</w:t>
      </w:r>
      <w:r w:rsidR="00BD37F9" w:rsidRPr="00BD37F9">
        <w:rPr>
          <w:rFonts w:eastAsia="Calibri" w:cs="Arial"/>
          <w:b/>
        </w:rPr>
        <w:t>a</w:t>
      </w:r>
      <w:r w:rsidR="00D471F9">
        <w:rPr>
          <w:rFonts w:eastAsia="Calibri" w:cs="Arial"/>
          <w:b/>
        </w:rPr>
        <w:t xml:space="preserve"> </w:t>
      </w:r>
      <w:r w:rsidR="00450D12" w:rsidRPr="000900B3">
        <w:rPr>
          <w:rFonts w:eastAsia="Calibri" w:cs="Arial"/>
          <w:b/>
        </w:rPr>
        <w:t>School Level Academic Indicator: ELA Student Group Results</w:t>
      </w:r>
      <w:r w:rsidR="007676C8">
        <w:rPr>
          <w:rFonts w:eastAsia="Calibri" w:cs="Arial"/>
          <w:b/>
        </w:rPr>
        <w:t xml:space="preserve"> </w:t>
      </w:r>
      <w:r w:rsidR="007676C8" w:rsidRPr="0022256E">
        <w:rPr>
          <w:rFonts w:eastAsia="Calibri" w:cs="Arial"/>
        </w:rPr>
        <w:t>(</w:t>
      </w:r>
      <w:r w:rsidR="007676C8">
        <w:rPr>
          <w:rFonts w:eastAsia="Calibri" w:cs="Arial"/>
          <w:b/>
        </w:rPr>
        <w:t>Grades 3-8)</w:t>
      </w:r>
    </w:p>
    <w:tbl>
      <w:tblPr>
        <w:tblStyle w:val="TableGrid26"/>
        <w:tblW w:w="10530" w:type="dxa"/>
        <w:tblInd w:w="-185" w:type="dxa"/>
        <w:tblLook w:val="04A0" w:firstRow="1" w:lastRow="0" w:firstColumn="1" w:lastColumn="0" w:noHBand="0" w:noVBand="1"/>
        <w:tblDescription w:val="School Level Academic Indicator: ELA Student Group Results"/>
      </w:tblPr>
      <w:tblGrid>
        <w:gridCol w:w="2204"/>
        <w:gridCol w:w="1216"/>
        <w:gridCol w:w="1440"/>
        <w:gridCol w:w="1170"/>
        <w:gridCol w:w="1350"/>
        <w:gridCol w:w="1350"/>
        <w:gridCol w:w="1800"/>
      </w:tblGrid>
      <w:tr w:rsidR="00450D12" w:rsidRPr="000900B3" w14:paraId="61825C8E" w14:textId="77777777">
        <w:trPr>
          <w:trHeight w:val="590"/>
          <w:tblHeader/>
        </w:trPr>
        <w:tc>
          <w:tcPr>
            <w:tcW w:w="2204" w:type="dxa"/>
            <w:tcBorders>
              <w:top w:val="single" w:sz="4" w:space="0" w:color="auto"/>
              <w:left w:val="single" w:sz="4" w:space="0" w:color="auto"/>
              <w:bottom w:val="single" w:sz="4" w:space="0" w:color="auto"/>
              <w:right w:val="single" w:sz="4" w:space="0" w:color="auto"/>
            </w:tcBorders>
            <w:shd w:val="clear" w:color="auto" w:fill="auto"/>
            <w:vAlign w:val="center"/>
          </w:tcPr>
          <w:p w14:paraId="0857FD26" w14:textId="18968E29" w:rsidR="00450D12" w:rsidRPr="000900B3" w:rsidRDefault="00450D12" w:rsidP="002D172F">
            <w:pPr>
              <w:jc w:val="center"/>
              <w:rPr>
                <w:rFonts w:cs="Arial"/>
                <w:b/>
                <w:bCs/>
                <w:color w:val="000000"/>
                <w:lang w:eastAsia="zh-CN"/>
              </w:rPr>
            </w:pPr>
            <w:r w:rsidRPr="000900B3">
              <w:rPr>
                <w:rFonts w:cs="Arial"/>
                <w:b/>
                <w:bCs/>
                <w:color w:val="000000"/>
                <w:lang w:eastAsia="zh-CN"/>
              </w:rPr>
              <w:t>Student Group</w:t>
            </w:r>
            <w:r w:rsidR="00D779CC">
              <w:rPr>
                <w:rFonts w:cs="Arial"/>
                <w:b/>
                <w:bCs/>
                <w:color w:val="000000"/>
                <w:lang w:eastAsia="zh-CN"/>
              </w:rPr>
              <w:t>s</w:t>
            </w:r>
          </w:p>
        </w:tc>
        <w:tc>
          <w:tcPr>
            <w:tcW w:w="1216" w:type="dxa"/>
            <w:tcBorders>
              <w:top w:val="single" w:sz="4" w:space="0" w:color="auto"/>
              <w:left w:val="nil"/>
              <w:bottom w:val="single" w:sz="4" w:space="0" w:color="auto"/>
              <w:right w:val="single" w:sz="4" w:space="0" w:color="auto"/>
            </w:tcBorders>
            <w:shd w:val="clear" w:color="auto" w:fill="auto"/>
            <w:vAlign w:val="center"/>
          </w:tcPr>
          <w:p w14:paraId="32974909" w14:textId="77777777" w:rsidR="00450D12" w:rsidRPr="000900B3" w:rsidRDefault="00450D12" w:rsidP="002D172F">
            <w:pPr>
              <w:jc w:val="center"/>
              <w:rPr>
                <w:rFonts w:cs="Arial"/>
                <w:b/>
                <w:bCs/>
                <w:color w:val="000000"/>
                <w:lang w:eastAsia="zh-CN"/>
              </w:rPr>
            </w:pPr>
            <w:r w:rsidRPr="000900B3">
              <w:rPr>
                <w:rFonts w:cs="Arial"/>
                <w:b/>
                <w:bCs/>
                <w:color w:val="000000"/>
                <w:lang w:eastAsia="zh-CN"/>
              </w:rPr>
              <w:t>Total*</w:t>
            </w:r>
          </w:p>
        </w:tc>
        <w:tc>
          <w:tcPr>
            <w:tcW w:w="1440" w:type="dxa"/>
            <w:tcBorders>
              <w:top w:val="single" w:sz="4" w:space="0" w:color="auto"/>
              <w:left w:val="nil"/>
              <w:bottom w:val="single" w:sz="4" w:space="0" w:color="auto"/>
              <w:right w:val="single" w:sz="4" w:space="0" w:color="auto"/>
            </w:tcBorders>
            <w:shd w:val="clear" w:color="000000" w:fill="A20000"/>
            <w:vAlign w:val="center"/>
          </w:tcPr>
          <w:p w14:paraId="70D9BAE1" w14:textId="77777777" w:rsidR="00450D12" w:rsidRPr="000900B3" w:rsidRDefault="00450D12" w:rsidP="002D172F">
            <w:pPr>
              <w:jc w:val="center"/>
              <w:rPr>
                <w:rFonts w:cs="Arial"/>
                <w:b/>
                <w:bCs/>
                <w:color w:val="FFFFFF"/>
                <w:lang w:eastAsia="zh-CN"/>
              </w:rPr>
            </w:pPr>
            <w:r w:rsidRPr="000900B3">
              <w:rPr>
                <w:rFonts w:cs="Arial"/>
                <w:b/>
                <w:bCs/>
                <w:color w:val="FFFFFF"/>
                <w:lang w:eastAsia="zh-CN"/>
              </w:rPr>
              <w:t>Red</w:t>
            </w:r>
          </w:p>
        </w:tc>
        <w:tc>
          <w:tcPr>
            <w:tcW w:w="1170" w:type="dxa"/>
            <w:tcBorders>
              <w:top w:val="single" w:sz="4" w:space="0" w:color="auto"/>
              <w:left w:val="nil"/>
              <w:bottom w:val="single" w:sz="4" w:space="0" w:color="auto"/>
              <w:right w:val="single" w:sz="4" w:space="0" w:color="auto"/>
            </w:tcBorders>
            <w:shd w:val="clear" w:color="000000" w:fill="FFA500"/>
            <w:vAlign w:val="center"/>
          </w:tcPr>
          <w:p w14:paraId="6BE3370E" w14:textId="77777777" w:rsidR="00450D12" w:rsidRPr="000900B3" w:rsidRDefault="00450D12" w:rsidP="002D172F">
            <w:pPr>
              <w:jc w:val="center"/>
              <w:rPr>
                <w:rFonts w:cs="Arial"/>
                <w:b/>
                <w:bCs/>
                <w:color w:val="000000"/>
                <w:lang w:eastAsia="zh-CN"/>
              </w:rPr>
            </w:pPr>
            <w:r w:rsidRPr="000900B3">
              <w:rPr>
                <w:rFonts w:cs="Arial"/>
                <w:b/>
                <w:bCs/>
                <w:color w:val="000000"/>
                <w:lang w:eastAsia="zh-CN"/>
              </w:rPr>
              <w:t>Orange</w:t>
            </w:r>
          </w:p>
        </w:tc>
        <w:tc>
          <w:tcPr>
            <w:tcW w:w="1350" w:type="dxa"/>
            <w:tcBorders>
              <w:top w:val="single" w:sz="4" w:space="0" w:color="auto"/>
              <w:left w:val="nil"/>
              <w:bottom w:val="single" w:sz="4" w:space="0" w:color="auto"/>
              <w:right w:val="single" w:sz="4" w:space="0" w:color="auto"/>
            </w:tcBorders>
            <w:shd w:val="clear" w:color="000000" w:fill="FFFF00"/>
            <w:vAlign w:val="center"/>
          </w:tcPr>
          <w:p w14:paraId="06C414E4" w14:textId="77777777" w:rsidR="00450D12" w:rsidRPr="000900B3" w:rsidRDefault="00450D12" w:rsidP="002D172F">
            <w:pPr>
              <w:jc w:val="center"/>
              <w:rPr>
                <w:rFonts w:cs="Arial"/>
                <w:b/>
                <w:bCs/>
                <w:color w:val="000000"/>
                <w:lang w:eastAsia="zh-CN"/>
              </w:rPr>
            </w:pPr>
            <w:r w:rsidRPr="000900B3">
              <w:rPr>
                <w:rFonts w:cs="Arial"/>
                <w:b/>
                <w:bCs/>
                <w:color w:val="000000"/>
                <w:lang w:eastAsia="zh-CN"/>
              </w:rPr>
              <w:t>Yellow</w:t>
            </w:r>
          </w:p>
        </w:tc>
        <w:tc>
          <w:tcPr>
            <w:tcW w:w="1350" w:type="dxa"/>
            <w:tcBorders>
              <w:top w:val="single" w:sz="4" w:space="0" w:color="auto"/>
              <w:left w:val="nil"/>
              <w:bottom w:val="single" w:sz="4" w:space="0" w:color="auto"/>
              <w:right w:val="single" w:sz="4" w:space="0" w:color="auto"/>
            </w:tcBorders>
            <w:shd w:val="clear" w:color="000000" w:fill="006500"/>
            <w:vAlign w:val="center"/>
          </w:tcPr>
          <w:p w14:paraId="2B622B99" w14:textId="77777777" w:rsidR="00450D12" w:rsidRPr="000900B3" w:rsidRDefault="00450D12" w:rsidP="002D172F">
            <w:pPr>
              <w:jc w:val="center"/>
              <w:rPr>
                <w:rFonts w:cs="Arial"/>
                <w:b/>
                <w:bCs/>
                <w:color w:val="FFFFFF"/>
                <w:lang w:eastAsia="zh-CN"/>
              </w:rPr>
            </w:pPr>
            <w:r w:rsidRPr="000900B3">
              <w:rPr>
                <w:rFonts w:cs="Arial"/>
                <w:b/>
                <w:bCs/>
                <w:color w:val="FFFFFF"/>
                <w:lang w:eastAsia="zh-CN"/>
              </w:rPr>
              <w:t>Green</w:t>
            </w:r>
          </w:p>
        </w:tc>
        <w:tc>
          <w:tcPr>
            <w:tcW w:w="1800" w:type="dxa"/>
            <w:tcBorders>
              <w:top w:val="single" w:sz="4" w:space="0" w:color="auto"/>
              <w:left w:val="nil"/>
              <w:bottom w:val="single" w:sz="4" w:space="0" w:color="auto"/>
              <w:right w:val="single" w:sz="4" w:space="0" w:color="auto"/>
            </w:tcBorders>
            <w:shd w:val="clear" w:color="000000" w:fill="0000FF"/>
            <w:vAlign w:val="center"/>
          </w:tcPr>
          <w:p w14:paraId="702F4BF8" w14:textId="77777777" w:rsidR="00450D12" w:rsidRPr="000900B3" w:rsidRDefault="00450D12" w:rsidP="002D172F">
            <w:pPr>
              <w:jc w:val="center"/>
              <w:rPr>
                <w:rFonts w:cs="Arial"/>
                <w:b/>
                <w:bCs/>
                <w:color w:val="FFFFFF"/>
                <w:lang w:eastAsia="zh-CN"/>
              </w:rPr>
            </w:pPr>
            <w:r w:rsidRPr="000900B3">
              <w:rPr>
                <w:rFonts w:cs="Arial"/>
                <w:b/>
                <w:bCs/>
                <w:color w:val="FFFFFF"/>
                <w:lang w:eastAsia="zh-CN"/>
              </w:rPr>
              <w:t>Blue</w:t>
            </w:r>
          </w:p>
        </w:tc>
      </w:tr>
      <w:tr w:rsidR="00450D12" w:rsidRPr="000900B3" w14:paraId="3D5307E2"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6125B057" w14:textId="77777777" w:rsidR="00450D12" w:rsidRPr="00D779CC" w:rsidRDefault="00450D12" w:rsidP="002D172F">
            <w:pPr>
              <w:rPr>
                <w:rFonts w:cs="Arial"/>
                <w:bCs/>
                <w:color w:val="000000"/>
                <w:lang w:eastAsia="zh-CN"/>
              </w:rPr>
            </w:pPr>
            <w:r w:rsidRPr="00D779CC">
              <w:rPr>
                <w:rFonts w:cs="Arial"/>
                <w:bCs/>
                <w:color w:val="000000"/>
                <w:lang w:eastAsia="zh-CN"/>
              </w:rPr>
              <w:t>All Schools</w:t>
            </w:r>
            <w:r w:rsidRPr="00D779CC">
              <w:rPr>
                <w:rFonts w:cs="Arial"/>
                <w:bCs/>
                <w:color w:val="000000"/>
                <w:lang w:eastAsia="zh-CN"/>
              </w:rPr>
              <w:br/>
              <w:t>(Total = 7,238)</w:t>
            </w:r>
          </w:p>
        </w:tc>
        <w:tc>
          <w:tcPr>
            <w:tcW w:w="1216" w:type="dxa"/>
            <w:tcBorders>
              <w:top w:val="nil"/>
              <w:left w:val="nil"/>
              <w:bottom w:val="single" w:sz="4" w:space="0" w:color="auto"/>
              <w:right w:val="single" w:sz="4" w:space="0" w:color="auto"/>
            </w:tcBorders>
            <w:shd w:val="clear" w:color="auto" w:fill="auto"/>
            <w:vAlign w:val="center"/>
          </w:tcPr>
          <w:p w14:paraId="7DEAE400" w14:textId="77777777" w:rsidR="00450D12" w:rsidRPr="000900B3" w:rsidRDefault="00450D12" w:rsidP="002D172F">
            <w:pPr>
              <w:jc w:val="center"/>
              <w:rPr>
                <w:rFonts w:cs="Arial"/>
                <w:color w:val="000000"/>
                <w:lang w:eastAsia="zh-CN"/>
              </w:rPr>
            </w:pPr>
            <w:r w:rsidRPr="000900B3">
              <w:rPr>
                <w:rFonts w:cs="Arial"/>
                <w:color w:val="000000"/>
                <w:lang w:eastAsia="zh-CN"/>
              </w:rPr>
              <w:t>7,238</w:t>
            </w:r>
          </w:p>
        </w:tc>
        <w:tc>
          <w:tcPr>
            <w:tcW w:w="1440" w:type="dxa"/>
            <w:tcBorders>
              <w:top w:val="nil"/>
              <w:left w:val="nil"/>
              <w:bottom w:val="single" w:sz="4" w:space="0" w:color="auto"/>
              <w:right w:val="single" w:sz="4" w:space="0" w:color="auto"/>
            </w:tcBorders>
            <w:shd w:val="clear" w:color="auto" w:fill="auto"/>
            <w:vAlign w:val="center"/>
          </w:tcPr>
          <w:p w14:paraId="3739D181" w14:textId="77777777" w:rsidR="00450D12" w:rsidRPr="000900B3" w:rsidRDefault="00450D12" w:rsidP="002D172F">
            <w:pPr>
              <w:jc w:val="center"/>
              <w:rPr>
                <w:rFonts w:cs="Arial"/>
                <w:color w:val="000000"/>
                <w:lang w:eastAsia="zh-CN"/>
              </w:rPr>
            </w:pPr>
            <w:r w:rsidRPr="000900B3">
              <w:rPr>
                <w:rFonts w:cs="Arial"/>
                <w:color w:val="000000"/>
                <w:lang w:eastAsia="zh-CN"/>
              </w:rPr>
              <w:t>499</w:t>
            </w:r>
            <w:r w:rsidRPr="000900B3">
              <w:rPr>
                <w:rFonts w:cs="Arial"/>
                <w:color w:val="000000"/>
                <w:lang w:eastAsia="zh-CN"/>
              </w:rPr>
              <w:br/>
              <w:t>(6.9%)</w:t>
            </w:r>
          </w:p>
        </w:tc>
        <w:tc>
          <w:tcPr>
            <w:tcW w:w="1170" w:type="dxa"/>
            <w:tcBorders>
              <w:top w:val="nil"/>
              <w:left w:val="nil"/>
              <w:bottom w:val="single" w:sz="4" w:space="0" w:color="auto"/>
              <w:right w:val="single" w:sz="4" w:space="0" w:color="auto"/>
            </w:tcBorders>
            <w:shd w:val="clear" w:color="auto" w:fill="auto"/>
            <w:vAlign w:val="center"/>
          </w:tcPr>
          <w:p w14:paraId="4027254B" w14:textId="77777777" w:rsidR="00450D12" w:rsidRPr="000900B3" w:rsidRDefault="00450D12" w:rsidP="002D172F">
            <w:pPr>
              <w:jc w:val="center"/>
              <w:rPr>
                <w:rFonts w:cs="Arial"/>
                <w:color w:val="000000"/>
                <w:lang w:eastAsia="zh-CN"/>
              </w:rPr>
            </w:pPr>
            <w:r w:rsidRPr="000900B3">
              <w:rPr>
                <w:rFonts w:cs="Arial"/>
                <w:color w:val="000000"/>
                <w:lang w:eastAsia="zh-CN"/>
              </w:rPr>
              <w:t>2,632</w:t>
            </w:r>
            <w:r w:rsidRPr="000900B3">
              <w:rPr>
                <w:rFonts w:cs="Arial"/>
                <w:color w:val="000000"/>
                <w:lang w:eastAsia="zh-CN"/>
              </w:rPr>
              <w:br/>
              <w:t>(36.4%)</w:t>
            </w:r>
          </w:p>
        </w:tc>
        <w:tc>
          <w:tcPr>
            <w:tcW w:w="1350" w:type="dxa"/>
            <w:tcBorders>
              <w:top w:val="nil"/>
              <w:left w:val="nil"/>
              <w:bottom w:val="single" w:sz="4" w:space="0" w:color="auto"/>
              <w:right w:val="single" w:sz="4" w:space="0" w:color="auto"/>
            </w:tcBorders>
            <w:shd w:val="clear" w:color="auto" w:fill="auto"/>
            <w:vAlign w:val="center"/>
          </w:tcPr>
          <w:p w14:paraId="38CE8982" w14:textId="77777777" w:rsidR="00450D12" w:rsidRPr="000900B3" w:rsidRDefault="00450D12" w:rsidP="002D172F">
            <w:pPr>
              <w:jc w:val="center"/>
              <w:rPr>
                <w:rFonts w:cs="Arial"/>
                <w:color w:val="000000"/>
                <w:lang w:eastAsia="zh-CN"/>
              </w:rPr>
            </w:pPr>
            <w:r w:rsidRPr="000900B3">
              <w:rPr>
                <w:rFonts w:cs="Arial"/>
                <w:color w:val="000000"/>
                <w:lang w:eastAsia="zh-CN"/>
              </w:rPr>
              <w:t>1,710</w:t>
            </w:r>
            <w:r w:rsidRPr="000900B3">
              <w:rPr>
                <w:rFonts w:cs="Arial"/>
                <w:color w:val="000000"/>
                <w:lang w:eastAsia="zh-CN"/>
              </w:rPr>
              <w:br/>
              <w:t>(23.6%)</w:t>
            </w:r>
          </w:p>
        </w:tc>
        <w:tc>
          <w:tcPr>
            <w:tcW w:w="1350" w:type="dxa"/>
            <w:tcBorders>
              <w:top w:val="nil"/>
              <w:left w:val="nil"/>
              <w:bottom w:val="single" w:sz="4" w:space="0" w:color="auto"/>
              <w:right w:val="single" w:sz="4" w:space="0" w:color="auto"/>
            </w:tcBorders>
            <w:shd w:val="clear" w:color="auto" w:fill="auto"/>
            <w:vAlign w:val="center"/>
          </w:tcPr>
          <w:p w14:paraId="667E2334" w14:textId="77777777" w:rsidR="00450D12" w:rsidRPr="000900B3" w:rsidRDefault="00450D12" w:rsidP="002D172F">
            <w:pPr>
              <w:jc w:val="center"/>
              <w:rPr>
                <w:rFonts w:cs="Arial"/>
                <w:color w:val="000000"/>
                <w:lang w:eastAsia="zh-CN"/>
              </w:rPr>
            </w:pPr>
            <w:r w:rsidRPr="000900B3">
              <w:rPr>
                <w:rFonts w:cs="Arial"/>
                <w:color w:val="000000"/>
                <w:lang w:eastAsia="zh-CN"/>
              </w:rPr>
              <w:t>1,791</w:t>
            </w:r>
            <w:r w:rsidRPr="000900B3">
              <w:rPr>
                <w:rFonts w:cs="Arial"/>
                <w:color w:val="000000"/>
                <w:lang w:eastAsia="zh-CN"/>
              </w:rPr>
              <w:br/>
              <w:t>(24.7%)</w:t>
            </w:r>
          </w:p>
        </w:tc>
        <w:tc>
          <w:tcPr>
            <w:tcW w:w="1800" w:type="dxa"/>
            <w:tcBorders>
              <w:top w:val="nil"/>
              <w:left w:val="nil"/>
              <w:bottom w:val="single" w:sz="4" w:space="0" w:color="auto"/>
              <w:right w:val="single" w:sz="4" w:space="0" w:color="auto"/>
            </w:tcBorders>
            <w:shd w:val="clear" w:color="auto" w:fill="auto"/>
            <w:vAlign w:val="center"/>
          </w:tcPr>
          <w:p w14:paraId="10198013" w14:textId="77777777" w:rsidR="00450D12" w:rsidRPr="000900B3" w:rsidRDefault="00450D12" w:rsidP="002D172F">
            <w:pPr>
              <w:jc w:val="center"/>
              <w:rPr>
                <w:rFonts w:cs="Arial"/>
                <w:color w:val="000000"/>
                <w:lang w:eastAsia="zh-CN"/>
              </w:rPr>
            </w:pPr>
            <w:r w:rsidRPr="000900B3">
              <w:rPr>
                <w:rFonts w:cs="Arial"/>
                <w:color w:val="000000"/>
                <w:lang w:eastAsia="zh-CN"/>
              </w:rPr>
              <w:t>606</w:t>
            </w:r>
            <w:r w:rsidRPr="000900B3">
              <w:rPr>
                <w:rFonts w:cs="Arial"/>
                <w:color w:val="000000"/>
                <w:lang w:eastAsia="zh-CN"/>
              </w:rPr>
              <w:br/>
              <w:t>(8.4%)</w:t>
            </w:r>
          </w:p>
        </w:tc>
      </w:tr>
      <w:tr w:rsidR="00450D12" w:rsidRPr="000900B3" w14:paraId="68AA898E"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35623EAC" w14:textId="77777777" w:rsidR="00450D12" w:rsidRPr="000900B3" w:rsidRDefault="00450D12" w:rsidP="002D172F">
            <w:pPr>
              <w:rPr>
                <w:rFonts w:cs="Arial"/>
                <w:color w:val="000000"/>
                <w:lang w:eastAsia="zh-CN"/>
              </w:rPr>
            </w:pPr>
            <w:r w:rsidRPr="000900B3">
              <w:rPr>
                <w:rFonts w:cs="Arial"/>
                <w:color w:val="000000"/>
                <w:lang w:eastAsia="zh-CN"/>
              </w:rPr>
              <w:t>African American</w:t>
            </w:r>
          </w:p>
        </w:tc>
        <w:tc>
          <w:tcPr>
            <w:tcW w:w="1216" w:type="dxa"/>
            <w:tcBorders>
              <w:top w:val="nil"/>
              <w:left w:val="nil"/>
              <w:bottom w:val="single" w:sz="4" w:space="0" w:color="auto"/>
              <w:right w:val="single" w:sz="4" w:space="0" w:color="auto"/>
            </w:tcBorders>
            <w:shd w:val="clear" w:color="auto" w:fill="auto"/>
            <w:vAlign w:val="center"/>
          </w:tcPr>
          <w:p w14:paraId="150B1099" w14:textId="77777777" w:rsidR="00450D12" w:rsidRPr="000900B3" w:rsidRDefault="00450D12" w:rsidP="002D172F">
            <w:pPr>
              <w:jc w:val="center"/>
              <w:rPr>
                <w:rFonts w:cs="Arial"/>
                <w:color w:val="000000"/>
                <w:lang w:eastAsia="zh-CN"/>
              </w:rPr>
            </w:pPr>
            <w:r w:rsidRPr="000900B3">
              <w:rPr>
                <w:rFonts w:cs="Arial"/>
                <w:color w:val="000000"/>
                <w:lang w:eastAsia="zh-CN"/>
              </w:rPr>
              <w:t>1,298</w:t>
            </w:r>
          </w:p>
        </w:tc>
        <w:tc>
          <w:tcPr>
            <w:tcW w:w="1440" w:type="dxa"/>
            <w:tcBorders>
              <w:top w:val="nil"/>
              <w:left w:val="nil"/>
              <w:bottom w:val="single" w:sz="4" w:space="0" w:color="auto"/>
              <w:right w:val="single" w:sz="4" w:space="0" w:color="auto"/>
            </w:tcBorders>
            <w:shd w:val="clear" w:color="auto" w:fill="auto"/>
            <w:vAlign w:val="center"/>
          </w:tcPr>
          <w:p w14:paraId="64887554" w14:textId="77777777" w:rsidR="00450D12" w:rsidRPr="000900B3" w:rsidRDefault="00450D12" w:rsidP="002D172F">
            <w:pPr>
              <w:jc w:val="center"/>
              <w:rPr>
                <w:rFonts w:cs="Arial"/>
                <w:color w:val="000000"/>
                <w:lang w:eastAsia="zh-CN"/>
              </w:rPr>
            </w:pPr>
            <w:r w:rsidRPr="000900B3">
              <w:rPr>
                <w:rFonts w:cs="Arial"/>
                <w:color w:val="000000"/>
                <w:lang w:eastAsia="zh-CN"/>
              </w:rPr>
              <w:t>394</w:t>
            </w:r>
            <w:r w:rsidRPr="000900B3">
              <w:rPr>
                <w:rFonts w:cs="Arial"/>
                <w:color w:val="000000"/>
                <w:lang w:eastAsia="zh-CN"/>
              </w:rPr>
              <w:br/>
              <w:t>(30.4%)</w:t>
            </w:r>
          </w:p>
        </w:tc>
        <w:tc>
          <w:tcPr>
            <w:tcW w:w="1170" w:type="dxa"/>
            <w:tcBorders>
              <w:top w:val="nil"/>
              <w:left w:val="nil"/>
              <w:bottom w:val="single" w:sz="4" w:space="0" w:color="auto"/>
              <w:right w:val="single" w:sz="4" w:space="0" w:color="auto"/>
            </w:tcBorders>
            <w:shd w:val="clear" w:color="auto" w:fill="auto"/>
            <w:vAlign w:val="center"/>
          </w:tcPr>
          <w:p w14:paraId="6209F6BF" w14:textId="77777777" w:rsidR="00450D12" w:rsidRPr="000900B3" w:rsidRDefault="00450D12" w:rsidP="002D172F">
            <w:pPr>
              <w:jc w:val="center"/>
              <w:rPr>
                <w:rFonts w:cs="Arial"/>
                <w:color w:val="000000"/>
                <w:lang w:eastAsia="zh-CN"/>
              </w:rPr>
            </w:pPr>
            <w:r w:rsidRPr="000900B3">
              <w:rPr>
                <w:rFonts w:cs="Arial"/>
                <w:color w:val="000000"/>
                <w:lang w:eastAsia="zh-CN"/>
              </w:rPr>
              <w:t>533</w:t>
            </w:r>
            <w:r w:rsidRPr="000900B3">
              <w:rPr>
                <w:rFonts w:cs="Arial"/>
                <w:color w:val="000000"/>
                <w:lang w:eastAsia="zh-CN"/>
              </w:rPr>
              <w:br/>
              <w:t>(41.1%)</w:t>
            </w:r>
          </w:p>
        </w:tc>
        <w:tc>
          <w:tcPr>
            <w:tcW w:w="1350" w:type="dxa"/>
            <w:tcBorders>
              <w:top w:val="nil"/>
              <w:left w:val="nil"/>
              <w:bottom w:val="single" w:sz="4" w:space="0" w:color="auto"/>
              <w:right w:val="single" w:sz="4" w:space="0" w:color="auto"/>
            </w:tcBorders>
            <w:shd w:val="clear" w:color="auto" w:fill="auto"/>
            <w:vAlign w:val="center"/>
          </w:tcPr>
          <w:p w14:paraId="334BF86C" w14:textId="77777777" w:rsidR="00450D12" w:rsidRPr="000900B3" w:rsidRDefault="00450D12" w:rsidP="002D172F">
            <w:pPr>
              <w:jc w:val="center"/>
              <w:rPr>
                <w:rFonts w:cs="Arial"/>
                <w:color w:val="000000"/>
                <w:lang w:eastAsia="zh-CN"/>
              </w:rPr>
            </w:pPr>
            <w:r w:rsidRPr="000900B3">
              <w:rPr>
                <w:rFonts w:cs="Arial"/>
                <w:color w:val="000000"/>
                <w:lang w:eastAsia="zh-CN"/>
              </w:rPr>
              <w:t>277</w:t>
            </w:r>
            <w:r w:rsidRPr="000900B3">
              <w:rPr>
                <w:rFonts w:cs="Arial"/>
                <w:color w:val="000000"/>
                <w:lang w:eastAsia="zh-CN"/>
              </w:rPr>
              <w:br/>
              <w:t>(21.3%)</w:t>
            </w:r>
          </w:p>
        </w:tc>
        <w:tc>
          <w:tcPr>
            <w:tcW w:w="1350" w:type="dxa"/>
            <w:tcBorders>
              <w:top w:val="nil"/>
              <w:left w:val="nil"/>
              <w:bottom w:val="single" w:sz="4" w:space="0" w:color="auto"/>
              <w:right w:val="single" w:sz="4" w:space="0" w:color="auto"/>
            </w:tcBorders>
            <w:shd w:val="clear" w:color="auto" w:fill="auto"/>
            <w:vAlign w:val="center"/>
          </w:tcPr>
          <w:p w14:paraId="04860474" w14:textId="77777777" w:rsidR="00450D12" w:rsidRPr="000900B3" w:rsidRDefault="00450D12" w:rsidP="002D172F">
            <w:pPr>
              <w:jc w:val="center"/>
              <w:rPr>
                <w:rFonts w:cs="Arial"/>
                <w:color w:val="000000"/>
                <w:lang w:eastAsia="zh-CN"/>
              </w:rPr>
            </w:pPr>
            <w:r w:rsidRPr="000900B3">
              <w:rPr>
                <w:rFonts w:cs="Arial"/>
                <w:color w:val="000000"/>
                <w:lang w:eastAsia="zh-CN"/>
              </w:rPr>
              <w:t>79</w:t>
            </w:r>
            <w:r w:rsidRPr="000900B3">
              <w:rPr>
                <w:rFonts w:cs="Arial"/>
                <w:color w:val="000000"/>
                <w:lang w:eastAsia="zh-CN"/>
              </w:rPr>
              <w:br/>
              <w:t>(6.1%)</w:t>
            </w:r>
          </w:p>
        </w:tc>
        <w:tc>
          <w:tcPr>
            <w:tcW w:w="1800" w:type="dxa"/>
            <w:tcBorders>
              <w:top w:val="nil"/>
              <w:left w:val="nil"/>
              <w:bottom w:val="single" w:sz="4" w:space="0" w:color="auto"/>
              <w:right w:val="single" w:sz="4" w:space="0" w:color="auto"/>
            </w:tcBorders>
            <w:shd w:val="clear" w:color="auto" w:fill="auto"/>
            <w:vAlign w:val="center"/>
          </w:tcPr>
          <w:p w14:paraId="246598FB" w14:textId="77777777" w:rsidR="00450D12" w:rsidRPr="000900B3" w:rsidRDefault="00450D12" w:rsidP="002D172F">
            <w:pPr>
              <w:jc w:val="center"/>
              <w:rPr>
                <w:rFonts w:cs="Arial"/>
                <w:color w:val="000000"/>
                <w:lang w:eastAsia="zh-CN"/>
              </w:rPr>
            </w:pPr>
            <w:r w:rsidRPr="000900B3">
              <w:rPr>
                <w:rFonts w:cs="Arial"/>
                <w:color w:val="000000"/>
                <w:lang w:eastAsia="zh-CN"/>
              </w:rPr>
              <w:t>15</w:t>
            </w:r>
            <w:r w:rsidRPr="000900B3">
              <w:rPr>
                <w:rFonts w:cs="Arial"/>
                <w:color w:val="000000"/>
                <w:lang w:eastAsia="zh-CN"/>
              </w:rPr>
              <w:br/>
              <w:t>(1.2%)</w:t>
            </w:r>
          </w:p>
        </w:tc>
      </w:tr>
      <w:tr w:rsidR="00450D12" w:rsidRPr="000900B3" w14:paraId="0B1B5732"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716C0B83" w14:textId="77777777" w:rsidR="00450D12" w:rsidRPr="000900B3" w:rsidRDefault="00450D12" w:rsidP="002D172F">
            <w:pPr>
              <w:rPr>
                <w:rFonts w:cs="Arial"/>
                <w:color w:val="000000"/>
                <w:lang w:eastAsia="zh-CN"/>
              </w:rPr>
            </w:pPr>
            <w:r w:rsidRPr="000900B3">
              <w:rPr>
                <w:rFonts w:cs="Arial"/>
                <w:color w:val="000000"/>
                <w:lang w:eastAsia="zh-CN"/>
              </w:rPr>
              <w:t>Asian</w:t>
            </w:r>
          </w:p>
        </w:tc>
        <w:tc>
          <w:tcPr>
            <w:tcW w:w="1216" w:type="dxa"/>
            <w:tcBorders>
              <w:top w:val="nil"/>
              <w:left w:val="nil"/>
              <w:bottom w:val="single" w:sz="4" w:space="0" w:color="auto"/>
              <w:right w:val="single" w:sz="4" w:space="0" w:color="auto"/>
            </w:tcBorders>
            <w:shd w:val="clear" w:color="auto" w:fill="auto"/>
            <w:vAlign w:val="center"/>
          </w:tcPr>
          <w:p w14:paraId="59029541" w14:textId="77777777" w:rsidR="00450D12" w:rsidRPr="000900B3" w:rsidRDefault="00450D12" w:rsidP="002D172F">
            <w:pPr>
              <w:jc w:val="center"/>
              <w:rPr>
                <w:rFonts w:cs="Arial"/>
                <w:color w:val="000000"/>
                <w:lang w:eastAsia="zh-CN"/>
              </w:rPr>
            </w:pPr>
            <w:r w:rsidRPr="000900B3">
              <w:rPr>
                <w:rFonts w:cs="Arial"/>
                <w:color w:val="000000"/>
                <w:lang w:eastAsia="zh-CN"/>
              </w:rPr>
              <w:t>1,702</w:t>
            </w:r>
          </w:p>
        </w:tc>
        <w:tc>
          <w:tcPr>
            <w:tcW w:w="1440" w:type="dxa"/>
            <w:tcBorders>
              <w:top w:val="nil"/>
              <w:left w:val="nil"/>
              <w:bottom w:val="single" w:sz="4" w:space="0" w:color="auto"/>
              <w:right w:val="single" w:sz="4" w:space="0" w:color="auto"/>
            </w:tcBorders>
            <w:shd w:val="clear" w:color="auto" w:fill="auto"/>
            <w:vAlign w:val="center"/>
          </w:tcPr>
          <w:p w14:paraId="5324B168" w14:textId="77777777" w:rsidR="00450D12" w:rsidRPr="000900B3" w:rsidRDefault="00450D12" w:rsidP="002D172F">
            <w:pPr>
              <w:jc w:val="center"/>
              <w:rPr>
                <w:rFonts w:cs="Arial"/>
                <w:color w:val="000000"/>
                <w:lang w:eastAsia="zh-CN"/>
              </w:rPr>
            </w:pPr>
            <w:r w:rsidRPr="000900B3">
              <w:rPr>
                <w:rFonts w:cs="Arial"/>
                <w:color w:val="000000"/>
                <w:lang w:eastAsia="zh-CN"/>
              </w:rPr>
              <w:t>6</w:t>
            </w:r>
            <w:r w:rsidRPr="000900B3">
              <w:rPr>
                <w:rFonts w:cs="Arial"/>
                <w:color w:val="000000"/>
                <w:lang w:eastAsia="zh-CN"/>
              </w:rPr>
              <w:br/>
              <w:t>(0.4%)</w:t>
            </w:r>
          </w:p>
        </w:tc>
        <w:tc>
          <w:tcPr>
            <w:tcW w:w="1170" w:type="dxa"/>
            <w:tcBorders>
              <w:top w:val="nil"/>
              <w:left w:val="nil"/>
              <w:bottom w:val="single" w:sz="4" w:space="0" w:color="auto"/>
              <w:right w:val="single" w:sz="4" w:space="0" w:color="auto"/>
            </w:tcBorders>
            <w:shd w:val="clear" w:color="auto" w:fill="auto"/>
            <w:vAlign w:val="center"/>
          </w:tcPr>
          <w:p w14:paraId="41B6D7F8" w14:textId="77777777" w:rsidR="00450D12" w:rsidRPr="000900B3" w:rsidRDefault="00450D12" w:rsidP="002D172F">
            <w:pPr>
              <w:jc w:val="center"/>
              <w:rPr>
                <w:rFonts w:cs="Arial"/>
                <w:color w:val="000000"/>
                <w:lang w:eastAsia="zh-CN"/>
              </w:rPr>
            </w:pPr>
            <w:r w:rsidRPr="000900B3">
              <w:rPr>
                <w:rFonts w:cs="Arial"/>
                <w:color w:val="000000"/>
                <w:lang w:eastAsia="zh-CN"/>
              </w:rPr>
              <w:t>127</w:t>
            </w:r>
            <w:r w:rsidRPr="000900B3">
              <w:rPr>
                <w:rFonts w:cs="Arial"/>
                <w:color w:val="000000"/>
                <w:lang w:eastAsia="zh-CN"/>
              </w:rPr>
              <w:br/>
              <w:t>(7.5%)</w:t>
            </w:r>
          </w:p>
        </w:tc>
        <w:tc>
          <w:tcPr>
            <w:tcW w:w="1350" w:type="dxa"/>
            <w:tcBorders>
              <w:top w:val="nil"/>
              <w:left w:val="nil"/>
              <w:bottom w:val="single" w:sz="4" w:space="0" w:color="auto"/>
              <w:right w:val="single" w:sz="4" w:space="0" w:color="auto"/>
            </w:tcBorders>
            <w:shd w:val="clear" w:color="auto" w:fill="auto"/>
            <w:vAlign w:val="center"/>
          </w:tcPr>
          <w:p w14:paraId="1E88223B" w14:textId="77777777" w:rsidR="00450D12" w:rsidRPr="000900B3" w:rsidRDefault="00450D12" w:rsidP="002D172F">
            <w:pPr>
              <w:jc w:val="center"/>
              <w:rPr>
                <w:rFonts w:cs="Arial"/>
                <w:color w:val="000000"/>
                <w:lang w:eastAsia="zh-CN"/>
              </w:rPr>
            </w:pPr>
            <w:r w:rsidRPr="000900B3">
              <w:rPr>
                <w:rFonts w:cs="Arial"/>
                <w:color w:val="000000"/>
                <w:lang w:eastAsia="zh-CN"/>
              </w:rPr>
              <w:t>125</w:t>
            </w:r>
            <w:r w:rsidRPr="000900B3">
              <w:rPr>
                <w:rFonts w:cs="Arial"/>
                <w:color w:val="000000"/>
                <w:lang w:eastAsia="zh-CN"/>
              </w:rPr>
              <w:br/>
              <w:t>(7.3%)</w:t>
            </w:r>
          </w:p>
        </w:tc>
        <w:tc>
          <w:tcPr>
            <w:tcW w:w="1350" w:type="dxa"/>
            <w:tcBorders>
              <w:top w:val="nil"/>
              <w:left w:val="nil"/>
              <w:bottom w:val="single" w:sz="4" w:space="0" w:color="auto"/>
              <w:right w:val="single" w:sz="4" w:space="0" w:color="auto"/>
            </w:tcBorders>
            <w:shd w:val="clear" w:color="auto" w:fill="auto"/>
            <w:vAlign w:val="center"/>
          </w:tcPr>
          <w:p w14:paraId="679602CE" w14:textId="77777777" w:rsidR="00450D12" w:rsidRPr="000900B3" w:rsidRDefault="00450D12" w:rsidP="002D172F">
            <w:pPr>
              <w:jc w:val="center"/>
              <w:rPr>
                <w:rFonts w:cs="Arial"/>
                <w:color w:val="000000"/>
                <w:lang w:eastAsia="zh-CN"/>
              </w:rPr>
            </w:pPr>
            <w:r w:rsidRPr="000900B3">
              <w:rPr>
                <w:rFonts w:cs="Arial"/>
                <w:color w:val="000000"/>
                <w:lang w:eastAsia="zh-CN"/>
              </w:rPr>
              <w:t>750</w:t>
            </w:r>
            <w:r w:rsidRPr="000900B3">
              <w:rPr>
                <w:rFonts w:cs="Arial"/>
                <w:color w:val="000000"/>
                <w:lang w:eastAsia="zh-CN"/>
              </w:rPr>
              <w:br/>
              <w:t>(44.1%)</w:t>
            </w:r>
          </w:p>
        </w:tc>
        <w:tc>
          <w:tcPr>
            <w:tcW w:w="1800" w:type="dxa"/>
            <w:tcBorders>
              <w:top w:val="nil"/>
              <w:left w:val="nil"/>
              <w:bottom w:val="single" w:sz="4" w:space="0" w:color="auto"/>
              <w:right w:val="single" w:sz="4" w:space="0" w:color="auto"/>
            </w:tcBorders>
            <w:shd w:val="clear" w:color="auto" w:fill="auto"/>
            <w:vAlign w:val="center"/>
          </w:tcPr>
          <w:p w14:paraId="00F67CB8" w14:textId="77777777" w:rsidR="00450D12" w:rsidRPr="000900B3" w:rsidRDefault="00450D12" w:rsidP="002D172F">
            <w:pPr>
              <w:jc w:val="center"/>
              <w:rPr>
                <w:rFonts w:cs="Arial"/>
                <w:color w:val="000000"/>
                <w:lang w:eastAsia="zh-CN"/>
              </w:rPr>
            </w:pPr>
            <w:r w:rsidRPr="000900B3">
              <w:rPr>
                <w:rFonts w:cs="Arial"/>
                <w:color w:val="000000"/>
                <w:lang w:eastAsia="zh-CN"/>
              </w:rPr>
              <w:t>694</w:t>
            </w:r>
            <w:r w:rsidRPr="000900B3">
              <w:rPr>
                <w:rFonts w:cs="Arial"/>
                <w:color w:val="000000"/>
                <w:lang w:eastAsia="zh-CN"/>
              </w:rPr>
              <w:br/>
              <w:t>(40.8%)</w:t>
            </w:r>
          </w:p>
        </w:tc>
      </w:tr>
      <w:tr w:rsidR="00450D12" w:rsidRPr="000900B3" w14:paraId="0AA156A9"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32ECBD0F" w14:textId="77777777" w:rsidR="00450D12" w:rsidRPr="000900B3" w:rsidRDefault="00450D12" w:rsidP="002D172F">
            <w:pPr>
              <w:rPr>
                <w:rFonts w:cs="Arial"/>
                <w:color w:val="000000"/>
                <w:lang w:eastAsia="zh-CN"/>
              </w:rPr>
            </w:pPr>
            <w:r w:rsidRPr="000900B3">
              <w:rPr>
                <w:rFonts w:cs="Arial"/>
                <w:color w:val="000000"/>
                <w:lang w:eastAsia="zh-CN"/>
              </w:rPr>
              <w:t>Filipino</w:t>
            </w:r>
          </w:p>
        </w:tc>
        <w:tc>
          <w:tcPr>
            <w:tcW w:w="1216" w:type="dxa"/>
            <w:tcBorders>
              <w:top w:val="nil"/>
              <w:left w:val="nil"/>
              <w:bottom w:val="single" w:sz="4" w:space="0" w:color="auto"/>
              <w:right w:val="single" w:sz="4" w:space="0" w:color="auto"/>
            </w:tcBorders>
            <w:shd w:val="clear" w:color="auto" w:fill="auto"/>
            <w:vAlign w:val="center"/>
          </w:tcPr>
          <w:p w14:paraId="3F1DA7A7" w14:textId="77777777" w:rsidR="00450D12" w:rsidRPr="000900B3" w:rsidRDefault="00450D12" w:rsidP="002D172F">
            <w:pPr>
              <w:jc w:val="center"/>
              <w:rPr>
                <w:rFonts w:cs="Arial"/>
                <w:color w:val="000000"/>
                <w:lang w:eastAsia="zh-CN"/>
              </w:rPr>
            </w:pPr>
            <w:r w:rsidRPr="000900B3">
              <w:rPr>
                <w:rFonts w:cs="Arial"/>
                <w:color w:val="000000"/>
                <w:lang w:eastAsia="zh-CN"/>
              </w:rPr>
              <w:t>426</w:t>
            </w:r>
          </w:p>
        </w:tc>
        <w:tc>
          <w:tcPr>
            <w:tcW w:w="1440" w:type="dxa"/>
            <w:tcBorders>
              <w:top w:val="nil"/>
              <w:left w:val="nil"/>
              <w:bottom w:val="single" w:sz="4" w:space="0" w:color="auto"/>
              <w:right w:val="single" w:sz="4" w:space="0" w:color="auto"/>
            </w:tcBorders>
            <w:shd w:val="clear" w:color="auto" w:fill="auto"/>
            <w:vAlign w:val="center"/>
          </w:tcPr>
          <w:p w14:paraId="6FB58087"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c>
          <w:tcPr>
            <w:tcW w:w="1170" w:type="dxa"/>
            <w:tcBorders>
              <w:top w:val="nil"/>
              <w:left w:val="nil"/>
              <w:bottom w:val="single" w:sz="4" w:space="0" w:color="auto"/>
              <w:right w:val="single" w:sz="4" w:space="0" w:color="auto"/>
            </w:tcBorders>
            <w:shd w:val="clear" w:color="auto" w:fill="auto"/>
            <w:vAlign w:val="center"/>
          </w:tcPr>
          <w:p w14:paraId="2110AEE2" w14:textId="77777777" w:rsidR="00450D12" w:rsidRPr="000900B3" w:rsidRDefault="00450D12" w:rsidP="002D172F">
            <w:pPr>
              <w:jc w:val="center"/>
              <w:rPr>
                <w:rFonts w:cs="Arial"/>
                <w:color w:val="000000"/>
                <w:lang w:eastAsia="zh-CN"/>
              </w:rPr>
            </w:pPr>
            <w:r w:rsidRPr="000900B3">
              <w:rPr>
                <w:rFonts w:cs="Arial"/>
                <w:color w:val="000000"/>
                <w:lang w:eastAsia="zh-CN"/>
              </w:rPr>
              <w:t>22</w:t>
            </w:r>
            <w:r w:rsidRPr="000900B3">
              <w:rPr>
                <w:rFonts w:cs="Arial"/>
                <w:color w:val="000000"/>
                <w:lang w:eastAsia="zh-CN"/>
              </w:rPr>
              <w:br/>
              <w:t>(5.2%)</w:t>
            </w:r>
          </w:p>
        </w:tc>
        <w:tc>
          <w:tcPr>
            <w:tcW w:w="1350" w:type="dxa"/>
            <w:tcBorders>
              <w:top w:val="nil"/>
              <w:left w:val="nil"/>
              <w:bottom w:val="single" w:sz="4" w:space="0" w:color="auto"/>
              <w:right w:val="single" w:sz="4" w:space="0" w:color="auto"/>
            </w:tcBorders>
            <w:shd w:val="clear" w:color="auto" w:fill="auto"/>
            <w:vAlign w:val="center"/>
          </w:tcPr>
          <w:p w14:paraId="1811E70D" w14:textId="77777777" w:rsidR="00450D12" w:rsidRPr="000900B3" w:rsidRDefault="00450D12" w:rsidP="002D172F">
            <w:pPr>
              <w:jc w:val="center"/>
              <w:rPr>
                <w:rFonts w:cs="Arial"/>
                <w:color w:val="000000"/>
                <w:lang w:eastAsia="zh-CN"/>
              </w:rPr>
            </w:pPr>
            <w:r w:rsidRPr="000900B3">
              <w:rPr>
                <w:rFonts w:cs="Arial"/>
                <w:color w:val="000000"/>
                <w:lang w:eastAsia="zh-CN"/>
              </w:rPr>
              <w:t>38</w:t>
            </w:r>
            <w:r w:rsidRPr="000900B3">
              <w:rPr>
                <w:rFonts w:cs="Arial"/>
                <w:color w:val="000000"/>
                <w:lang w:eastAsia="zh-CN"/>
              </w:rPr>
              <w:br/>
              <w:t>(8.9%)</w:t>
            </w:r>
          </w:p>
        </w:tc>
        <w:tc>
          <w:tcPr>
            <w:tcW w:w="1350" w:type="dxa"/>
            <w:tcBorders>
              <w:top w:val="nil"/>
              <w:left w:val="nil"/>
              <w:bottom w:val="single" w:sz="4" w:space="0" w:color="auto"/>
              <w:right w:val="single" w:sz="4" w:space="0" w:color="auto"/>
            </w:tcBorders>
            <w:shd w:val="clear" w:color="auto" w:fill="auto"/>
            <w:vAlign w:val="center"/>
          </w:tcPr>
          <w:p w14:paraId="01D99420" w14:textId="77777777" w:rsidR="00450D12" w:rsidRPr="000900B3" w:rsidRDefault="00450D12" w:rsidP="002D172F">
            <w:pPr>
              <w:jc w:val="center"/>
              <w:rPr>
                <w:rFonts w:cs="Arial"/>
                <w:color w:val="000000"/>
                <w:lang w:eastAsia="zh-CN"/>
              </w:rPr>
            </w:pPr>
            <w:r w:rsidRPr="000900B3">
              <w:rPr>
                <w:rFonts w:cs="Arial"/>
                <w:color w:val="000000"/>
                <w:lang w:eastAsia="zh-CN"/>
              </w:rPr>
              <w:t>223</w:t>
            </w:r>
            <w:r w:rsidRPr="000900B3">
              <w:rPr>
                <w:rFonts w:cs="Arial"/>
                <w:color w:val="000000"/>
                <w:lang w:eastAsia="zh-CN"/>
              </w:rPr>
              <w:br/>
              <w:t>(52.3%)</w:t>
            </w:r>
          </w:p>
        </w:tc>
        <w:tc>
          <w:tcPr>
            <w:tcW w:w="1800" w:type="dxa"/>
            <w:tcBorders>
              <w:top w:val="nil"/>
              <w:left w:val="nil"/>
              <w:bottom w:val="single" w:sz="4" w:space="0" w:color="auto"/>
              <w:right w:val="single" w:sz="4" w:space="0" w:color="auto"/>
            </w:tcBorders>
            <w:shd w:val="clear" w:color="auto" w:fill="auto"/>
            <w:vAlign w:val="center"/>
          </w:tcPr>
          <w:p w14:paraId="13143E29" w14:textId="77777777" w:rsidR="00450D12" w:rsidRPr="000900B3" w:rsidRDefault="00450D12" w:rsidP="002D172F">
            <w:pPr>
              <w:jc w:val="center"/>
              <w:rPr>
                <w:rFonts w:cs="Arial"/>
                <w:color w:val="000000"/>
                <w:lang w:eastAsia="zh-CN"/>
              </w:rPr>
            </w:pPr>
            <w:r w:rsidRPr="000900B3">
              <w:rPr>
                <w:rFonts w:cs="Arial"/>
                <w:color w:val="000000"/>
                <w:lang w:eastAsia="zh-CN"/>
              </w:rPr>
              <w:t>143</w:t>
            </w:r>
            <w:r w:rsidRPr="000900B3">
              <w:rPr>
                <w:rFonts w:cs="Arial"/>
                <w:color w:val="000000"/>
                <w:lang w:eastAsia="zh-CN"/>
              </w:rPr>
              <w:br/>
              <w:t>(33.6%)</w:t>
            </w:r>
          </w:p>
        </w:tc>
      </w:tr>
      <w:tr w:rsidR="00450D12" w:rsidRPr="000900B3" w14:paraId="4B9A3063"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6A863881" w14:textId="77777777" w:rsidR="00450D12" w:rsidRPr="000900B3" w:rsidRDefault="00450D12" w:rsidP="002D172F">
            <w:pPr>
              <w:rPr>
                <w:rFonts w:cs="Arial"/>
                <w:color w:val="000000"/>
                <w:lang w:eastAsia="zh-CN"/>
              </w:rPr>
            </w:pPr>
            <w:r w:rsidRPr="000900B3">
              <w:rPr>
                <w:rFonts w:cs="Arial"/>
                <w:color w:val="000000"/>
                <w:lang w:eastAsia="zh-CN"/>
              </w:rPr>
              <w:t>Hispanic/Latino</w:t>
            </w:r>
          </w:p>
        </w:tc>
        <w:tc>
          <w:tcPr>
            <w:tcW w:w="1216" w:type="dxa"/>
            <w:tcBorders>
              <w:top w:val="nil"/>
              <w:left w:val="nil"/>
              <w:bottom w:val="single" w:sz="4" w:space="0" w:color="auto"/>
              <w:right w:val="single" w:sz="4" w:space="0" w:color="auto"/>
            </w:tcBorders>
            <w:shd w:val="clear" w:color="auto" w:fill="auto"/>
            <w:vAlign w:val="center"/>
          </w:tcPr>
          <w:p w14:paraId="3A32A606" w14:textId="77777777" w:rsidR="00450D12" w:rsidRPr="000900B3" w:rsidRDefault="00450D12" w:rsidP="002D172F">
            <w:pPr>
              <w:jc w:val="center"/>
              <w:rPr>
                <w:rFonts w:cs="Arial"/>
                <w:color w:val="000000"/>
                <w:lang w:eastAsia="zh-CN"/>
              </w:rPr>
            </w:pPr>
            <w:r w:rsidRPr="000900B3">
              <w:rPr>
                <w:rFonts w:cs="Arial"/>
                <w:color w:val="000000"/>
                <w:lang w:eastAsia="zh-CN"/>
              </w:rPr>
              <w:t>6,375</w:t>
            </w:r>
          </w:p>
        </w:tc>
        <w:tc>
          <w:tcPr>
            <w:tcW w:w="1440" w:type="dxa"/>
            <w:tcBorders>
              <w:top w:val="nil"/>
              <w:left w:val="nil"/>
              <w:bottom w:val="single" w:sz="4" w:space="0" w:color="auto"/>
              <w:right w:val="single" w:sz="4" w:space="0" w:color="auto"/>
            </w:tcBorders>
            <w:shd w:val="clear" w:color="auto" w:fill="auto"/>
            <w:vAlign w:val="center"/>
          </w:tcPr>
          <w:p w14:paraId="44180301" w14:textId="77777777" w:rsidR="00450D12" w:rsidRPr="000900B3" w:rsidRDefault="00450D12" w:rsidP="002D172F">
            <w:pPr>
              <w:jc w:val="center"/>
              <w:rPr>
                <w:rFonts w:cs="Arial"/>
                <w:color w:val="000000"/>
                <w:lang w:eastAsia="zh-CN"/>
              </w:rPr>
            </w:pPr>
            <w:r w:rsidRPr="000900B3">
              <w:rPr>
                <w:rFonts w:cs="Arial"/>
                <w:color w:val="000000"/>
                <w:lang w:eastAsia="zh-CN"/>
              </w:rPr>
              <w:t>573</w:t>
            </w:r>
            <w:r w:rsidRPr="000900B3">
              <w:rPr>
                <w:rFonts w:cs="Arial"/>
                <w:color w:val="000000"/>
                <w:lang w:eastAsia="zh-CN"/>
              </w:rPr>
              <w:br/>
              <w:t>(9.0%)</w:t>
            </w:r>
          </w:p>
        </w:tc>
        <w:tc>
          <w:tcPr>
            <w:tcW w:w="1170" w:type="dxa"/>
            <w:tcBorders>
              <w:top w:val="nil"/>
              <w:left w:val="nil"/>
              <w:bottom w:val="single" w:sz="4" w:space="0" w:color="auto"/>
              <w:right w:val="single" w:sz="4" w:space="0" w:color="auto"/>
            </w:tcBorders>
            <w:shd w:val="clear" w:color="auto" w:fill="auto"/>
            <w:vAlign w:val="center"/>
          </w:tcPr>
          <w:p w14:paraId="68381A7F" w14:textId="77777777" w:rsidR="00450D12" w:rsidRPr="000900B3" w:rsidRDefault="00450D12" w:rsidP="002D172F">
            <w:pPr>
              <w:jc w:val="center"/>
              <w:rPr>
                <w:rFonts w:cs="Arial"/>
                <w:color w:val="000000"/>
                <w:lang w:eastAsia="zh-CN"/>
              </w:rPr>
            </w:pPr>
            <w:r w:rsidRPr="000900B3">
              <w:rPr>
                <w:rFonts w:cs="Arial"/>
                <w:color w:val="000000"/>
                <w:lang w:eastAsia="zh-CN"/>
              </w:rPr>
              <w:t>2,936</w:t>
            </w:r>
            <w:r w:rsidRPr="000900B3">
              <w:rPr>
                <w:rFonts w:cs="Arial"/>
                <w:color w:val="000000"/>
                <w:lang w:eastAsia="zh-CN"/>
              </w:rPr>
              <w:br/>
              <w:t>(46.1%)</w:t>
            </w:r>
          </w:p>
        </w:tc>
        <w:tc>
          <w:tcPr>
            <w:tcW w:w="1350" w:type="dxa"/>
            <w:tcBorders>
              <w:top w:val="nil"/>
              <w:left w:val="nil"/>
              <w:bottom w:val="single" w:sz="4" w:space="0" w:color="auto"/>
              <w:right w:val="single" w:sz="4" w:space="0" w:color="auto"/>
            </w:tcBorders>
            <w:shd w:val="clear" w:color="auto" w:fill="auto"/>
            <w:vAlign w:val="center"/>
          </w:tcPr>
          <w:p w14:paraId="4B5D71DF" w14:textId="77777777" w:rsidR="00450D12" w:rsidRPr="000900B3" w:rsidRDefault="00450D12" w:rsidP="002D172F">
            <w:pPr>
              <w:jc w:val="center"/>
              <w:rPr>
                <w:rFonts w:cs="Arial"/>
                <w:color w:val="000000"/>
                <w:lang w:eastAsia="zh-CN"/>
              </w:rPr>
            </w:pPr>
            <w:r w:rsidRPr="000900B3">
              <w:rPr>
                <w:rFonts w:cs="Arial"/>
                <w:color w:val="000000"/>
                <w:lang w:eastAsia="zh-CN"/>
              </w:rPr>
              <w:t>1,860</w:t>
            </w:r>
            <w:r w:rsidRPr="000900B3">
              <w:rPr>
                <w:rFonts w:cs="Arial"/>
                <w:color w:val="000000"/>
                <w:lang w:eastAsia="zh-CN"/>
              </w:rPr>
              <w:br/>
              <w:t>(29.2%)</w:t>
            </w:r>
          </w:p>
        </w:tc>
        <w:tc>
          <w:tcPr>
            <w:tcW w:w="1350" w:type="dxa"/>
            <w:tcBorders>
              <w:top w:val="nil"/>
              <w:left w:val="nil"/>
              <w:bottom w:val="single" w:sz="4" w:space="0" w:color="auto"/>
              <w:right w:val="single" w:sz="4" w:space="0" w:color="auto"/>
            </w:tcBorders>
            <w:shd w:val="clear" w:color="auto" w:fill="auto"/>
            <w:vAlign w:val="center"/>
          </w:tcPr>
          <w:p w14:paraId="5AE65BE4" w14:textId="77777777" w:rsidR="00450D12" w:rsidRPr="000900B3" w:rsidRDefault="00450D12" w:rsidP="002D172F">
            <w:pPr>
              <w:jc w:val="center"/>
              <w:rPr>
                <w:rFonts w:cs="Arial"/>
                <w:color w:val="000000"/>
                <w:lang w:eastAsia="zh-CN"/>
              </w:rPr>
            </w:pPr>
            <w:r w:rsidRPr="000900B3">
              <w:rPr>
                <w:rFonts w:cs="Arial"/>
                <w:color w:val="000000"/>
                <w:lang w:eastAsia="zh-CN"/>
              </w:rPr>
              <w:t>823</w:t>
            </w:r>
            <w:r w:rsidRPr="000900B3">
              <w:rPr>
                <w:rFonts w:cs="Arial"/>
                <w:color w:val="000000"/>
                <w:lang w:eastAsia="zh-CN"/>
              </w:rPr>
              <w:br/>
              <w:t>(12.9%)</w:t>
            </w:r>
          </w:p>
        </w:tc>
        <w:tc>
          <w:tcPr>
            <w:tcW w:w="1800" w:type="dxa"/>
            <w:tcBorders>
              <w:top w:val="nil"/>
              <w:left w:val="nil"/>
              <w:bottom w:val="single" w:sz="4" w:space="0" w:color="auto"/>
              <w:right w:val="single" w:sz="4" w:space="0" w:color="auto"/>
            </w:tcBorders>
            <w:shd w:val="clear" w:color="auto" w:fill="auto"/>
            <w:vAlign w:val="center"/>
          </w:tcPr>
          <w:p w14:paraId="52601889" w14:textId="77777777" w:rsidR="00450D12" w:rsidRPr="000900B3" w:rsidRDefault="00450D12" w:rsidP="002D172F">
            <w:pPr>
              <w:jc w:val="center"/>
              <w:rPr>
                <w:rFonts w:cs="Arial"/>
                <w:color w:val="000000"/>
                <w:lang w:eastAsia="zh-CN"/>
              </w:rPr>
            </w:pPr>
            <w:r w:rsidRPr="000900B3">
              <w:rPr>
                <w:rFonts w:cs="Arial"/>
                <w:color w:val="000000"/>
                <w:lang w:eastAsia="zh-CN"/>
              </w:rPr>
              <w:t>183</w:t>
            </w:r>
            <w:r w:rsidRPr="000900B3">
              <w:rPr>
                <w:rFonts w:cs="Arial"/>
                <w:color w:val="000000"/>
                <w:lang w:eastAsia="zh-CN"/>
              </w:rPr>
              <w:br/>
              <w:t>(2.9%)</w:t>
            </w:r>
          </w:p>
        </w:tc>
      </w:tr>
      <w:tr w:rsidR="00450D12" w:rsidRPr="000900B3" w14:paraId="018964BA"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753F2007" w14:textId="77777777" w:rsidR="00450D12" w:rsidRPr="000900B3" w:rsidRDefault="00450D12" w:rsidP="002D172F">
            <w:pPr>
              <w:rPr>
                <w:rFonts w:cs="Arial"/>
                <w:color w:val="000000"/>
                <w:lang w:eastAsia="zh-CN"/>
              </w:rPr>
            </w:pPr>
            <w:r w:rsidRPr="000900B3">
              <w:rPr>
                <w:rFonts w:cs="Arial"/>
                <w:color w:val="000000"/>
                <w:lang w:eastAsia="zh-CN"/>
              </w:rPr>
              <w:t>Native American</w:t>
            </w:r>
          </w:p>
        </w:tc>
        <w:tc>
          <w:tcPr>
            <w:tcW w:w="1216" w:type="dxa"/>
            <w:tcBorders>
              <w:top w:val="nil"/>
              <w:left w:val="nil"/>
              <w:bottom w:val="single" w:sz="4" w:space="0" w:color="auto"/>
              <w:right w:val="single" w:sz="4" w:space="0" w:color="auto"/>
            </w:tcBorders>
            <w:shd w:val="clear" w:color="auto" w:fill="auto"/>
            <w:vAlign w:val="center"/>
          </w:tcPr>
          <w:p w14:paraId="11BC931F" w14:textId="77777777" w:rsidR="00450D12" w:rsidRPr="000900B3" w:rsidRDefault="00450D12" w:rsidP="002D172F">
            <w:pPr>
              <w:jc w:val="center"/>
              <w:rPr>
                <w:rFonts w:cs="Arial"/>
                <w:color w:val="000000"/>
                <w:lang w:eastAsia="zh-CN"/>
              </w:rPr>
            </w:pPr>
            <w:r w:rsidRPr="000900B3">
              <w:rPr>
                <w:rFonts w:cs="Arial"/>
                <w:color w:val="000000"/>
                <w:lang w:eastAsia="zh-CN"/>
              </w:rPr>
              <w:t>28</w:t>
            </w:r>
          </w:p>
        </w:tc>
        <w:tc>
          <w:tcPr>
            <w:tcW w:w="1440" w:type="dxa"/>
            <w:tcBorders>
              <w:top w:val="nil"/>
              <w:left w:val="nil"/>
              <w:bottom w:val="single" w:sz="4" w:space="0" w:color="auto"/>
              <w:right w:val="single" w:sz="4" w:space="0" w:color="auto"/>
            </w:tcBorders>
            <w:shd w:val="clear" w:color="auto" w:fill="auto"/>
            <w:vAlign w:val="center"/>
          </w:tcPr>
          <w:p w14:paraId="0A64D95E" w14:textId="77777777" w:rsidR="00450D12" w:rsidRPr="000900B3" w:rsidRDefault="00450D12" w:rsidP="002D172F">
            <w:pPr>
              <w:jc w:val="center"/>
              <w:rPr>
                <w:rFonts w:cs="Arial"/>
                <w:color w:val="000000"/>
                <w:lang w:eastAsia="zh-CN"/>
              </w:rPr>
            </w:pPr>
            <w:r w:rsidRPr="000900B3">
              <w:rPr>
                <w:rFonts w:cs="Arial"/>
                <w:color w:val="000000"/>
                <w:lang w:eastAsia="zh-CN"/>
              </w:rPr>
              <w:t>8</w:t>
            </w:r>
            <w:r w:rsidRPr="000900B3">
              <w:rPr>
                <w:rFonts w:cs="Arial"/>
                <w:color w:val="000000"/>
                <w:lang w:eastAsia="zh-CN"/>
              </w:rPr>
              <w:br/>
              <w:t>(28.6%)</w:t>
            </w:r>
          </w:p>
        </w:tc>
        <w:tc>
          <w:tcPr>
            <w:tcW w:w="1170" w:type="dxa"/>
            <w:tcBorders>
              <w:top w:val="nil"/>
              <w:left w:val="nil"/>
              <w:bottom w:val="single" w:sz="4" w:space="0" w:color="auto"/>
              <w:right w:val="single" w:sz="4" w:space="0" w:color="auto"/>
            </w:tcBorders>
            <w:shd w:val="clear" w:color="auto" w:fill="auto"/>
            <w:vAlign w:val="center"/>
          </w:tcPr>
          <w:p w14:paraId="59F39B1A" w14:textId="77777777" w:rsidR="00450D12" w:rsidRPr="000900B3" w:rsidRDefault="00450D12" w:rsidP="002D172F">
            <w:pPr>
              <w:jc w:val="center"/>
              <w:rPr>
                <w:rFonts w:cs="Arial"/>
                <w:color w:val="000000"/>
                <w:lang w:eastAsia="zh-CN"/>
              </w:rPr>
            </w:pPr>
            <w:r w:rsidRPr="000900B3">
              <w:rPr>
                <w:rFonts w:cs="Arial"/>
                <w:color w:val="000000"/>
                <w:lang w:eastAsia="zh-CN"/>
              </w:rPr>
              <w:t>13</w:t>
            </w:r>
            <w:r w:rsidRPr="000900B3">
              <w:rPr>
                <w:rFonts w:cs="Arial"/>
                <w:color w:val="000000"/>
                <w:lang w:eastAsia="zh-CN"/>
              </w:rPr>
              <w:br/>
              <w:t>(46.4%)</w:t>
            </w:r>
          </w:p>
        </w:tc>
        <w:tc>
          <w:tcPr>
            <w:tcW w:w="1350" w:type="dxa"/>
            <w:tcBorders>
              <w:top w:val="nil"/>
              <w:left w:val="nil"/>
              <w:bottom w:val="single" w:sz="4" w:space="0" w:color="auto"/>
              <w:right w:val="single" w:sz="4" w:space="0" w:color="auto"/>
            </w:tcBorders>
            <w:shd w:val="clear" w:color="auto" w:fill="auto"/>
            <w:vAlign w:val="center"/>
          </w:tcPr>
          <w:p w14:paraId="719217DF" w14:textId="77777777" w:rsidR="00450D12" w:rsidRPr="000900B3" w:rsidRDefault="00450D12" w:rsidP="002D172F">
            <w:pPr>
              <w:jc w:val="center"/>
              <w:rPr>
                <w:rFonts w:cs="Arial"/>
                <w:color w:val="000000"/>
                <w:lang w:eastAsia="zh-CN"/>
              </w:rPr>
            </w:pPr>
            <w:r w:rsidRPr="000900B3">
              <w:rPr>
                <w:rFonts w:cs="Arial"/>
                <w:color w:val="000000"/>
                <w:lang w:eastAsia="zh-CN"/>
              </w:rPr>
              <w:t>7</w:t>
            </w:r>
            <w:r w:rsidRPr="000900B3">
              <w:rPr>
                <w:rFonts w:cs="Arial"/>
                <w:color w:val="000000"/>
                <w:lang w:eastAsia="zh-CN"/>
              </w:rPr>
              <w:br/>
              <w:t>(25.0%)</w:t>
            </w:r>
          </w:p>
        </w:tc>
        <w:tc>
          <w:tcPr>
            <w:tcW w:w="1350" w:type="dxa"/>
            <w:tcBorders>
              <w:top w:val="nil"/>
              <w:left w:val="nil"/>
              <w:bottom w:val="single" w:sz="4" w:space="0" w:color="auto"/>
              <w:right w:val="single" w:sz="4" w:space="0" w:color="auto"/>
            </w:tcBorders>
            <w:shd w:val="clear" w:color="auto" w:fill="auto"/>
            <w:vAlign w:val="center"/>
          </w:tcPr>
          <w:p w14:paraId="0CAAC7A4"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c>
          <w:tcPr>
            <w:tcW w:w="1800" w:type="dxa"/>
            <w:tcBorders>
              <w:top w:val="nil"/>
              <w:left w:val="nil"/>
              <w:bottom w:val="single" w:sz="4" w:space="0" w:color="auto"/>
              <w:right w:val="single" w:sz="4" w:space="0" w:color="auto"/>
            </w:tcBorders>
            <w:shd w:val="clear" w:color="auto" w:fill="auto"/>
            <w:vAlign w:val="center"/>
          </w:tcPr>
          <w:p w14:paraId="0EB99B59"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r>
      <w:tr w:rsidR="00450D12" w:rsidRPr="000900B3" w14:paraId="47A58A49"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0EE9DA50" w14:textId="77777777" w:rsidR="00450D12" w:rsidRPr="000900B3" w:rsidRDefault="00450D12" w:rsidP="002D172F">
            <w:pPr>
              <w:rPr>
                <w:rFonts w:cs="Arial"/>
                <w:color w:val="000000"/>
                <w:lang w:eastAsia="zh-CN"/>
              </w:rPr>
            </w:pPr>
            <w:r w:rsidRPr="000900B3">
              <w:rPr>
                <w:rFonts w:cs="Arial"/>
                <w:color w:val="000000"/>
                <w:lang w:eastAsia="zh-CN"/>
              </w:rPr>
              <w:t>Pacific Islander</w:t>
            </w:r>
          </w:p>
        </w:tc>
        <w:tc>
          <w:tcPr>
            <w:tcW w:w="1216" w:type="dxa"/>
            <w:tcBorders>
              <w:top w:val="nil"/>
              <w:left w:val="nil"/>
              <w:bottom w:val="single" w:sz="4" w:space="0" w:color="auto"/>
              <w:right w:val="single" w:sz="4" w:space="0" w:color="auto"/>
            </w:tcBorders>
            <w:shd w:val="clear" w:color="auto" w:fill="auto"/>
            <w:vAlign w:val="center"/>
          </w:tcPr>
          <w:p w14:paraId="3C68DF05" w14:textId="77777777" w:rsidR="00450D12" w:rsidRPr="000900B3" w:rsidRDefault="00450D12" w:rsidP="002D172F">
            <w:pPr>
              <w:jc w:val="center"/>
              <w:rPr>
                <w:rFonts w:cs="Arial"/>
                <w:color w:val="000000"/>
                <w:lang w:eastAsia="zh-CN"/>
              </w:rPr>
            </w:pPr>
            <w:r w:rsidRPr="000900B3">
              <w:rPr>
                <w:rFonts w:cs="Arial"/>
                <w:color w:val="000000"/>
                <w:lang w:eastAsia="zh-CN"/>
              </w:rPr>
              <w:t>9</w:t>
            </w:r>
          </w:p>
        </w:tc>
        <w:tc>
          <w:tcPr>
            <w:tcW w:w="1440" w:type="dxa"/>
            <w:tcBorders>
              <w:top w:val="nil"/>
              <w:left w:val="nil"/>
              <w:bottom w:val="single" w:sz="4" w:space="0" w:color="auto"/>
              <w:right w:val="single" w:sz="4" w:space="0" w:color="auto"/>
            </w:tcBorders>
            <w:shd w:val="clear" w:color="auto" w:fill="auto"/>
            <w:vAlign w:val="center"/>
          </w:tcPr>
          <w:p w14:paraId="1E408B63"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c>
          <w:tcPr>
            <w:tcW w:w="1170" w:type="dxa"/>
            <w:tcBorders>
              <w:top w:val="nil"/>
              <w:left w:val="nil"/>
              <w:bottom w:val="single" w:sz="4" w:space="0" w:color="auto"/>
              <w:right w:val="single" w:sz="4" w:space="0" w:color="auto"/>
            </w:tcBorders>
            <w:shd w:val="clear" w:color="auto" w:fill="auto"/>
            <w:vAlign w:val="center"/>
          </w:tcPr>
          <w:p w14:paraId="2D30188D" w14:textId="77777777" w:rsidR="00450D12" w:rsidRPr="000900B3" w:rsidRDefault="00450D12" w:rsidP="002D172F">
            <w:pPr>
              <w:jc w:val="center"/>
              <w:rPr>
                <w:rFonts w:cs="Arial"/>
                <w:color w:val="000000"/>
                <w:lang w:eastAsia="zh-CN"/>
              </w:rPr>
            </w:pPr>
            <w:r w:rsidRPr="000900B3">
              <w:rPr>
                <w:rFonts w:cs="Arial"/>
                <w:color w:val="000000"/>
                <w:lang w:eastAsia="zh-CN"/>
              </w:rPr>
              <w:t>3</w:t>
            </w:r>
            <w:r w:rsidRPr="000900B3">
              <w:rPr>
                <w:rFonts w:cs="Arial"/>
                <w:color w:val="000000"/>
                <w:lang w:eastAsia="zh-CN"/>
              </w:rPr>
              <w:br/>
              <w:t>(33.3%)</w:t>
            </w:r>
          </w:p>
        </w:tc>
        <w:tc>
          <w:tcPr>
            <w:tcW w:w="1350" w:type="dxa"/>
            <w:tcBorders>
              <w:top w:val="nil"/>
              <w:left w:val="nil"/>
              <w:bottom w:val="single" w:sz="4" w:space="0" w:color="auto"/>
              <w:right w:val="single" w:sz="4" w:space="0" w:color="auto"/>
            </w:tcBorders>
            <w:shd w:val="clear" w:color="auto" w:fill="auto"/>
            <w:vAlign w:val="center"/>
          </w:tcPr>
          <w:p w14:paraId="292AACEB" w14:textId="77777777" w:rsidR="00450D12" w:rsidRPr="000900B3" w:rsidRDefault="00450D12" w:rsidP="002D172F">
            <w:pPr>
              <w:jc w:val="center"/>
              <w:rPr>
                <w:rFonts w:cs="Arial"/>
                <w:color w:val="000000"/>
                <w:lang w:eastAsia="zh-CN"/>
              </w:rPr>
            </w:pPr>
            <w:r w:rsidRPr="000900B3">
              <w:rPr>
                <w:rFonts w:cs="Arial"/>
                <w:color w:val="000000"/>
                <w:lang w:eastAsia="zh-CN"/>
              </w:rPr>
              <w:t>5</w:t>
            </w:r>
            <w:r w:rsidRPr="000900B3">
              <w:rPr>
                <w:rFonts w:cs="Arial"/>
                <w:color w:val="000000"/>
                <w:lang w:eastAsia="zh-CN"/>
              </w:rPr>
              <w:br/>
              <w:t>(55.6%)</w:t>
            </w:r>
          </w:p>
        </w:tc>
        <w:tc>
          <w:tcPr>
            <w:tcW w:w="1350" w:type="dxa"/>
            <w:tcBorders>
              <w:top w:val="nil"/>
              <w:left w:val="nil"/>
              <w:bottom w:val="single" w:sz="4" w:space="0" w:color="auto"/>
              <w:right w:val="single" w:sz="4" w:space="0" w:color="auto"/>
            </w:tcBorders>
            <w:shd w:val="clear" w:color="auto" w:fill="auto"/>
            <w:vAlign w:val="center"/>
          </w:tcPr>
          <w:p w14:paraId="65388916" w14:textId="77777777" w:rsidR="00450D12" w:rsidRPr="000900B3" w:rsidRDefault="00450D12" w:rsidP="002D172F">
            <w:pPr>
              <w:jc w:val="center"/>
              <w:rPr>
                <w:rFonts w:cs="Arial"/>
                <w:color w:val="000000"/>
                <w:lang w:eastAsia="zh-CN"/>
              </w:rPr>
            </w:pPr>
            <w:r w:rsidRPr="000900B3">
              <w:rPr>
                <w:rFonts w:cs="Arial"/>
                <w:color w:val="000000"/>
                <w:lang w:eastAsia="zh-CN"/>
              </w:rPr>
              <w:t>1</w:t>
            </w:r>
            <w:r w:rsidRPr="000900B3">
              <w:rPr>
                <w:rFonts w:cs="Arial"/>
                <w:color w:val="000000"/>
                <w:lang w:eastAsia="zh-CN"/>
              </w:rPr>
              <w:br/>
              <w:t>(11.1%)</w:t>
            </w:r>
          </w:p>
        </w:tc>
        <w:tc>
          <w:tcPr>
            <w:tcW w:w="1800" w:type="dxa"/>
            <w:tcBorders>
              <w:top w:val="nil"/>
              <w:left w:val="nil"/>
              <w:bottom w:val="single" w:sz="4" w:space="0" w:color="auto"/>
              <w:right w:val="single" w:sz="4" w:space="0" w:color="auto"/>
            </w:tcBorders>
            <w:shd w:val="clear" w:color="auto" w:fill="auto"/>
            <w:vAlign w:val="center"/>
          </w:tcPr>
          <w:p w14:paraId="44F00967"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r>
      <w:tr w:rsidR="00450D12" w:rsidRPr="000900B3" w14:paraId="032DC28B"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34B6F281" w14:textId="77777777" w:rsidR="00450D12" w:rsidRPr="000900B3" w:rsidRDefault="00450D12" w:rsidP="002D172F">
            <w:pPr>
              <w:rPr>
                <w:rFonts w:cs="Arial"/>
                <w:color w:val="000000"/>
                <w:lang w:eastAsia="zh-CN"/>
              </w:rPr>
            </w:pPr>
            <w:r w:rsidRPr="000900B3">
              <w:rPr>
                <w:rFonts w:cs="Arial"/>
                <w:color w:val="000000"/>
                <w:lang w:eastAsia="zh-CN"/>
              </w:rPr>
              <w:t>Two or More Races</w:t>
            </w:r>
          </w:p>
        </w:tc>
        <w:tc>
          <w:tcPr>
            <w:tcW w:w="1216" w:type="dxa"/>
            <w:tcBorders>
              <w:top w:val="nil"/>
              <w:left w:val="nil"/>
              <w:bottom w:val="single" w:sz="4" w:space="0" w:color="auto"/>
              <w:right w:val="single" w:sz="4" w:space="0" w:color="auto"/>
            </w:tcBorders>
            <w:shd w:val="clear" w:color="auto" w:fill="auto"/>
            <w:vAlign w:val="center"/>
          </w:tcPr>
          <w:p w14:paraId="69820C7D" w14:textId="77777777" w:rsidR="00450D12" w:rsidRPr="000900B3" w:rsidRDefault="00450D12" w:rsidP="002D172F">
            <w:pPr>
              <w:jc w:val="center"/>
              <w:rPr>
                <w:rFonts w:cs="Arial"/>
                <w:color w:val="000000"/>
                <w:lang w:eastAsia="zh-CN"/>
              </w:rPr>
            </w:pPr>
            <w:r w:rsidRPr="000900B3">
              <w:rPr>
                <w:rFonts w:cs="Arial"/>
                <w:color w:val="000000"/>
                <w:lang w:eastAsia="zh-CN"/>
              </w:rPr>
              <w:t>681</w:t>
            </w:r>
          </w:p>
        </w:tc>
        <w:tc>
          <w:tcPr>
            <w:tcW w:w="1440" w:type="dxa"/>
            <w:tcBorders>
              <w:top w:val="nil"/>
              <w:left w:val="nil"/>
              <w:bottom w:val="single" w:sz="4" w:space="0" w:color="auto"/>
              <w:right w:val="single" w:sz="4" w:space="0" w:color="auto"/>
            </w:tcBorders>
            <w:shd w:val="clear" w:color="auto" w:fill="auto"/>
            <w:vAlign w:val="center"/>
          </w:tcPr>
          <w:p w14:paraId="3D25F825" w14:textId="77777777" w:rsidR="00450D12" w:rsidRPr="000900B3" w:rsidRDefault="00450D12" w:rsidP="002D172F">
            <w:pPr>
              <w:jc w:val="center"/>
              <w:rPr>
                <w:rFonts w:cs="Arial"/>
                <w:color w:val="000000"/>
                <w:lang w:eastAsia="zh-CN"/>
              </w:rPr>
            </w:pPr>
            <w:r w:rsidRPr="000900B3">
              <w:rPr>
                <w:rFonts w:cs="Arial"/>
                <w:color w:val="000000"/>
                <w:lang w:eastAsia="zh-CN"/>
              </w:rPr>
              <w:t>6</w:t>
            </w:r>
            <w:r w:rsidRPr="000900B3">
              <w:rPr>
                <w:rFonts w:cs="Arial"/>
                <w:color w:val="000000"/>
                <w:lang w:eastAsia="zh-CN"/>
              </w:rPr>
              <w:br/>
              <w:t>(0.9%)</w:t>
            </w:r>
          </w:p>
        </w:tc>
        <w:tc>
          <w:tcPr>
            <w:tcW w:w="1170" w:type="dxa"/>
            <w:tcBorders>
              <w:top w:val="nil"/>
              <w:left w:val="nil"/>
              <w:bottom w:val="single" w:sz="4" w:space="0" w:color="auto"/>
              <w:right w:val="single" w:sz="4" w:space="0" w:color="auto"/>
            </w:tcBorders>
            <w:shd w:val="clear" w:color="auto" w:fill="auto"/>
            <w:vAlign w:val="center"/>
          </w:tcPr>
          <w:p w14:paraId="74AD6A05" w14:textId="77777777" w:rsidR="00450D12" w:rsidRPr="000900B3" w:rsidRDefault="00450D12" w:rsidP="002D172F">
            <w:pPr>
              <w:jc w:val="center"/>
              <w:rPr>
                <w:rFonts w:cs="Arial"/>
                <w:color w:val="000000"/>
                <w:lang w:eastAsia="zh-CN"/>
              </w:rPr>
            </w:pPr>
            <w:r w:rsidRPr="000900B3">
              <w:rPr>
                <w:rFonts w:cs="Arial"/>
                <w:color w:val="000000"/>
                <w:lang w:eastAsia="zh-CN"/>
              </w:rPr>
              <w:t>54</w:t>
            </w:r>
            <w:r w:rsidRPr="000900B3">
              <w:rPr>
                <w:rFonts w:cs="Arial"/>
                <w:color w:val="000000"/>
                <w:lang w:eastAsia="zh-CN"/>
              </w:rPr>
              <w:br/>
              <w:t>(7.9%)</w:t>
            </w:r>
          </w:p>
        </w:tc>
        <w:tc>
          <w:tcPr>
            <w:tcW w:w="1350" w:type="dxa"/>
            <w:tcBorders>
              <w:top w:val="nil"/>
              <w:left w:val="nil"/>
              <w:bottom w:val="single" w:sz="4" w:space="0" w:color="auto"/>
              <w:right w:val="single" w:sz="4" w:space="0" w:color="auto"/>
            </w:tcBorders>
            <w:shd w:val="clear" w:color="auto" w:fill="auto"/>
            <w:vAlign w:val="center"/>
          </w:tcPr>
          <w:p w14:paraId="3BC94611" w14:textId="77777777" w:rsidR="00450D12" w:rsidRPr="000900B3" w:rsidRDefault="00450D12" w:rsidP="002D172F">
            <w:pPr>
              <w:jc w:val="center"/>
              <w:rPr>
                <w:rFonts w:cs="Arial"/>
                <w:color w:val="000000"/>
                <w:lang w:eastAsia="zh-CN"/>
              </w:rPr>
            </w:pPr>
            <w:r w:rsidRPr="000900B3">
              <w:rPr>
                <w:rFonts w:cs="Arial"/>
                <w:color w:val="000000"/>
                <w:lang w:eastAsia="zh-CN"/>
              </w:rPr>
              <w:t>56</w:t>
            </w:r>
            <w:r w:rsidRPr="000900B3">
              <w:rPr>
                <w:rFonts w:cs="Arial"/>
                <w:color w:val="000000"/>
                <w:lang w:eastAsia="zh-CN"/>
              </w:rPr>
              <w:br/>
              <w:t>(8.2%)</w:t>
            </w:r>
          </w:p>
        </w:tc>
        <w:tc>
          <w:tcPr>
            <w:tcW w:w="1350" w:type="dxa"/>
            <w:tcBorders>
              <w:top w:val="nil"/>
              <w:left w:val="nil"/>
              <w:bottom w:val="single" w:sz="4" w:space="0" w:color="auto"/>
              <w:right w:val="single" w:sz="4" w:space="0" w:color="auto"/>
            </w:tcBorders>
            <w:shd w:val="clear" w:color="auto" w:fill="auto"/>
            <w:vAlign w:val="center"/>
          </w:tcPr>
          <w:p w14:paraId="3391C495" w14:textId="77777777" w:rsidR="00450D12" w:rsidRPr="000900B3" w:rsidRDefault="00450D12" w:rsidP="002D172F">
            <w:pPr>
              <w:jc w:val="center"/>
              <w:rPr>
                <w:rFonts w:cs="Arial"/>
                <w:color w:val="000000"/>
                <w:lang w:eastAsia="zh-CN"/>
              </w:rPr>
            </w:pPr>
            <w:r w:rsidRPr="000900B3">
              <w:rPr>
                <w:rFonts w:cs="Arial"/>
                <w:color w:val="000000"/>
                <w:lang w:eastAsia="zh-CN"/>
              </w:rPr>
              <w:t>332</w:t>
            </w:r>
            <w:r w:rsidRPr="000900B3">
              <w:rPr>
                <w:rFonts w:cs="Arial"/>
                <w:color w:val="000000"/>
                <w:lang w:eastAsia="zh-CN"/>
              </w:rPr>
              <w:br/>
              <w:t>(48.8%)</w:t>
            </w:r>
          </w:p>
        </w:tc>
        <w:tc>
          <w:tcPr>
            <w:tcW w:w="1800" w:type="dxa"/>
            <w:tcBorders>
              <w:top w:val="nil"/>
              <w:left w:val="nil"/>
              <w:bottom w:val="single" w:sz="4" w:space="0" w:color="auto"/>
              <w:right w:val="single" w:sz="4" w:space="0" w:color="auto"/>
            </w:tcBorders>
            <w:shd w:val="clear" w:color="auto" w:fill="auto"/>
            <w:vAlign w:val="center"/>
          </w:tcPr>
          <w:p w14:paraId="7A2F49C3" w14:textId="77777777" w:rsidR="00450D12" w:rsidRPr="000900B3" w:rsidRDefault="00450D12" w:rsidP="002D172F">
            <w:pPr>
              <w:jc w:val="center"/>
              <w:rPr>
                <w:rFonts w:cs="Arial"/>
                <w:color w:val="000000"/>
                <w:lang w:eastAsia="zh-CN"/>
              </w:rPr>
            </w:pPr>
            <w:r w:rsidRPr="000900B3">
              <w:rPr>
                <w:rFonts w:cs="Arial"/>
                <w:color w:val="000000"/>
                <w:lang w:eastAsia="zh-CN"/>
              </w:rPr>
              <w:t>233</w:t>
            </w:r>
            <w:r w:rsidRPr="000900B3">
              <w:rPr>
                <w:rFonts w:cs="Arial"/>
                <w:color w:val="000000"/>
                <w:lang w:eastAsia="zh-CN"/>
              </w:rPr>
              <w:br/>
              <w:t>(34.2%)</w:t>
            </w:r>
          </w:p>
        </w:tc>
      </w:tr>
      <w:tr w:rsidR="00450D12" w:rsidRPr="000900B3" w14:paraId="43BFA69E"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0D8CF5FD" w14:textId="77777777" w:rsidR="00450D12" w:rsidRPr="000900B3" w:rsidRDefault="00450D12" w:rsidP="002D172F">
            <w:pPr>
              <w:rPr>
                <w:rFonts w:cs="Arial"/>
                <w:color w:val="000000"/>
                <w:lang w:eastAsia="zh-CN"/>
              </w:rPr>
            </w:pPr>
            <w:r w:rsidRPr="000900B3">
              <w:rPr>
                <w:rFonts w:cs="Arial"/>
                <w:color w:val="000000"/>
                <w:lang w:eastAsia="zh-CN"/>
              </w:rPr>
              <w:t>White</w:t>
            </w:r>
          </w:p>
        </w:tc>
        <w:tc>
          <w:tcPr>
            <w:tcW w:w="1216" w:type="dxa"/>
            <w:tcBorders>
              <w:top w:val="nil"/>
              <w:left w:val="nil"/>
              <w:bottom w:val="single" w:sz="4" w:space="0" w:color="auto"/>
              <w:right w:val="single" w:sz="4" w:space="0" w:color="auto"/>
            </w:tcBorders>
            <w:shd w:val="clear" w:color="auto" w:fill="auto"/>
            <w:vAlign w:val="center"/>
          </w:tcPr>
          <w:p w14:paraId="73C593D2" w14:textId="77777777" w:rsidR="00450D12" w:rsidRPr="000900B3" w:rsidRDefault="00450D12" w:rsidP="002D172F">
            <w:pPr>
              <w:jc w:val="center"/>
              <w:rPr>
                <w:rFonts w:cs="Arial"/>
                <w:color w:val="000000"/>
                <w:lang w:eastAsia="zh-CN"/>
              </w:rPr>
            </w:pPr>
            <w:r w:rsidRPr="000900B3">
              <w:rPr>
                <w:rFonts w:cs="Arial"/>
                <w:color w:val="000000"/>
                <w:lang w:eastAsia="zh-CN"/>
              </w:rPr>
              <w:t>4,034</w:t>
            </w:r>
          </w:p>
        </w:tc>
        <w:tc>
          <w:tcPr>
            <w:tcW w:w="1440" w:type="dxa"/>
            <w:tcBorders>
              <w:top w:val="nil"/>
              <w:left w:val="nil"/>
              <w:bottom w:val="single" w:sz="4" w:space="0" w:color="auto"/>
              <w:right w:val="single" w:sz="4" w:space="0" w:color="auto"/>
            </w:tcBorders>
            <w:shd w:val="clear" w:color="auto" w:fill="auto"/>
            <w:vAlign w:val="center"/>
          </w:tcPr>
          <w:p w14:paraId="7DC4D6DF" w14:textId="77777777" w:rsidR="00450D12" w:rsidRPr="000900B3" w:rsidRDefault="00450D12" w:rsidP="002D172F">
            <w:pPr>
              <w:jc w:val="center"/>
              <w:rPr>
                <w:rFonts w:cs="Arial"/>
                <w:color w:val="000000"/>
                <w:lang w:eastAsia="zh-CN"/>
              </w:rPr>
            </w:pPr>
            <w:r w:rsidRPr="000900B3">
              <w:rPr>
                <w:rFonts w:cs="Arial"/>
                <w:color w:val="000000"/>
                <w:lang w:eastAsia="zh-CN"/>
              </w:rPr>
              <w:t>42</w:t>
            </w:r>
            <w:r w:rsidRPr="000900B3">
              <w:rPr>
                <w:rFonts w:cs="Arial"/>
                <w:color w:val="000000"/>
                <w:lang w:eastAsia="zh-CN"/>
              </w:rPr>
              <w:br/>
              <w:t>(1.0%)</w:t>
            </w:r>
          </w:p>
        </w:tc>
        <w:tc>
          <w:tcPr>
            <w:tcW w:w="1170" w:type="dxa"/>
            <w:tcBorders>
              <w:top w:val="nil"/>
              <w:left w:val="nil"/>
              <w:bottom w:val="single" w:sz="4" w:space="0" w:color="auto"/>
              <w:right w:val="single" w:sz="4" w:space="0" w:color="auto"/>
            </w:tcBorders>
            <w:shd w:val="clear" w:color="auto" w:fill="auto"/>
            <w:vAlign w:val="center"/>
          </w:tcPr>
          <w:p w14:paraId="03742552" w14:textId="77777777" w:rsidR="00450D12" w:rsidRPr="000900B3" w:rsidRDefault="00450D12" w:rsidP="002D172F">
            <w:pPr>
              <w:jc w:val="center"/>
              <w:rPr>
                <w:rFonts w:cs="Arial"/>
                <w:color w:val="000000"/>
                <w:lang w:eastAsia="zh-CN"/>
              </w:rPr>
            </w:pPr>
            <w:r w:rsidRPr="000900B3">
              <w:rPr>
                <w:rFonts w:cs="Arial"/>
                <w:color w:val="000000"/>
                <w:lang w:eastAsia="zh-CN"/>
              </w:rPr>
              <w:t>718</w:t>
            </w:r>
            <w:r w:rsidRPr="000900B3">
              <w:rPr>
                <w:rFonts w:cs="Arial"/>
                <w:color w:val="000000"/>
                <w:lang w:eastAsia="zh-CN"/>
              </w:rPr>
              <w:br/>
              <w:t>(17.8%)</w:t>
            </w:r>
          </w:p>
        </w:tc>
        <w:tc>
          <w:tcPr>
            <w:tcW w:w="1350" w:type="dxa"/>
            <w:tcBorders>
              <w:top w:val="nil"/>
              <w:left w:val="nil"/>
              <w:bottom w:val="single" w:sz="4" w:space="0" w:color="auto"/>
              <w:right w:val="single" w:sz="4" w:space="0" w:color="auto"/>
            </w:tcBorders>
            <w:shd w:val="clear" w:color="auto" w:fill="auto"/>
            <w:vAlign w:val="center"/>
          </w:tcPr>
          <w:p w14:paraId="19C87B74" w14:textId="77777777" w:rsidR="00450D12" w:rsidRPr="000900B3" w:rsidRDefault="00450D12" w:rsidP="002D172F">
            <w:pPr>
              <w:jc w:val="center"/>
              <w:rPr>
                <w:rFonts w:cs="Arial"/>
                <w:color w:val="000000"/>
                <w:lang w:eastAsia="zh-CN"/>
              </w:rPr>
            </w:pPr>
            <w:r w:rsidRPr="000900B3">
              <w:rPr>
                <w:rFonts w:cs="Arial"/>
                <w:color w:val="000000"/>
                <w:lang w:eastAsia="zh-CN"/>
              </w:rPr>
              <w:t>663</w:t>
            </w:r>
            <w:r w:rsidRPr="000900B3">
              <w:rPr>
                <w:rFonts w:cs="Arial"/>
                <w:color w:val="000000"/>
                <w:lang w:eastAsia="zh-CN"/>
              </w:rPr>
              <w:br/>
              <w:t>(16.4%)</w:t>
            </w:r>
          </w:p>
        </w:tc>
        <w:tc>
          <w:tcPr>
            <w:tcW w:w="1350" w:type="dxa"/>
            <w:tcBorders>
              <w:top w:val="nil"/>
              <w:left w:val="nil"/>
              <w:bottom w:val="single" w:sz="4" w:space="0" w:color="auto"/>
              <w:right w:val="single" w:sz="4" w:space="0" w:color="auto"/>
            </w:tcBorders>
            <w:shd w:val="clear" w:color="auto" w:fill="auto"/>
            <w:vAlign w:val="center"/>
          </w:tcPr>
          <w:p w14:paraId="3B34E19D" w14:textId="77777777" w:rsidR="00450D12" w:rsidRPr="000900B3" w:rsidRDefault="00450D12" w:rsidP="002D172F">
            <w:pPr>
              <w:jc w:val="center"/>
              <w:rPr>
                <w:rFonts w:cs="Arial"/>
                <w:color w:val="000000"/>
                <w:lang w:eastAsia="zh-CN"/>
              </w:rPr>
            </w:pPr>
            <w:r w:rsidRPr="000900B3">
              <w:rPr>
                <w:rFonts w:cs="Arial"/>
                <w:color w:val="000000"/>
                <w:lang w:eastAsia="zh-CN"/>
              </w:rPr>
              <w:t>1,792</w:t>
            </w:r>
            <w:r w:rsidRPr="000900B3">
              <w:rPr>
                <w:rFonts w:cs="Arial"/>
                <w:color w:val="000000"/>
                <w:lang w:eastAsia="zh-CN"/>
              </w:rPr>
              <w:br/>
              <w:t>(44.4%)</w:t>
            </w:r>
          </w:p>
        </w:tc>
        <w:tc>
          <w:tcPr>
            <w:tcW w:w="1800" w:type="dxa"/>
            <w:tcBorders>
              <w:top w:val="nil"/>
              <w:left w:val="nil"/>
              <w:bottom w:val="single" w:sz="4" w:space="0" w:color="auto"/>
              <w:right w:val="single" w:sz="4" w:space="0" w:color="auto"/>
            </w:tcBorders>
            <w:shd w:val="clear" w:color="auto" w:fill="auto"/>
            <w:vAlign w:val="center"/>
          </w:tcPr>
          <w:p w14:paraId="76C02105" w14:textId="77777777" w:rsidR="00450D12" w:rsidRPr="000900B3" w:rsidRDefault="00450D12" w:rsidP="002D172F">
            <w:pPr>
              <w:jc w:val="center"/>
              <w:rPr>
                <w:rFonts w:cs="Arial"/>
                <w:color w:val="000000"/>
                <w:lang w:eastAsia="zh-CN"/>
              </w:rPr>
            </w:pPr>
            <w:r w:rsidRPr="000900B3">
              <w:rPr>
                <w:rFonts w:cs="Arial"/>
                <w:color w:val="000000"/>
                <w:lang w:eastAsia="zh-CN"/>
              </w:rPr>
              <w:t>819</w:t>
            </w:r>
            <w:r w:rsidRPr="000900B3">
              <w:rPr>
                <w:rFonts w:cs="Arial"/>
                <w:color w:val="000000"/>
                <w:lang w:eastAsia="zh-CN"/>
              </w:rPr>
              <w:br/>
              <w:t>(20.3%)</w:t>
            </w:r>
          </w:p>
        </w:tc>
      </w:tr>
      <w:tr w:rsidR="00450D12" w:rsidRPr="000900B3" w14:paraId="1C9FE0EA"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2A67C129" w14:textId="77777777" w:rsidR="00450D12" w:rsidRPr="000900B3" w:rsidRDefault="00450D12" w:rsidP="002D172F">
            <w:pPr>
              <w:rPr>
                <w:rFonts w:cs="Arial"/>
                <w:color w:val="000000"/>
                <w:lang w:eastAsia="zh-CN"/>
              </w:rPr>
            </w:pPr>
            <w:r w:rsidRPr="000900B3">
              <w:rPr>
                <w:rFonts w:cs="Arial"/>
                <w:color w:val="000000"/>
                <w:lang w:eastAsia="zh-CN"/>
              </w:rPr>
              <w:t>Socioeconomically Disadvantaged</w:t>
            </w:r>
          </w:p>
        </w:tc>
        <w:tc>
          <w:tcPr>
            <w:tcW w:w="1216" w:type="dxa"/>
            <w:tcBorders>
              <w:top w:val="nil"/>
              <w:left w:val="nil"/>
              <w:bottom w:val="single" w:sz="4" w:space="0" w:color="auto"/>
              <w:right w:val="single" w:sz="4" w:space="0" w:color="auto"/>
            </w:tcBorders>
            <w:shd w:val="clear" w:color="auto" w:fill="auto"/>
            <w:vAlign w:val="center"/>
          </w:tcPr>
          <w:p w14:paraId="6969F97D" w14:textId="77777777" w:rsidR="00450D12" w:rsidRPr="000900B3" w:rsidRDefault="00450D12" w:rsidP="002D172F">
            <w:pPr>
              <w:jc w:val="center"/>
              <w:rPr>
                <w:rFonts w:cs="Arial"/>
                <w:color w:val="000000"/>
                <w:lang w:eastAsia="zh-CN"/>
              </w:rPr>
            </w:pPr>
            <w:r w:rsidRPr="000900B3">
              <w:rPr>
                <w:rFonts w:cs="Arial"/>
                <w:color w:val="000000"/>
                <w:lang w:eastAsia="zh-CN"/>
              </w:rPr>
              <w:t>6,634</w:t>
            </w:r>
          </w:p>
        </w:tc>
        <w:tc>
          <w:tcPr>
            <w:tcW w:w="1440" w:type="dxa"/>
            <w:tcBorders>
              <w:top w:val="nil"/>
              <w:left w:val="nil"/>
              <w:bottom w:val="single" w:sz="4" w:space="0" w:color="auto"/>
              <w:right w:val="single" w:sz="4" w:space="0" w:color="auto"/>
            </w:tcBorders>
            <w:shd w:val="clear" w:color="auto" w:fill="auto"/>
            <w:vAlign w:val="center"/>
          </w:tcPr>
          <w:p w14:paraId="21952813" w14:textId="77777777" w:rsidR="00450D12" w:rsidRPr="000900B3" w:rsidRDefault="00450D12" w:rsidP="002D172F">
            <w:pPr>
              <w:jc w:val="center"/>
              <w:rPr>
                <w:rFonts w:cs="Arial"/>
                <w:color w:val="000000"/>
                <w:lang w:eastAsia="zh-CN"/>
              </w:rPr>
            </w:pPr>
            <w:r w:rsidRPr="000900B3">
              <w:rPr>
                <w:rFonts w:cs="Arial"/>
                <w:color w:val="000000"/>
                <w:lang w:eastAsia="zh-CN"/>
              </w:rPr>
              <w:t>653</w:t>
            </w:r>
            <w:r w:rsidRPr="000900B3">
              <w:rPr>
                <w:rFonts w:cs="Arial"/>
                <w:color w:val="000000"/>
                <w:lang w:eastAsia="zh-CN"/>
              </w:rPr>
              <w:br/>
              <w:t>(9.8%)</w:t>
            </w:r>
          </w:p>
        </w:tc>
        <w:tc>
          <w:tcPr>
            <w:tcW w:w="1170" w:type="dxa"/>
            <w:tcBorders>
              <w:top w:val="nil"/>
              <w:left w:val="nil"/>
              <w:bottom w:val="single" w:sz="4" w:space="0" w:color="auto"/>
              <w:right w:val="single" w:sz="4" w:space="0" w:color="auto"/>
            </w:tcBorders>
            <w:shd w:val="clear" w:color="auto" w:fill="auto"/>
            <w:vAlign w:val="center"/>
          </w:tcPr>
          <w:p w14:paraId="722F1773" w14:textId="77777777" w:rsidR="00450D12" w:rsidRPr="000900B3" w:rsidRDefault="00450D12" w:rsidP="002D172F">
            <w:pPr>
              <w:jc w:val="center"/>
              <w:rPr>
                <w:rFonts w:cs="Arial"/>
                <w:color w:val="000000"/>
                <w:lang w:eastAsia="zh-CN"/>
              </w:rPr>
            </w:pPr>
            <w:r w:rsidRPr="000900B3">
              <w:rPr>
                <w:rFonts w:cs="Arial"/>
                <w:color w:val="000000"/>
                <w:lang w:eastAsia="zh-CN"/>
              </w:rPr>
              <w:t>3,280</w:t>
            </w:r>
            <w:r w:rsidRPr="000900B3">
              <w:rPr>
                <w:rFonts w:cs="Arial"/>
                <w:color w:val="000000"/>
                <w:lang w:eastAsia="zh-CN"/>
              </w:rPr>
              <w:br/>
              <w:t>(49.4%)</w:t>
            </w:r>
          </w:p>
        </w:tc>
        <w:tc>
          <w:tcPr>
            <w:tcW w:w="1350" w:type="dxa"/>
            <w:tcBorders>
              <w:top w:val="nil"/>
              <w:left w:val="nil"/>
              <w:bottom w:val="single" w:sz="4" w:space="0" w:color="auto"/>
              <w:right w:val="single" w:sz="4" w:space="0" w:color="auto"/>
            </w:tcBorders>
            <w:shd w:val="clear" w:color="auto" w:fill="auto"/>
            <w:vAlign w:val="center"/>
          </w:tcPr>
          <w:p w14:paraId="13A3799C" w14:textId="77777777" w:rsidR="00450D12" w:rsidRPr="000900B3" w:rsidRDefault="00450D12" w:rsidP="002D172F">
            <w:pPr>
              <w:jc w:val="center"/>
              <w:rPr>
                <w:rFonts w:cs="Arial"/>
                <w:color w:val="000000"/>
                <w:lang w:eastAsia="zh-CN"/>
              </w:rPr>
            </w:pPr>
            <w:r w:rsidRPr="000900B3">
              <w:rPr>
                <w:rFonts w:cs="Arial"/>
                <w:color w:val="000000"/>
                <w:lang w:eastAsia="zh-CN"/>
              </w:rPr>
              <w:t>1,975</w:t>
            </w:r>
            <w:r w:rsidRPr="000900B3">
              <w:rPr>
                <w:rFonts w:cs="Arial"/>
                <w:color w:val="000000"/>
                <w:lang w:eastAsia="zh-CN"/>
              </w:rPr>
              <w:br/>
              <w:t>(29.8%)</w:t>
            </w:r>
          </w:p>
        </w:tc>
        <w:tc>
          <w:tcPr>
            <w:tcW w:w="1350" w:type="dxa"/>
            <w:tcBorders>
              <w:top w:val="nil"/>
              <w:left w:val="nil"/>
              <w:bottom w:val="single" w:sz="4" w:space="0" w:color="auto"/>
              <w:right w:val="single" w:sz="4" w:space="0" w:color="auto"/>
            </w:tcBorders>
            <w:shd w:val="clear" w:color="auto" w:fill="auto"/>
            <w:vAlign w:val="center"/>
          </w:tcPr>
          <w:p w14:paraId="017D1FA1" w14:textId="77777777" w:rsidR="00450D12" w:rsidRPr="000900B3" w:rsidRDefault="00450D12" w:rsidP="002D172F">
            <w:pPr>
              <w:jc w:val="center"/>
              <w:rPr>
                <w:rFonts w:cs="Arial"/>
                <w:color w:val="000000"/>
                <w:lang w:eastAsia="zh-CN"/>
              </w:rPr>
            </w:pPr>
            <w:r w:rsidRPr="000900B3">
              <w:rPr>
                <w:rFonts w:cs="Arial"/>
                <w:color w:val="000000"/>
                <w:lang w:eastAsia="zh-CN"/>
              </w:rPr>
              <w:t>601</w:t>
            </w:r>
            <w:r w:rsidRPr="000900B3">
              <w:rPr>
                <w:rFonts w:cs="Arial"/>
                <w:color w:val="000000"/>
                <w:lang w:eastAsia="zh-CN"/>
              </w:rPr>
              <w:br/>
              <w:t>(9.1%)</w:t>
            </w:r>
          </w:p>
        </w:tc>
        <w:tc>
          <w:tcPr>
            <w:tcW w:w="1800" w:type="dxa"/>
            <w:tcBorders>
              <w:top w:val="nil"/>
              <w:left w:val="nil"/>
              <w:bottom w:val="single" w:sz="4" w:space="0" w:color="auto"/>
              <w:right w:val="single" w:sz="4" w:space="0" w:color="auto"/>
            </w:tcBorders>
            <w:shd w:val="clear" w:color="auto" w:fill="auto"/>
            <w:vAlign w:val="center"/>
          </w:tcPr>
          <w:p w14:paraId="383321AE" w14:textId="77777777" w:rsidR="00450D12" w:rsidRPr="000900B3" w:rsidRDefault="00450D12" w:rsidP="002D172F">
            <w:pPr>
              <w:jc w:val="center"/>
              <w:rPr>
                <w:rFonts w:cs="Arial"/>
                <w:color w:val="000000"/>
                <w:lang w:eastAsia="zh-CN"/>
              </w:rPr>
            </w:pPr>
            <w:r w:rsidRPr="000900B3">
              <w:rPr>
                <w:rFonts w:cs="Arial"/>
                <w:color w:val="000000"/>
                <w:lang w:eastAsia="zh-CN"/>
              </w:rPr>
              <w:t>125</w:t>
            </w:r>
            <w:r w:rsidRPr="000900B3">
              <w:rPr>
                <w:rFonts w:cs="Arial"/>
                <w:color w:val="000000"/>
                <w:lang w:eastAsia="zh-CN"/>
              </w:rPr>
              <w:br/>
              <w:t>(1.9%)</w:t>
            </w:r>
          </w:p>
        </w:tc>
      </w:tr>
      <w:tr w:rsidR="00450D12" w:rsidRPr="000900B3" w14:paraId="11431A0A"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3C8421A3" w14:textId="77777777" w:rsidR="00450D12" w:rsidRPr="000900B3" w:rsidRDefault="00450D12" w:rsidP="002D172F">
            <w:pPr>
              <w:rPr>
                <w:rFonts w:cs="Arial"/>
                <w:color w:val="000000"/>
                <w:lang w:eastAsia="zh-CN"/>
              </w:rPr>
            </w:pPr>
            <w:r w:rsidRPr="000900B3">
              <w:rPr>
                <w:rFonts w:cs="Arial"/>
                <w:color w:val="000000"/>
                <w:lang w:eastAsia="zh-CN"/>
              </w:rPr>
              <w:t>English Learners</w:t>
            </w:r>
          </w:p>
          <w:p w14:paraId="340B3FA2" w14:textId="77777777" w:rsidR="00450D12" w:rsidRPr="000900B3" w:rsidRDefault="00450D12" w:rsidP="002D172F">
            <w:pPr>
              <w:rPr>
                <w:rFonts w:cs="Arial"/>
                <w:color w:val="000000"/>
                <w:lang w:eastAsia="zh-CN"/>
              </w:rPr>
            </w:pPr>
            <w:r w:rsidRPr="000900B3">
              <w:rPr>
                <w:rFonts w:cs="Arial"/>
                <w:color w:val="000000"/>
                <w:lang w:eastAsia="zh-CN"/>
              </w:rPr>
              <w:t>(4 years of RFEP)</w:t>
            </w:r>
          </w:p>
        </w:tc>
        <w:tc>
          <w:tcPr>
            <w:tcW w:w="1216" w:type="dxa"/>
            <w:tcBorders>
              <w:top w:val="nil"/>
              <w:left w:val="nil"/>
              <w:bottom w:val="single" w:sz="4" w:space="0" w:color="auto"/>
              <w:right w:val="single" w:sz="4" w:space="0" w:color="auto"/>
            </w:tcBorders>
            <w:shd w:val="clear" w:color="auto" w:fill="auto"/>
            <w:vAlign w:val="center"/>
          </w:tcPr>
          <w:p w14:paraId="2E950664" w14:textId="77777777" w:rsidR="00450D12" w:rsidRPr="000900B3" w:rsidRDefault="00450D12" w:rsidP="002D172F">
            <w:pPr>
              <w:jc w:val="center"/>
              <w:rPr>
                <w:rFonts w:cs="Arial"/>
                <w:color w:val="000000"/>
                <w:lang w:eastAsia="zh-CN"/>
              </w:rPr>
            </w:pPr>
            <w:r w:rsidRPr="000900B3">
              <w:rPr>
                <w:rFonts w:cs="Arial"/>
                <w:color w:val="000000"/>
                <w:lang w:eastAsia="zh-CN"/>
              </w:rPr>
              <w:t>5,816</w:t>
            </w:r>
          </w:p>
        </w:tc>
        <w:tc>
          <w:tcPr>
            <w:tcW w:w="1440" w:type="dxa"/>
            <w:tcBorders>
              <w:top w:val="nil"/>
              <w:left w:val="nil"/>
              <w:bottom w:val="single" w:sz="4" w:space="0" w:color="auto"/>
              <w:right w:val="single" w:sz="4" w:space="0" w:color="auto"/>
            </w:tcBorders>
            <w:shd w:val="clear" w:color="auto" w:fill="auto"/>
            <w:vAlign w:val="center"/>
          </w:tcPr>
          <w:p w14:paraId="2622EA52" w14:textId="77777777" w:rsidR="00450D12" w:rsidRPr="000900B3" w:rsidRDefault="00450D12" w:rsidP="002D172F">
            <w:pPr>
              <w:jc w:val="center"/>
              <w:rPr>
                <w:rFonts w:cs="Arial"/>
                <w:color w:val="000000"/>
                <w:lang w:eastAsia="zh-CN"/>
              </w:rPr>
            </w:pPr>
            <w:r w:rsidRPr="000900B3">
              <w:rPr>
                <w:rFonts w:cs="Arial"/>
                <w:color w:val="000000"/>
                <w:lang w:eastAsia="zh-CN"/>
              </w:rPr>
              <w:t>915</w:t>
            </w:r>
            <w:r w:rsidRPr="000900B3">
              <w:rPr>
                <w:rFonts w:cs="Arial"/>
                <w:color w:val="000000"/>
                <w:lang w:eastAsia="zh-CN"/>
              </w:rPr>
              <w:br/>
              <w:t>(15.7%)</w:t>
            </w:r>
          </w:p>
        </w:tc>
        <w:tc>
          <w:tcPr>
            <w:tcW w:w="1170" w:type="dxa"/>
            <w:tcBorders>
              <w:top w:val="nil"/>
              <w:left w:val="nil"/>
              <w:bottom w:val="single" w:sz="4" w:space="0" w:color="auto"/>
              <w:right w:val="single" w:sz="4" w:space="0" w:color="auto"/>
            </w:tcBorders>
            <w:shd w:val="clear" w:color="auto" w:fill="auto"/>
            <w:vAlign w:val="center"/>
          </w:tcPr>
          <w:p w14:paraId="248403EA" w14:textId="77777777" w:rsidR="00450D12" w:rsidRPr="000900B3" w:rsidRDefault="00450D12" w:rsidP="002D172F">
            <w:pPr>
              <w:jc w:val="center"/>
              <w:rPr>
                <w:rFonts w:cs="Arial"/>
                <w:color w:val="000000"/>
                <w:lang w:eastAsia="zh-CN"/>
              </w:rPr>
            </w:pPr>
            <w:r w:rsidRPr="000900B3">
              <w:rPr>
                <w:rFonts w:cs="Arial"/>
                <w:color w:val="000000"/>
                <w:lang w:eastAsia="zh-CN"/>
              </w:rPr>
              <w:t>2,544</w:t>
            </w:r>
            <w:r w:rsidRPr="000900B3">
              <w:rPr>
                <w:rFonts w:cs="Arial"/>
                <w:color w:val="000000"/>
                <w:lang w:eastAsia="zh-CN"/>
              </w:rPr>
              <w:br/>
              <w:t>(43.7%)</w:t>
            </w:r>
          </w:p>
        </w:tc>
        <w:tc>
          <w:tcPr>
            <w:tcW w:w="1350" w:type="dxa"/>
            <w:tcBorders>
              <w:top w:val="nil"/>
              <w:left w:val="nil"/>
              <w:bottom w:val="single" w:sz="4" w:space="0" w:color="auto"/>
              <w:right w:val="single" w:sz="4" w:space="0" w:color="auto"/>
            </w:tcBorders>
            <w:shd w:val="clear" w:color="auto" w:fill="auto"/>
            <w:vAlign w:val="center"/>
          </w:tcPr>
          <w:p w14:paraId="7796DD5B" w14:textId="77777777" w:rsidR="00450D12" w:rsidRPr="000900B3" w:rsidRDefault="00450D12" w:rsidP="002D172F">
            <w:pPr>
              <w:jc w:val="center"/>
              <w:rPr>
                <w:rFonts w:cs="Arial"/>
                <w:color w:val="000000"/>
                <w:lang w:eastAsia="zh-CN"/>
              </w:rPr>
            </w:pPr>
            <w:r w:rsidRPr="000900B3">
              <w:rPr>
                <w:rFonts w:cs="Arial"/>
                <w:color w:val="000000"/>
                <w:lang w:eastAsia="zh-CN"/>
              </w:rPr>
              <w:t>1,572</w:t>
            </w:r>
            <w:r w:rsidRPr="000900B3">
              <w:rPr>
                <w:rFonts w:cs="Arial"/>
                <w:color w:val="000000"/>
                <w:lang w:eastAsia="zh-CN"/>
              </w:rPr>
              <w:br/>
              <w:t>(27.0%)</w:t>
            </w:r>
          </w:p>
        </w:tc>
        <w:tc>
          <w:tcPr>
            <w:tcW w:w="1350" w:type="dxa"/>
            <w:tcBorders>
              <w:top w:val="nil"/>
              <w:left w:val="nil"/>
              <w:bottom w:val="single" w:sz="4" w:space="0" w:color="auto"/>
              <w:right w:val="single" w:sz="4" w:space="0" w:color="auto"/>
            </w:tcBorders>
            <w:shd w:val="clear" w:color="auto" w:fill="auto"/>
            <w:vAlign w:val="center"/>
          </w:tcPr>
          <w:p w14:paraId="71B6D27C" w14:textId="77777777" w:rsidR="00450D12" w:rsidRPr="000900B3" w:rsidRDefault="00450D12" w:rsidP="002D172F">
            <w:pPr>
              <w:jc w:val="center"/>
              <w:rPr>
                <w:rFonts w:cs="Arial"/>
                <w:color w:val="000000"/>
                <w:lang w:eastAsia="zh-CN"/>
              </w:rPr>
            </w:pPr>
            <w:r w:rsidRPr="000900B3">
              <w:rPr>
                <w:rFonts w:cs="Arial"/>
                <w:color w:val="000000"/>
                <w:lang w:eastAsia="zh-CN"/>
              </w:rPr>
              <w:t>610</w:t>
            </w:r>
            <w:r w:rsidRPr="000900B3">
              <w:rPr>
                <w:rFonts w:cs="Arial"/>
                <w:color w:val="000000"/>
                <w:lang w:eastAsia="zh-CN"/>
              </w:rPr>
              <w:br/>
              <w:t>(10.5%)</w:t>
            </w:r>
          </w:p>
        </w:tc>
        <w:tc>
          <w:tcPr>
            <w:tcW w:w="1800" w:type="dxa"/>
            <w:tcBorders>
              <w:top w:val="nil"/>
              <w:left w:val="nil"/>
              <w:bottom w:val="single" w:sz="4" w:space="0" w:color="auto"/>
              <w:right w:val="single" w:sz="4" w:space="0" w:color="auto"/>
            </w:tcBorders>
            <w:shd w:val="clear" w:color="auto" w:fill="auto"/>
            <w:vAlign w:val="center"/>
          </w:tcPr>
          <w:p w14:paraId="0DB5C494" w14:textId="77777777" w:rsidR="00450D12" w:rsidRPr="000900B3" w:rsidRDefault="00450D12" w:rsidP="002D172F">
            <w:pPr>
              <w:jc w:val="center"/>
              <w:rPr>
                <w:rFonts w:cs="Arial"/>
                <w:color w:val="000000"/>
                <w:lang w:eastAsia="zh-CN"/>
              </w:rPr>
            </w:pPr>
            <w:r w:rsidRPr="000900B3">
              <w:rPr>
                <w:rFonts w:cs="Arial"/>
                <w:color w:val="000000"/>
                <w:lang w:eastAsia="zh-CN"/>
              </w:rPr>
              <w:t>175</w:t>
            </w:r>
            <w:r w:rsidRPr="000900B3">
              <w:rPr>
                <w:rFonts w:cs="Arial"/>
                <w:color w:val="000000"/>
                <w:lang w:eastAsia="zh-CN"/>
              </w:rPr>
              <w:br/>
              <w:t>(3.0%)</w:t>
            </w:r>
          </w:p>
        </w:tc>
      </w:tr>
      <w:tr w:rsidR="00450D12" w:rsidRPr="000900B3" w14:paraId="3B7BB742"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564AB4EB" w14:textId="77777777" w:rsidR="00450D12" w:rsidRPr="000900B3" w:rsidRDefault="00450D12" w:rsidP="002D172F">
            <w:pPr>
              <w:rPr>
                <w:rFonts w:cs="Arial"/>
                <w:color w:val="000000"/>
                <w:lang w:eastAsia="zh-CN"/>
              </w:rPr>
            </w:pPr>
            <w:r w:rsidRPr="000900B3">
              <w:rPr>
                <w:rFonts w:cs="Arial"/>
                <w:color w:val="000000"/>
                <w:lang w:eastAsia="zh-CN"/>
              </w:rPr>
              <w:t>Students with Disabilities</w:t>
            </w:r>
          </w:p>
        </w:tc>
        <w:tc>
          <w:tcPr>
            <w:tcW w:w="1216" w:type="dxa"/>
            <w:tcBorders>
              <w:top w:val="nil"/>
              <w:left w:val="nil"/>
              <w:bottom w:val="single" w:sz="4" w:space="0" w:color="auto"/>
              <w:right w:val="single" w:sz="4" w:space="0" w:color="auto"/>
            </w:tcBorders>
            <w:shd w:val="clear" w:color="auto" w:fill="auto"/>
            <w:vAlign w:val="center"/>
          </w:tcPr>
          <w:p w14:paraId="0B0B798F" w14:textId="77777777" w:rsidR="00450D12" w:rsidRPr="000900B3" w:rsidRDefault="00450D12" w:rsidP="002D172F">
            <w:pPr>
              <w:jc w:val="center"/>
              <w:rPr>
                <w:rFonts w:cs="Arial"/>
                <w:color w:val="000000"/>
                <w:lang w:eastAsia="zh-CN"/>
              </w:rPr>
            </w:pPr>
            <w:r w:rsidRPr="000900B3">
              <w:rPr>
                <w:rFonts w:cs="Arial"/>
                <w:color w:val="000000"/>
                <w:lang w:eastAsia="zh-CN"/>
              </w:rPr>
              <w:t>3,688</w:t>
            </w:r>
          </w:p>
        </w:tc>
        <w:tc>
          <w:tcPr>
            <w:tcW w:w="1440" w:type="dxa"/>
            <w:tcBorders>
              <w:top w:val="nil"/>
              <w:left w:val="nil"/>
              <w:bottom w:val="single" w:sz="4" w:space="0" w:color="auto"/>
              <w:right w:val="single" w:sz="4" w:space="0" w:color="auto"/>
            </w:tcBorders>
            <w:shd w:val="clear" w:color="auto" w:fill="auto"/>
            <w:vAlign w:val="center"/>
          </w:tcPr>
          <w:p w14:paraId="524322CA" w14:textId="77777777" w:rsidR="00450D12" w:rsidRPr="000900B3" w:rsidRDefault="00450D12" w:rsidP="002D172F">
            <w:pPr>
              <w:jc w:val="center"/>
              <w:rPr>
                <w:rFonts w:cs="Arial"/>
                <w:color w:val="000000"/>
                <w:lang w:eastAsia="zh-CN"/>
              </w:rPr>
            </w:pPr>
            <w:r w:rsidRPr="000900B3">
              <w:rPr>
                <w:rFonts w:cs="Arial"/>
                <w:color w:val="000000"/>
                <w:lang w:eastAsia="zh-CN"/>
              </w:rPr>
              <w:t>1,875</w:t>
            </w:r>
            <w:r w:rsidRPr="000900B3">
              <w:rPr>
                <w:rFonts w:cs="Arial"/>
                <w:color w:val="000000"/>
                <w:lang w:eastAsia="zh-CN"/>
              </w:rPr>
              <w:br/>
              <w:t>(50.8%)</w:t>
            </w:r>
          </w:p>
        </w:tc>
        <w:tc>
          <w:tcPr>
            <w:tcW w:w="1170" w:type="dxa"/>
            <w:tcBorders>
              <w:top w:val="nil"/>
              <w:left w:val="nil"/>
              <w:bottom w:val="single" w:sz="4" w:space="0" w:color="auto"/>
              <w:right w:val="single" w:sz="4" w:space="0" w:color="auto"/>
            </w:tcBorders>
            <w:shd w:val="clear" w:color="auto" w:fill="auto"/>
            <w:vAlign w:val="center"/>
          </w:tcPr>
          <w:p w14:paraId="749A6FEE" w14:textId="77777777" w:rsidR="00450D12" w:rsidRPr="000900B3" w:rsidRDefault="00450D12" w:rsidP="002D172F">
            <w:pPr>
              <w:jc w:val="center"/>
              <w:rPr>
                <w:rFonts w:cs="Arial"/>
                <w:color w:val="000000"/>
                <w:lang w:eastAsia="zh-CN"/>
              </w:rPr>
            </w:pPr>
            <w:r w:rsidRPr="000900B3">
              <w:rPr>
                <w:rFonts w:cs="Arial"/>
                <w:color w:val="000000"/>
                <w:lang w:eastAsia="zh-CN"/>
              </w:rPr>
              <w:t>1,347</w:t>
            </w:r>
            <w:r w:rsidRPr="000900B3">
              <w:rPr>
                <w:rFonts w:cs="Arial"/>
                <w:color w:val="000000"/>
                <w:lang w:eastAsia="zh-CN"/>
              </w:rPr>
              <w:br/>
              <w:t>(36.5%)</w:t>
            </w:r>
          </w:p>
        </w:tc>
        <w:tc>
          <w:tcPr>
            <w:tcW w:w="1350" w:type="dxa"/>
            <w:tcBorders>
              <w:top w:val="nil"/>
              <w:left w:val="nil"/>
              <w:bottom w:val="single" w:sz="4" w:space="0" w:color="auto"/>
              <w:right w:val="single" w:sz="4" w:space="0" w:color="auto"/>
            </w:tcBorders>
            <w:shd w:val="clear" w:color="auto" w:fill="auto"/>
            <w:vAlign w:val="center"/>
          </w:tcPr>
          <w:p w14:paraId="63C4E16A" w14:textId="77777777" w:rsidR="00450D12" w:rsidRPr="000900B3" w:rsidRDefault="00450D12" w:rsidP="002D172F">
            <w:pPr>
              <w:jc w:val="center"/>
              <w:rPr>
                <w:rFonts w:cs="Arial"/>
                <w:color w:val="000000"/>
                <w:lang w:eastAsia="zh-CN"/>
              </w:rPr>
            </w:pPr>
            <w:r w:rsidRPr="000900B3">
              <w:rPr>
                <w:rFonts w:cs="Arial"/>
                <w:color w:val="000000"/>
                <w:lang w:eastAsia="zh-CN"/>
              </w:rPr>
              <w:t>371</w:t>
            </w:r>
            <w:r w:rsidRPr="000900B3">
              <w:rPr>
                <w:rFonts w:cs="Arial"/>
                <w:color w:val="000000"/>
                <w:lang w:eastAsia="zh-CN"/>
              </w:rPr>
              <w:br/>
              <w:t>(10.1%)</w:t>
            </w:r>
          </w:p>
        </w:tc>
        <w:tc>
          <w:tcPr>
            <w:tcW w:w="1350" w:type="dxa"/>
            <w:tcBorders>
              <w:top w:val="nil"/>
              <w:left w:val="nil"/>
              <w:bottom w:val="single" w:sz="4" w:space="0" w:color="auto"/>
              <w:right w:val="single" w:sz="4" w:space="0" w:color="auto"/>
            </w:tcBorders>
            <w:shd w:val="clear" w:color="auto" w:fill="auto"/>
            <w:vAlign w:val="center"/>
          </w:tcPr>
          <w:p w14:paraId="13088557" w14:textId="77777777" w:rsidR="00450D12" w:rsidRPr="000900B3" w:rsidRDefault="00450D12" w:rsidP="002D172F">
            <w:pPr>
              <w:jc w:val="center"/>
              <w:rPr>
                <w:rFonts w:cs="Arial"/>
                <w:color w:val="000000"/>
                <w:lang w:eastAsia="zh-CN"/>
              </w:rPr>
            </w:pPr>
            <w:r w:rsidRPr="000900B3">
              <w:rPr>
                <w:rFonts w:cs="Arial"/>
                <w:color w:val="000000"/>
                <w:lang w:eastAsia="zh-CN"/>
              </w:rPr>
              <w:t>80</w:t>
            </w:r>
            <w:r w:rsidRPr="000900B3">
              <w:rPr>
                <w:rFonts w:cs="Arial"/>
                <w:color w:val="000000"/>
                <w:lang w:eastAsia="zh-CN"/>
              </w:rPr>
              <w:br/>
              <w:t>(2.2%)</w:t>
            </w:r>
          </w:p>
        </w:tc>
        <w:tc>
          <w:tcPr>
            <w:tcW w:w="1800" w:type="dxa"/>
            <w:tcBorders>
              <w:top w:val="nil"/>
              <w:left w:val="nil"/>
              <w:bottom w:val="single" w:sz="4" w:space="0" w:color="auto"/>
              <w:right w:val="single" w:sz="4" w:space="0" w:color="auto"/>
            </w:tcBorders>
            <w:shd w:val="clear" w:color="auto" w:fill="auto"/>
            <w:vAlign w:val="center"/>
          </w:tcPr>
          <w:p w14:paraId="48F00850" w14:textId="77777777" w:rsidR="00450D12" w:rsidRPr="000900B3" w:rsidRDefault="00450D12" w:rsidP="002D172F">
            <w:pPr>
              <w:jc w:val="center"/>
              <w:rPr>
                <w:rFonts w:cs="Arial"/>
                <w:color w:val="000000"/>
                <w:lang w:eastAsia="zh-CN"/>
              </w:rPr>
            </w:pPr>
            <w:r w:rsidRPr="000900B3">
              <w:rPr>
                <w:rFonts w:cs="Arial"/>
                <w:color w:val="000000"/>
                <w:lang w:eastAsia="zh-CN"/>
              </w:rPr>
              <w:t>15</w:t>
            </w:r>
            <w:r w:rsidRPr="000900B3">
              <w:rPr>
                <w:rFonts w:cs="Arial"/>
                <w:color w:val="000000"/>
                <w:lang w:eastAsia="zh-CN"/>
              </w:rPr>
              <w:br/>
              <w:t>(0.4%)</w:t>
            </w:r>
          </w:p>
        </w:tc>
      </w:tr>
      <w:tr w:rsidR="005610E5" w:rsidRPr="000900B3" w14:paraId="623C2C52" w14:textId="77777777" w:rsidTr="00D779CC">
        <w:tc>
          <w:tcPr>
            <w:tcW w:w="2204" w:type="dxa"/>
            <w:tcBorders>
              <w:top w:val="nil"/>
              <w:left w:val="single" w:sz="4" w:space="0" w:color="auto"/>
              <w:bottom w:val="single" w:sz="4" w:space="0" w:color="auto"/>
              <w:right w:val="single" w:sz="4" w:space="0" w:color="auto"/>
            </w:tcBorders>
            <w:shd w:val="clear" w:color="auto" w:fill="auto"/>
            <w:vAlign w:val="center"/>
          </w:tcPr>
          <w:p w14:paraId="143242C9" w14:textId="77777777" w:rsidR="005610E5" w:rsidRPr="000900B3" w:rsidRDefault="005610E5" w:rsidP="005610E5">
            <w:pPr>
              <w:rPr>
                <w:rFonts w:cs="Arial"/>
                <w:color w:val="000000"/>
                <w:lang w:eastAsia="zh-CN"/>
              </w:rPr>
            </w:pPr>
            <w:r w:rsidRPr="000900B3">
              <w:rPr>
                <w:rFonts w:cs="Arial"/>
                <w:color w:val="000000"/>
                <w:lang w:eastAsia="zh-CN"/>
              </w:rPr>
              <w:t>Foster Youth</w:t>
            </w:r>
          </w:p>
        </w:tc>
        <w:tc>
          <w:tcPr>
            <w:tcW w:w="1216" w:type="dxa"/>
            <w:tcBorders>
              <w:top w:val="nil"/>
              <w:left w:val="nil"/>
              <w:bottom w:val="single" w:sz="4" w:space="0" w:color="auto"/>
              <w:right w:val="single" w:sz="4" w:space="0" w:color="auto"/>
            </w:tcBorders>
            <w:shd w:val="clear" w:color="auto" w:fill="auto"/>
            <w:vAlign w:val="center"/>
          </w:tcPr>
          <w:p w14:paraId="6738CA65" w14:textId="193C242E" w:rsidR="005610E5" w:rsidRPr="000900B3" w:rsidRDefault="005610E5" w:rsidP="005610E5">
            <w:pPr>
              <w:jc w:val="center"/>
              <w:rPr>
                <w:rFonts w:cs="Arial"/>
                <w:color w:val="000000"/>
                <w:lang w:eastAsia="zh-CN"/>
              </w:rPr>
            </w:pPr>
            <w:r w:rsidRPr="007676C8">
              <w:rPr>
                <w:rFonts w:cs="Arial"/>
                <w:color w:val="000000"/>
              </w:rPr>
              <w:t>0</w:t>
            </w:r>
          </w:p>
        </w:tc>
        <w:tc>
          <w:tcPr>
            <w:tcW w:w="1440" w:type="dxa"/>
            <w:tcBorders>
              <w:top w:val="nil"/>
              <w:left w:val="nil"/>
              <w:bottom w:val="single" w:sz="4" w:space="0" w:color="auto"/>
              <w:right w:val="single" w:sz="4" w:space="0" w:color="auto"/>
            </w:tcBorders>
            <w:shd w:val="clear" w:color="auto" w:fill="auto"/>
            <w:vAlign w:val="center"/>
          </w:tcPr>
          <w:p w14:paraId="6DBC5187" w14:textId="77777777" w:rsidR="005610E5" w:rsidRPr="007676C8" w:rsidRDefault="005610E5" w:rsidP="005610E5">
            <w:pPr>
              <w:jc w:val="center"/>
              <w:rPr>
                <w:rFonts w:cs="Arial"/>
                <w:color w:val="000000"/>
              </w:rPr>
            </w:pPr>
            <w:r w:rsidRPr="007676C8">
              <w:rPr>
                <w:rFonts w:cs="Arial"/>
                <w:color w:val="000000"/>
              </w:rPr>
              <w:t xml:space="preserve">0 </w:t>
            </w:r>
          </w:p>
          <w:p w14:paraId="08B9796F" w14:textId="6C909D14" w:rsidR="005610E5" w:rsidRPr="000900B3" w:rsidRDefault="005610E5" w:rsidP="005610E5">
            <w:pPr>
              <w:jc w:val="center"/>
              <w:rPr>
                <w:rFonts w:cs="Arial"/>
                <w:color w:val="000000"/>
                <w:lang w:eastAsia="zh-CN"/>
              </w:rPr>
            </w:pPr>
            <w:r w:rsidRPr="007676C8">
              <w:rPr>
                <w:rFonts w:cs="Arial"/>
                <w:color w:val="000000"/>
              </w:rPr>
              <w:t>(0.0%)</w:t>
            </w:r>
          </w:p>
        </w:tc>
        <w:tc>
          <w:tcPr>
            <w:tcW w:w="1170" w:type="dxa"/>
            <w:tcBorders>
              <w:top w:val="nil"/>
              <w:left w:val="nil"/>
              <w:bottom w:val="single" w:sz="4" w:space="0" w:color="auto"/>
              <w:right w:val="single" w:sz="4" w:space="0" w:color="auto"/>
            </w:tcBorders>
            <w:shd w:val="clear" w:color="auto" w:fill="auto"/>
            <w:vAlign w:val="center"/>
          </w:tcPr>
          <w:p w14:paraId="72AA4772" w14:textId="77777777" w:rsidR="005610E5" w:rsidRPr="007676C8" w:rsidRDefault="005610E5" w:rsidP="005610E5">
            <w:pPr>
              <w:jc w:val="center"/>
              <w:rPr>
                <w:rFonts w:cs="Arial"/>
                <w:color w:val="000000"/>
              </w:rPr>
            </w:pPr>
            <w:r w:rsidRPr="007676C8">
              <w:rPr>
                <w:rFonts w:cs="Arial"/>
                <w:color w:val="000000"/>
              </w:rPr>
              <w:t xml:space="preserve">0 </w:t>
            </w:r>
          </w:p>
          <w:p w14:paraId="4E744AA6" w14:textId="0983C247" w:rsidR="005610E5" w:rsidRPr="000900B3" w:rsidRDefault="005610E5" w:rsidP="005610E5">
            <w:pPr>
              <w:jc w:val="center"/>
              <w:rPr>
                <w:rFonts w:cs="Arial"/>
                <w:color w:val="000000"/>
                <w:lang w:eastAsia="zh-CN"/>
              </w:rPr>
            </w:pPr>
            <w:r w:rsidRPr="007676C8">
              <w:rPr>
                <w:rFonts w:cs="Arial"/>
                <w:color w:val="000000"/>
              </w:rPr>
              <w:t>(0.0%)</w:t>
            </w:r>
          </w:p>
        </w:tc>
        <w:tc>
          <w:tcPr>
            <w:tcW w:w="1350" w:type="dxa"/>
            <w:tcBorders>
              <w:top w:val="nil"/>
              <w:left w:val="nil"/>
              <w:bottom w:val="single" w:sz="4" w:space="0" w:color="auto"/>
              <w:right w:val="single" w:sz="4" w:space="0" w:color="auto"/>
            </w:tcBorders>
            <w:shd w:val="clear" w:color="auto" w:fill="auto"/>
            <w:vAlign w:val="center"/>
          </w:tcPr>
          <w:p w14:paraId="65266160" w14:textId="77777777" w:rsidR="005610E5" w:rsidRPr="007676C8" w:rsidRDefault="005610E5" w:rsidP="005610E5">
            <w:pPr>
              <w:jc w:val="center"/>
              <w:rPr>
                <w:rFonts w:cs="Arial"/>
                <w:color w:val="000000"/>
              </w:rPr>
            </w:pPr>
            <w:r w:rsidRPr="007676C8">
              <w:rPr>
                <w:rFonts w:cs="Arial"/>
                <w:color w:val="000000"/>
              </w:rPr>
              <w:t xml:space="preserve">0 </w:t>
            </w:r>
          </w:p>
          <w:p w14:paraId="5E60AC67" w14:textId="0C7292E5" w:rsidR="005610E5" w:rsidRPr="000900B3" w:rsidRDefault="005610E5" w:rsidP="005610E5">
            <w:pPr>
              <w:jc w:val="center"/>
              <w:rPr>
                <w:rFonts w:cs="Arial"/>
                <w:color w:val="000000"/>
                <w:lang w:eastAsia="zh-CN"/>
              </w:rPr>
            </w:pPr>
            <w:r w:rsidRPr="007676C8">
              <w:rPr>
                <w:rFonts w:cs="Arial"/>
                <w:color w:val="000000"/>
              </w:rPr>
              <w:t>(0.0%)</w:t>
            </w:r>
          </w:p>
        </w:tc>
        <w:tc>
          <w:tcPr>
            <w:tcW w:w="1350" w:type="dxa"/>
            <w:tcBorders>
              <w:top w:val="nil"/>
              <w:left w:val="nil"/>
              <w:bottom w:val="single" w:sz="4" w:space="0" w:color="auto"/>
              <w:right w:val="single" w:sz="4" w:space="0" w:color="auto"/>
            </w:tcBorders>
            <w:shd w:val="clear" w:color="auto" w:fill="auto"/>
            <w:vAlign w:val="center"/>
          </w:tcPr>
          <w:p w14:paraId="3E8633D2" w14:textId="77777777" w:rsidR="005610E5" w:rsidRPr="007676C8" w:rsidRDefault="005610E5" w:rsidP="005610E5">
            <w:pPr>
              <w:jc w:val="center"/>
              <w:rPr>
                <w:rFonts w:cs="Arial"/>
                <w:color w:val="000000"/>
              </w:rPr>
            </w:pPr>
            <w:r w:rsidRPr="007676C8">
              <w:rPr>
                <w:rFonts w:cs="Arial"/>
                <w:color w:val="000000"/>
              </w:rPr>
              <w:t xml:space="preserve">0 </w:t>
            </w:r>
          </w:p>
          <w:p w14:paraId="3DC2CD0D" w14:textId="3D7ED84E" w:rsidR="005610E5" w:rsidRPr="000900B3" w:rsidRDefault="005610E5" w:rsidP="005610E5">
            <w:pPr>
              <w:jc w:val="center"/>
              <w:rPr>
                <w:rFonts w:cs="Arial"/>
                <w:color w:val="000000"/>
                <w:lang w:eastAsia="zh-CN"/>
              </w:rPr>
            </w:pPr>
            <w:r w:rsidRPr="007676C8">
              <w:rPr>
                <w:rFonts w:cs="Arial"/>
                <w:color w:val="000000"/>
              </w:rPr>
              <w:t>(0.0%)</w:t>
            </w:r>
          </w:p>
        </w:tc>
        <w:tc>
          <w:tcPr>
            <w:tcW w:w="1800" w:type="dxa"/>
            <w:tcBorders>
              <w:top w:val="nil"/>
              <w:left w:val="nil"/>
              <w:bottom w:val="single" w:sz="4" w:space="0" w:color="auto"/>
              <w:right w:val="single" w:sz="4" w:space="0" w:color="auto"/>
            </w:tcBorders>
            <w:shd w:val="clear" w:color="auto" w:fill="auto"/>
            <w:vAlign w:val="center"/>
          </w:tcPr>
          <w:p w14:paraId="2C52D7FD" w14:textId="77777777" w:rsidR="005610E5" w:rsidRDefault="005610E5" w:rsidP="005610E5">
            <w:pPr>
              <w:jc w:val="center"/>
              <w:rPr>
                <w:rFonts w:cs="Arial"/>
                <w:color w:val="000000"/>
              </w:rPr>
            </w:pPr>
            <w:r w:rsidRPr="007676C8">
              <w:rPr>
                <w:rFonts w:cs="Arial"/>
                <w:color w:val="000000"/>
              </w:rPr>
              <w:t xml:space="preserve">0 </w:t>
            </w:r>
          </w:p>
          <w:p w14:paraId="75413932" w14:textId="0134CF05" w:rsidR="005610E5" w:rsidRPr="000900B3" w:rsidRDefault="005610E5" w:rsidP="005610E5">
            <w:pPr>
              <w:jc w:val="center"/>
              <w:rPr>
                <w:rFonts w:cs="Arial"/>
                <w:color w:val="000000"/>
                <w:lang w:eastAsia="zh-CN"/>
              </w:rPr>
            </w:pPr>
            <w:r w:rsidRPr="007676C8">
              <w:rPr>
                <w:rFonts w:cs="Arial"/>
                <w:color w:val="000000"/>
              </w:rPr>
              <w:t>(0.0%)</w:t>
            </w:r>
          </w:p>
        </w:tc>
      </w:tr>
      <w:tr w:rsidR="00450D12" w:rsidRPr="000900B3" w14:paraId="5953E3A1" w14:textId="77777777" w:rsidTr="00D779CC">
        <w:tc>
          <w:tcPr>
            <w:tcW w:w="2204" w:type="dxa"/>
            <w:vAlign w:val="center"/>
          </w:tcPr>
          <w:p w14:paraId="397D3B0D" w14:textId="77777777" w:rsidR="00450D12" w:rsidRPr="000900B3" w:rsidRDefault="00450D12" w:rsidP="002D172F">
            <w:pPr>
              <w:rPr>
                <w:lang w:eastAsia="zh-CN"/>
              </w:rPr>
            </w:pPr>
            <w:r w:rsidRPr="000900B3">
              <w:rPr>
                <w:lang w:eastAsia="zh-CN"/>
              </w:rPr>
              <w:t>Homeless Youth</w:t>
            </w:r>
          </w:p>
        </w:tc>
        <w:tc>
          <w:tcPr>
            <w:tcW w:w="1216" w:type="dxa"/>
          </w:tcPr>
          <w:p w14:paraId="144F45D4" w14:textId="77777777" w:rsidR="00450D12" w:rsidRPr="000900B3" w:rsidRDefault="00450D12" w:rsidP="002D172F">
            <w:pPr>
              <w:jc w:val="center"/>
              <w:rPr>
                <w:lang w:eastAsia="zh-CN"/>
              </w:rPr>
            </w:pPr>
            <w:r w:rsidRPr="000900B3">
              <w:rPr>
                <w:lang w:eastAsia="zh-CN"/>
              </w:rPr>
              <w:t>628</w:t>
            </w:r>
          </w:p>
        </w:tc>
        <w:tc>
          <w:tcPr>
            <w:tcW w:w="1440" w:type="dxa"/>
          </w:tcPr>
          <w:p w14:paraId="4036A344" w14:textId="77777777" w:rsidR="00450D12" w:rsidRPr="000900B3" w:rsidRDefault="00450D12" w:rsidP="002D172F">
            <w:pPr>
              <w:jc w:val="center"/>
              <w:rPr>
                <w:lang w:eastAsia="zh-CN"/>
              </w:rPr>
            </w:pPr>
            <w:r w:rsidRPr="000900B3">
              <w:rPr>
                <w:lang w:eastAsia="zh-CN"/>
              </w:rPr>
              <w:t>148</w:t>
            </w:r>
          </w:p>
          <w:p w14:paraId="0B224BF6" w14:textId="77777777" w:rsidR="00450D12" w:rsidRPr="000900B3" w:rsidRDefault="00450D12" w:rsidP="002D172F">
            <w:pPr>
              <w:jc w:val="center"/>
              <w:rPr>
                <w:lang w:eastAsia="zh-CN"/>
              </w:rPr>
            </w:pPr>
            <w:r w:rsidRPr="000900B3">
              <w:rPr>
                <w:lang w:eastAsia="zh-CN"/>
              </w:rPr>
              <w:t>(23.6%)</w:t>
            </w:r>
          </w:p>
        </w:tc>
        <w:tc>
          <w:tcPr>
            <w:tcW w:w="1170" w:type="dxa"/>
          </w:tcPr>
          <w:p w14:paraId="3DC8D131" w14:textId="77777777" w:rsidR="00450D12" w:rsidRPr="000900B3" w:rsidRDefault="00450D12" w:rsidP="002D172F">
            <w:pPr>
              <w:jc w:val="center"/>
              <w:rPr>
                <w:lang w:eastAsia="zh-CN"/>
              </w:rPr>
            </w:pPr>
            <w:r w:rsidRPr="000900B3">
              <w:rPr>
                <w:lang w:eastAsia="zh-CN"/>
              </w:rPr>
              <w:t>257</w:t>
            </w:r>
          </w:p>
          <w:p w14:paraId="5C0E20D0" w14:textId="77777777" w:rsidR="00450D12" w:rsidRPr="000900B3" w:rsidRDefault="00450D12" w:rsidP="002D172F">
            <w:pPr>
              <w:jc w:val="center"/>
              <w:rPr>
                <w:lang w:eastAsia="zh-CN"/>
              </w:rPr>
            </w:pPr>
            <w:r w:rsidRPr="000900B3">
              <w:rPr>
                <w:lang w:eastAsia="zh-CN"/>
              </w:rPr>
              <w:t>(40.9%)</w:t>
            </w:r>
          </w:p>
        </w:tc>
        <w:tc>
          <w:tcPr>
            <w:tcW w:w="1350" w:type="dxa"/>
          </w:tcPr>
          <w:p w14:paraId="250DA780" w14:textId="77777777" w:rsidR="00450D12" w:rsidRPr="000900B3" w:rsidRDefault="00450D12" w:rsidP="002D172F">
            <w:pPr>
              <w:jc w:val="center"/>
              <w:rPr>
                <w:lang w:eastAsia="zh-CN"/>
              </w:rPr>
            </w:pPr>
            <w:r w:rsidRPr="000900B3">
              <w:rPr>
                <w:lang w:eastAsia="zh-CN"/>
              </w:rPr>
              <w:t>193</w:t>
            </w:r>
          </w:p>
          <w:p w14:paraId="17DFAE79" w14:textId="77777777" w:rsidR="00450D12" w:rsidRPr="000900B3" w:rsidRDefault="00450D12" w:rsidP="002D172F">
            <w:pPr>
              <w:jc w:val="center"/>
              <w:rPr>
                <w:lang w:eastAsia="zh-CN"/>
              </w:rPr>
            </w:pPr>
            <w:r w:rsidRPr="000900B3">
              <w:rPr>
                <w:lang w:eastAsia="zh-CN"/>
              </w:rPr>
              <w:t>(30.7%)</w:t>
            </w:r>
          </w:p>
        </w:tc>
        <w:tc>
          <w:tcPr>
            <w:tcW w:w="1350" w:type="dxa"/>
          </w:tcPr>
          <w:p w14:paraId="7B350AAE" w14:textId="77777777" w:rsidR="00450D12" w:rsidRPr="000900B3" w:rsidRDefault="00450D12" w:rsidP="002D172F">
            <w:pPr>
              <w:jc w:val="center"/>
              <w:rPr>
                <w:lang w:eastAsia="zh-CN"/>
              </w:rPr>
            </w:pPr>
            <w:r w:rsidRPr="000900B3">
              <w:rPr>
                <w:lang w:eastAsia="zh-CN"/>
              </w:rPr>
              <w:t>25</w:t>
            </w:r>
          </w:p>
          <w:p w14:paraId="3CE7B44A" w14:textId="77777777" w:rsidR="00450D12" w:rsidRPr="000900B3" w:rsidRDefault="00450D12" w:rsidP="002D172F">
            <w:pPr>
              <w:jc w:val="center"/>
              <w:rPr>
                <w:lang w:eastAsia="zh-CN"/>
              </w:rPr>
            </w:pPr>
            <w:r w:rsidRPr="000900B3">
              <w:rPr>
                <w:lang w:eastAsia="zh-CN"/>
              </w:rPr>
              <w:t>(4.0%)</w:t>
            </w:r>
          </w:p>
        </w:tc>
        <w:tc>
          <w:tcPr>
            <w:tcW w:w="1800" w:type="dxa"/>
          </w:tcPr>
          <w:p w14:paraId="1FFC571F" w14:textId="77777777" w:rsidR="00450D12" w:rsidRPr="000900B3" w:rsidRDefault="00450D12" w:rsidP="002D172F">
            <w:pPr>
              <w:jc w:val="center"/>
              <w:rPr>
                <w:lang w:eastAsia="zh-CN"/>
              </w:rPr>
            </w:pPr>
            <w:r w:rsidRPr="000900B3">
              <w:rPr>
                <w:lang w:eastAsia="zh-CN"/>
              </w:rPr>
              <w:t>5</w:t>
            </w:r>
          </w:p>
          <w:p w14:paraId="2EA70ABE" w14:textId="77777777" w:rsidR="00450D12" w:rsidRPr="000900B3" w:rsidRDefault="00450D12" w:rsidP="002D172F">
            <w:pPr>
              <w:jc w:val="center"/>
              <w:rPr>
                <w:lang w:eastAsia="zh-CN"/>
              </w:rPr>
            </w:pPr>
            <w:r w:rsidRPr="000900B3">
              <w:rPr>
                <w:lang w:eastAsia="zh-CN"/>
              </w:rPr>
              <w:t>(0.8%)</w:t>
            </w:r>
          </w:p>
        </w:tc>
      </w:tr>
    </w:tbl>
    <w:p w14:paraId="025071B5" w14:textId="77777777" w:rsidR="00450D12" w:rsidRPr="00D779CC" w:rsidRDefault="00450D12" w:rsidP="002D172F">
      <w:pPr>
        <w:rPr>
          <w:rFonts w:cs="Arial"/>
          <w:color w:val="000000"/>
        </w:rPr>
      </w:pPr>
      <w:r w:rsidRPr="00D779CC">
        <w:rPr>
          <w:rFonts w:cs="Arial"/>
          <w:color w:val="000000"/>
        </w:rPr>
        <w:t>*Total = Number of schools with 30 or more students at the school level and student group level taking the Smarter Balanced Summative Assessments.</w:t>
      </w:r>
    </w:p>
    <w:p w14:paraId="63B49D48" w14:textId="2B9797BA" w:rsidR="00EB64A4" w:rsidRPr="004F7B82" w:rsidRDefault="00450D12" w:rsidP="002D172F">
      <w:pPr>
        <w:spacing w:after="160"/>
        <w:rPr>
          <w:rFonts w:eastAsiaTheme="minorEastAsia" w:cstheme="minorBidi"/>
          <w:lang w:eastAsia="zh-CN"/>
        </w:rPr>
      </w:pPr>
      <w:r w:rsidRPr="00D779CC">
        <w:rPr>
          <w:rFonts w:cs="Arial"/>
          <w:color w:val="000000"/>
        </w:rPr>
        <w:t>- = No data available due to less than 30 for that student group taking the Smarter Balanced Summative Assessments.</w:t>
      </w:r>
      <w:r w:rsidR="00EB64A4" w:rsidRPr="000900B3">
        <w:rPr>
          <w:rFonts w:eastAsia="Calibri" w:cs="Arial"/>
          <w:b/>
          <w:bCs/>
          <w:color w:val="000000"/>
        </w:rPr>
        <w:br w:type="page"/>
      </w:r>
    </w:p>
    <w:p w14:paraId="2302BA42" w14:textId="391EF4DA" w:rsidR="007676C8" w:rsidRPr="007676C8" w:rsidRDefault="007676C8" w:rsidP="002D172F">
      <w:pPr>
        <w:rPr>
          <w:rFonts w:eastAsiaTheme="minorHAnsi" w:cs="Arial"/>
          <w:b/>
        </w:rPr>
      </w:pPr>
      <w:r>
        <w:rPr>
          <w:rFonts w:eastAsiaTheme="minorHAnsi" w:cs="Arial"/>
          <w:b/>
        </w:rPr>
        <w:lastRenderedPageBreak/>
        <w:t xml:space="preserve">Table </w:t>
      </w:r>
      <w:r w:rsidR="00BD37F9">
        <w:rPr>
          <w:rFonts w:eastAsiaTheme="minorHAnsi" w:cs="Arial"/>
          <w:b/>
        </w:rPr>
        <w:t>10b</w:t>
      </w:r>
      <w:r>
        <w:rPr>
          <w:rFonts w:eastAsiaTheme="minorHAnsi" w:cs="Arial"/>
          <w:b/>
        </w:rPr>
        <w:t xml:space="preserve">. </w:t>
      </w:r>
      <w:r w:rsidRPr="000900B3">
        <w:rPr>
          <w:rFonts w:eastAsia="Calibri" w:cs="Arial"/>
          <w:b/>
        </w:rPr>
        <w:t>School Level Academic Indicator: ELA Student Group Results</w:t>
      </w:r>
      <w:r>
        <w:rPr>
          <w:rFonts w:eastAsia="Calibri" w:cs="Arial"/>
          <w:b/>
        </w:rPr>
        <w:t xml:space="preserve"> (</w:t>
      </w:r>
      <w:r w:rsidRPr="007676C8">
        <w:rPr>
          <w:rFonts w:eastAsiaTheme="minorHAnsi" w:cs="Arial"/>
          <w:b/>
        </w:rPr>
        <w:t>High Schools</w:t>
      </w:r>
      <w:r>
        <w:rPr>
          <w:rFonts w:eastAsiaTheme="minorHAnsi" w:cs="Arial"/>
          <w:b/>
        </w:rPr>
        <w:t>)</w:t>
      </w:r>
    </w:p>
    <w:tbl>
      <w:tblPr>
        <w:tblStyle w:val="TableGrid310"/>
        <w:tblW w:w="5000" w:type="pct"/>
        <w:tblLook w:val="04A0" w:firstRow="1" w:lastRow="0" w:firstColumn="1" w:lastColumn="0" w:noHBand="0" w:noVBand="1"/>
        <w:tblDescription w:val="School Level Academic Indicator: ELA Student Group Results (High Schools)"/>
      </w:tblPr>
      <w:tblGrid>
        <w:gridCol w:w="2713"/>
        <w:gridCol w:w="917"/>
        <w:gridCol w:w="1216"/>
        <w:gridCol w:w="1216"/>
        <w:gridCol w:w="1216"/>
        <w:gridCol w:w="1216"/>
        <w:gridCol w:w="1216"/>
      </w:tblGrid>
      <w:tr w:rsidR="007676C8" w:rsidRPr="007676C8" w14:paraId="12929B17" w14:textId="77777777">
        <w:trPr>
          <w:trHeight w:val="552"/>
          <w:tblHeader/>
        </w:trPr>
        <w:tc>
          <w:tcPr>
            <w:tcW w:w="1397" w:type="pct"/>
            <w:vAlign w:val="center"/>
          </w:tcPr>
          <w:p w14:paraId="3AB04D6B" w14:textId="77777777" w:rsidR="007676C8" w:rsidRPr="007676C8" w:rsidRDefault="007676C8" w:rsidP="002D172F">
            <w:pPr>
              <w:jc w:val="center"/>
              <w:rPr>
                <w:rFonts w:cs="Arial"/>
                <w:b/>
              </w:rPr>
            </w:pPr>
            <w:r w:rsidRPr="007676C8">
              <w:rPr>
                <w:rFonts w:cs="Arial"/>
                <w:b/>
              </w:rPr>
              <w:t>Student Groups</w:t>
            </w:r>
          </w:p>
        </w:tc>
        <w:tc>
          <w:tcPr>
            <w:tcW w:w="472" w:type="pct"/>
            <w:vAlign w:val="center"/>
          </w:tcPr>
          <w:p w14:paraId="1896DABD" w14:textId="77777777" w:rsidR="007676C8" w:rsidRPr="007676C8" w:rsidRDefault="007676C8" w:rsidP="002D172F">
            <w:pPr>
              <w:jc w:val="center"/>
              <w:rPr>
                <w:rFonts w:cs="Arial"/>
                <w:b/>
                <w:bCs/>
              </w:rPr>
            </w:pPr>
            <w:r w:rsidRPr="007676C8">
              <w:rPr>
                <w:rFonts w:cs="Arial"/>
                <w:b/>
                <w:bCs/>
              </w:rPr>
              <w:t>Total*</w:t>
            </w:r>
          </w:p>
        </w:tc>
        <w:tc>
          <w:tcPr>
            <w:tcW w:w="626" w:type="pct"/>
            <w:shd w:val="clear" w:color="auto" w:fill="A20000"/>
            <w:vAlign w:val="center"/>
          </w:tcPr>
          <w:p w14:paraId="6E524878" w14:textId="77777777" w:rsidR="007676C8" w:rsidRPr="007676C8" w:rsidRDefault="007676C8" w:rsidP="002D172F">
            <w:pPr>
              <w:jc w:val="center"/>
              <w:rPr>
                <w:rFonts w:cs="Arial"/>
              </w:rPr>
            </w:pPr>
            <w:r w:rsidRPr="007676C8">
              <w:rPr>
                <w:rFonts w:cs="Arial"/>
                <w:b/>
                <w:bCs/>
                <w:color w:val="FFFFFF"/>
              </w:rPr>
              <w:t>Red</w:t>
            </w:r>
          </w:p>
        </w:tc>
        <w:tc>
          <w:tcPr>
            <w:tcW w:w="626" w:type="pct"/>
            <w:shd w:val="clear" w:color="auto" w:fill="FFA500"/>
            <w:vAlign w:val="center"/>
          </w:tcPr>
          <w:p w14:paraId="65B30C31" w14:textId="77777777" w:rsidR="007676C8" w:rsidRPr="007676C8" w:rsidRDefault="007676C8" w:rsidP="002D172F">
            <w:pPr>
              <w:jc w:val="center"/>
              <w:rPr>
                <w:rFonts w:cs="Arial"/>
              </w:rPr>
            </w:pPr>
            <w:r w:rsidRPr="007676C8">
              <w:rPr>
                <w:rFonts w:cs="Arial"/>
                <w:b/>
                <w:bCs/>
              </w:rPr>
              <w:t>Orange</w:t>
            </w:r>
          </w:p>
        </w:tc>
        <w:tc>
          <w:tcPr>
            <w:tcW w:w="626" w:type="pct"/>
            <w:shd w:val="clear" w:color="auto" w:fill="FFFF00"/>
            <w:vAlign w:val="center"/>
          </w:tcPr>
          <w:p w14:paraId="20E7A385" w14:textId="77777777" w:rsidR="007676C8" w:rsidRPr="007676C8" w:rsidRDefault="007676C8" w:rsidP="002D172F">
            <w:pPr>
              <w:jc w:val="center"/>
              <w:rPr>
                <w:rFonts w:cs="Arial"/>
              </w:rPr>
            </w:pPr>
            <w:r w:rsidRPr="007676C8">
              <w:rPr>
                <w:rFonts w:cs="Arial"/>
                <w:b/>
                <w:bCs/>
              </w:rPr>
              <w:t>Yellow</w:t>
            </w:r>
          </w:p>
        </w:tc>
        <w:tc>
          <w:tcPr>
            <w:tcW w:w="626" w:type="pct"/>
            <w:shd w:val="clear" w:color="auto" w:fill="006500"/>
            <w:vAlign w:val="center"/>
          </w:tcPr>
          <w:p w14:paraId="7178F87C" w14:textId="77777777" w:rsidR="007676C8" w:rsidRPr="007676C8" w:rsidRDefault="007676C8" w:rsidP="002D172F">
            <w:pPr>
              <w:jc w:val="center"/>
              <w:rPr>
                <w:rFonts w:cs="Arial"/>
                <w:color w:val="FFFFFF"/>
              </w:rPr>
            </w:pPr>
            <w:r w:rsidRPr="007676C8">
              <w:rPr>
                <w:rFonts w:cs="Arial"/>
                <w:b/>
                <w:bCs/>
                <w:color w:val="FFFFFF"/>
              </w:rPr>
              <w:t>Green</w:t>
            </w:r>
          </w:p>
        </w:tc>
        <w:tc>
          <w:tcPr>
            <w:tcW w:w="626" w:type="pct"/>
            <w:shd w:val="clear" w:color="auto" w:fill="0000FF"/>
            <w:vAlign w:val="center"/>
          </w:tcPr>
          <w:p w14:paraId="48E19EB6" w14:textId="77777777" w:rsidR="007676C8" w:rsidRPr="007676C8" w:rsidRDefault="007676C8" w:rsidP="002D172F">
            <w:pPr>
              <w:jc w:val="center"/>
              <w:rPr>
                <w:rFonts w:cs="Arial"/>
                <w:color w:val="FFFFFF"/>
              </w:rPr>
            </w:pPr>
            <w:r w:rsidRPr="007676C8">
              <w:rPr>
                <w:rFonts w:cs="Arial"/>
                <w:b/>
                <w:bCs/>
                <w:color w:val="FFFFFF"/>
              </w:rPr>
              <w:t>Blue</w:t>
            </w:r>
          </w:p>
        </w:tc>
      </w:tr>
      <w:tr w:rsidR="007676C8" w:rsidRPr="007676C8" w14:paraId="059F3331" w14:textId="77777777">
        <w:trPr>
          <w:trHeight w:val="552"/>
        </w:trPr>
        <w:tc>
          <w:tcPr>
            <w:tcW w:w="1397" w:type="pct"/>
            <w:shd w:val="clear" w:color="auto" w:fill="auto"/>
            <w:vAlign w:val="center"/>
          </w:tcPr>
          <w:p w14:paraId="1D547535" w14:textId="77777777" w:rsidR="007676C8" w:rsidRPr="007676C8" w:rsidRDefault="007676C8" w:rsidP="002D172F">
            <w:pPr>
              <w:rPr>
                <w:rFonts w:cs="Arial"/>
              </w:rPr>
            </w:pPr>
            <w:r w:rsidRPr="007676C8">
              <w:rPr>
                <w:rFonts w:cs="Arial"/>
              </w:rPr>
              <w:t>All Schools</w:t>
            </w:r>
          </w:p>
          <w:p w14:paraId="4C214067" w14:textId="77777777" w:rsidR="007676C8" w:rsidRPr="007676C8" w:rsidRDefault="007676C8" w:rsidP="002D172F">
            <w:pPr>
              <w:rPr>
                <w:rFonts w:cs="Arial"/>
              </w:rPr>
            </w:pPr>
            <w:r w:rsidRPr="007676C8">
              <w:rPr>
                <w:rFonts w:cs="Arial"/>
              </w:rPr>
              <w:t>(Total = 1,346)</w:t>
            </w:r>
          </w:p>
        </w:tc>
        <w:tc>
          <w:tcPr>
            <w:tcW w:w="472" w:type="pct"/>
            <w:shd w:val="clear" w:color="auto" w:fill="auto"/>
            <w:vAlign w:val="center"/>
          </w:tcPr>
          <w:p w14:paraId="32B09A91" w14:textId="77777777" w:rsidR="007676C8" w:rsidRPr="007676C8" w:rsidRDefault="007676C8" w:rsidP="002D172F">
            <w:pPr>
              <w:jc w:val="center"/>
              <w:rPr>
                <w:rFonts w:cs="Arial"/>
                <w:color w:val="000000"/>
              </w:rPr>
            </w:pPr>
            <w:r w:rsidRPr="007676C8">
              <w:rPr>
                <w:rFonts w:cs="Arial"/>
                <w:color w:val="000000"/>
              </w:rPr>
              <w:t>1,346</w:t>
            </w:r>
          </w:p>
        </w:tc>
        <w:tc>
          <w:tcPr>
            <w:tcW w:w="626" w:type="pct"/>
            <w:shd w:val="clear" w:color="auto" w:fill="auto"/>
            <w:vAlign w:val="center"/>
          </w:tcPr>
          <w:p w14:paraId="3C267CC6" w14:textId="77777777" w:rsidR="007676C8" w:rsidRPr="007676C8" w:rsidRDefault="007676C8" w:rsidP="002D172F">
            <w:pPr>
              <w:jc w:val="center"/>
              <w:rPr>
                <w:rFonts w:cs="Arial"/>
                <w:color w:val="000000"/>
              </w:rPr>
            </w:pPr>
            <w:r w:rsidRPr="007676C8">
              <w:rPr>
                <w:rFonts w:cs="Arial"/>
                <w:color w:val="000000"/>
              </w:rPr>
              <w:t>186 (13.8%)</w:t>
            </w:r>
          </w:p>
        </w:tc>
        <w:tc>
          <w:tcPr>
            <w:tcW w:w="626" w:type="pct"/>
            <w:shd w:val="clear" w:color="auto" w:fill="auto"/>
            <w:vAlign w:val="center"/>
          </w:tcPr>
          <w:p w14:paraId="2B8D9870" w14:textId="77777777" w:rsidR="007676C8" w:rsidRPr="007676C8" w:rsidRDefault="007676C8" w:rsidP="002D172F">
            <w:pPr>
              <w:jc w:val="center"/>
              <w:rPr>
                <w:rFonts w:cs="Arial"/>
                <w:color w:val="000000"/>
              </w:rPr>
            </w:pPr>
            <w:r w:rsidRPr="007676C8">
              <w:rPr>
                <w:rFonts w:cs="Arial"/>
                <w:color w:val="000000"/>
              </w:rPr>
              <w:t>347 (25.8%)</w:t>
            </w:r>
          </w:p>
        </w:tc>
        <w:tc>
          <w:tcPr>
            <w:tcW w:w="626" w:type="pct"/>
            <w:shd w:val="clear" w:color="auto" w:fill="auto"/>
            <w:vAlign w:val="center"/>
          </w:tcPr>
          <w:p w14:paraId="721DD8BA" w14:textId="77777777" w:rsidR="007676C8" w:rsidRPr="007676C8" w:rsidRDefault="007676C8" w:rsidP="002D172F">
            <w:pPr>
              <w:jc w:val="center"/>
              <w:rPr>
                <w:rFonts w:cs="Arial"/>
                <w:color w:val="000000"/>
              </w:rPr>
            </w:pPr>
            <w:r w:rsidRPr="007676C8">
              <w:rPr>
                <w:rFonts w:cs="Arial"/>
                <w:color w:val="000000"/>
              </w:rPr>
              <w:t>286 (21.2%)</w:t>
            </w:r>
          </w:p>
        </w:tc>
        <w:tc>
          <w:tcPr>
            <w:tcW w:w="626" w:type="pct"/>
            <w:shd w:val="clear" w:color="auto" w:fill="auto"/>
            <w:vAlign w:val="center"/>
          </w:tcPr>
          <w:p w14:paraId="7E1041D1" w14:textId="77777777" w:rsidR="007676C8" w:rsidRPr="007676C8" w:rsidRDefault="007676C8" w:rsidP="002D172F">
            <w:pPr>
              <w:jc w:val="center"/>
              <w:rPr>
                <w:rFonts w:cs="Arial"/>
                <w:color w:val="000000"/>
              </w:rPr>
            </w:pPr>
            <w:r w:rsidRPr="007676C8">
              <w:rPr>
                <w:rFonts w:cs="Arial"/>
                <w:color w:val="000000"/>
              </w:rPr>
              <w:t>429 (31.9%)</w:t>
            </w:r>
          </w:p>
        </w:tc>
        <w:tc>
          <w:tcPr>
            <w:tcW w:w="626" w:type="pct"/>
            <w:shd w:val="clear" w:color="auto" w:fill="auto"/>
            <w:vAlign w:val="center"/>
          </w:tcPr>
          <w:p w14:paraId="50B9DEA5" w14:textId="77777777" w:rsidR="007676C8" w:rsidRPr="007676C8" w:rsidRDefault="007676C8" w:rsidP="002D172F">
            <w:pPr>
              <w:jc w:val="center"/>
              <w:rPr>
                <w:rFonts w:cs="Arial"/>
                <w:color w:val="000000"/>
              </w:rPr>
            </w:pPr>
            <w:r w:rsidRPr="007676C8">
              <w:rPr>
                <w:rFonts w:cs="Arial"/>
                <w:color w:val="000000"/>
              </w:rPr>
              <w:t>98 (7.3%)</w:t>
            </w:r>
          </w:p>
        </w:tc>
      </w:tr>
      <w:tr w:rsidR="007676C8" w:rsidRPr="007676C8" w14:paraId="7D36017E" w14:textId="77777777">
        <w:trPr>
          <w:trHeight w:val="552"/>
        </w:trPr>
        <w:tc>
          <w:tcPr>
            <w:tcW w:w="1397" w:type="pct"/>
            <w:shd w:val="clear" w:color="auto" w:fill="auto"/>
            <w:vAlign w:val="center"/>
          </w:tcPr>
          <w:p w14:paraId="477B8AB5" w14:textId="77777777" w:rsidR="007676C8" w:rsidRPr="007676C8" w:rsidRDefault="007676C8" w:rsidP="002D172F">
            <w:pPr>
              <w:rPr>
                <w:rFonts w:cs="Arial"/>
              </w:rPr>
            </w:pPr>
            <w:r w:rsidRPr="007676C8">
              <w:rPr>
                <w:rFonts w:cs="Arial"/>
              </w:rPr>
              <w:t>African American</w:t>
            </w:r>
          </w:p>
        </w:tc>
        <w:tc>
          <w:tcPr>
            <w:tcW w:w="472" w:type="pct"/>
            <w:shd w:val="clear" w:color="auto" w:fill="auto"/>
            <w:vAlign w:val="center"/>
          </w:tcPr>
          <w:p w14:paraId="69852C86" w14:textId="77777777" w:rsidR="007676C8" w:rsidRPr="007676C8" w:rsidRDefault="007676C8" w:rsidP="002D172F">
            <w:pPr>
              <w:jc w:val="center"/>
              <w:rPr>
                <w:rFonts w:cs="Arial"/>
                <w:color w:val="000000"/>
              </w:rPr>
            </w:pPr>
            <w:r w:rsidRPr="007676C8">
              <w:rPr>
                <w:rFonts w:cs="Arial"/>
                <w:color w:val="000000"/>
              </w:rPr>
              <w:t>183</w:t>
            </w:r>
          </w:p>
        </w:tc>
        <w:tc>
          <w:tcPr>
            <w:tcW w:w="626" w:type="pct"/>
            <w:shd w:val="clear" w:color="auto" w:fill="auto"/>
            <w:vAlign w:val="center"/>
          </w:tcPr>
          <w:p w14:paraId="350A0AAA" w14:textId="77777777" w:rsidR="007676C8" w:rsidRPr="007676C8" w:rsidRDefault="007676C8" w:rsidP="002D172F">
            <w:pPr>
              <w:jc w:val="center"/>
              <w:rPr>
                <w:rFonts w:cs="Arial"/>
                <w:color w:val="000000"/>
              </w:rPr>
            </w:pPr>
            <w:r w:rsidRPr="007676C8">
              <w:rPr>
                <w:rFonts w:cs="Arial"/>
                <w:color w:val="000000"/>
              </w:rPr>
              <w:t>63 (4.7%)</w:t>
            </w:r>
          </w:p>
        </w:tc>
        <w:tc>
          <w:tcPr>
            <w:tcW w:w="626" w:type="pct"/>
            <w:shd w:val="clear" w:color="auto" w:fill="auto"/>
            <w:vAlign w:val="center"/>
          </w:tcPr>
          <w:p w14:paraId="5D47EA82" w14:textId="77777777" w:rsidR="007676C8" w:rsidRPr="007676C8" w:rsidRDefault="007676C8" w:rsidP="002D172F">
            <w:pPr>
              <w:jc w:val="center"/>
              <w:rPr>
                <w:rFonts w:cs="Arial"/>
                <w:color w:val="000000"/>
              </w:rPr>
            </w:pPr>
            <w:r w:rsidRPr="007676C8">
              <w:rPr>
                <w:rFonts w:cs="Arial"/>
                <w:color w:val="000000"/>
              </w:rPr>
              <w:t>66 (4.9%)</w:t>
            </w:r>
          </w:p>
        </w:tc>
        <w:tc>
          <w:tcPr>
            <w:tcW w:w="626" w:type="pct"/>
            <w:shd w:val="clear" w:color="auto" w:fill="auto"/>
            <w:vAlign w:val="center"/>
          </w:tcPr>
          <w:p w14:paraId="2AFC5365" w14:textId="77777777" w:rsidR="007676C8" w:rsidRPr="007676C8" w:rsidRDefault="007676C8" w:rsidP="002D172F">
            <w:pPr>
              <w:jc w:val="center"/>
              <w:rPr>
                <w:rFonts w:cs="Arial"/>
                <w:color w:val="000000"/>
              </w:rPr>
            </w:pPr>
            <w:r w:rsidRPr="007676C8">
              <w:rPr>
                <w:rFonts w:cs="Arial"/>
                <w:color w:val="000000"/>
              </w:rPr>
              <w:t>32 (2.4%)</w:t>
            </w:r>
          </w:p>
        </w:tc>
        <w:tc>
          <w:tcPr>
            <w:tcW w:w="626" w:type="pct"/>
            <w:shd w:val="clear" w:color="auto" w:fill="auto"/>
            <w:vAlign w:val="center"/>
          </w:tcPr>
          <w:p w14:paraId="2D181F30" w14:textId="77777777" w:rsidR="007676C8" w:rsidRPr="007676C8" w:rsidRDefault="007676C8" w:rsidP="002D172F">
            <w:pPr>
              <w:jc w:val="center"/>
              <w:rPr>
                <w:rFonts w:cs="Arial"/>
                <w:color w:val="000000"/>
              </w:rPr>
            </w:pPr>
            <w:r w:rsidRPr="007676C8">
              <w:rPr>
                <w:rFonts w:cs="Arial"/>
                <w:color w:val="000000"/>
              </w:rPr>
              <w:t>13 (1.0%)</w:t>
            </w:r>
          </w:p>
        </w:tc>
        <w:tc>
          <w:tcPr>
            <w:tcW w:w="626" w:type="pct"/>
            <w:shd w:val="clear" w:color="auto" w:fill="auto"/>
            <w:vAlign w:val="center"/>
          </w:tcPr>
          <w:p w14:paraId="11713195" w14:textId="77777777" w:rsidR="007676C8" w:rsidRPr="007676C8" w:rsidRDefault="007676C8" w:rsidP="002D172F">
            <w:pPr>
              <w:jc w:val="center"/>
              <w:rPr>
                <w:rFonts w:cs="Arial"/>
                <w:color w:val="000000"/>
              </w:rPr>
            </w:pPr>
            <w:r w:rsidRPr="007676C8">
              <w:rPr>
                <w:rFonts w:cs="Arial"/>
                <w:color w:val="000000"/>
              </w:rPr>
              <w:t xml:space="preserve">3 </w:t>
            </w:r>
          </w:p>
          <w:p w14:paraId="3E87DCFF" w14:textId="77777777" w:rsidR="007676C8" w:rsidRPr="007676C8" w:rsidRDefault="007676C8" w:rsidP="002D172F">
            <w:pPr>
              <w:jc w:val="center"/>
              <w:rPr>
                <w:rFonts w:cs="Arial"/>
                <w:color w:val="000000"/>
              </w:rPr>
            </w:pPr>
            <w:r w:rsidRPr="007676C8">
              <w:rPr>
                <w:rFonts w:cs="Arial"/>
                <w:color w:val="000000"/>
              </w:rPr>
              <w:t>(0.2%)</w:t>
            </w:r>
          </w:p>
        </w:tc>
      </w:tr>
      <w:tr w:rsidR="007676C8" w:rsidRPr="007676C8" w14:paraId="004096D9" w14:textId="77777777">
        <w:trPr>
          <w:trHeight w:val="552"/>
        </w:trPr>
        <w:tc>
          <w:tcPr>
            <w:tcW w:w="1397" w:type="pct"/>
            <w:shd w:val="clear" w:color="auto" w:fill="auto"/>
            <w:vAlign w:val="center"/>
          </w:tcPr>
          <w:p w14:paraId="1BE43D54" w14:textId="77777777" w:rsidR="007676C8" w:rsidRPr="007676C8" w:rsidRDefault="007676C8" w:rsidP="002D172F">
            <w:pPr>
              <w:rPr>
                <w:rFonts w:cs="Arial"/>
              </w:rPr>
            </w:pPr>
            <w:r w:rsidRPr="007676C8">
              <w:rPr>
                <w:rFonts w:cs="Arial"/>
              </w:rPr>
              <w:t>Asian</w:t>
            </w:r>
          </w:p>
        </w:tc>
        <w:tc>
          <w:tcPr>
            <w:tcW w:w="472" w:type="pct"/>
            <w:shd w:val="clear" w:color="auto" w:fill="auto"/>
            <w:vAlign w:val="center"/>
          </w:tcPr>
          <w:p w14:paraId="1E11916A" w14:textId="77777777" w:rsidR="007676C8" w:rsidRPr="007676C8" w:rsidRDefault="007676C8" w:rsidP="002D172F">
            <w:pPr>
              <w:jc w:val="center"/>
              <w:rPr>
                <w:rFonts w:cs="Arial"/>
                <w:color w:val="000000"/>
              </w:rPr>
            </w:pPr>
            <w:r w:rsidRPr="007676C8">
              <w:rPr>
                <w:rFonts w:cs="Arial"/>
                <w:color w:val="000000"/>
              </w:rPr>
              <w:t>306</w:t>
            </w:r>
          </w:p>
        </w:tc>
        <w:tc>
          <w:tcPr>
            <w:tcW w:w="626" w:type="pct"/>
            <w:shd w:val="clear" w:color="auto" w:fill="auto"/>
            <w:vAlign w:val="center"/>
          </w:tcPr>
          <w:p w14:paraId="23045771" w14:textId="77777777" w:rsidR="007676C8" w:rsidRPr="007676C8" w:rsidRDefault="007676C8" w:rsidP="002D172F">
            <w:pPr>
              <w:jc w:val="center"/>
              <w:rPr>
                <w:rFonts w:cs="Arial"/>
                <w:color w:val="000000"/>
              </w:rPr>
            </w:pPr>
            <w:r w:rsidRPr="007676C8">
              <w:rPr>
                <w:rFonts w:cs="Arial"/>
                <w:color w:val="000000"/>
              </w:rPr>
              <w:t xml:space="preserve">4 </w:t>
            </w:r>
          </w:p>
          <w:p w14:paraId="789B4BE9" w14:textId="77777777" w:rsidR="007676C8" w:rsidRPr="007676C8" w:rsidRDefault="007676C8" w:rsidP="002D172F">
            <w:pPr>
              <w:jc w:val="center"/>
              <w:rPr>
                <w:rFonts w:cs="Arial"/>
                <w:color w:val="000000"/>
              </w:rPr>
            </w:pPr>
            <w:r w:rsidRPr="007676C8">
              <w:rPr>
                <w:rFonts w:cs="Arial"/>
                <w:color w:val="000000"/>
              </w:rPr>
              <w:t>(0.3%)</w:t>
            </w:r>
          </w:p>
        </w:tc>
        <w:tc>
          <w:tcPr>
            <w:tcW w:w="626" w:type="pct"/>
            <w:shd w:val="clear" w:color="auto" w:fill="auto"/>
            <w:vAlign w:val="center"/>
          </w:tcPr>
          <w:p w14:paraId="78BC1CE2" w14:textId="77777777" w:rsidR="007676C8" w:rsidRPr="007676C8" w:rsidRDefault="007676C8" w:rsidP="002D172F">
            <w:pPr>
              <w:jc w:val="center"/>
              <w:rPr>
                <w:rFonts w:cs="Arial"/>
                <w:color w:val="000000"/>
              </w:rPr>
            </w:pPr>
            <w:r w:rsidRPr="007676C8">
              <w:rPr>
                <w:rFonts w:cs="Arial"/>
                <w:color w:val="000000"/>
              </w:rPr>
              <w:t xml:space="preserve">8 </w:t>
            </w:r>
          </w:p>
          <w:p w14:paraId="63ACF206" w14:textId="77777777" w:rsidR="007676C8" w:rsidRPr="007676C8" w:rsidRDefault="007676C8" w:rsidP="002D172F">
            <w:pPr>
              <w:jc w:val="center"/>
              <w:rPr>
                <w:rFonts w:cs="Arial"/>
                <w:color w:val="000000"/>
              </w:rPr>
            </w:pPr>
            <w:r w:rsidRPr="007676C8">
              <w:rPr>
                <w:rFonts w:cs="Arial"/>
                <w:color w:val="000000"/>
              </w:rPr>
              <w:t>(0.6%)</w:t>
            </w:r>
          </w:p>
        </w:tc>
        <w:tc>
          <w:tcPr>
            <w:tcW w:w="626" w:type="pct"/>
            <w:shd w:val="clear" w:color="auto" w:fill="auto"/>
            <w:vAlign w:val="center"/>
          </w:tcPr>
          <w:p w14:paraId="7CCDCDFB" w14:textId="77777777" w:rsidR="007676C8" w:rsidRPr="007676C8" w:rsidRDefault="007676C8" w:rsidP="002D172F">
            <w:pPr>
              <w:jc w:val="center"/>
              <w:rPr>
                <w:rFonts w:cs="Arial"/>
                <w:color w:val="000000"/>
              </w:rPr>
            </w:pPr>
            <w:r w:rsidRPr="007676C8">
              <w:rPr>
                <w:rFonts w:cs="Arial"/>
                <w:color w:val="000000"/>
              </w:rPr>
              <w:t>25 (1.9%)</w:t>
            </w:r>
          </w:p>
        </w:tc>
        <w:tc>
          <w:tcPr>
            <w:tcW w:w="626" w:type="pct"/>
            <w:shd w:val="clear" w:color="auto" w:fill="auto"/>
            <w:vAlign w:val="center"/>
          </w:tcPr>
          <w:p w14:paraId="7E641569" w14:textId="77777777" w:rsidR="007676C8" w:rsidRPr="007676C8" w:rsidRDefault="007676C8" w:rsidP="002D172F">
            <w:pPr>
              <w:jc w:val="center"/>
              <w:rPr>
                <w:rFonts w:cs="Arial"/>
                <w:color w:val="000000"/>
              </w:rPr>
            </w:pPr>
            <w:r w:rsidRPr="007676C8">
              <w:rPr>
                <w:rFonts w:cs="Arial"/>
                <w:color w:val="000000"/>
              </w:rPr>
              <w:t>168 (12.5%)</w:t>
            </w:r>
          </w:p>
        </w:tc>
        <w:tc>
          <w:tcPr>
            <w:tcW w:w="626" w:type="pct"/>
            <w:shd w:val="clear" w:color="auto" w:fill="auto"/>
            <w:vAlign w:val="center"/>
          </w:tcPr>
          <w:p w14:paraId="60964777" w14:textId="77777777" w:rsidR="007676C8" w:rsidRPr="007676C8" w:rsidRDefault="007676C8" w:rsidP="002D172F">
            <w:pPr>
              <w:jc w:val="center"/>
              <w:rPr>
                <w:rFonts w:cs="Arial"/>
                <w:color w:val="000000"/>
              </w:rPr>
            </w:pPr>
            <w:r w:rsidRPr="007676C8">
              <w:rPr>
                <w:rFonts w:cs="Arial"/>
                <w:color w:val="000000"/>
              </w:rPr>
              <w:t>95 (7.1%)</w:t>
            </w:r>
          </w:p>
        </w:tc>
      </w:tr>
      <w:tr w:rsidR="007676C8" w:rsidRPr="007676C8" w14:paraId="1C6BA5F7" w14:textId="77777777">
        <w:trPr>
          <w:trHeight w:val="552"/>
        </w:trPr>
        <w:tc>
          <w:tcPr>
            <w:tcW w:w="1397" w:type="pct"/>
            <w:shd w:val="clear" w:color="auto" w:fill="auto"/>
            <w:vAlign w:val="center"/>
          </w:tcPr>
          <w:p w14:paraId="48E7A48D" w14:textId="77777777" w:rsidR="007676C8" w:rsidRPr="007676C8" w:rsidRDefault="007676C8" w:rsidP="002D172F">
            <w:pPr>
              <w:rPr>
                <w:rFonts w:cs="Arial"/>
              </w:rPr>
            </w:pPr>
            <w:r w:rsidRPr="007676C8">
              <w:rPr>
                <w:rFonts w:cs="Arial"/>
              </w:rPr>
              <w:t>Filipino</w:t>
            </w:r>
          </w:p>
        </w:tc>
        <w:tc>
          <w:tcPr>
            <w:tcW w:w="472" w:type="pct"/>
            <w:shd w:val="clear" w:color="auto" w:fill="auto"/>
            <w:vAlign w:val="center"/>
          </w:tcPr>
          <w:p w14:paraId="79A08505" w14:textId="77777777" w:rsidR="007676C8" w:rsidRPr="007676C8" w:rsidRDefault="007676C8" w:rsidP="002D172F">
            <w:pPr>
              <w:jc w:val="center"/>
              <w:rPr>
                <w:rFonts w:cs="Arial"/>
                <w:color w:val="000000"/>
              </w:rPr>
            </w:pPr>
            <w:r w:rsidRPr="007676C8">
              <w:rPr>
                <w:rFonts w:cs="Arial"/>
                <w:color w:val="000000"/>
              </w:rPr>
              <w:t>100</w:t>
            </w:r>
          </w:p>
        </w:tc>
        <w:tc>
          <w:tcPr>
            <w:tcW w:w="626" w:type="pct"/>
            <w:shd w:val="clear" w:color="auto" w:fill="auto"/>
            <w:vAlign w:val="center"/>
          </w:tcPr>
          <w:p w14:paraId="1E1C0A34" w14:textId="77777777" w:rsidR="007676C8" w:rsidRPr="007676C8" w:rsidRDefault="007676C8" w:rsidP="002D172F">
            <w:pPr>
              <w:jc w:val="center"/>
              <w:rPr>
                <w:rFonts w:cs="Arial"/>
                <w:color w:val="000000"/>
              </w:rPr>
            </w:pPr>
            <w:r w:rsidRPr="007676C8">
              <w:rPr>
                <w:rFonts w:cs="Arial"/>
                <w:color w:val="000000"/>
              </w:rPr>
              <w:t xml:space="preserve">1 </w:t>
            </w:r>
          </w:p>
          <w:p w14:paraId="34C02A42" w14:textId="77777777" w:rsidR="007676C8" w:rsidRPr="007676C8" w:rsidRDefault="007676C8" w:rsidP="002D172F">
            <w:pPr>
              <w:jc w:val="center"/>
              <w:rPr>
                <w:rFonts w:cs="Arial"/>
                <w:color w:val="000000"/>
              </w:rPr>
            </w:pPr>
            <w:r w:rsidRPr="007676C8">
              <w:rPr>
                <w:rFonts w:cs="Arial"/>
                <w:color w:val="000000"/>
              </w:rPr>
              <w:t>(0.1%)</w:t>
            </w:r>
          </w:p>
        </w:tc>
        <w:tc>
          <w:tcPr>
            <w:tcW w:w="626" w:type="pct"/>
            <w:shd w:val="clear" w:color="auto" w:fill="auto"/>
            <w:vAlign w:val="center"/>
          </w:tcPr>
          <w:p w14:paraId="4B21F6C0" w14:textId="77777777" w:rsidR="007676C8" w:rsidRPr="007676C8" w:rsidRDefault="007676C8" w:rsidP="002D172F">
            <w:pPr>
              <w:jc w:val="center"/>
              <w:rPr>
                <w:rFonts w:cs="Arial"/>
                <w:color w:val="000000"/>
              </w:rPr>
            </w:pPr>
            <w:r w:rsidRPr="007676C8">
              <w:rPr>
                <w:rFonts w:cs="Arial"/>
                <w:color w:val="000000"/>
              </w:rPr>
              <w:t xml:space="preserve">2 </w:t>
            </w:r>
          </w:p>
          <w:p w14:paraId="7103F63E" w14:textId="77777777" w:rsidR="007676C8" w:rsidRPr="007676C8" w:rsidRDefault="007676C8" w:rsidP="002D172F">
            <w:pPr>
              <w:jc w:val="center"/>
              <w:rPr>
                <w:rFonts w:cs="Arial"/>
                <w:color w:val="000000"/>
              </w:rPr>
            </w:pPr>
            <w:r w:rsidRPr="007676C8">
              <w:rPr>
                <w:rFonts w:cs="Arial"/>
                <w:color w:val="000000"/>
              </w:rPr>
              <w:t>(0.1%)</w:t>
            </w:r>
          </w:p>
        </w:tc>
        <w:tc>
          <w:tcPr>
            <w:tcW w:w="626" w:type="pct"/>
            <w:shd w:val="clear" w:color="auto" w:fill="auto"/>
            <w:vAlign w:val="center"/>
          </w:tcPr>
          <w:p w14:paraId="400AA834" w14:textId="77777777" w:rsidR="007676C8" w:rsidRPr="007676C8" w:rsidRDefault="007676C8" w:rsidP="002D172F">
            <w:pPr>
              <w:jc w:val="center"/>
              <w:rPr>
                <w:rFonts w:cs="Arial"/>
                <w:color w:val="000000"/>
              </w:rPr>
            </w:pPr>
            <w:r w:rsidRPr="007676C8">
              <w:rPr>
                <w:rFonts w:cs="Arial"/>
                <w:color w:val="000000"/>
              </w:rPr>
              <w:t>11 (0.8%)</w:t>
            </w:r>
          </w:p>
        </w:tc>
        <w:tc>
          <w:tcPr>
            <w:tcW w:w="626" w:type="pct"/>
            <w:shd w:val="clear" w:color="auto" w:fill="auto"/>
            <w:vAlign w:val="center"/>
          </w:tcPr>
          <w:p w14:paraId="73E39A25" w14:textId="77777777" w:rsidR="007676C8" w:rsidRPr="007676C8" w:rsidRDefault="007676C8" w:rsidP="002D172F">
            <w:pPr>
              <w:jc w:val="center"/>
              <w:rPr>
                <w:rFonts w:cs="Arial"/>
                <w:color w:val="000000"/>
              </w:rPr>
            </w:pPr>
            <w:r w:rsidRPr="007676C8">
              <w:rPr>
                <w:rFonts w:cs="Arial"/>
                <w:color w:val="000000"/>
              </w:rPr>
              <w:t>53 (3.9%)</w:t>
            </w:r>
          </w:p>
        </w:tc>
        <w:tc>
          <w:tcPr>
            <w:tcW w:w="626" w:type="pct"/>
            <w:shd w:val="clear" w:color="auto" w:fill="auto"/>
            <w:vAlign w:val="center"/>
          </w:tcPr>
          <w:p w14:paraId="7D9D73AD" w14:textId="77777777" w:rsidR="007676C8" w:rsidRPr="007676C8" w:rsidRDefault="007676C8" w:rsidP="002D172F">
            <w:pPr>
              <w:jc w:val="center"/>
              <w:rPr>
                <w:rFonts w:cs="Arial"/>
                <w:color w:val="000000"/>
              </w:rPr>
            </w:pPr>
            <w:r w:rsidRPr="007676C8">
              <w:rPr>
                <w:rFonts w:cs="Arial"/>
                <w:color w:val="000000"/>
              </w:rPr>
              <w:t>27 (2.0%)</w:t>
            </w:r>
          </w:p>
        </w:tc>
      </w:tr>
      <w:tr w:rsidR="007676C8" w:rsidRPr="007676C8" w14:paraId="400DE388" w14:textId="77777777">
        <w:trPr>
          <w:trHeight w:val="552"/>
        </w:trPr>
        <w:tc>
          <w:tcPr>
            <w:tcW w:w="1397" w:type="pct"/>
            <w:shd w:val="clear" w:color="auto" w:fill="auto"/>
            <w:vAlign w:val="center"/>
          </w:tcPr>
          <w:p w14:paraId="68CAC0C8" w14:textId="77777777" w:rsidR="007676C8" w:rsidRPr="007676C8" w:rsidRDefault="007676C8" w:rsidP="002D172F">
            <w:pPr>
              <w:rPr>
                <w:rFonts w:cs="Arial"/>
              </w:rPr>
            </w:pPr>
            <w:r w:rsidRPr="007676C8">
              <w:rPr>
                <w:rFonts w:cs="Arial"/>
              </w:rPr>
              <w:t>Hispanic/Latino</w:t>
            </w:r>
          </w:p>
        </w:tc>
        <w:tc>
          <w:tcPr>
            <w:tcW w:w="472" w:type="pct"/>
            <w:shd w:val="clear" w:color="auto" w:fill="auto"/>
            <w:vAlign w:val="center"/>
          </w:tcPr>
          <w:p w14:paraId="4552A082" w14:textId="77777777" w:rsidR="007676C8" w:rsidRPr="007676C8" w:rsidRDefault="007676C8" w:rsidP="002D172F">
            <w:pPr>
              <w:jc w:val="center"/>
              <w:rPr>
                <w:rFonts w:cs="Arial"/>
                <w:color w:val="000000"/>
              </w:rPr>
            </w:pPr>
            <w:r w:rsidRPr="007676C8">
              <w:rPr>
                <w:rFonts w:cs="Arial"/>
                <w:color w:val="000000"/>
              </w:rPr>
              <w:t>1,127</w:t>
            </w:r>
          </w:p>
        </w:tc>
        <w:tc>
          <w:tcPr>
            <w:tcW w:w="626" w:type="pct"/>
            <w:shd w:val="clear" w:color="auto" w:fill="auto"/>
            <w:vAlign w:val="center"/>
          </w:tcPr>
          <w:p w14:paraId="0DE46BA1" w14:textId="77777777" w:rsidR="007676C8" w:rsidRPr="007676C8" w:rsidRDefault="007676C8" w:rsidP="002D172F">
            <w:pPr>
              <w:jc w:val="center"/>
              <w:rPr>
                <w:rFonts w:cs="Arial"/>
                <w:color w:val="000000"/>
              </w:rPr>
            </w:pPr>
            <w:r w:rsidRPr="007676C8">
              <w:rPr>
                <w:rFonts w:cs="Arial"/>
                <w:color w:val="000000"/>
              </w:rPr>
              <w:t>160 (11.9%)</w:t>
            </w:r>
          </w:p>
        </w:tc>
        <w:tc>
          <w:tcPr>
            <w:tcW w:w="626" w:type="pct"/>
            <w:shd w:val="clear" w:color="auto" w:fill="auto"/>
            <w:vAlign w:val="center"/>
          </w:tcPr>
          <w:p w14:paraId="0F01AF25" w14:textId="77777777" w:rsidR="007676C8" w:rsidRPr="007676C8" w:rsidRDefault="007676C8" w:rsidP="002D172F">
            <w:pPr>
              <w:jc w:val="center"/>
              <w:rPr>
                <w:rFonts w:cs="Arial"/>
                <w:color w:val="000000"/>
              </w:rPr>
            </w:pPr>
            <w:r w:rsidRPr="007676C8">
              <w:rPr>
                <w:rFonts w:cs="Arial"/>
                <w:color w:val="000000"/>
              </w:rPr>
              <w:t>411 (30.5%)</w:t>
            </w:r>
          </w:p>
        </w:tc>
        <w:tc>
          <w:tcPr>
            <w:tcW w:w="626" w:type="pct"/>
            <w:shd w:val="clear" w:color="auto" w:fill="auto"/>
            <w:vAlign w:val="center"/>
          </w:tcPr>
          <w:p w14:paraId="4EA8E5FF" w14:textId="77777777" w:rsidR="007676C8" w:rsidRPr="007676C8" w:rsidRDefault="007676C8" w:rsidP="002D172F">
            <w:pPr>
              <w:jc w:val="center"/>
              <w:rPr>
                <w:rFonts w:cs="Arial"/>
                <w:color w:val="000000"/>
              </w:rPr>
            </w:pPr>
            <w:r w:rsidRPr="007676C8">
              <w:rPr>
                <w:rFonts w:cs="Arial"/>
                <w:color w:val="000000"/>
              </w:rPr>
              <w:t>270 (20.1%)</w:t>
            </w:r>
          </w:p>
        </w:tc>
        <w:tc>
          <w:tcPr>
            <w:tcW w:w="626" w:type="pct"/>
            <w:shd w:val="clear" w:color="auto" w:fill="auto"/>
            <w:vAlign w:val="center"/>
          </w:tcPr>
          <w:p w14:paraId="408C5362" w14:textId="77777777" w:rsidR="007676C8" w:rsidRPr="007676C8" w:rsidRDefault="007676C8" w:rsidP="002D172F">
            <w:pPr>
              <w:jc w:val="center"/>
              <w:rPr>
                <w:rFonts w:cs="Arial"/>
                <w:color w:val="000000"/>
              </w:rPr>
            </w:pPr>
            <w:r w:rsidRPr="007676C8">
              <w:rPr>
                <w:rFonts w:cs="Arial"/>
                <w:color w:val="000000"/>
              </w:rPr>
              <w:t>234 (17.4%)</w:t>
            </w:r>
          </w:p>
        </w:tc>
        <w:tc>
          <w:tcPr>
            <w:tcW w:w="626" w:type="pct"/>
            <w:shd w:val="clear" w:color="auto" w:fill="auto"/>
            <w:vAlign w:val="center"/>
          </w:tcPr>
          <w:p w14:paraId="6267B815" w14:textId="77777777" w:rsidR="007676C8" w:rsidRPr="007676C8" w:rsidRDefault="007676C8" w:rsidP="002D172F">
            <w:pPr>
              <w:jc w:val="center"/>
              <w:rPr>
                <w:rFonts w:cs="Arial"/>
                <w:color w:val="000000"/>
              </w:rPr>
            </w:pPr>
            <w:r w:rsidRPr="007676C8">
              <w:rPr>
                <w:rFonts w:cs="Arial"/>
                <w:color w:val="000000"/>
              </w:rPr>
              <w:t>51 (3.8%)</w:t>
            </w:r>
          </w:p>
        </w:tc>
      </w:tr>
      <w:tr w:rsidR="007676C8" w:rsidRPr="007676C8" w14:paraId="74E5C0F2" w14:textId="77777777">
        <w:trPr>
          <w:trHeight w:val="552"/>
        </w:trPr>
        <w:tc>
          <w:tcPr>
            <w:tcW w:w="1397" w:type="pct"/>
            <w:shd w:val="clear" w:color="auto" w:fill="auto"/>
            <w:vAlign w:val="center"/>
          </w:tcPr>
          <w:p w14:paraId="6FDEB371" w14:textId="77777777" w:rsidR="007676C8" w:rsidRPr="007676C8" w:rsidRDefault="007676C8" w:rsidP="002D172F">
            <w:pPr>
              <w:rPr>
                <w:rFonts w:cs="Arial"/>
              </w:rPr>
            </w:pPr>
            <w:r w:rsidRPr="007676C8">
              <w:rPr>
                <w:rFonts w:cs="Arial"/>
              </w:rPr>
              <w:t>Native American</w:t>
            </w:r>
          </w:p>
        </w:tc>
        <w:tc>
          <w:tcPr>
            <w:tcW w:w="472" w:type="pct"/>
            <w:shd w:val="clear" w:color="auto" w:fill="auto"/>
            <w:vAlign w:val="center"/>
          </w:tcPr>
          <w:p w14:paraId="4D96EA7D" w14:textId="77777777" w:rsidR="007676C8" w:rsidRPr="007676C8" w:rsidRDefault="007676C8" w:rsidP="002D172F">
            <w:pPr>
              <w:jc w:val="center"/>
              <w:rPr>
                <w:rFonts w:cs="Arial"/>
                <w:color w:val="000000"/>
              </w:rPr>
            </w:pPr>
            <w:r w:rsidRPr="007676C8">
              <w:rPr>
                <w:rFonts w:cs="Arial"/>
                <w:color w:val="000000"/>
              </w:rPr>
              <w:t>9</w:t>
            </w:r>
          </w:p>
        </w:tc>
        <w:tc>
          <w:tcPr>
            <w:tcW w:w="626" w:type="pct"/>
            <w:shd w:val="clear" w:color="auto" w:fill="auto"/>
            <w:vAlign w:val="center"/>
          </w:tcPr>
          <w:p w14:paraId="31AEA1BE" w14:textId="77777777" w:rsidR="007676C8" w:rsidRPr="007676C8" w:rsidRDefault="007676C8" w:rsidP="002D172F">
            <w:pPr>
              <w:jc w:val="center"/>
              <w:rPr>
                <w:rFonts w:cs="Arial"/>
                <w:color w:val="000000"/>
              </w:rPr>
            </w:pPr>
            <w:r w:rsidRPr="007676C8">
              <w:rPr>
                <w:rFonts w:cs="Arial"/>
                <w:color w:val="000000"/>
              </w:rPr>
              <w:t xml:space="preserve">2 </w:t>
            </w:r>
          </w:p>
          <w:p w14:paraId="137FB1D2" w14:textId="77777777" w:rsidR="007676C8" w:rsidRPr="007676C8" w:rsidRDefault="007676C8" w:rsidP="002D172F">
            <w:pPr>
              <w:jc w:val="center"/>
              <w:rPr>
                <w:rFonts w:cs="Arial"/>
                <w:color w:val="000000"/>
              </w:rPr>
            </w:pPr>
            <w:r w:rsidRPr="007676C8">
              <w:rPr>
                <w:rFonts w:cs="Arial"/>
                <w:color w:val="000000"/>
              </w:rPr>
              <w:t>(0.1%)</w:t>
            </w:r>
          </w:p>
        </w:tc>
        <w:tc>
          <w:tcPr>
            <w:tcW w:w="626" w:type="pct"/>
            <w:shd w:val="clear" w:color="auto" w:fill="auto"/>
            <w:vAlign w:val="center"/>
          </w:tcPr>
          <w:p w14:paraId="24D576D2" w14:textId="77777777" w:rsidR="007676C8" w:rsidRPr="007676C8" w:rsidRDefault="007676C8" w:rsidP="002D172F">
            <w:pPr>
              <w:jc w:val="center"/>
              <w:rPr>
                <w:rFonts w:cs="Arial"/>
                <w:color w:val="000000"/>
              </w:rPr>
            </w:pPr>
            <w:r w:rsidRPr="007676C8">
              <w:rPr>
                <w:rFonts w:cs="Arial"/>
                <w:color w:val="000000"/>
              </w:rPr>
              <w:t xml:space="preserve">1 </w:t>
            </w:r>
          </w:p>
          <w:p w14:paraId="2C3C0C3D" w14:textId="77777777" w:rsidR="007676C8" w:rsidRPr="007676C8" w:rsidRDefault="007676C8" w:rsidP="002D172F">
            <w:pPr>
              <w:jc w:val="center"/>
              <w:rPr>
                <w:rFonts w:cs="Arial"/>
                <w:color w:val="000000"/>
              </w:rPr>
            </w:pPr>
            <w:r w:rsidRPr="007676C8">
              <w:rPr>
                <w:rFonts w:cs="Arial"/>
                <w:color w:val="000000"/>
              </w:rPr>
              <w:t>(0.1%)</w:t>
            </w:r>
          </w:p>
        </w:tc>
        <w:tc>
          <w:tcPr>
            <w:tcW w:w="626" w:type="pct"/>
            <w:shd w:val="clear" w:color="auto" w:fill="auto"/>
            <w:vAlign w:val="center"/>
          </w:tcPr>
          <w:p w14:paraId="16AE519C" w14:textId="77777777" w:rsidR="007676C8" w:rsidRPr="007676C8" w:rsidRDefault="007676C8" w:rsidP="002D172F">
            <w:pPr>
              <w:jc w:val="center"/>
              <w:rPr>
                <w:rFonts w:cs="Arial"/>
                <w:color w:val="000000"/>
              </w:rPr>
            </w:pPr>
            <w:r w:rsidRPr="007676C8">
              <w:rPr>
                <w:rFonts w:cs="Arial"/>
                <w:color w:val="000000"/>
              </w:rPr>
              <w:t xml:space="preserve">0 </w:t>
            </w:r>
          </w:p>
          <w:p w14:paraId="387D9228"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445CE31F" w14:textId="77777777" w:rsidR="007676C8" w:rsidRPr="007676C8" w:rsidRDefault="007676C8" w:rsidP="002D172F">
            <w:pPr>
              <w:jc w:val="center"/>
              <w:rPr>
                <w:rFonts w:cs="Arial"/>
                <w:color w:val="000000"/>
              </w:rPr>
            </w:pPr>
            <w:r w:rsidRPr="007676C8">
              <w:rPr>
                <w:rFonts w:cs="Arial"/>
                <w:color w:val="000000"/>
              </w:rPr>
              <w:t xml:space="preserve">0 </w:t>
            </w:r>
          </w:p>
          <w:p w14:paraId="3A81E6E4"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24838F5F" w14:textId="77777777" w:rsidR="007676C8" w:rsidRPr="007676C8" w:rsidRDefault="007676C8" w:rsidP="002D172F">
            <w:pPr>
              <w:jc w:val="center"/>
              <w:rPr>
                <w:rFonts w:cs="Arial"/>
                <w:color w:val="000000"/>
              </w:rPr>
            </w:pPr>
            <w:r w:rsidRPr="007676C8">
              <w:rPr>
                <w:rFonts w:cs="Arial"/>
                <w:color w:val="000000"/>
              </w:rPr>
              <w:t xml:space="preserve">0 </w:t>
            </w:r>
          </w:p>
          <w:p w14:paraId="6620017B" w14:textId="77777777" w:rsidR="007676C8" w:rsidRPr="007676C8" w:rsidRDefault="007676C8" w:rsidP="002D172F">
            <w:pPr>
              <w:jc w:val="center"/>
              <w:rPr>
                <w:rFonts w:cs="Arial"/>
                <w:color w:val="000000"/>
              </w:rPr>
            </w:pPr>
            <w:r w:rsidRPr="007676C8">
              <w:rPr>
                <w:rFonts w:cs="Arial"/>
                <w:color w:val="000000"/>
              </w:rPr>
              <w:t>(0.0%)</w:t>
            </w:r>
          </w:p>
        </w:tc>
      </w:tr>
      <w:tr w:rsidR="007676C8" w:rsidRPr="007676C8" w14:paraId="11393701" w14:textId="77777777">
        <w:trPr>
          <w:trHeight w:val="552"/>
        </w:trPr>
        <w:tc>
          <w:tcPr>
            <w:tcW w:w="1397" w:type="pct"/>
            <w:shd w:val="clear" w:color="auto" w:fill="auto"/>
            <w:vAlign w:val="center"/>
          </w:tcPr>
          <w:p w14:paraId="2D27E805" w14:textId="77777777" w:rsidR="007676C8" w:rsidRPr="007676C8" w:rsidRDefault="007676C8" w:rsidP="002D172F">
            <w:pPr>
              <w:rPr>
                <w:rFonts w:cs="Arial"/>
              </w:rPr>
            </w:pPr>
            <w:r w:rsidRPr="007676C8">
              <w:rPr>
                <w:rFonts w:cs="Arial"/>
              </w:rPr>
              <w:t>Pacific Islander</w:t>
            </w:r>
          </w:p>
        </w:tc>
        <w:tc>
          <w:tcPr>
            <w:tcW w:w="472" w:type="pct"/>
            <w:shd w:val="clear" w:color="auto" w:fill="auto"/>
            <w:vAlign w:val="center"/>
          </w:tcPr>
          <w:p w14:paraId="6EFCD511" w14:textId="77777777" w:rsidR="007676C8" w:rsidRPr="007676C8" w:rsidRDefault="007676C8" w:rsidP="002D172F">
            <w:pPr>
              <w:jc w:val="center"/>
              <w:rPr>
                <w:rFonts w:cs="Arial"/>
                <w:color w:val="000000"/>
              </w:rPr>
            </w:pPr>
            <w:r w:rsidRPr="007676C8">
              <w:rPr>
                <w:rFonts w:cs="Arial"/>
                <w:color w:val="000000"/>
              </w:rPr>
              <w:t>5</w:t>
            </w:r>
          </w:p>
        </w:tc>
        <w:tc>
          <w:tcPr>
            <w:tcW w:w="626" w:type="pct"/>
            <w:shd w:val="clear" w:color="auto" w:fill="auto"/>
            <w:vAlign w:val="center"/>
          </w:tcPr>
          <w:p w14:paraId="7486D16D" w14:textId="77777777" w:rsidR="007676C8" w:rsidRPr="007676C8" w:rsidRDefault="007676C8" w:rsidP="002D172F">
            <w:pPr>
              <w:jc w:val="center"/>
              <w:rPr>
                <w:rFonts w:cs="Arial"/>
                <w:color w:val="000000"/>
              </w:rPr>
            </w:pPr>
            <w:r w:rsidRPr="007676C8">
              <w:rPr>
                <w:rFonts w:cs="Arial"/>
                <w:color w:val="000000"/>
              </w:rPr>
              <w:t xml:space="preserve">0 </w:t>
            </w:r>
          </w:p>
          <w:p w14:paraId="731D444C"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44D201A2" w14:textId="77777777" w:rsidR="007676C8" w:rsidRPr="007676C8" w:rsidRDefault="007676C8" w:rsidP="002D172F">
            <w:pPr>
              <w:jc w:val="center"/>
              <w:rPr>
                <w:rFonts w:cs="Arial"/>
                <w:color w:val="000000"/>
              </w:rPr>
            </w:pPr>
            <w:r w:rsidRPr="007676C8">
              <w:rPr>
                <w:rFonts w:cs="Arial"/>
                <w:color w:val="000000"/>
              </w:rPr>
              <w:t xml:space="preserve">0 </w:t>
            </w:r>
          </w:p>
          <w:p w14:paraId="47957E97"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4D263F6C" w14:textId="77777777" w:rsidR="007676C8" w:rsidRPr="007676C8" w:rsidRDefault="007676C8" w:rsidP="002D172F">
            <w:pPr>
              <w:jc w:val="center"/>
              <w:rPr>
                <w:rFonts w:cs="Arial"/>
                <w:color w:val="000000"/>
              </w:rPr>
            </w:pPr>
            <w:r w:rsidRPr="007676C8">
              <w:rPr>
                <w:rFonts w:cs="Arial"/>
                <w:color w:val="000000"/>
              </w:rPr>
              <w:t xml:space="preserve">0 </w:t>
            </w:r>
          </w:p>
          <w:p w14:paraId="4F5BE089"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12C1BA7E" w14:textId="77777777" w:rsidR="007676C8" w:rsidRPr="007676C8" w:rsidRDefault="007676C8" w:rsidP="002D172F">
            <w:pPr>
              <w:jc w:val="center"/>
              <w:rPr>
                <w:rFonts w:cs="Arial"/>
                <w:color w:val="000000"/>
              </w:rPr>
            </w:pPr>
            <w:r w:rsidRPr="007676C8">
              <w:rPr>
                <w:rFonts w:cs="Arial"/>
                <w:color w:val="000000"/>
              </w:rPr>
              <w:t xml:space="preserve">0 </w:t>
            </w:r>
          </w:p>
          <w:p w14:paraId="2D1C3BA2"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2F2870BF" w14:textId="77777777" w:rsidR="007676C8" w:rsidRPr="007676C8" w:rsidRDefault="007676C8" w:rsidP="002D172F">
            <w:pPr>
              <w:jc w:val="center"/>
              <w:rPr>
                <w:rFonts w:cs="Arial"/>
                <w:color w:val="000000"/>
              </w:rPr>
            </w:pPr>
            <w:r w:rsidRPr="007676C8">
              <w:rPr>
                <w:rFonts w:cs="Arial"/>
                <w:color w:val="000000"/>
              </w:rPr>
              <w:t xml:space="preserve">0 </w:t>
            </w:r>
          </w:p>
          <w:p w14:paraId="3D7A2062" w14:textId="77777777" w:rsidR="007676C8" w:rsidRPr="007676C8" w:rsidRDefault="007676C8" w:rsidP="002D172F">
            <w:pPr>
              <w:jc w:val="center"/>
              <w:rPr>
                <w:rFonts w:cs="Arial"/>
                <w:color w:val="000000"/>
              </w:rPr>
            </w:pPr>
            <w:r w:rsidRPr="007676C8">
              <w:rPr>
                <w:rFonts w:cs="Arial"/>
                <w:color w:val="000000"/>
              </w:rPr>
              <w:t>(0.0%)</w:t>
            </w:r>
          </w:p>
        </w:tc>
      </w:tr>
      <w:tr w:rsidR="007676C8" w:rsidRPr="007676C8" w14:paraId="2773E21C" w14:textId="77777777">
        <w:trPr>
          <w:trHeight w:val="552"/>
        </w:trPr>
        <w:tc>
          <w:tcPr>
            <w:tcW w:w="1397" w:type="pct"/>
            <w:shd w:val="clear" w:color="auto" w:fill="auto"/>
            <w:vAlign w:val="center"/>
          </w:tcPr>
          <w:p w14:paraId="5AFFEE50" w14:textId="77777777" w:rsidR="007676C8" w:rsidRPr="007676C8" w:rsidRDefault="007676C8" w:rsidP="002D172F">
            <w:pPr>
              <w:rPr>
                <w:rFonts w:cs="Arial"/>
              </w:rPr>
            </w:pPr>
            <w:r w:rsidRPr="007676C8">
              <w:rPr>
                <w:rFonts w:cs="Arial"/>
              </w:rPr>
              <w:t>Two or More Races</w:t>
            </w:r>
          </w:p>
        </w:tc>
        <w:tc>
          <w:tcPr>
            <w:tcW w:w="472" w:type="pct"/>
            <w:shd w:val="clear" w:color="auto" w:fill="auto"/>
            <w:vAlign w:val="center"/>
          </w:tcPr>
          <w:p w14:paraId="276661CF" w14:textId="77777777" w:rsidR="007676C8" w:rsidRPr="007676C8" w:rsidRDefault="007676C8" w:rsidP="002D172F">
            <w:pPr>
              <w:jc w:val="center"/>
              <w:rPr>
                <w:rFonts w:cs="Arial"/>
                <w:color w:val="000000"/>
              </w:rPr>
            </w:pPr>
            <w:r w:rsidRPr="007676C8">
              <w:rPr>
                <w:rFonts w:cs="Arial"/>
                <w:color w:val="000000"/>
              </w:rPr>
              <w:t>79</w:t>
            </w:r>
          </w:p>
        </w:tc>
        <w:tc>
          <w:tcPr>
            <w:tcW w:w="626" w:type="pct"/>
            <w:shd w:val="clear" w:color="auto" w:fill="auto"/>
            <w:vAlign w:val="center"/>
          </w:tcPr>
          <w:p w14:paraId="1DC30783" w14:textId="77777777" w:rsidR="007676C8" w:rsidRPr="007676C8" w:rsidRDefault="007676C8" w:rsidP="002D172F">
            <w:pPr>
              <w:jc w:val="center"/>
              <w:rPr>
                <w:rFonts w:cs="Arial"/>
                <w:color w:val="000000"/>
              </w:rPr>
            </w:pPr>
            <w:r w:rsidRPr="007676C8">
              <w:rPr>
                <w:rFonts w:cs="Arial"/>
                <w:color w:val="000000"/>
              </w:rPr>
              <w:t xml:space="preserve">0 </w:t>
            </w:r>
          </w:p>
          <w:p w14:paraId="5E03E0BD"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55D19CAF" w14:textId="77777777" w:rsidR="007676C8" w:rsidRPr="007676C8" w:rsidRDefault="007676C8" w:rsidP="002D172F">
            <w:pPr>
              <w:jc w:val="center"/>
              <w:rPr>
                <w:rFonts w:cs="Arial"/>
                <w:color w:val="000000"/>
              </w:rPr>
            </w:pPr>
            <w:r w:rsidRPr="007676C8">
              <w:rPr>
                <w:rFonts w:cs="Arial"/>
                <w:color w:val="000000"/>
              </w:rPr>
              <w:t xml:space="preserve">6 </w:t>
            </w:r>
          </w:p>
          <w:p w14:paraId="6574C03C" w14:textId="77777777" w:rsidR="007676C8" w:rsidRPr="007676C8" w:rsidRDefault="007676C8" w:rsidP="002D172F">
            <w:pPr>
              <w:jc w:val="center"/>
              <w:rPr>
                <w:rFonts w:cs="Arial"/>
                <w:color w:val="000000"/>
              </w:rPr>
            </w:pPr>
            <w:r w:rsidRPr="007676C8">
              <w:rPr>
                <w:rFonts w:cs="Arial"/>
                <w:color w:val="000000"/>
              </w:rPr>
              <w:t>(0.4%)</w:t>
            </w:r>
          </w:p>
        </w:tc>
        <w:tc>
          <w:tcPr>
            <w:tcW w:w="626" w:type="pct"/>
            <w:shd w:val="clear" w:color="auto" w:fill="auto"/>
            <w:vAlign w:val="center"/>
          </w:tcPr>
          <w:p w14:paraId="4AFFB5C2" w14:textId="77777777" w:rsidR="007676C8" w:rsidRPr="007676C8" w:rsidRDefault="007676C8" w:rsidP="002D172F">
            <w:pPr>
              <w:jc w:val="center"/>
              <w:rPr>
                <w:rFonts w:cs="Arial"/>
                <w:color w:val="000000"/>
              </w:rPr>
            </w:pPr>
            <w:r w:rsidRPr="007676C8">
              <w:rPr>
                <w:rFonts w:cs="Arial"/>
                <w:color w:val="000000"/>
              </w:rPr>
              <w:t xml:space="preserve">6 </w:t>
            </w:r>
          </w:p>
          <w:p w14:paraId="4EECA5E6" w14:textId="77777777" w:rsidR="007676C8" w:rsidRPr="007676C8" w:rsidRDefault="007676C8" w:rsidP="002D172F">
            <w:pPr>
              <w:jc w:val="center"/>
              <w:rPr>
                <w:rFonts w:cs="Arial"/>
                <w:color w:val="000000"/>
              </w:rPr>
            </w:pPr>
            <w:r w:rsidRPr="007676C8">
              <w:rPr>
                <w:rFonts w:cs="Arial"/>
                <w:color w:val="000000"/>
              </w:rPr>
              <w:t>(0.4%)</w:t>
            </w:r>
          </w:p>
        </w:tc>
        <w:tc>
          <w:tcPr>
            <w:tcW w:w="626" w:type="pct"/>
            <w:shd w:val="clear" w:color="auto" w:fill="auto"/>
            <w:vAlign w:val="center"/>
          </w:tcPr>
          <w:p w14:paraId="67A53AE6" w14:textId="77777777" w:rsidR="007676C8" w:rsidRPr="007676C8" w:rsidRDefault="007676C8" w:rsidP="002D172F">
            <w:pPr>
              <w:jc w:val="center"/>
              <w:rPr>
                <w:rFonts w:cs="Arial"/>
                <w:color w:val="000000"/>
              </w:rPr>
            </w:pPr>
            <w:r w:rsidRPr="007676C8">
              <w:rPr>
                <w:rFonts w:cs="Arial"/>
                <w:color w:val="000000"/>
              </w:rPr>
              <w:t>41 (3.0%)</w:t>
            </w:r>
          </w:p>
        </w:tc>
        <w:tc>
          <w:tcPr>
            <w:tcW w:w="626" w:type="pct"/>
            <w:shd w:val="clear" w:color="auto" w:fill="auto"/>
            <w:vAlign w:val="center"/>
          </w:tcPr>
          <w:p w14:paraId="48D17B4C" w14:textId="77777777" w:rsidR="007676C8" w:rsidRPr="007676C8" w:rsidRDefault="007676C8" w:rsidP="002D172F">
            <w:pPr>
              <w:jc w:val="center"/>
              <w:rPr>
                <w:rFonts w:cs="Arial"/>
                <w:color w:val="000000"/>
              </w:rPr>
            </w:pPr>
            <w:r w:rsidRPr="007676C8">
              <w:rPr>
                <w:rFonts w:cs="Arial"/>
                <w:color w:val="000000"/>
              </w:rPr>
              <w:t>21 (1.6%)</w:t>
            </w:r>
          </w:p>
        </w:tc>
      </w:tr>
      <w:tr w:rsidR="007676C8" w:rsidRPr="007676C8" w14:paraId="0BD1D73A" w14:textId="77777777">
        <w:trPr>
          <w:trHeight w:val="552"/>
        </w:trPr>
        <w:tc>
          <w:tcPr>
            <w:tcW w:w="1397" w:type="pct"/>
            <w:shd w:val="clear" w:color="auto" w:fill="auto"/>
            <w:vAlign w:val="center"/>
          </w:tcPr>
          <w:p w14:paraId="23B61B4C" w14:textId="77777777" w:rsidR="007676C8" w:rsidRPr="007676C8" w:rsidRDefault="007676C8" w:rsidP="002D172F">
            <w:pPr>
              <w:rPr>
                <w:rFonts w:cs="Arial"/>
              </w:rPr>
            </w:pPr>
            <w:r w:rsidRPr="007676C8">
              <w:rPr>
                <w:rFonts w:cs="Arial"/>
              </w:rPr>
              <w:t>White</w:t>
            </w:r>
          </w:p>
        </w:tc>
        <w:tc>
          <w:tcPr>
            <w:tcW w:w="472" w:type="pct"/>
            <w:shd w:val="clear" w:color="auto" w:fill="auto"/>
            <w:vAlign w:val="center"/>
          </w:tcPr>
          <w:p w14:paraId="1C420542" w14:textId="77777777" w:rsidR="007676C8" w:rsidRPr="007676C8" w:rsidRDefault="007676C8" w:rsidP="002D172F">
            <w:pPr>
              <w:jc w:val="center"/>
              <w:rPr>
                <w:rFonts w:cs="Arial"/>
                <w:color w:val="000000"/>
              </w:rPr>
            </w:pPr>
            <w:r w:rsidRPr="007676C8">
              <w:rPr>
                <w:rFonts w:cs="Arial"/>
                <w:color w:val="000000"/>
              </w:rPr>
              <w:t>660</w:t>
            </w:r>
          </w:p>
        </w:tc>
        <w:tc>
          <w:tcPr>
            <w:tcW w:w="626" w:type="pct"/>
            <w:shd w:val="clear" w:color="auto" w:fill="auto"/>
            <w:vAlign w:val="center"/>
          </w:tcPr>
          <w:p w14:paraId="2BD075DE" w14:textId="77777777" w:rsidR="007676C8" w:rsidRPr="007676C8" w:rsidRDefault="007676C8" w:rsidP="002D172F">
            <w:pPr>
              <w:jc w:val="center"/>
              <w:rPr>
                <w:rFonts w:cs="Arial"/>
                <w:color w:val="000000"/>
              </w:rPr>
            </w:pPr>
            <w:r w:rsidRPr="007676C8">
              <w:rPr>
                <w:rFonts w:cs="Arial"/>
                <w:color w:val="000000"/>
              </w:rPr>
              <w:t xml:space="preserve">9 </w:t>
            </w:r>
          </w:p>
          <w:p w14:paraId="774684A9" w14:textId="77777777" w:rsidR="007676C8" w:rsidRPr="007676C8" w:rsidRDefault="007676C8" w:rsidP="002D172F">
            <w:pPr>
              <w:jc w:val="center"/>
              <w:rPr>
                <w:rFonts w:cs="Arial"/>
                <w:color w:val="000000"/>
              </w:rPr>
            </w:pPr>
            <w:r w:rsidRPr="007676C8">
              <w:rPr>
                <w:rFonts w:cs="Arial"/>
                <w:color w:val="000000"/>
              </w:rPr>
              <w:t>(0.7%)</w:t>
            </w:r>
          </w:p>
        </w:tc>
        <w:tc>
          <w:tcPr>
            <w:tcW w:w="626" w:type="pct"/>
            <w:shd w:val="clear" w:color="auto" w:fill="auto"/>
            <w:vAlign w:val="center"/>
          </w:tcPr>
          <w:p w14:paraId="675C3E61" w14:textId="77777777" w:rsidR="007676C8" w:rsidRPr="007676C8" w:rsidRDefault="007676C8" w:rsidP="002D172F">
            <w:pPr>
              <w:jc w:val="center"/>
              <w:rPr>
                <w:rFonts w:cs="Arial"/>
                <w:color w:val="000000"/>
              </w:rPr>
            </w:pPr>
            <w:r w:rsidRPr="007676C8">
              <w:rPr>
                <w:rFonts w:cs="Arial"/>
                <w:color w:val="000000"/>
              </w:rPr>
              <w:t>61 (4.5%)</w:t>
            </w:r>
          </w:p>
        </w:tc>
        <w:tc>
          <w:tcPr>
            <w:tcW w:w="626" w:type="pct"/>
            <w:shd w:val="clear" w:color="auto" w:fill="auto"/>
            <w:vAlign w:val="center"/>
          </w:tcPr>
          <w:p w14:paraId="58D1FA29" w14:textId="77777777" w:rsidR="007676C8" w:rsidRPr="007676C8" w:rsidRDefault="007676C8" w:rsidP="002D172F">
            <w:pPr>
              <w:jc w:val="center"/>
              <w:rPr>
                <w:rFonts w:cs="Arial"/>
                <w:color w:val="000000"/>
              </w:rPr>
            </w:pPr>
            <w:r w:rsidRPr="007676C8">
              <w:rPr>
                <w:rFonts w:cs="Arial"/>
                <w:color w:val="000000"/>
              </w:rPr>
              <w:t>117 (8.7%)</w:t>
            </w:r>
          </w:p>
        </w:tc>
        <w:tc>
          <w:tcPr>
            <w:tcW w:w="626" w:type="pct"/>
            <w:shd w:val="clear" w:color="auto" w:fill="auto"/>
            <w:vAlign w:val="center"/>
          </w:tcPr>
          <w:p w14:paraId="0A76D874" w14:textId="77777777" w:rsidR="007676C8" w:rsidRPr="007676C8" w:rsidRDefault="007676C8" w:rsidP="002D172F">
            <w:pPr>
              <w:jc w:val="center"/>
              <w:rPr>
                <w:rFonts w:cs="Arial"/>
                <w:color w:val="000000"/>
              </w:rPr>
            </w:pPr>
            <w:r w:rsidRPr="007676C8">
              <w:rPr>
                <w:rFonts w:cs="Arial"/>
                <w:color w:val="000000"/>
              </w:rPr>
              <w:t>335 (24.9%)</w:t>
            </w:r>
          </w:p>
        </w:tc>
        <w:tc>
          <w:tcPr>
            <w:tcW w:w="626" w:type="pct"/>
            <w:shd w:val="clear" w:color="auto" w:fill="auto"/>
            <w:vAlign w:val="center"/>
          </w:tcPr>
          <w:p w14:paraId="0C5AA0A7" w14:textId="77777777" w:rsidR="007676C8" w:rsidRPr="007676C8" w:rsidRDefault="007676C8" w:rsidP="002D172F">
            <w:pPr>
              <w:jc w:val="center"/>
              <w:rPr>
                <w:rFonts w:cs="Arial"/>
                <w:color w:val="000000"/>
              </w:rPr>
            </w:pPr>
            <w:r w:rsidRPr="007676C8">
              <w:rPr>
                <w:rFonts w:cs="Arial"/>
                <w:color w:val="000000"/>
              </w:rPr>
              <w:t>136 (10.1%)</w:t>
            </w:r>
          </w:p>
        </w:tc>
      </w:tr>
      <w:tr w:rsidR="007676C8" w:rsidRPr="007676C8" w14:paraId="5C708205" w14:textId="77777777">
        <w:trPr>
          <w:trHeight w:val="552"/>
        </w:trPr>
        <w:tc>
          <w:tcPr>
            <w:tcW w:w="1397" w:type="pct"/>
            <w:shd w:val="clear" w:color="auto" w:fill="auto"/>
            <w:vAlign w:val="center"/>
          </w:tcPr>
          <w:p w14:paraId="0C3A7429" w14:textId="77777777" w:rsidR="007676C8" w:rsidRPr="007676C8" w:rsidRDefault="007676C8" w:rsidP="002D172F">
            <w:pPr>
              <w:rPr>
                <w:rFonts w:cs="Arial"/>
              </w:rPr>
            </w:pPr>
            <w:r w:rsidRPr="007676C8">
              <w:rPr>
                <w:rFonts w:cs="Arial"/>
              </w:rPr>
              <w:t>English Learners</w:t>
            </w:r>
          </w:p>
        </w:tc>
        <w:tc>
          <w:tcPr>
            <w:tcW w:w="472" w:type="pct"/>
            <w:shd w:val="clear" w:color="auto" w:fill="auto"/>
            <w:vAlign w:val="center"/>
          </w:tcPr>
          <w:p w14:paraId="39870331" w14:textId="77777777" w:rsidR="007676C8" w:rsidRPr="007676C8" w:rsidRDefault="007676C8" w:rsidP="002D172F">
            <w:pPr>
              <w:jc w:val="center"/>
              <w:rPr>
                <w:rFonts w:cs="Arial"/>
                <w:color w:val="000000"/>
              </w:rPr>
            </w:pPr>
            <w:r w:rsidRPr="007676C8">
              <w:rPr>
                <w:rFonts w:cs="Arial"/>
                <w:color w:val="000000"/>
              </w:rPr>
              <w:t>658</w:t>
            </w:r>
          </w:p>
        </w:tc>
        <w:tc>
          <w:tcPr>
            <w:tcW w:w="626" w:type="pct"/>
            <w:shd w:val="clear" w:color="auto" w:fill="auto"/>
            <w:vAlign w:val="center"/>
          </w:tcPr>
          <w:p w14:paraId="0B922E6B" w14:textId="77777777" w:rsidR="007676C8" w:rsidRPr="007676C8" w:rsidRDefault="007676C8" w:rsidP="002D172F">
            <w:pPr>
              <w:jc w:val="center"/>
              <w:rPr>
                <w:rFonts w:cs="Arial"/>
                <w:color w:val="000000"/>
              </w:rPr>
            </w:pPr>
            <w:r w:rsidRPr="007676C8">
              <w:rPr>
                <w:rFonts w:cs="Arial"/>
                <w:color w:val="000000"/>
              </w:rPr>
              <w:t>421 (31.3%)</w:t>
            </w:r>
          </w:p>
        </w:tc>
        <w:tc>
          <w:tcPr>
            <w:tcW w:w="626" w:type="pct"/>
            <w:shd w:val="clear" w:color="auto" w:fill="auto"/>
            <w:vAlign w:val="center"/>
          </w:tcPr>
          <w:p w14:paraId="020B7A85" w14:textId="77777777" w:rsidR="007676C8" w:rsidRPr="007676C8" w:rsidRDefault="007676C8" w:rsidP="002D172F">
            <w:pPr>
              <w:jc w:val="center"/>
              <w:rPr>
                <w:rFonts w:cs="Arial"/>
                <w:color w:val="000000"/>
              </w:rPr>
            </w:pPr>
            <w:r w:rsidRPr="007676C8">
              <w:rPr>
                <w:rFonts w:cs="Arial"/>
                <w:color w:val="000000"/>
              </w:rPr>
              <w:t>174 (12.9%)</w:t>
            </w:r>
          </w:p>
        </w:tc>
        <w:tc>
          <w:tcPr>
            <w:tcW w:w="626" w:type="pct"/>
            <w:shd w:val="clear" w:color="auto" w:fill="auto"/>
            <w:vAlign w:val="center"/>
          </w:tcPr>
          <w:p w14:paraId="0D67E3E9" w14:textId="77777777" w:rsidR="007676C8" w:rsidRPr="007676C8" w:rsidRDefault="007676C8" w:rsidP="002D172F">
            <w:pPr>
              <w:jc w:val="center"/>
              <w:rPr>
                <w:rFonts w:cs="Arial"/>
                <w:color w:val="000000"/>
              </w:rPr>
            </w:pPr>
            <w:r w:rsidRPr="007676C8">
              <w:rPr>
                <w:rFonts w:cs="Arial"/>
                <w:color w:val="000000"/>
              </w:rPr>
              <w:t>51 (3.8%)</w:t>
            </w:r>
          </w:p>
        </w:tc>
        <w:tc>
          <w:tcPr>
            <w:tcW w:w="626" w:type="pct"/>
            <w:shd w:val="clear" w:color="auto" w:fill="auto"/>
            <w:vAlign w:val="center"/>
          </w:tcPr>
          <w:p w14:paraId="659F1FD6" w14:textId="77777777" w:rsidR="007676C8" w:rsidRPr="007676C8" w:rsidRDefault="007676C8" w:rsidP="002D172F">
            <w:pPr>
              <w:jc w:val="center"/>
              <w:rPr>
                <w:rFonts w:cs="Arial"/>
                <w:color w:val="000000"/>
              </w:rPr>
            </w:pPr>
            <w:r w:rsidRPr="007676C8">
              <w:rPr>
                <w:rFonts w:cs="Arial"/>
                <w:color w:val="000000"/>
              </w:rPr>
              <w:t xml:space="preserve">8 </w:t>
            </w:r>
          </w:p>
          <w:p w14:paraId="24953C72" w14:textId="77777777" w:rsidR="007676C8" w:rsidRPr="007676C8" w:rsidRDefault="007676C8" w:rsidP="002D172F">
            <w:pPr>
              <w:jc w:val="center"/>
              <w:rPr>
                <w:rFonts w:cs="Arial"/>
                <w:color w:val="000000"/>
              </w:rPr>
            </w:pPr>
            <w:r w:rsidRPr="007676C8">
              <w:rPr>
                <w:rFonts w:cs="Arial"/>
                <w:color w:val="000000"/>
              </w:rPr>
              <w:t>(0.6%)</w:t>
            </w:r>
          </w:p>
        </w:tc>
        <w:tc>
          <w:tcPr>
            <w:tcW w:w="626" w:type="pct"/>
            <w:shd w:val="clear" w:color="auto" w:fill="auto"/>
            <w:vAlign w:val="center"/>
          </w:tcPr>
          <w:p w14:paraId="0C3CA3E1" w14:textId="77777777" w:rsidR="007676C8" w:rsidRPr="007676C8" w:rsidRDefault="007676C8" w:rsidP="002D172F">
            <w:pPr>
              <w:jc w:val="center"/>
              <w:rPr>
                <w:rFonts w:cs="Arial"/>
                <w:color w:val="000000"/>
              </w:rPr>
            </w:pPr>
            <w:r w:rsidRPr="007676C8">
              <w:rPr>
                <w:rFonts w:cs="Arial"/>
                <w:color w:val="000000"/>
              </w:rPr>
              <w:t xml:space="preserve">2 </w:t>
            </w:r>
          </w:p>
          <w:p w14:paraId="0D67A6A3" w14:textId="77777777" w:rsidR="007676C8" w:rsidRPr="007676C8" w:rsidRDefault="007676C8" w:rsidP="002D172F">
            <w:pPr>
              <w:jc w:val="center"/>
              <w:rPr>
                <w:rFonts w:cs="Arial"/>
                <w:color w:val="000000"/>
              </w:rPr>
            </w:pPr>
            <w:r w:rsidRPr="007676C8">
              <w:rPr>
                <w:rFonts w:cs="Arial"/>
                <w:color w:val="000000"/>
              </w:rPr>
              <w:t>(0.1%)</w:t>
            </w:r>
          </w:p>
        </w:tc>
      </w:tr>
      <w:tr w:rsidR="007676C8" w:rsidRPr="007676C8" w14:paraId="779EAAA0" w14:textId="77777777">
        <w:trPr>
          <w:trHeight w:val="552"/>
        </w:trPr>
        <w:tc>
          <w:tcPr>
            <w:tcW w:w="1397" w:type="pct"/>
            <w:shd w:val="clear" w:color="auto" w:fill="auto"/>
            <w:vAlign w:val="center"/>
          </w:tcPr>
          <w:p w14:paraId="6338EC9B" w14:textId="77777777" w:rsidR="007676C8" w:rsidRPr="007676C8" w:rsidRDefault="007676C8" w:rsidP="002D172F">
            <w:pPr>
              <w:rPr>
                <w:rFonts w:cs="Arial"/>
              </w:rPr>
            </w:pPr>
            <w:r w:rsidRPr="007676C8">
              <w:rPr>
                <w:rFonts w:cs="Arial"/>
              </w:rPr>
              <w:t>Foster</w:t>
            </w:r>
          </w:p>
        </w:tc>
        <w:tc>
          <w:tcPr>
            <w:tcW w:w="472" w:type="pct"/>
            <w:shd w:val="clear" w:color="auto" w:fill="auto"/>
            <w:vAlign w:val="center"/>
          </w:tcPr>
          <w:p w14:paraId="19D9DAA4" w14:textId="77777777" w:rsidR="007676C8" w:rsidRPr="007676C8" w:rsidRDefault="007676C8" w:rsidP="002D172F">
            <w:pPr>
              <w:jc w:val="center"/>
              <w:rPr>
                <w:rFonts w:cs="Arial"/>
                <w:color w:val="000000"/>
              </w:rPr>
            </w:pPr>
            <w:r w:rsidRPr="007676C8">
              <w:rPr>
                <w:rFonts w:cs="Arial"/>
                <w:color w:val="000000"/>
              </w:rPr>
              <w:t>6</w:t>
            </w:r>
          </w:p>
        </w:tc>
        <w:tc>
          <w:tcPr>
            <w:tcW w:w="626" w:type="pct"/>
            <w:shd w:val="clear" w:color="auto" w:fill="auto"/>
            <w:vAlign w:val="center"/>
          </w:tcPr>
          <w:p w14:paraId="55A5815F" w14:textId="77777777" w:rsidR="007676C8" w:rsidRPr="007676C8" w:rsidRDefault="007676C8" w:rsidP="002D172F">
            <w:pPr>
              <w:jc w:val="center"/>
              <w:rPr>
                <w:rFonts w:cs="Arial"/>
                <w:color w:val="000000"/>
              </w:rPr>
            </w:pPr>
            <w:r w:rsidRPr="007676C8">
              <w:rPr>
                <w:rFonts w:cs="Arial"/>
                <w:color w:val="000000"/>
              </w:rPr>
              <w:t xml:space="preserve">0 </w:t>
            </w:r>
          </w:p>
          <w:p w14:paraId="4960F167"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2719D8BB" w14:textId="77777777" w:rsidR="007676C8" w:rsidRPr="007676C8" w:rsidRDefault="007676C8" w:rsidP="002D172F">
            <w:pPr>
              <w:jc w:val="center"/>
              <w:rPr>
                <w:rFonts w:cs="Arial"/>
                <w:color w:val="000000"/>
              </w:rPr>
            </w:pPr>
            <w:r w:rsidRPr="007676C8">
              <w:rPr>
                <w:rFonts w:cs="Arial"/>
                <w:color w:val="000000"/>
              </w:rPr>
              <w:t xml:space="preserve">0 </w:t>
            </w:r>
          </w:p>
          <w:p w14:paraId="259C4F62"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789E2715" w14:textId="77777777" w:rsidR="007676C8" w:rsidRPr="007676C8" w:rsidRDefault="007676C8" w:rsidP="002D172F">
            <w:pPr>
              <w:jc w:val="center"/>
              <w:rPr>
                <w:rFonts w:cs="Arial"/>
                <w:color w:val="000000"/>
              </w:rPr>
            </w:pPr>
            <w:r w:rsidRPr="007676C8">
              <w:rPr>
                <w:rFonts w:cs="Arial"/>
                <w:color w:val="000000"/>
              </w:rPr>
              <w:t xml:space="preserve">0 </w:t>
            </w:r>
          </w:p>
          <w:p w14:paraId="664E5194"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659C8BD5" w14:textId="77777777" w:rsidR="007676C8" w:rsidRPr="007676C8" w:rsidRDefault="007676C8" w:rsidP="002D172F">
            <w:pPr>
              <w:jc w:val="center"/>
              <w:rPr>
                <w:rFonts w:cs="Arial"/>
                <w:color w:val="000000"/>
              </w:rPr>
            </w:pPr>
            <w:r w:rsidRPr="007676C8">
              <w:rPr>
                <w:rFonts w:cs="Arial"/>
                <w:color w:val="000000"/>
              </w:rPr>
              <w:t xml:space="preserve">0 </w:t>
            </w:r>
          </w:p>
          <w:p w14:paraId="41AD47E4"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2FABC3AE" w14:textId="77777777" w:rsidR="007676C8" w:rsidRPr="007676C8" w:rsidRDefault="007676C8" w:rsidP="002D172F">
            <w:pPr>
              <w:jc w:val="center"/>
              <w:rPr>
                <w:rFonts w:cs="Arial"/>
                <w:color w:val="000000"/>
              </w:rPr>
            </w:pPr>
            <w:r w:rsidRPr="007676C8">
              <w:rPr>
                <w:rFonts w:cs="Arial"/>
                <w:color w:val="000000"/>
              </w:rPr>
              <w:t xml:space="preserve">0 </w:t>
            </w:r>
          </w:p>
          <w:p w14:paraId="6B7EB97C" w14:textId="77777777" w:rsidR="007676C8" w:rsidRPr="007676C8" w:rsidRDefault="007676C8" w:rsidP="002D172F">
            <w:pPr>
              <w:jc w:val="center"/>
              <w:rPr>
                <w:rFonts w:cs="Arial"/>
                <w:color w:val="000000"/>
              </w:rPr>
            </w:pPr>
            <w:r w:rsidRPr="007676C8">
              <w:rPr>
                <w:rFonts w:cs="Arial"/>
                <w:color w:val="000000"/>
              </w:rPr>
              <w:t>(0.0%)</w:t>
            </w:r>
          </w:p>
        </w:tc>
      </w:tr>
      <w:tr w:rsidR="007676C8" w:rsidRPr="007676C8" w14:paraId="62B94A0F" w14:textId="77777777">
        <w:trPr>
          <w:trHeight w:val="552"/>
        </w:trPr>
        <w:tc>
          <w:tcPr>
            <w:tcW w:w="1397" w:type="pct"/>
            <w:shd w:val="clear" w:color="auto" w:fill="auto"/>
            <w:vAlign w:val="center"/>
          </w:tcPr>
          <w:p w14:paraId="1D04C193" w14:textId="77777777" w:rsidR="007676C8" w:rsidRPr="007676C8" w:rsidRDefault="007676C8" w:rsidP="002D172F">
            <w:pPr>
              <w:rPr>
                <w:rFonts w:cs="Arial"/>
              </w:rPr>
            </w:pPr>
            <w:r w:rsidRPr="007676C8">
              <w:rPr>
                <w:rFonts w:cs="Arial"/>
              </w:rPr>
              <w:t>Homeless</w:t>
            </w:r>
          </w:p>
        </w:tc>
        <w:tc>
          <w:tcPr>
            <w:tcW w:w="472" w:type="pct"/>
            <w:shd w:val="clear" w:color="auto" w:fill="auto"/>
            <w:vAlign w:val="center"/>
          </w:tcPr>
          <w:p w14:paraId="5A82EB35" w14:textId="77777777" w:rsidR="007676C8" w:rsidRPr="007676C8" w:rsidRDefault="007676C8" w:rsidP="002D172F">
            <w:pPr>
              <w:jc w:val="center"/>
              <w:rPr>
                <w:rFonts w:cs="Arial"/>
                <w:color w:val="000000"/>
              </w:rPr>
            </w:pPr>
            <w:r w:rsidRPr="007676C8">
              <w:rPr>
                <w:rFonts w:cs="Arial"/>
                <w:color w:val="000000"/>
              </w:rPr>
              <w:t>80</w:t>
            </w:r>
          </w:p>
        </w:tc>
        <w:tc>
          <w:tcPr>
            <w:tcW w:w="626" w:type="pct"/>
            <w:shd w:val="clear" w:color="auto" w:fill="auto"/>
            <w:vAlign w:val="center"/>
          </w:tcPr>
          <w:p w14:paraId="6B86430B" w14:textId="77777777" w:rsidR="007676C8" w:rsidRPr="007676C8" w:rsidRDefault="007676C8" w:rsidP="002D172F">
            <w:pPr>
              <w:jc w:val="center"/>
              <w:rPr>
                <w:rFonts w:cs="Arial"/>
                <w:color w:val="000000"/>
              </w:rPr>
            </w:pPr>
            <w:r w:rsidRPr="007676C8">
              <w:rPr>
                <w:rFonts w:cs="Arial"/>
                <w:color w:val="000000"/>
              </w:rPr>
              <w:t>17 (1.3%)</w:t>
            </w:r>
          </w:p>
        </w:tc>
        <w:tc>
          <w:tcPr>
            <w:tcW w:w="626" w:type="pct"/>
            <w:shd w:val="clear" w:color="auto" w:fill="auto"/>
            <w:vAlign w:val="center"/>
          </w:tcPr>
          <w:p w14:paraId="18C6E154" w14:textId="77777777" w:rsidR="007676C8" w:rsidRPr="007676C8" w:rsidRDefault="007676C8" w:rsidP="002D172F">
            <w:pPr>
              <w:jc w:val="center"/>
              <w:rPr>
                <w:rFonts w:cs="Arial"/>
                <w:color w:val="000000"/>
              </w:rPr>
            </w:pPr>
            <w:r w:rsidRPr="007676C8">
              <w:rPr>
                <w:rFonts w:cs="Arial"/>
                <w:color w:val="000000"/>
              </w:rPr>
              <w:t>32 (2.4%)</w:t>
            </w:r>
          </w:p>
        </w:tc>
        <w:tc>
          <w:tcPr>
            <w:tcW w:w="626" w:type="pct"/>
            <w:shd w:val="clear" w:color="auto" w:fill="auto"/>
            <w:vAlign w:val="center"/>
          </w:tcPr>
          <w:p w14:paraId="20BF0F63" w14:textId="77777777" w:rsidR="007676C8" w:rsidRPr="007676C8" w:rsidRDefault="007676C8" w:rsidP="002D172F">
            <w:pPr>
              <w:jc w:val="center"/>
              <w:rPr>
                <w:rFonts w:cs="Arial"/>
                <w:color w:val="000000"/>
              </w:rPr>
            </w:pPr>
            <w:r w:rsidRPr="007676C8">
              <w:rPr>
                <w:rFonts w:cs="Arial"/>
                <w:color w:val="000000"/>
              </w:rPr>
              <w:t>17 (1.3%)</w:t>
            </w:r>
          </w:p>
        </w:tc>
        <w:tc>
          <w:tcPr>
            <w:tcW w:w="626" w:type="pct"/>
            <w:shd w:val="clear" w:color="auto" w:fill="auto"/>
            <w:vAlign w:val="center"/>
          </w:tcPr>
          <w:p w14:paraId="5CBE0176" w14:textId="77777777" w:rsidR="007676C8" w:rsidRPr="007676C8" w:rsidRDefault="007676C8" w:rsidP="002D172F">
            <w:pPr>
              <w:jc w:val="center"/>
              <w:rPr>
                <w:rFonts w:cs="Arial"/>
                <w:color w:val="000000"/>
              </w:rPr>
            </w:pPr>
            <w:r w:rsidRPr="007676C8">
              <w:rPr>
                <w:rFonts w:cs="Arial"/>
                <w:color w:val="000000"/>
              </w:rPr>
              <w:t xml:space="preserve">8 </w:t>
            </w:r>
          </w:p>
          <w:p w14:paraId="004AE410" w14:textId="77777777" w:rsidR="007676C8" w:rsidRPr="007676C8" w:rsidRDefault="007676C8" w:rsidP="002D172F">
            <w:pPr>
              <w:jc w:val="center"/>
              <w:rPr>
                <w:rFonts w:cs="Arial"/>
                <w:color w:val="000000"/>
              </w:rPr>
            </w:pPr>
            <w:r w:rsidRPr="007676C8">
              <w:rPr>
                <w:rFonts w:cs="Arial"/>
                <w:color w:val="000000"/>
              </w:rPr>
              <w:t>(0.6%)</w:t>
            </w:r>
          </w:p>
        </w:tc>
        <w:tc>
          <w:tcPr>
            <w:tcW w:w="626" w:type="pct"/>
            <w:shd w:val="clear" w:color="auto" w:fill="auto"/>
            <w:vAlign w:val="center"/>
          </w:tcPr>
          <w:p w14:paraId="541BE545" w14:textId="77777777" w:rsidR="007676C8" w:rsidRPr="007676C8" w:rsidRDefault="007676C8" w:rsidP="002D172F">
            <w:pPr>
              <w:jc w:val="center"/>
              <w:rPr>
                <w:rFonts w:cs="Arial"/>
                <w:color w:val="000000"/>
              </w:rPr>
            </w:pPr>
            <w:r w:rsidRPr="007676C8">
              <w:rPr>
                <w:rFonts w:cs="Arial"/>
                <w:color w:val="000000"/>
              </w:rPr>
              <w:t xml:space="preserve">0 </w:t>
            </w:r>
          </w:p>
          <w:p w14:paraId="4D376F65" w14:textId="77777777" w:rsidR="007676C8" w:rsidRPr="007676C8" w:rsidRDefault="007676C8" w:rsidP="002D172F">
            <w:pPr>
              <w:jc w:val="center"/>
              <w:rPr>
                <w:rFonts w:cs="Arial"/>
                <w:color w:val="000000"/>
              </w:rPr>
            </w:pPr>
            <w:r w:rsidRPr="007676C8">
              <w:rPr>
                <w:rFonts w:cs="Arial"/>
                <w:color w:val="000000"/>
              </w:rPr>
              <w:t>(0.0%)</w:t>
            </w:r>
          </w:p>
        </w:tc>
      </w:tr>
      <w:tr w:rsidR="007676C8" w:rsidRPr="007676C8" w14:paraId="0B7B01CB" w14:textId="77777777">
        <w:trPr>
          <w:trHeight w:val="552"/>
        </w:trPr>
        <w:tc>
          <w:tcPr>
            <w:tcW w:w="1397" w:type="pct"/>
            <w:shd w:val="clear" w:color="auto" w:fill="auto"/>
            <w:vAlign w:val="center"/>
          </w:tcPr>
          <w:p w14:paraId="795B0F84" w14:textId="77777777" w:rsidR="007676C8" w:rsidRPr="007676C8" w:rsidRDefault="007676C8" w:rsidP="002D172F">
            <w:pPr>
              <w:rPr>
                <w:rFonts w:cs="Arial"/>
              </w:rPr>
            </w:pPr>
            <w:r w:rsidRPr="007676C8">
              <w:rPr>
                <w:rFonts w:cs="Arial"/>
              </w:rPr>
              <w:t>Socioeconomically Disadvantaged</w:t>
            </w:r>
          </w:p>
        </w:tc>
        <w:tc>
          <w:tcPr>
            <w:tcW w:w="472" w:type="pct"/>
            <w:shd w:val="clear" w:color="auto" w:fill="auto"/>
            <w:vAlign w:val="center"/>
          </w:tcPr>
          <w:p w14:paraId="356F34A3" w14:textId="77777777" w:rsidR="007676C8" w:rsidRPr="007676C8" w:rsidRDefault="007676C8" w:rsidP="002D172F">
            <w:pPr>
              <w:jc w:val="center"/>
              <w:rPr>
                <w:rFonts w:cs="Arial"/>
                <w:color w:val="000000"/>
              </w:rPr>
            </w:pPr>
            <w:r w:rsidRPr="007676C8">
              <w:rPr>
                <w:rFonts w:cs="Arial"/>
                <w:color w:val="000000"/>
              </w:rPr>
              <w:t>1,193</w:t>
            </w:r>
          </w:p>
        </w:tc>
        <w:tc>
          <w:tcPr>
            <w:tcW w:w="626" w:type="pct"/>
            <w:shd w:val="clear" w:color="auto" w:fill="auto"/>
            <w:vAlign w:val="center"/>
          </w:tcPr>
          <w:p w14:paraId="06432A75" w14:textId="77777777" w:rsidR="007676C8" w:rsidRPr="007676C8" w:rsidRDefault="007676C8" w:rsidP="002D172F">
            <w:pPr>
              <w:jc w:val="center"/>
              <w:rPr>
                <w:rFonts w:cs="Arial"/>
                <w:color w:val="000000"/>
              </w:rPr>
            </w:pPr>
            <w:r w:rsidRPr="007676C8">
              <w:rPr>
                <w:rFonts w:cs="Arial"/>
                <w:color w:val="000000"/>
              </w:rPr>
              <w:t>187 (13.9%)</w:t>
            </w:r>
          </w:p>
        </w:tc>
        <w:tc>
          <w:tcPr>
            <w:tcW w:w="626" w:type="pct"/>
            <w:shd w:val="clear" w:color="auto" w:fill="auto"/>
            <w:vAlign w:val="center"/>
          </w:tcPr>
          <w:p w14:paraId="59C08ACB" w14:textId="77777777" w:rsidR="007676C8" w:rsidRPr="007676C8" w:rsidRDefault="007676C8" w:rsidP="002D172F">
            <w:pPr>
              <w:jc w:val="center"/>
              <w:rPr>
                <w:rFonts w:cs="Arial"/>
                <w:color w:val="000000"/>
              </w:rPr>
            </w:pPr>
            <w:r w:rsidRPr="007676C8">
              <w:rPr>
                <w:rFonts w:cs="Arial"/>
                <w:color w:val="000000"/>
              </w:rPr>
              <w:t>439 (32.6%)</w:t>
            </w:r>
          </w:p>
        </w:tc>
        <w:tc>
          <w:tcPr>
            <w:tcW w:w="626" w:type="pct"/>
            <w:shd w:val="clear" w:color="auto" w:fill="auto"/>
            <w:vAlign w:val="center"/>
          </w:tcPr>
          <w:p w14:paraId="4A9961BE" w14:textId="77777777" w:rsidR="007676C8" w:rsidRPr="007676C8" w:rsidRDefault="007676C8" w:rsidP="002D172F">
            <w:pPr>
              <w:jc w:val="center"/>
              <w:rPr>
                <w:rFonts w:cs="Arial"/>
                <w:color w:val="000000"/>
              </w:rPr>
            </w:pPr>
            <w:r w:rsidRPr="007676C8">
              <w:rPr>
                <w:rFonts w:cs="Arial"/>
                <w:color w:val="000000"/>
              </w:rPr>
              <w:t>291 (21.6%)</w:t>
            </w:r>
          </w:p>
        </w:tc>
        <w:tc>
          <w:tcPr>
            <w:tcW w:w="626" w:type="pct"/>
            <w:shd w:val="clear" w:color="auto" w:fill="auto"/>
            <w:vAlign w:val="center"/>
          </w:tcPr>
          <w:p w14:paraId="79478140" w14:textId="77777777" w:rsidR="007676C8" w:rsidRPr="007676C8" w:rsidRDefault="007676C8" w:rsidP="002D172F">
            <w:pPr>
              <w:jc w:val="center"/>
              <w:rPr>
                <w:rFonts w:cs="Arial"/>
                <w:color w:val="000000"/>
              </w:rPr>
            </w:pPr>
            <w:r w:rsidRPr="007676C8">
              <w:rPr>
                <w:rFonts w:cs="Arial"/>
                <w:color w:val="000000"/>
              </w:rPr>
              <w:t>228 (16.9%)</w:t>
            </w:r>
          </w:p>
        </w:tc>
        <w:tc>
          <w:tcPr>
            <w:tcW w:w="626" w:type="pct"/>
            <w:shd w:val="clear" w:color="auto" w:fill="auto"/>
            <w:vAlign w:val="center"/>
          </w:tcPr>
          <w:p w14:paraId="47365C2D" w14:textId="77777777" w:rsidR="007676C8" w:rsidRPr="007676C8" w:rsidRDefault="007676C8" w:rsidP="002D172F">
            <w:pPr>
              <w:jc w:val="center"/>
              <w:rPr>
                <w:rFonts w:cs="Arial"/>
                <w:color w:val="000000"/>
              </w:rPr>
            </w:pPr>
            <w:r w:rsidRPr="007676C8">
              <w:rPr>
                <w:rFonts w:cs="Arial"/>
                <w:color w:val="000000"/>
              </w:rPr>
              <w:t>48 (3.6%)</w:t>
            </w:r>
          </w:p>
        </w:tc>
      </w:tr>
      <w:tr w:rsidR="007676C8" w:rsidRPr="007676C8" w14:paraId="058CB53D" w14:textId="77777777">
        <w:trPr>
          <w:trHeight w:val="552"/>
        </w:trPr>
        <w:tc>
          <w:tcPr>
            <w:tcW w:w="1397" w:type="pct"/>
            <w:shd w:val="clear" w:color="auto" w:fill="auto"/>
            <w:vAlign w:val="center"/>
          </w:tcPr>
          <w:p w14:paraId="09007B40" w14:textId="77777777" w:rsidR="007676C8" w:rsidRPr="007676C8" w:rsidRDefault="007676C8" w:rsidP="002D172F">
            <w:pPr>
              <w:rPr>
                <w:rFonts w:cs="Arial"/>
              </w:rPr>
            </w:pPr>
            <w:r w:rsidRPr="007676C8">
              <w:rPr>
                <w:rFonts w:cs="Arial"/>
              </w:rPr>
              <w:t>Students with Disabilities</w:t>
            </w:r>
          </w:p>
        </w:tc>
        <w:tc>
          <w:tcPr>
            <w:tcW w:w="472" w:type="pct"/>
            <w:shd w:val="clear" w:color="auto" w:fill="auto"/>
            <w:vAlign w:val="center"/>
          </w:tcPr>
          <w:p w14:paraId="72850A0F" w14:textId="77777777" w:rsidR="007676C8" w:rsidRPr="007676C8" w:rsidRDefault="007676C8" w:rsidP="002D172F">
            <w:pPr>
              <w:jc w:val="center"/>
              <w:rPr>
                <w:rFonts w:cs="Arial"/>
                <w:color w:val="000000"/>
              </w:rPr>
            </w:pPr>
            <w:r w:rsidRPr="007676C8">
              <w:rPr>
                <w:rFonts w:cs="Arial"/>
                <w:color w:val="000000"/>
              </w:rPr>
              <w:t>451</w:t>
            </w:r>
          </w:p>
        </w:tc>
        <w:tc>
          <w:tcPr>
            <w:tcW w:w="626" w:type="pct"/>
            <w:shd w:val="clear" w:color="auto" w:fill="auto"/>
            <w:vAlign w:val="center"/>
          </w:tcPr>
          <w:p w14:paraId="74DFCA0C" w14:textId="77777777" w:rsidR="007676C8" w:rsidRPr="007676C8" w:rsidRDefault="007676C8" w:rsidP="002D172F">
            <w:pPr>
              <w:jc w:val="center"/>
              <w:rPr>
                <w:rFonts w:cs="Arial"/>
                <w:color w:val="000000"/>
              </w:rPr>
            </w:pPr>
            <w:r w:rsidRPr="007676C8">
              <w:rPr>
                <w:rFonts w:cs="Arial"/>
                <w:color w:val="000000"/>
              </w:rPr>
              <w:t>293 (21.8%)</w:t>
            </w:r>
          </w:p>
        </w:tc>
        <w:tc>
          <w:tcPr>
            <w:tcW w:w="626" w:type="pct"/>
            <w:shd w:val="clear" w:color="auto" w:fill="auto"/>
            <w:vAlign w:val="center"/>
          </w:tcPr>
          <w:p w14:paraId="48571E14" w14:textId="77777777" w:rsidR="007676C8" w:rsidRPr="007676C8" w:rsidRDefault="007676C8" w:rsidP="002D172F">
            <w:pPr>
              <w:jc w:val="center"/>
              <w:rPr>
                <w:rFonts w:cs="Arial"/>
                <w:color w:val="000000"/>
              </w:rPr>
            </w:pPr>
            <w:r w:rsidRPr="007676C8">
              <w:rPr>
                <w:rFonts w:cs="Arial"/>
                <w:color w:val="000000"/>
              </w:rPr>
              <w:t>137 (10.2%)</w:t>
            </w:r>
          </w:p>
        </w:tc>
        <w:tc>
          <w:tcPr>
            <w:tcW w:w="626" w:type="pct"/>
            <w:shd w:val="clear" w:color="auto" w:fill="auto"/>
            <w:vAlign w:val="center"/>
          </w:tcPr>
          <w:p w14:paraId="5129B883" w14:textId="77777777" w:rsidR="007676C8" w:rsidRPr="007676C8" w:rsidRDefault="007676C8" w:rsidP="002D172F">
            <w:pPr>
              <w:jc w:val="center"/>
              <w:rPr>
                <w:rFonts w:cs="Arial"/>
                <w:color w:val="000000"/>
              </w:rPr>
            </w:pPr>
            <w:r w:rsidRPr="007676C8">
              <w:rPr>
                <w:rFonts w:cs="Arial"/>
                <w:color w:val="000000"/>
              </w:rPr>
              <w:t>19 (1.4%)</w:t>
            </w:r>
          </w:p>
        </w:tc>
        <w:tc>
          <w:tcPr>
            <w:tcW w:w="626" w:type="pct"/>
            <w:shd w:val="clear" w:color="auto" w:fill="auto"/>
            <w:vAlign w:val="center"/>
          </w:tcPr>
          <w:p w14:paraId="48984BDC" w14:textId="77777777" w:rsidR="007676C8" w:rsidRPr="007676C8" w:rsidRDefault="007676C8" w:rsidP="002D172F">
            <w:pPr>
              <w:jc w:val="center"/>
              <w:rPr>
                <w:rFonts w:cs="Arial"/>
                <w:color w:val="000000"/>
              </w:rPr>
            </w:pPr>
            <w:r w:rsidRPr="007676C8">
              <w:rPr>
                <w:rFonts w:cs="Arial"/>
                <w:color w:val="000000"/>
              </w:rPr>
              <w:t xml:space="preserve">0 </w:t>
            </w:r>
          </w:p>
          <w:p w14:paraId="15A321B3" w14:textId="77777777" w:rsidR="007676C8" w:rsidRPr="007676C8" w:rsidRDefault="007676C8" w:rsidP="002D172F">
            <w:pPr>
              <w:jc w:val="center"/>
              <w:rPr>
                <w:rFonts w:cs="Arial"/>
                <w:color w:val="000000"/>
              </w:rPr>
            </w:pPr>
            <w:r w:rsidRPr="007676C8">
              <w:rPr>
                <w:rFonts w:cs="Arial"/>
                <w:color w:val="000000"/>
              </w:rPr>
              <w:t>(0.0%)</w:t>
            </w:r>
          </w:p>
        </w:tc>
        <w:tc>
          <w:tcPr>
            <w:tcW w:w="626" w:type="pct"/>
            <w:shd w:val="clear" w:color="auto" w:fill="auto"/>
            <w:vAlign w:val="center"/>
          </w:tcPr>
          <w:p w14:paraId="2E507D49" w14:textId="77777777" w:rsidR="007676C8" w:rsidRPr="007676C8" w:rsidRDefault="007676C8" w:rsidP="002D172F">
            <w:pPr>
              <w:jc w:val="center"/>
              <w:rPr>
                <w:rFonts w:cs="Arial"/>
                <w:color w:val="000000"/>
              </w:rPr>
            </w:pPr>
            <w:r w:rsidRPr="007676C8">
              <w:rPr>
                <w:rFonts w:cs="Arial"/>
                <w:color w:val="000000"/>
              </w:rPr>
              <w:t xml:space="preserve">0 </w:t>
            </w:r>
          </w:p>
          <w:p w14:paraId="60E32844" w14:textId="77777777" w:rsidR="007676C8" w:rsidRPr="007676C8" w:rsidRDefault="007676C8" w:rsidP="002D172F">
            <w:pPr>
              <w:jc w:val="center"/>
              <w:rPr>
                <w:rFonts w:cs="Arial"/>
                <w:color w:val="000000"/>
              </w:rPr>
            </w:pPr>
            <w:r w:rsidRPr="007676C8">
              <w:rPr>
                <w:rFonts w:cs="Arial"/>
                <w:color w:val="000000"/>
              </w:rPr>
              <w:t>(0.0%)</w:t>
            </w:r>
          </w:p>
        </w:tc>
      </w:tr>
    </w:tbl>
    <w:p w14:paraId="4D93AD4D" w14:textId="71A49408" w:rsidR="00D779CC" w:rsidRDefault="007676C8" w:rsidP="002D172F">
      <w:pPr>
        <w:spacing w:after="240"/>
        <w:rPr>
          <w:rFonts w:eastAsiaTheme="minorHAnsi" w:cs="Arial"/>
        </w:rPr>
      </w:pPr>
      <w:r w:rsidRPr="007676C8">
        <w:rPr>
          <w:rFonts w:eastAsiaTheme="minorHAnsi" w:cs="Arial"/>
        </w:rPr>
        <w:t>*Total = Number of schools with 30 or more students at the school level and student group level with English Language Arts/Literacy Smarter Balanced Assessment results in both the current and prior year.</w:t>
      </w:r>
    </w:p>
    <w:p w14:paraId="7772BE62" w14:textId="353197E4" w:rsidR="00450D12" w:rsidRPr="007676C8" w:rsidRDefault="007676C8" w:rsidP="009632F5">
      <w:pPr>
        <w:ind w:right="-270"/>
        <w:rPr>
          <w:rFonts w:eastAsiaTheme="minorHAnsi" w:cs="Arial"/>
          <w:b/>
        </w:rPr>
      </w:pPr>
      <w:r w:rsidRPr="007676C8">
        <w:rPr>
          <w:rFonts w:eastAsiaTheme="minorHAnsi" w:cs="Arial"/>
        </w:rPr>
        <w:t>Note: For all percentages calculated above, the total number of schools (1,340) was used for the denominator</w:t>
      </w:r>
      <w:r w:rsidR="00D471F9">
        <w:rPr>
          <w:rFonts w:eastAsiaTheme="minorHAnsi" w:cs="Arial"/>
        </w:rPr>
        <w:t>.</w:t>
      </w:r>
      <w:r w:rsidRPr="007676C8">
        <w:rPr>
          <w:rFonts w:eastAsiaTheme="minorHAnsi" w:cs="Arial"/>
          <w:b/>
          <w:szCs w:val="22"/>
        </w:rPr>
        <w:br w:type="page"/>
      </w:r>
      <w:r w:rsidR="00AF4913" w:rsidRPr="000900B3">
        <w:rPr>
          <w:rFonts w:eastAsia="Calibri" w:cs="Arial"/>
          <w:b/>
          <w:bCs/>
          <w:color w:val="000000"/>
        </w:rPr>
        <w:lastRenderedPageBreak/>
        <w:t xml:space="preserve">Table </w:t>
      </w:r>
      <w:r w:rsidR="00B60854" w:rsidRPr="00B60854">
        <w:rPr>
          <w:rFonts w:eastAsia="Calibri" w:cs="Arial"/>
          <w:b/>
          <w:bCs/>
          <w:color w:val="000000"/>
        </w:rPr>
        <w:t>1</w:t>
      </w:r>
      <w:r w:rsidR="00BD37F9">
        <w:rPr>
          <w:rFonts w:eastAsia="Calibri" w:cs="Arial"/>
          <w:b/>
          <w:bCs/>
          <w:color w:val="000000"/>
        </w:rPr>
        <w:t>1</w:t>
      </w:r>
      <w:r w:rsidR="00BD37F9" w:rsidRPr="00BD37F9">
        <w:rPr>
          <w:rFonts w:eastAsia="Calibri" w:cs="Arial"/>
          <w:b/>
          <w:bCs/>
          <w:color w:val="000000"/>
        </w:rPr>
        <w:t>a</w:t>
      </w:r>
      <w:r w:rsidR="00450D12" w:rsidRPr="000900B3">
        <w:rPr>
          <w:rFonts w:eastAsia="Calibri" w:cs="Arial"/>
          <w:b/>
          <w:bCs/>
          <w:color w:val="000000"/>
        </w:rPr>
        <w:t>. School Level Academic Indicator: Math Student Group Results</w:t>
      </w:r>
      <w:r w:rsidR="00D471F9" w:rsidRPr="00990163" w:rsidDel="00D471F9">
        <w:rPr>
          <w:rFonts w:eastAsia="Calibri" w:cs="Arial"/>
          <w:bCs/>
          <w:color w:val="000000"/>
        </w:rPr>
        <w:t xml:space="preserve"> </w:t>
      </w:r>
      <w:r w:rsidR="00990163" w:rsidRPr="00FF1A14">
        <w:rPr>
          <w:rFonts w:eastAsia="Calibri" w:cs="Arial"/>
          <w:b/>
          <w:bCs/>
          <w:color w:val="000000"/>
        </w:rPr>
        <w:t>(Grades 3-8)</w:t>
      </w:r>
    </w:p>
    <w:tbl>
      <w:tblPr>
        <w:tblStyle w:val="TableGrid17"/>
        <w:tblW w:w="10530" w:type="dxa"/>
        <w:tblInd w:w="-185" w:type="dxa"/>
        <w:tblLook w:val="04A0" w:firstRow="1" w:lastRow="0" w:firstColumn="1" w:lastColumn="0" w:noHBand="0" w:noVBand="1"/>
        <w:tblDescription w:val="School Level Academic Indicator: Math Student Group Results"/>
      </w:tblPr>
      <w:tblGrid>
        <w:gridCol w:w="2204"/>
        <w:gridCol w:w="1018"/>
        <w:gridCol w:w="1245"/>
        <w:gridCol w:w="1245"/>
        <w:gridCol w:w="1328"/>
        <w:gridCol w:w="1662"/>
        <w:gridCol w:w="1828"/>
      </w:tblGrid>
      <w:tr w:rsidR="00450D12" w:rsidRPr="000900B3" w14:paraId="71B09FFA" w14:textId="77777777" w:rsidTr="005610E5">
        <w:trPr>
          <w:cantSplit/>
          <w:trHeight w:val="590"/>
          <w:tblHeader/>
        </w:trPr>
        <w:tc>
          <w:tcPr>
            <w:tcW w:w="2204" w:type="dxa"/>
            <w:tcBorders>
              <w:bottom w:val="single" w:sz="12" w:space="0" w:color="666666"/>
            </w:tcBorders>
            <w:shd w:val="clear" w:color="auto" w:fill="auto"/>
          </w:tcPr>
          <w:p w14:paraId="07FEBE34" w14:textId="0CC475C7" w:rsidR="00450D12" w:rsidRPr="000900B3" w:rsidRDefault="00450D12" w:rsidP="002D172F">
            <w:pPr>
              <w:spacing w:before="120" w:after="120"/>
              <w:jc w:val="center"/>
              <w:rPr>
                <w:rFonts w:cs="Arial"/>
                <w:b/>
                <w:bCs/>
                <w:color w:val="000000"/>
                <w:lang w:eastAsia="zh-CN"/>
              </w:rPr>
            </w:pPr>
            <w:r w:rsidRPr="000900B3">
              <w:rPr>
                <w:rFonts w:cs="Arial"/>
                <w:b/>
                <w:bCs/>
                <w:color w:val="000000"/>
                <w:lang w:eastAsia="zh-CN"/>
              </w:rPr>
              <w:t>Student Group</w:t>
            </w:r>
            <w:r w:rsidR="00D779CC">
              <w:rPr>
                <w:rFonts w:cs="Arial"/>
                <w:b/>
                <w:bCs/>
                <w:color w:val="000000"/>
                <w:lang w:eastAsia="zh-CN"/>
              </w:rPr>
              <w:t>s</w:t>
            </w:r>
          </w:p>
        </w:tc>
        <w:tc>
          <w:tcPr>
            <w:tcW w:w="1018" w:type="dxa"/>
            <w:tcBorders>
              <w:bottom w:val="single" w:sz="12" w:space="0" w:color="666666"/>
            </w:tcBorders>
            <w:shd w:val="clear" w:color="auto" w:fill="auto"/>
          </w:tcPr>
          <w:p w14:paraId="52D37A07" w14:textId="77777777" w:rsidR="00450D12" w:rsidRPr="000900B3" w:rsidRDefault="00450D12" w:rsidP="002D172F">
            <w:pPr>
              <w:spacing w:before="120" w:after="120"/>
              <w:jc w:val="center"/>
              <w:rPr>
                <w:rFonts w:cs="Arial"/>
                <w:b/>
                <w:bCs/>
                <w:color w:val="000000"/>
                <w:lang w:eastAsia="zh-CN"/>
              </w:rPr>
            </w:pPr>
            <w:r w:rsidRPr="000900B3">
              <w:rPr>
                <w:rFonts w:cs="Arial"/>
                <w:b/>
                <w:bCs/>
                <w:color w:val="000000"/>
                <w:lang w:eastAsia="zh-CN"/>
              </w:rPr>
              <w:t>Total*</w:t>
            </w:r>
          </w:p>
        </w:tc>
        <w:tc>
          <w:tcPr>
            <w:tcW w:w="1245" w:type="dxa"/>
            <w:tcBorders>
              <w:bottom w:val="single" w:sz="12" w:space="0" w:color="666666"/>
            </w:tcBorders>
            <w:shd w:val="clear" w:color="auto" w:fill="A20000"/>
          </w:tcPr>
          <w:p w14:paraId="15FD2DAC" w14:textId="77777777" w:rsidR="00450D12" w:rsidRPr="000900B3" w:rsidRDefault="00450D12" w:rsidP="002D172F">
            <w:pPr>
              <w:spacing w:before="120" w:after="120"/>
              <w:jc w:val="center"/>
              <w:rPr>
                <w:rFonts w:cs="Arial"/>
                <w:b/>
                <w:bCs/>
                <w:color w:val="FFFFFF"/>
                <w:lang w:eastAsia="zh-CN"/>
              </w:rPr>
            </w:pPr>
            <w:r w:rsidRPr="000900B3">
              <w:rPr>
                <w:rFonts w:cs="Arial"/>
                <w:b/>
                <w:bCs/>
                <w:color w:val="FFFFFF"/>
                <w:lang w:eastAsia="zh-CN"/>
              </w:rPr>
              <w:t>Red</w:t>
            </w:r>
          </w:p>
        </w:tc>
        <w:tc>
          <w:tcPr>
            <w:tcW w:w="1245" w:type="dxa"/>
            <w:tcBorders>
              <w:bottom w:val="single" w:sz="12" w:space="0" w:color="666666"/>
            </w:tcBorders>
            <w:shd w:val="clear" w:color="auto" w:fill="FDBE21"/>
          </w:tcPr>
          <w:p w14:paraId="2CCDCBC5" w14:textId="77777777" w:rsidR="00450D12" w:rsidRPr="000900B3" w:rsidRDefault="00450D12" w:rsidP="002D172F">
            <w:pPr>
              <w:spacing w:before="120" w:after="120"/>
              <w:jc w:val="center"/>
              <w:rPr>
                <w:rFonts w:cs="Arial"/>
                <w:b/>
                <w:bCs/>
                <w:color w:val="000000"/>
                <w:lang w:eastAsia="zh-CN"/>
              </w:rPr>
            </w:pPr>
            <w:r w:rsidRPr="000900B3">
              <w:rPr>
                <w:rFonts w:cs="Arial"/>
                <w:b/>
                <w:bCs/>
                <w:color w:val="000000"/>
                <w:lang w:eastAsia="zh-CN"/>
              </w:rPr>
              <w:t>Orange</w:t>
            </w:r>
          </w:p>
        </w:tc>
        <w:tc>
          <w:tcPr>
            <w:tcW w:w="1328" w:type="dxa"/>
            <w:tcBorders>
              <w:bottom w:val="single" w:sz="12" w:space="0" w:color="666666"/>
            </w:tcBorders>
            <w:shd w:val="clear" w:color="auto" w:fill="FFFF00"/>
          </w:tcPr>
          <w:p w14:paraId="6E0F0574" w14:textId="77777777" w:rsidR="00450D12" w:rsidRPr="000900B3" w:rsidRDefault="00450D12" w:rsidP="002D172F">
            <w:pPr>
              <w:spacing w:before="120" w:after="120"/>
              <w:jc w:val="center"/>
              <w:rPr>
                <w:rFonts w:cs="Arial"/>
                <w:b/>
                <w:bCs/>
                <w:color w:val="000000"/>
                <w:lang w:eastAsia="zh-CN"/>
              </w:rPr>
            </w:pPr>
            <w:r w:rsidRPr="000900B3">
              <w:rPr>
                <w:rFonts w:cs="Arial"/>
                <w:b/>
                <w:bCs/>
                <w:color w:val="000000"/>
                <w:lang w:eastAsia="zh-CN"/>
              </w:rPr>
              <w:t>Yellow</w:t>
            </w:r>
          </w:p>
        </w:tc>
        <w:tc>
          <w:tcPr>
            <w:tcW w:w="1662" w:type="dxa"/>
            <w:tcBorders>
              <w:bottom w:val="single" w:sz="12" w:space="0" w:color="666666"/>
            </w:tcBorders>
            <w:shd w:val="clear" w:color="auto" w:fill="006500"/>
          </w:tcPr>
          <w:p w14:paraId="51511885" w14:textId="77777777" w:rsidR="00450D12" w:rsidRPr="000900B3" w:rsidRDefault="00450D12" w:rsidP="002D172F">
            <w:pPr>
              <w:spacing w:before="120" w:after="120"/>
              <w:jc w:val="center"/>
              <w:rPr>
                <w:rFonts w:cs="Arial"/>
                <w:b/>
                <w:bCs/>
                <w:color w:val="FFFFFF"/>
                <w:lang w:eastAsia="zh-CN"/>
              </w:rPr>
            </w:pPr>
            <w:r w:rsidRPr="000900B3">
              <w:rPr>
                <w:rFonts w:cs="Arial"/>
                <w:b/>
                <w:bCs/>
                <w:color w:val="FFFFFF"/>
                <w:lang w:eastAsia="zh-CN"/>
              </w:rPr>
              <w:t>Green</w:t>
            </w:r>
          </w:p>
        </w:tc>
        <w:tc>
          <w:tcPr>
            <w:tcW w:w="1828" w:type="dxa"/>
            <w:tcBorders>
              <w:bottom w:val="single" w:sz="12" w:space="0" w:color="666666"/>
            </w:tcBorders>
            <w:shd w:val="clear" w:color="auto" w:fill="0000FF"/>
          </w:tcPr>
          <w:p w14:paraId="2F267704" w14:textId="77777777" w:rsidR="00450D12" w:rsidRPr="000900B3" w:rsidRDefault="00450D12" w:rsidP="002D172F">
            <w:pPr>
              <w:spacing w:before="120" w:after="120"/>
              <w:jc w:val="center"/>
              <w:rPr>
                <w:rFonts w:cs="Arial"/>
                <w:b/>
                <w:bCs/>
                <w:color w:val="FFFFFF"/>
                <w:lang w:eastAsia="zh-CN"/>
              </w:rPr>
            </w:pPr>
            <w:r w:rsidRPr="000900B3">
              <w:rPr>
                <w:rFonts w:cs="Arial"/>
                <w:b/>
                <w:bCs/>
                <w:color w:val="FFFFFF"/>
                <w:lang w:eastAsia="zh-CN"/>
              </w:rPr>
              <w:t>Blue</w:t>
            </w:r>
          </w:p>
        </w:tc>
      </w:tr>
      <w:tr w:rsidR="00450D12" w:rsidRPr="000900B3" w14:paraId="7C0FF65C" w14:textId="77777777" w:rsidTr="005610E5">
        <w:trPr>
          <w:cantSplit/>
          <w:trHeight w:val="590"/>
        </w:trPr>
        <w:tc>
          <w:tcPr>
            <w:tcW w:w="2204" w:type="dxa"/>
            <w:shd w:val="clear" w:color="auto" w:fill="auto"/>
            <w:vAlign w:val="center"/>
          </w:tcPr>
          <w:p w14:paraId="1FF63D9F" w14:textId="77777777" w:rsidR="00450D12" w:rsidRPr="00D779CC" w:rsidRDefault="00450D12" w:rsidP="002D172F">
            <w:pPr>
              <w:rPr>
                <w:rFonts w:cs="Arial"/>
                <w:bCs/>
                <w:color w:val="000000"/>
                <w:lang w:eastAsia="zh-CN"/>
              </w:rPr>
            </w:pPr>
            <w:r w:rsidRPr="00D779CC">
              <w:rPr>
                <w:rFonts w:cs="Arial"/>
                <w:bCs/>
                <w:color w:val="000000"/>
                <w:lang w:eastAsia="zh-CN"/>
              </w:rPr>
              <w:t>All Schools</w:t>
            </w:r>
            <w:r w:rsidRPr="00D779CC">
              <w:rPr>
                <w:rFonts w:cs="Arial"/>
                <w:bCs/>
                <w:color w:val="000000"/>
                <w:lang w:eastAsia="zh-CN"/>
              </w:rPr>
              <w:br/>
              <w:t>(Total = 7,237)</w:t>
            </w:r>
          </w:p>
        </w:tc>
        <w:tc>
          <w:tcPr>
            <w:tcW w:w="1018" w:type="dxa"/>
            <w:shd w:val="clear" w:color="auto" w:fill="auto"/>
          </w:tcPr>
          <w:p w14:paraId="44A6C3B8" w14:textId="77777777" w:rsidR="00450D12" w:rsidRPr="000900B3" w:rsidRDefault="00450D12" w:rsidP="002D172F">
            <w:pPr>
              <w:jc w:val="center"/>
              <w:rPr>
                <w:rFonts w:cs="Arial"/>
                <w:color w:val="000000"/>
                <w:lang w:eastAsia="zh-CN"/>
              </w:rPr>
            </w:pPr>
            <w:r w:rsidRPr="000900B3">
              <w:rPr>
                <w:rFonts w:cs="Arial"/>
                <w:color w:val="000000"/>
                <w:lang w:eastAsia="zh-CN"/>
              </w:rPr>
              <w:t>7,237</w:t>
            </w:r>
          </w:p>
        </w:tc>
        <w:tc>
          <w:tcPr>
            <w:tcW w:w="1245" w:type="dxa"/>
            <w:shd w:val="clear" w:color="auto" w:fill="auto"/>
          </w:tcPr>
          <w:p w14:paraId="4CAF4435" w14:textId="77777777" w:rsidR="00450D12" w:rsidRPr="000900B3" w:rsidRDefault="00450D12" w:rsidP="002D172F">
            <w:pPr>
              <w:jc w:val="center"/>
              <w:rPr>
                <w:rFonts w:cs="Arial"/>
                <w:color w:val="000000"/>
                <w:lang w:eastAsia="zh-CN"/>
              </w:rPr>
            </w:pPr>
            <w:r w:rsidRPr="000900B3">
              <w:rPr>
                <w:rFonts w:cs="Arial"/>
                <w:color w:val="000000"/>
                <w:lang w:eastAsia="zh-CN"/>
              </w:rPr>
              <w:t>393</w:t>
            </w:r>
            <w:r w:rsidRPr="000900B3">
              <w:rPr>
                <w:rFonts w:cs="Arial"/>
                <w:color w:val="000000"/>
                <w:lang w:eastAsia="zh-CN"/>
              </w:rPr>
              <w:br/>
              <w:t>(5.4%)</w:t>
            </w:r>
          </w:p>
        </w:tc>
        <w:tc>
          <w:tcPr>
            <w:tcW w:w="1245" w:type="dxa"/>
            <w:shd w:val="clear" w:color="auto" w:fill="auto"/>
          </w:tcPr>
          <w:p w14:paraId="7AD88156" w14:textId="77777777" w:rsidR="00450D12" w:rsidRPr="000900B3" w:rsidRDefault="00450D12" w:rsidP="002D172F">
            <w:pPr>
              <w:jc w:val="center"/>
              <w:rPr>
                <w:rFonts w:cs="Arial"/>
                <w:color w:val="000000"/>
                <w:lang w:eastAsia="zh-CN"/>
              </w:rPr>
            </w:pPr>
            <w:r w:rsidRPr="000900B3">
              <w:rPr>
                <w:rFonts w:cs="Arial"/>
                <w:color w:val="000000"/>
                <w:lang w:eastAsia="zh-CN"/>
              </w:rPr>
              <w:t>2,404</w:t>
            </w:r>
            <w:r w:rsidRPr="000900B3">
              <w:rPr>
                <w:rFonts w:cs="Arial"/>
                <w:color w:val="000000"/>
                <w:lang w:eastAsia="zh-CN"/>
              </w:rPr>
              <w:br/>
              <w:t>(33.2%)</w:t>
            </w:r>
          </w:p>
        </w:tc>
        <w:tc>
          <w:tcPr>
            <w:tcW w:w="1328" w:type="dxa"/>
            <w:shd w:val="clear" w:color="auto" w:fill="auto"/>
          </w:tcPr>
          <w:p w14:paraId="5EE6C982" w14:textId="77777777" w:rsidR="00450D12" w:rsidRPr="000900B3" w:rsidRDefault="00450D12" w:rsidP="002D172F">
            <w:pPr>
              <w:jc w:val="center"/>
              <w:rPr>
                <w:rFonts w:cs="Arial"/>
                <w:color w:val="000000"/>
                <w:lang w:eastAsia="zh-CN"/>
              </w:rPr>
            </w:pPr>
            <w:r w:rsidRPr="000900B3">
              <w:rPr>
                <w:rFonts w:cs="Arial"/>
                <w:color w:val="000000"/>
                <w:lang w:eastAsia="zh-CN"/>
              </w:rPr>
              <w:t>2,053</w:t>
            </w:r>
            <w:r w:rsidRPr="000900B3">
              <w:rPr>
                <w:rFonts w:cs="Arial"/>
                <w:color w:val="000000"/>
                <w:lang w:eastAsia="zh-CN"/>
              </w:rPr>
              <w:br/>
              <w:t>(28.4%)</w:t>
            </w:r>
          </w:p>
        </w:tc>
        <w:tc>
          <w:tcPr>
            <w:tcW w:w="1662" w:type="dxa"/>
            <w:shd w:val="clear" w:color="auto" w:fill="auto"/>
          </w:tcPr>
          <w:p w14:paraId="56CD7770" w14:textId="77777777" w:rsidR="00450D12" w:rsidRPr="000900B3" w:rsidRDefault="00450D12" w:rsidP="002D172F">
            <w:pPr>
              <w:jc w:val="center"/>
              <w:rPr>
                <w:rFonts w:cs="Arial"/>
                <w:color w:val="000000"/>
                <w:lang w:eastAsia="zh-CN"/>
              </w:rPr>
            </w:pPr>
            <w:r w:rsidRPr="000900B3">
              <w:rPr>
                <w:rFonts w:cs="Arial"/>
                <w:color w:val="000000"/>
                <w:lang w:eastAsia="zh-CN"/>
              </w:rPr>
              <w:t>1,702</w:t>
            </w:r>
            <w:r w:rsidRPr="000900B3">
              <w:rPr>
                <w:rFonts w:cs="Arial"/>
                <w:color w:val="000000"/>
                <w:lang w:eastAsia="zh-CN"/>
              </w:rPr>
              <w:br/>
              <w:t>(23.5%)</w:t>
            </w:r>
          </w:p>
        </w:tc>
        <w:tc>
          <w:tcPr>
            <w:tcW w:w="1828" w:type="dxa"/>
            <w:shd w:val="clear" w:color="auto" w:fill="auto"/>
          </w:tcPr>
          <w:p w14:paraId="236BDD27" w14:textId="77777777" w:rsidR="00450D12" w:rsidRPr="000900B3" w:rsidRDefault="00450D12" w:rsidP="002D172F">
            <w:pPr>
              <w:jc w:val="center"/>
              <w:rPr>
                <w:rFonts w:cs="Arial"/>
                <w:color w:val="000000"/>
                <w:lang w:eastAsia="zh-CN"/>
              </w:rPr>
            </w:pPr>
            <w:r w:rsidRPr="000900B3">
              <w:rPr>
                <w:rFonts w:cs="Arial"/>
                <w:color w:val="000000"/>
                <w:lang w:eastAsia="zh-CN"/>
              </w:rPr>
              <w:t>685</w:t>
            </w:r>
            <w:r w:rsidRPr="000900B3">
              <w:rPr>
                <w:rFonts w:cs="Arial"/>
                <w:color w:val="000000"/>
                <w:lang w:eastAsia="zh-CN"/>
              </w:rPr>
              <w:br/>
              <w:t>(9.5%)</w:t>
            </w:r>
          </w:p>
        </w:tc>
      </w:tr>
      <w:tr w:rsidR="00450D12" w:rsidRPr="000900B3" w14:paraId="0E5FF97F" w14:textId="77777777" w:rsidTr="005610E5">
        <w:trPr>
          <w:cantSplit/>
          <w:trHeight w:val="590"/>
        </w:trPr>
        <w:tc>
          <w:tcPr>
            <w:tcW w:w="2204" w:type="dxa"/>
            <w:shd w:val="clear" w:color="auto" w:fill="auto"/>
            <w:vAlign w:val="center"/>
          </w:tcPr>
          <w:p w14:paraId="0B6B156C" w14:textId="77777777" w:rsidR="00450D12" w:rsidRPr="00D779CC" w:rsidRDefault="00450D12" w:rsidP="002D172F">
            <w:pPr>
              <w:rPr>
                <w:rFonts w:cs="Arial"/>
                <w:bCs/>
                <w:color w:val="000000"/>
                <w:lang w:eastAsia="zh-CN"/>
              </w:rPr>
            </w:pPr>
            <w:r w:rsidRPr="00D779CC">
              <w:rPr>
                <w:rFonts w:cs="Arial"/>
                <w:bCs/>
                <w:color w:val="000000"/>
                <w:lang w:eastAsia="zh-CN"/>
              </w:rPr>
              <w:t>African American</w:t>
            </w:r>
          </w:p>
        </w:tc>
        <w:tc>
          <w:tcPr>
            <w:tcW w:w="1018" w:type="dxa"/>
            <w:shd w:val="clear" w:color="auto" w:fill="auto"/>
          </w:tcPr>
          <w:p w14:paraId="2621763A" w14:textId="77777777" w:rsidR="00450D12" w:rsidRPr="000900B3" w:rsidRDefault="00450D12" w:rsidP="002D172F">
            <w:pPr>
              <w:jc w:val="center"/>
              <w:rPr>
                <w:rFonts w:cs="Arial"/>
                <w:color w:val="000000"/>
                <w:lang w:eastAsia="zh-CN"/>
              </w:rPr>
            </w:pPr>
            <w:r w:rsidRPr="000900B3">
              <w:rPr>
                <w:rFonts w:cs="Arial"/>
                <w:color w:val="000000"/>
                <w:lang w:eastAsia="zh-CN"/>
              </w:rPr>
              <w:t>1,297</w:t>
            </w:r>
          </w:p>
        </w:tc>
        <w:tc>
          <w:tcPr>
            <w:tcW w:w="1245" w:type="dxa"/>
            <w:shd w:val="clear" w:color="auto" w:fill="auto"/>
          </w:tcPr>
          <w:p w14:paraId="6CC14611" w14:textId="77777777" w:rsidR="00450D12" w:rsidRPr="000900B3" w:rsidRDefault="00450D12" w:rsidP="002D172F">
            <w:pPr>
              <w:jc w:val="center"/>
              <w:rPr>
                <w:rFonts w:cs="Arial"/>
                <w:color w:val="000000"/>
                <w:lang w:eastAsia="zh-CN"/>
              </w:rPr>
            </w:pPr>
            <w:r w:rsidRPr="000900B3">
              <w:rPr>
                <w:rFonts w:cs="Arial"/>
                <w:color w:val="000000"/>
                <w:lang w:eastAsia="zh-CN"/>
              </w:rPr>
              <w:t>408</w:t>
            </w:r>
            <w:r w:rsidRPr="000900B3">
              <w:rPr>
                <w:rFonts w:cs="Arial"/>
                <w:color w:val="000000"/>
                <w:lang w:eastAsia="zh-CN"/>
              </w:rPr>
              <w:br/>
              <w:t>(31.5%)</w:t>
            </w:r>
          </w:p>
        </w:tc>
        <w:tc>
          <w:tcPr>
            <w:tcW w:w="1245" w:type="dxa"/>
            <w:shd w:val="clear" w:color="auto" w:fill="auto"/>
          </w:tcPr>
          <w:p w14:paraId="4DA9E074" w14:textId="77777777" w:rsidR="00450D12" w:rsidRPr="000900B3" w:rsidRDefault="00450D12" w:rsidP="002D172F">
            <w:pPr>
              <w:jc w:val="center"/>
              <w:rPr>
                <w:rFonts w:cs="Arial"/>
                <w:color w:val="000000"/>
                <w:lang w:eastAsia="zh-CN"/>
              </w:rPr>
            </w:pPr>
            <w:r w:rsidRPr="000900B3">
              <w:rPr>
                <w:rFonts w:cs="Arial"/>
                <w:color w:val="000000"/>
                <w:lang w:eastAsia="zh-CN"/>
              </w:rPr>
              <w:t>501</w:t>
            </w:r>
            <w:r w:rsidRPr="000900B3">
              <w:rPr>
                <w:rFonts w:cs="Arial"/>
                <w:color w:val="000000"/>
                <w:lang w:eastAsia="zh-CN"/>
              </w:rPr>
              <w:br/>
              <w:t>(38.6%)</w:t>
            </w:r>
          </w:p>
        </w:tc>
        <w:tc>
          <w:tcPr>
            <w:tcW w:w="1328" w:type="dxa"/>
            <w:shd w:val="clear" w:color="auto" w:fill="auto"/>
          </w:tcPr>
          <w:p w14:paraId="091499BC" w14:textId="77777777" w:rsidR="00450D12" w:rsidRPr="000900B3" w:rsidRDefault="00450D12" w:rsidP="002D172F">
            <w:pPr>
              <w:jc w:val="center"/>
              <w:rPr>
                <w:rFonts w:cs="Arial"/>
                <w:color w:val="000000"/>
                <w:lang w:eastAsia="zh-CN"/>
              </w:rPr>
            </w:pPr>
            <w:r w:rsidRPr="000900B3">
              <w:rPr>
                <w:rFonts w:cs="Arial"/>
                <w:color w:val="000000"/>
                <w:lang w:eastAsia="zh-CN"/>
              </w:rPr>
              <w:t>338</w:t>
            </w:r>
            <w:r w:rsidRPr="000900B3">
              <w:rPr>
                <w:rFonts w:cs="Arial"/>
                <w:color w:val="000000"/>
                <w:lang w:eastAsia="zh-CN"/>
              </w:rPr>
              <w:br/>
              <w:t>(26.1%)</w:t>
            </w:r>
          </w:p>
        </w:tc>
        <w:tc>
          <w:tcPr>
            <w:tcW w:w="1662" w:type="dxa"/>
            <w:shd w:val="clear" w:color="auto" w:fill="auto"/>
          </w:tcPr>
          <w:p w14:paraId="765A81BB" w14:textId="77777777" w:rsidR="00450D12" w:rsidRPr="000900B3" w:rsidRDefault="00450D12" w:rsidP="002D172F">
            <w:pPr>
              <w:jc w:val="center"/>
              <w:rPr>
                <w:rFonts w:cs="Arial"/>
                <w:color w:val="000000"/>
                <w:lang w:eastAsia="zh-CN"/>
              </w:rPr>
            </w:pPr>
            <w:r w:rsidRPr="000900B3">
              <w:rPr>
                <w:rFonts w:cs="Arial"/>
                <w:color w:val="000000"/>
                <w:lang w:eastAsia="zh-CN"/>
              </w:rPr>
              <w:t>46</w:t>
            </w:r>
            <w:r w:rsidRPr="000900B3">
              <w:rPr>
                <w:rFonts w:cs="Arial"/>
                <w:color w:val="000000"/>
                <w:lang w:eastAsia="zh-CN"/>
              </w:rPr>
              <w:br/>
              <w:t>(3.5%)</w:t>
            </w:r>
          </w:p>
        </w:tc>
        <w:tc>
          <w:tcPr>
            <w:tcW w:w="1828" w:type="dxa"/>
            <w:shd w:val="clear" w:color="auto" w:fill="auto"/>
          </w:tcPr>
          <w:p w14:paraId="092FEB3B" w14:textId="77777777" w:rsidR="00450D12" w:rsidRPr="000900B3" w:rsidRDefault="00450D12" w:rsidP="002D172F">
            <w:pPr>
              <w:jc w:val="center"/>
              <w:rPr>
                <w:rFonts w:cs="Arial"/>
                <w:color w:val="000000"/>
                <w:lang w:eastAsia="zh-CN"/>
              </w:rPr>
            </w:pPr>
            <w:r w:rsidRPr="000900B3">
              <w:rPr>
                <w:rFonts w:cs="Arial"/>
                <w:color w:val="000000"/>
                <w:lang w:eastAsia="zh-CN"/>
              </w:rPr>
              <w:t>4</w:t>
            </w:r>
            <w:r w:rsidRPr="000900B3">
              <w:rPr>
                <w:rFonts w:cs="Arial"/>
                <w:color w:val="000000"/>
                <w:lang w:eastAsia="zh-CN"/>
              </w:rPr>
              <w:br/>
              <w:t>(0.3%)</w:t>
            </w:r>
          </w:p>
        </w:tc>
      </w:tr>
      <w:tr w:rsidR="00450D12" w:rsidRPr="000900B3" w14:paraId="3D817E1C" w14:textId="77777777" w:rsidTr="005610E5">
        <w:trPr>
          <w:cantSplit/>
          <w:trHeight w:val="590"/>
        </w:trPr>
        <w:tc>
          <w:tcPr>
            <w:tcW w:w="2204" w:type="dxa"/>
            <w:shd w:val="clear" w:color="auto" w:fill="auto"/>
            <w:vAlign w:val="center"/>
          </w:tcPr>
          <w:p w14:paraId="12F3466B" w14:textId="77777777" w:rsidR="00450D12" w:rsidRPr="00D779CC" w:rsidRDefault="00450D12" w:rsidP="002D172F">
            <w:pPr>
              <w:rPr>
                <w:rFonts w:cs="Arial"/>
                <w:bCs/>
                <w:color w:val="000000"/>
                <w:lang w:eastAsia="zh-CN"/>
              </w:rPr>
            </w:pPr>
            <w:r w:rsidRPr="00D779CC">
              <w:rPr>
                <w:rFonts w:cs="Arial"/>
                <w:bCs/>
                <w:color w:val="000000"/>
                <w:lang w:eastAsia="zh-CN"/>
              </w:rPr>
              <w:t>Asian</w:t>
            </w:r>
          </w:p>
        </w:tc>
        <w:tc>
          <w:tcPr>
            <w:tcW w:w="1018" w:type="dxa"/>
            <w:shd w:val="clear" w:color="auto" w:fill="auto"/>
          </w:tcPr>
          <w:p w14:paraId="19E14313" w14:textId="77777777" w:rsidR="00450D12" w:rsidRPr="000900B3" w:rsidRDefault="00450D12" w:rsidP="002D172F">
            <w:pPr>
              <w:jc w:val="center"/>
              <w:rPr>
                <w:rFonts w:cs="Arial"/>
                <w:color w:val="000000"/>
                <w:lang w:eastAsia="zh-CN"/>
              </w:rPr>
            </w:pPr>
            <w:r w:rsidRPr="000900B3">
              <w:rPr>
                <w:rFonts w:cs="Arial"/>
                <w:color w:val="000000"/>
                <w:lang w:eastAsia="zh-CN"/>
              </w:rPr>
              <w:t>1,701</w:t>
            </w:r>
          </w:p>
        </w:tc>
        <w:tc>
          <w:tcPr>
            <w:tcW w:w="1245" w:type="dxa"/>
            <w:shd w:val="clear" w:color="auto" w:fill="auto"/>
          </w:tcPr>
          <w:p w14:paraId="71D6FF53" w14:textId="77777777" w:rsidR="00450D12" w:rsidRPr="000900B3" w:rsidRDefault="00450D12" w:rsidP="002D172F">
            <w:pPr>
              <w:jc w:val="center"/>
              <w:rPr>
                <w:rFonts w:cs="Arial"/>
                <w:color w:val="000000"/>
                <w:lang w:eastAsia="zh-CN"/>
              </w:rPr>
            </w:pPr>
            <w:r w:rsidRPr="000900B3">
              <w:rPr>
                <w:rFonts w:cs="Arial"/>
                <w:color w:val="000000"/>
                <w:lang w:eastAsia="zh-CN"/>
              </w:rPr>
              <w:t>6</w:t>
            </w:r>
            <w:r w:rsidRPr="000900B3">
              <w:rPr>
                <w:rFonts w:cs="Arial"/>
                <w:color w:val="000000"/>
                <w:lang w:eastAsia="zh-CN"/>
              </w:rPr>
              <w:br/>
              <w:t>(0.4%)</w:t>
            </w:r>
          </w:p>
        </w:tc>
        <w:tc>
          <w:tcPr>
            <w:tcW w:w="1245" w:type="dxa"/>
            <w:shd w:val="clear" w:color="auto" w:fill="auto"/>
          </w:tcPr>
          <w:p w14:paraId="600E01AC" w14:textId="77777777" w:rsidR="00450D12" w:rsidRPr="000900B3" w:rsidRDefault="00450D12" w:rsidP="002D172F">
            <w:pPr>
              <w:jc w:val="center"/>
              <w:rPr>
                <w:rFonts w:cs="Arial"/>
                <w:color w:val="000000"/>
                <w:lang w:eastAsia="zh-CN"/>
              </w:rPr>
            </w:pPr>
            <w:r w:rsidRPr="000900B3">
              <w:rPr>
                <w:rFonts w:cs="Arial"/>
                <w:color w:val="000000"/>
                <w:lang w:eastAsia="zh-CN"/>
              </w:rPr>
              <w:t>115</w:t>
            </w:r>
            <w:r w:rsidRPr="000900B3">
              <w:rPr>
                <w:rFonts w:cs="Arial"/>
                <w:color w:val="000000"/>
                <w:lang w:eastAsia="zh-CN"/>
              </w:rPr>
              <w:br/>
              <w:t>(6.8%)</w:t>
            </w:r>
          </w:p>
        </w:tc>
        <w:tc>
          <w:tcPr>
            <w:tcW w:w="1328" w:type="dxa"/>
            <w:shd w:val="clear" w:color="auto" w:fill="auto"/>
          </w:tcPr>
          <w:p w14:paraId="1462FA54" w14:textId="77777777" w:rsidR="00450D12" w:rsidRPr="000900B3" w:rsidRDefault="00450D12" w:rsidP="002D172F">
            <w:pPr>
              <w:jc w:val="center"/>
              <w:rPr>
                <w:rFonts w:cs="Arial"/>
                <w:color w:val="000000"/>
                <w:lang w:eastAsia="zh-CN"/>
              </w:rPr>
            </w:pPr>
            <w:r w:rsidRPr="000900B3">
              <w:rPr>
                <w:rFonts w:cs="Arial"/>
                <w:color w:val="000000"/>
                <w:lang w:eastAsia="zh-CN"/>
              </w:rPr>
              <w:t>120</w:t>
            </w:r>
            <w:r w:rsidRPr="000900B3">
              <w:rPr>
                <w:rFonts w:cs="Arial"/>
                <w:color w:val="000000"/>
                <w:lang w:eastAsia="zh-CN"/>
              </w:rPr>
              <w:br/>
              <w:t>(7.1%)</w:t>
            </w:r>
          </w:p>
        </w:tc>
        <w:tc>
          <w:tcPr>
            <w:tcW w:w="1662" w:type="dxa"/>
            <w:shd w:val="clear" w:color="auto" w:fill="auto"/>
          </w:tcPr>
          <w:p w14:paraId="342A3000" w14:textId="77777777" w:rsidR="00450D12" w:rsidRPr="000900B3" w:rsidRDefault="00450D12" w:rsidP="002D172F">
            <w:pPr>
              <w:jc w:val="center"/>
              <w:rPr>
                <w:rFonts w:cs="Arial"/>
                <w:color w:val="000000"/>
                <w:lang w:eastAsia="zh-CN"/>
              </w:rPr>
            </w:pPr>
            <w:r w:rsidRPr="000900B3">
              <w:rPr>
                <w:rFonts w:cs="Arial"/>
                <w:color w:val="000000"/>
                <w:lang w:eastAsia="zh-CN"/>
              </w:rPr>
              <w:t>591</w:t>
            </w:r>
            <w:r w:rsidRPr="000900B3">
              <w:rPr>
                <w:rFonts w:cs="Arial"/>
                <w:color w:val="000000"/>
                <w:lang w:eastAsia="zh-CN"/>
              </w:rPr>
              <w:br/>
              <w:t>(34.7%)</w:t>
            </w:r>
          </w:p>
        </w:tc>
        <w:tc>
          <w:tcPr>
            <w:tcW w:w="1828" w:type="dxa"/>
            <w:shd w:val="clear" w:color="auto" w:fill="auto"/>
          </w:tcPr>
          <w:p w14:paraId="51802E6A" w14:textId="77777777" w:rsidR="00450D12" w:rsidRPr="000900B3" w:rsidRDefault="00450D12" w:rsidP="002D172F">
            <w:pPr>
              <w:jc w:val="center"/>
              <w:rPr>
                <w:rFonts w:cs="Arial"/>
                <w:color w:val="000000"/>
                <w:lang w:eastAsia="zh-CN"/>
              </w:rPr>
            </w:pPr>
            <w:r w:rsidRPr="000900B3">
              <w:rPr>
                <w:rFonts w:cs="Arial"/>
                <w:color w:val="000000"/>
                <w:lang w:eastAsia="zh-CN"/>
              </w:rPr>
              <w:t>869</w:t>
            </w:r>
            <w:r w:rsidRPr="000900B3">
              <w:rPr>
                <w:rFonts w:cs="Arial"/>
                <w:color w:val="000000"/>
                <w:lang w:eastAsia="zh-CN"/>
              </w:rPr>
              <w:br/>
              <w:t>(51.1%)</w:t>
            </w:r>
          </w:p>
        </w:tc>
      </w:tr>
      <w:tr w:rsidR="00450D12" w:rsidRPr="000900B3" w14:paraId="4DD8B4A8" w14:textId="77777777" w:rsidTr="005610E5">
        <w:trPr>
          <w:cantSplit/>
          <w:trHeight w:val="590"/>
        </w:trPr>
        <w:tc>
          <w:tcPr>
            <w:tcW w:w="2204" w:type="dxa"/>
            <w:shd w:val="clear" w:color="auto" w:fill="auto"/>
            <w:vAlign w:val="center"/>
          </w:tcPr>
          <w:p w14:paraId="2BCFDDB4" w14:textId="77777777" w:rsidR="00450D12" w:rsidRPr="00D779CC" w:rsidRDefault="00450D12" w:rsidP="002D172F">
            <w:pPr>
              <w:rPr>
                <w:rFonts w:cs="Arial"/>
                <w:bCs/>
                <w:color w:val="000000"/>
                <w:lang w:eastAsia="zh-CN"/>
              </w:rPr>
            </w:pPr>
            <w:r w:rsidRPr="00D779CC">
              <w:rPr>
                <w:rFonts w:cs="Arial"/>
                <w:bCs/>
                <w:color w:val="000000"/>
                <w:lang w:eastAsia="zh-CN"/>
              </w:rPr>
              <w:t>Filipino</w:t>
            </w:r>
          </w:p>
        </w:tc>
        <w:tc>
          <w:tcPr>
            <w:tcW w:w="1018" w:type="dxa"/>
            <w:shd w:val="clear" w:color="auto" w:fill="auto"/>
          </w:tcPr>
          <w:p w14:paraId="6078FA96" w14:textId="77777777" w:rsidR="00450D12" w:rsidRPr="000900B3" w:rsidRDefault="00450D12" w:rsidP="002D172F">
            <w:pPr>
              <w:jc w:val="center"/>
              <w:rPr>
                <w:rFonts w:cs="Arial"/>
                <w:color w:val="000000"/>
                <w:lang w:eastAsia="zh-CN"/>
              </w:rPr>
            </w:pPr>
            <w:r w:rsidRPr="000900B3">
              <w:rPr>
                <w:rFonts w:cs="Arial"/>
                <w:color w:val="000000"/>
                <w:lang w:eastAsia="zh-CN"/>
              </w:rPr>
              <w:t>426</w:t>
            </w:r>
          </w:p>
        </w:tc>
        <w:tc>
          <w:tcPr>
            <w:tcW w:w="1245" w:type="dxa"/>
            <w:shd w:val="clear" w:color="auto" w:fill="auto"/>
          </w:tcPr>
          <w:p w14:paraId="1C322F2D"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c>
          <w:tcPr>
            <w:tcW w:w="1245" w:type="dxa"/>
            <w:shd w:val="clear" w:color="auto" w:fill="auto"/>
          </w:tcPr>
          <w:p w14:paraId="4C488D4A" w14:textId="77777777" w:rsidR="00450D12" w:rsidRPr="000900B3" w:rsidRDefault="00450D12" w:rsidP="002D172F">
            <w:pPr>
              <w:jc w:val="center"/>
              <w:rPr>
                <w:rFonts w:cs="Arial"/>
                <w:color w:val="000000"/>
                <w:lang w:eastAsia="zh-CN"/>
              </w:rPr>
            </w:pPr>
            <w:r w:rsidRPr="000900B3">
              <w:rPr>
                <w:rFonts w:cs="Arial"/>
                <w:color w:val="000000"/>
                <w:lang w:eastAsia="zh-CN"/>
              </w:rPr>
              <w:t>37</w:t>
            </w:r>
            <w:r w:rsidRPr="000900B3">
              <w:rPr>
                <w:rFonts w:cs="Arial"/>
                <w:color w:val="000000"/>
                <w:lang w:eastAsia="zh-CN"/>
              </w:rPr>
              <w:br/>
              <w:t>(8.7%)</w:t>
            </w:r>
          </w:p>
        </w:tc>
        <w:tc>
          <w:tcPr>
            <w:tcW w:w="1328" w:type="dxa"/>
            <w:shd w:val="clear" w:color="auto" w:fill="auto"/>
          </w:tcPr>
          <w:p w14:paraId="166135B7" w14:textId="77777777" w:rsidR="00450D12" w:rsidRPr="000900B3" w:rsidRDefault="00450D12" w:rsidP="002D172F">
            <w:pPr>
              <w:jc w:val="center"/>
              <w:rPr>
                <w:rFonts w:cs="Arial"/>
                <w:color w:val="000000"/>
                <w:lang w:eastAsia="zh-CN"/>
              </w:rPr>
            </w:pPr>
            <w:r w:rsidRPr="000900B3">
              <w:rPr>
                <w:rFonts w:cs="Arial"/>
                <w:color w:val="000000"/>
                <w:lang w:eastAsia="zh-CN"/>
              </w:rPr>
              <w:t>51</w:t>
            </w:r>
            <w:r w:rsidRPr="000900B3">
              <w:rPr>
                <w:rFonts w:cs="Arial"/>
                <w:color w:val="000000"/>
                <w:lang w:eastAsia="zh-CN"/>
              </w:rPr>
              <w:br/>
              <w:t>(12.0%)</w:t>
            </w:r>
          </w:p>
        </w:tc>
        <w:tc>
          <w:tcPr>
            <w:tcW w:w="1662" w:type="dxa"/>
            <w:shd w:val="clear" w:color="auto" w:fill="auto"/>
          </w:tcPr>
          <w:p w14:paraId="2A565B30" w14:textId="77777777" w:rsidR="00450D12" w:rsidRPr="000900B3" w:rsidRDefault="00450D12" w:rsidP="002D172F">
            <w:pPr>
              <w:jc w:val="center"/>
              <w:rPr>
                <w:rFonts w:cs="Arial"/>
                <w:color w:val="000000"/>
                <w:lang w:eastAsia="zh-CN"/>
              </w:rPr>
            </w:pPr>
            <w:r w:rsidRPr="000900B3">
              <w:rPr>
                <w:rFonts w:cs="Arial"/>
                <w:color w:val="000000"/>
                <w:lang w:eastAsia="zh-CN"/>
              </w:rPr>
              <w:t>208</w:t>
            </w:r>
            <w:r w:rsidRPr="000900B3">
              <w:rPr>
                <w:rFonts w:cs="Arial"/>
                <w:color w:val="000000"/>
                <w:lang w:eastAsia="zh-CN"/>
              </w:rPr>
              <w:br/>
              <w:t>(48.8%)</w:t>
            </w:r>
          </w:p>
        </w:tc>
        <w:tc>
          <w:tcPr>
            <w:tcW w:w="1828" w:type="dxa"/>
            <w:shd w:val="clear" w:color="auto" w:fill="auto"/>
          </w:tcPr>
          <w:p w14:paraId="4DF512A2" w14:textId="77777777" w:rsidR="00450D12" w:rsidRPr="000900B3" w:rsidRDefault="00450D12" w:rsidP="002D172F">
            <w:pPr>
              <w:jc w:val="center"/>
              <w:rPr>
                <w:rFonts w:cs="Arial"/>
                <w:color w:val="000000"/>
                <w:lang w:eastAsia="zh-CN"/>
              </w:rPr>
            </w:pPr>
            <w:r w:rsidRPr="000900B3">
              <w:rPr>
                <w:rFonts w:cs="Arial"/>
                <w:color w:val="000000"/>
                <w:lang w:eastAsia="zh-CN"/>
              </w:rPr>
              <w:t>130</w:t>
            </w:r>
            <w:r w:rsidRPr="000900B3">
              <w:rPr>
                <w:rFonts w:cs="Arial"/>
                <w:color w:val="000000"/>
                <w:lang w:eastAsia="zh-CN"/>
              </w:rPr>
              <w:br/>
              <w:t>(30.5%)</w:t>
            </w:r>
          </w:p>
        </w:tc>
      </w:tr>
      <w:tr w:rsidR="00450D12" w:rsidRPr="000900B3" w14:paraId="221FD8EE" w14:textId="77777777" w:rsidTr="005610E5">
        <w:trPr>
          <w:cantSplit/>
          <w:trHeight w:val="590"/>
        </w:trPr>
        <w:tc>
          <w:tcPr>
            <w:tcW w:w="2204" w:type="dxa"/>
            <w:shd w:val="clear" w:color="auto" w:fill="auto"/>
            <w:vAlign w:val="center"/>
          </w:tcPr>
          <w:p w14:paraId="0D9768C7" w14:textId="77777777" w:rsidR="00450D12" w:rsidRPr="00D779CC" w:rsidRDefault="00450D12" w:rsidP="002D172F">
            <w:pPr>
              <w:rPr>
                <w:rFonts w:cs="Arial"/>
                <w:bCs/>
                <w:color w:val="000000"/>
                <w:lang w:eastAsia="zh-CN"/>
              </w:rPr>
            </w:pPr>
            <w:r w:rsidRPr="00D779CC">
              <w:rPr>
                <w:rFonts w:cs="Arial"/>
                <w:bCs/>
                <w:color w:val="000000"/>
                <w:lang w:eastAsia="zh-CN"/>
              </w:rPr>
              <w:t>Hispanic/Latino</w:t>
            </w:r>
          </w:p>
        </w:tc>
        <w:tc>
          <w:tcPr>
            <w:tcW w:w="1018" w:type="dxa"/>
            <w:shd w:val="clear" w:color="auto" w:fill="auto"/>
          </w:tcPr>
          <w:p w14:paraId="049B424F" w14:textId="77777777" w:rsidR="00450D12" w:rsidRPr="000900B3" w:rsidRDefault="00450D12" w:rsidP="002D172F">
            <w:pPr>
              <w:jc w:val="center"/>
              <w:rPr>
                <w:rFonts w:cs="Arial"/>
                <w:color w:val="000000"/>
                <w:lang w:eastAsia="zh-CN"/>
              </w:rPr>
            </w:pPr>
            <w:r w:rsidRPr="000900B3">
              <w:rPr>
                <w:rFonts w:cs="Arial"/>
                <w:color w:val="000000"/>
                <w:lang w:eastAsia="zh-CN"/>
              </w:rPr>
              <w:t>6,375</w:t>
            </w:r>
          </w:p>
        </w:tc>
        <w:tc>
          <w:tcPr>
            <w:tcW w:w="1245" w:type="dxa"/>
            <w:shd w:val="clear" w:color="auto" w:fill="auto"/>
          </w:tcPr>
          <w:p w14:paraId="534B8406" w14:textId="77777777" w:rsidR="00450D12" w:rsidRPr="000900B3" w:rsidRDefault="00450D12" w:rsidP="002D172F">
            <w:pPr>
              <w:jc w:val="center"/>
              <w:rPr>
                <w:rFonts w:cs="Arial"/>
                <w:color w:val="000000"/>
                <w:lang w:eastAsia="zh-CN"/>
              </w:rPr>
            </w:pPr>
            <w:r w:rsidRPr="000900B3">
              <w:rPr>
                <w:rFonts w:cs="Arial"/>
                <w:color w:val="000000"/>
                <w:lang w:eastAsia="zh-CN"/>
              </w:rPr>
              <w:t>487</w:t>
            </w:r>
            <w:r w:rsidRPr="000900B3">
              <w:rPr>
                <w:rFonts w:cs="Arial"/>
                <w:color w:val="000000"/>
                <w:lang w:eastAsia="zh-CN"/>
              </w:rPr>
              <w:br/>
              <w:t>(7.6%)</w:t>
            </w:r>
          </w:p>
        </w:tc>
        <w:tc>
          <w:tcPr>
            <w:tcW w:w="1245" w:type="dxa"/>
            <w:shd w:val="clear" w:color="auto" w:fill="auto"/>
          </w:tcPr>
          <w:p w14:paraId="1314C448" w14:textId="77777777" w:rsidR="00450D12" w:rsidRPr="000900B3" w:rsidRDefault="00450D12" w:rsidP="002D172F">
            <w:pPr>
              <w:jc w:val="center"/>
              <w:rPr>
                <w:rFonts w:cs="Arial"/>
                <w:color w:val="000000"/>
                <w:lang w:eastAsia="zh-CN"/>
              </w:rPr>
            </w:pPr>
            <w:r w:rsidRPr="000900B3">
              <w:rPr>
                <w:rFonts w:cs="Arial"/>
                <w:color w:val="000000"/>
                <w:lang w:eastAsia="zh-CN"/>
              </w:rPr>
              <w:t>2,698</w:t>
            </w:r>
            <w:r w:rsidRPr="000900B3">
              <w:rPr>
                <w:rFonts w:cs="Arial"/>
                <w:color w:val="000000"/>
                <w:lang w:eastAsia="zh-CN"/>
              </w:rPr>
              <w:br/>
              <w:t>(42.3%)</w:t>
            </w:r>
          </w:p>
        </w:tc>
        <w:tc>
          <w:tcPr>
            <w:tcW w:w="1328" w:type="dxa"/>
            <w:shd w:val="clear" w:color="auto" w:fill="auto"/>
          </w:tcPr>
          <w:p w14:paraId="1EBAB96D" w14:textId="77777777" w:rsidR="00450D12" w:rsidRPr="000900B3" w:rsidRDefault="00450D12" w:rsidP="002D172F">
            <w:pPr>
              <w:jc w:val="center"/>
              <w:rPr>
                <w:rFonts w:cs="Arial"/>
                <w:color w:val="000000"/>
                <w:lang w:eastAsia="zh-CN"/>
              </w:rPr>
            </w:pPr>
            <w:r w:rsidRPr="000900B3">
              <w:rPr>
                <w:rFonts w:cs="Arial"/>
                <w:color w:val="000000"/>
                <w:lang w:eastAsia="zh-CN"/>
              </w:rPr>
              <w:t>2,197</w:t>
            </w:r>
            <w:r w:rsidRPr="000900B3">
              <w:rPr>
                <w:rFonts w:cs="Arial"/>
                <w:color w:val="000000"/>
                <w:lang w:eastAsia="zh-CN"/>
              </w:rPr>
              <w:br/>
              <w:t>(34.5%)</w:t>
            </w:r>
          </w:p>
        </w:tc>
        <w:tc>
          <w:tcPr>
            <w:tcW w:w="1662" w:type="dxa"/>
            <w:shd w:val="clear" w:color="auto" w:fill="auto"/>
          </w:tcPr>
          <w:p w14:paraId="7C685812" w14:textId="77777777" w:rsidR="00450D12" w:rsidRPr="000900B3" w:rsidRDefault="00450D12" w:rsidP="002D172F">
            <w:pPr>
              <w:jc w:val="center"/>
              <w:rPr>
                <w:rFonts w:cs="Arial"/>
                <w:color w:val="000000"/>
                <w:lang w:eastAsia="zh-CN"/>
              </w:rPr>
            </w:pPr>
            <w:r w:rsidRPr="000900B3">
              <w:rPr>
                <w:rFonts w:cs="Arial"/>
                <w:color w:val="000000"/>
                <w:lang w:eastAsia="zh-CN"/>
              </w:rPr>
              <w:t>857</w:t>
            </w:r>
            <w:r w:rsidRPr="000900B3">
              <w:rPr>
                <w:rFonts w:cs="Arial"/>
                <w:color w:val="000000"/>
                <w:lang w:eastAsia="zh-CN"/>
              </w:rPr>
              <w:br/>
              <w:t>(13.4%)</w:t>
            </w:r>
          </w:p>
        </w:tc>
        <w:tc>
          <w:tcPr>
            <w:tcW w:w="1828" w:type="dxa"/>
            <w:shd w:val="clear" w:color="auto" w:fill="auto"/>
          </w:tcPr>
          <w:p w14:paraId="4A07A3B3" w14:textId="77777777" w:rsidR="00450D12" w:rsidRPr="000900B3" w:rsidRDefault="00450D12" w:rsidP="002D172F">
            <w:pPr>
              <w:jc w:val="center"/>
              <w:rPr>
                <w:rFonts w:cs="Arial"/>
                <w:color w:val="000000"/>
                <w:lang w:eastAsia="zh-CN"/>
              </w:rPr>
            </w:pPr>
            <w:r w:rsidRPr="000900B3">
              <w:rPr>
                <w:rFonts w:cs="Arial"/>
                <w:color w:val="000000"/>
                <w:lang w:eastAsia="zh-CN"/>
              </w:rPr>
              <w:t>136</w:t>
            </w:r>
            <w:r w:rsidRPr="000900B3">
              <w:rPr>
                <w:rFonts w:cs="Arial"/>
                <w:color w:val="000000"/>
                <w:lang w:eastAsia="zh-CN"/>
              </w:rPr>
              <w:br/>
              <w:t>(2.1%)</w:t>
            </w:r>
          </w:p>
        </w:tc>
      </w:tr>
      <w:tr w:rsidR="00450D12" w:rsidRPr="000900B3" w14:paraId="018F5491" w14:textId="77777777" w:rsidTr="005610E5">
        <w:trPr>
          <w:cantSplit/>
          <w:trHeight w:val="590"/>
        </w:trPr>
        <w:tc>
          <w:tcPr>
            <w:tcW w:w="2204" w:type="dxa"/>
            <w:shd w:val="clear" w:color="auto" w:fill="auto"/>
            <w:vAlign w:val="center"/>
          </w:tcPr>
          <w:p w14:paraId="3AD1E034" w14:textId="77777777" w:rsidR="00450D12" w:rsidRPr="00D779CC" w:rsidRDefault="00450D12" w:rsidP="002D172F">
            <w:pPr>
              <w:rPr>
                <w:rFonts w:cs="Arial"/>
                <w:bCs/>
                <w:color w:val="000000"/>
                <w:lang w:eastAsia="zh-CN"/>
              </w:rPr>
            </w:pPr>
            <w:r w:rsidRPr="00D779CC">
              <w:rPr>
                <w:rFonts w:cs="Arial"/>
                <w:bCs/>
                <w:color w:val="000000"/>
                <w:lang w:eastAsia="zh-CN"/>
              </w:rPr>
              <w:t>Native American</w:t>
            </w:r>
          </w:p>
        </w:tc>
        <w:tc>
          <w:tcPr>
            <w:tcW w:w="1018" w:type="dxa"/>
            <w:shd w:val="clear" w:color="auto" w:fill="auto"/>
          </w:tcPr>
          <w:p w14:paraId="2092F825" w14:textId="77777777" w:rsidR="00450D12" w:rsidRPr="000900B3" w:rsidRDefault="00450D12" w:rsidP="002D172F">
            <w:pPr>
              <w:jc w:val="center"/>
              <w:rPr>
                <w:rFonts w:cs="Arial"/>
                <w:color w:val="000000"/>
                <w:lang w:eastAsia="zh-CN"/>
              </w:rPr>
            </w:pPr>
            <w:r w:rsidRPr="000900B3">
              <w:rPr>
                <w:rFonts w:cs="Arial"/>
                <w:color w:val="000000"/>
                <w:lang w:eastAsia="zh-CN"/>
              </w:rPr>
              <w:t>27</w:t>
            </w:r>
          </w:p>
        </w:tc>
        <w:tc>
          <w:tcPr>
            <w:tcW w:w="1245" w:type="dxa"/>
            <w:shd w:val="clear" w:color="auto" w:fill="auto"/>
          </w:tcPr>
          <w:p w14:paraId="41466155" w14:textId="77777777" w:rsidR="00450D12" w:rsidRPr="000900B3" w:rsidRDefault="00450D12" w:rsidP="002D172F">
            <w:pPr>
              <w:jc w:val="center"/>
              <w:rPr>
                <w:rFonts w:cs="Arial"/>
                <w:color w:val="000000"/>
                <w:lang w:eastAsia="zh-CN"/>
              </w:rPr>
            </w:pPr>
            <w:r w:rsidRPr="000900B3">
              <w:rPr>
                <w:rFonts w:cs="Arial"/>
                <w:color w:val="000000"/>
                <w:lang w:eastAsia="zh-CN"/>
              </w:rPr>
              <w:t>9</w:t>
            </w:r>
            <w:r w:rsidRPr="000900B3">
              <w:rPr>
                <w:rFonts w:cs="Arial"/>
                <w:color w:val="000000"/>
                <w:lang w:eastAsia="zh-CN"/>
              </w:rPr>
              <w:br/>
              <w:t>(33.3%)</w:t>
            </w:r>
          </w:p>
        </w:tc>
        <w:tc>
          <w:tcPr>
            <w:tcW w:w="1245" w:type="dxa"/>
            <w:shd w:val="clear" w:color="auto" w:fill="auto"/>
          </w:tcPr>
          <w:p w14:paraId="4410D511" w14:textId="77777777" w:rsidR="00450D12" w:rsidRPr="000900B3" w:rsidRDefault="00450D12" w:rsidP="002D172F">
            <w:pPr>
              <w:jc w:val="center"/>
              <w:rPr>
                <w:rFonts w:cs="Arial"/>
                <w:color w:val="000000"/>
                <w:lang w:eastAsia="zh-CN"/>
              </w:rPr>
            </w:pPr>
            <w:r w:rsidRPr="000900B3">
              <w:rPr>
                <w:rFonts w:cs="Arial"/>
                <w:color w:val="000000"/>
                <w:lang w:eastAsia="zh-CN"/>
              </w:rPr>
              <w:t>10</w:t>
            </w:r>
            <w:r w:rsidRPr="000900B3">
              <w:rPr>
                <w:rFonts w:cs="Arial"/>
                <w:color w:val="000000"/>
                <w:lang w:eastAsia="zh-CN"/>
              </w:rPr>
              <w:br/>
              <w:t>(37.0%)</w:t>
            </w:r>
          </w:p>
        </w:tc>
        <w:tc>
          <w:tcPr>
            <w:tcW w:w="1328" w:type="dxa"/>
            <w:shd w:val="clear" w:color="auto" w:fill="auto"/>
          </w:tcPr>
          <w:p w14:paraId="54CAC930" w14:textId="77777777" w:rsidR="00450D12" w:rsidRPr="000900B3" w:rsidRDefault="00450D12" w:rsidP="002D172F">
            <w:pPr>
              <w:jc w:val="center"/>
              <w:rPr>
                <w:rFonts w:cs="Arial"/>
                <w:color w:val="000000"/>
                <w:lang w:eastAsia="zh-CN"/>
              </w:rPr>
            </w:pPr>
            <w:r w:rsidRPr="000900B3">
              <w:rPr>
                <w:rFonts w:cs="Arial"/>
                <w:color w:val="000000"/>
                <w:lang w:eastAsia="zh-CN"/>
              </w:rPr>
              <w:t>8</w:t>
            </w:r>
            <w:r w:rsidRPr="000900B3">
              <w:rPr>
                <w:rFonts w:cs="Arial"/>
                <w:color w:val="000000"/>
                <w:lang w:eastAsia="zh-CN"/>
              </w:rPr>
              <w:br/>
              <w:t>(29.6%)</w:t>
            </w:r>
          </w:p>
        </w:tc>
        <w:tc>
          <w:tcPr>
            <w:tcW w:w="1662" w:type="dxa"/>
            <w:shd w:val="clear" w:color="auto" w:fill="auto"/>
          </w:tcPr>
          <w:p w14:paraId="02951261"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c>
          <w:tcPr>
            <w:tcW w:w="1828" w:type="dxa"/>
            <w:shd w:val="clear" w:color="auto" w:fill="auto"/>
          </w:tcPr>
          <w:p w14:paraId="2BEEC1D8"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r>
      <w:tr w:rsidR="00450D12" w:rsidRPr="000900B3" w14:paraId="252FC26A" w14:textId="77777777" w:rsidTr="005610E5">
        <w:trPr>
          <w:cantSplit/>
          <w:trHeight w:val="590"/>
        </w:trPr>
        <w:tc>
          <w:tcPr>
            <w:tcW w:w="2204" w:type="dxa"/>
            <w:shd w:val="clear" w:color="auto" w:fill="auto"/>
            <w:vAlign w:val="center"/>
          </w:tcPr>
          <w:p w14:paraId="72ABE1AA" w14:textId="77777777" w:rsidR="00450D12" w:rsidRPr="00D779CC" w:rsidRDefault="00450D12" w:rsidP="002D172F">
            <w:pPr>
              <w:rPr>
                <w:rFonts w:cs="Arial"/>
                <w:bCs/>
                <w:color w:val="000000"/>
                <w:lang w:eastAsia="zh-CN"/>
              </w:rPr>
            </w:pPr>
            <w:r w:rsidRPr="00D779CC">
              <w:rPr>
                <w:rFonts w:cs="Arial"/>
                <w:bCs/>
                <w:color w:val="000000"/>
                <w:lang w:eastAsia="zh-CN"/>
              </w:rPr>
              <w:t>Pacific Islander</w:t>
            </w:r>
          </w:p>
        </w:tc>
        <w:tc>
          <w:tcPr>
            <w:tcW w:w="1018" w:type="dxa"/>
            <w:shd w:val="clear" w:color="auto" w:fill="auto"/>
          </w:tcPr>
          <w:p w14:paraId="46FD304B" w14:textId="77777777" w:rsidR="00450D12" w:rsidRPr="000900B3" w:rsidRDefault="00450D12" w:rsidP="002D172F">
            <w:pPr>
              <w:jc w:val="center"/>
              <w:rPr>
                <w:rFonts w:cs="Arial"/>
                <w:color w:val="000000"/>
                <w:lang w:eastAsia="zh-CN"/>
              </w:rPr>
            </w:pPr>
            <w:r w:rsidRPr="000900B3">
              <w:rPr>
                <w:rFonts w:cs="Arial"/>
                <w:color w:val="000000"/>
                <w:lang w:eastAsia="zh-CN"/>
              </w:rPr>
              <w:t>9</w:t>
            </w:r>
          </w:p>
        </w:tc>
        <w:tc>
          <w:tcPr>
            <w:tcW w:w="1245" w:type="dxa"/>
            <w:shd w:val="clear" w:color="auto" w:fill="auto"/>
          </w:tcPr>
          <w:p w14:paraId="7A328416" w14:textId="77777777" w:rsidR="00450D12" w:rsidRPr="000900B3" w:rsidRDefault="00450D12" w:rsidP="002D172F">
            <w:pPr>
              <w:jc w:val="center"/>
              <w:rPr>
                <w:rFonts w:cs="Arial"/>
                <w:color w:val="000000"/>
                <w:lang w:eastAsia="zh-CN"/>
              </w:rPr>
            </w:pPr>
            <w:r w:rsidRPr="000900B3">
              <w:rPr>
                <w:rFonts w:cs="Arial"/>
                <w:color w:val="000000"/>
                <w:lang w:eastAsia="zh-CN"/>
              </w:rPr>
              <w:t>2</w:t>
            </w:r>
            <w:r w:rsidRPr="000900B3">
              <w:rPr>
                <w:rFonts w:cs="Arial"/>
                <w:color w:val="000000"/>
                <w:lang w:eastAsia="zh-CN"/>
              </w:rPr>
              <w:br/>
              <w:t>(22.2%)</w:t>
            </w:r>
          </w:p>
        </w:tc>
        <w:tc>
          <w:tcPr>
            <w:tcW w:w="1245" w:type="dxa"/>
            <w:shd w:val="clear" w:color="auto" w:fill="auto"/>
          </w:tcPr>
          <w:p w14:paraId="7F022DD5" w14:textId="77777777" w:rsidR="00450D12" w:rsidRPr="000900B3" w:rsidRDefault="00450D12" w:rsidP="002D172F">
            <w:pPr>
              <w:jc w:val="center"/>
              <w:rPr>
                <w:rFonts w:cs="Arial"/>
                <w:color w:val="000000"/>
                <w:lang w:eastAsia="zh-CN"/>
              </w:rPr>
            </w:pPr>
            <w:r w:rsidRPr="000900B3">
              <w:rPr>
                <w:rFonts w:cs="Arial"/>
                <w:color w:val="000000"/>
                <w:lang w:eastAsia="zh-CN"/>
              </w:rPr>
              <w:t>3</w:t>
            </w:r>
            <w:r w:rsidRPr="000900B3">
              <w:rPr>
                <w:rFonts w:cs="Arial"/>
                <w:color w:val="000000"/>
                <w:lang w:eastAsia="zh-CN"/>
              </w:rPr>
              <w:br/>
              <w:t>(33.3%)</w:t>
            </w:r>
          </w:p>
        </w:tc>
        <w:tc>
          <w:tcPr>
            <w:tcW w:w="1328" w:type="dxa"/>
            <w:shd w:val="clear" w:color="auto" w:fill="auto"/>
          </w:tcPr>
          <w:p w14:paraId="11A54FAC" w14:textId="77777777" w:rsidR="00450D12" w:rsidRPr="000900B3" w:rsidRDefault="00450D12" w:rsidP="002D172F">
            <w:pPr>
              <w:jc w:val="center"/>
              <w:rPr>
                <w:rFonts w:cs="Arial"/>
                <w:color w:val="000000"/>
                <w:lang w:eastAsia="zh-CN"/>
              </w:rPr>
            </w:pPr>
            <w:r w:rsidRPr="000900B3">
              <w:rPr>
                <w:rFonts w:cs="Arial"/>
                <w:color w:val="000000"/>
                <w:lang w:eastAsia="zh-CN"/>
              </w:rPr>
              <w:t>3</w:t>
            </w:r>
            <w:r w:rsidRPr="000900B3">
              <w:rPr>
                <w:rFonts w:cs="Arial"/>
                <w:color w:val="000000"/>
                <w:lang w:eastAsia="zh-CN"/>
              </w:rPr>
              <w:br/>
              <w:t>(33.3%)</w:t>
            </w:r>
          </w:p>
        </w:tc>
        <w:tc>
          <w:tcPr>
            <w:tcW w:w="1662" w:type="dxa"/>
            <w:shd w:val="clear" w:color="auto" w:fill="auto"/>
          </w:tcPr>
          <w:p w14:paraId="0DEE46BD" w14:textId="77777777" w:rsidR="00450D12" w:rsidRPr="000900B3" w:rsidRDefault="00450D12" w:rsidP="002D172F">
            <w:pPr>
              <w:jc w:val="center"/>
              <w:rPr>
                <w:rFonts w:cs="Arial"/>
                <w:color w:val="000000"/>
                <w:lang w:eastAsia="zh-CN"/>
              </w:rPr>
            </w:pPr>
            <w:r w:rsidRPr="000900B3">
              <w:rPr>
                <w:rFonts w:cs="Arial"/>
                <w:color w:val="000000"/>
                <w:lang w:eastAsia="zh-CN"/>
              </w:rPr>
              <w:t>0</w:t>
            </w:r>
            <w:r w:rsidRPr="000900B3">
              <w:rPr>
                <w:rFonts w:cs="Arial"/>
                <w:color w:val="000000"/>
                <w:lang w:eastAsia="zh-CN"/>
              </w:rPr>
              <w:br/>
              <w:t>(0.0%)</w:t>
            </w:r>
          </w:p>
        </w:tc>
        <w:tc>
          <w:tcPr>
            <w:tcW w:w="1828" w:type="dxa"/>
            <w:shd w:val="clear" w:color="auto" w:fill="auto"/>
          </w:tcPr>
          <w:p w14:paraId="091C7E8E" w14:textId="77777777" w:rsidR="00450D12" w:rsidRPr="000900B3" w:rsidRDefault="00450D12" w:rsidP="002D172F">
            <w:pPr>
              <w:jc w:val="center"/>
              <w:rPr>
                <w:rFonts w:cs="Arial"/>
                <w:color w:val="000000"/>
                <w:lang w:eastAsia="zh-CN"/>
              </w:rPr>
            </w:pPr>
            <w:r w:rsidRPr="000900B3">
              <w:rPr>
                <w:rFonts w:cs="Arial"/>
                <w:color w:val="000000"/>
                <w:lang w:eastAsia="zh-CN"/>
              </w:rPr>
              <w:t>1</w:t>
            </w:r>
            <w:r w:rsidRPr="000900B3">
              <w:rPr>
                <w:rFonts w:cs="Arial"/>
                <w:color w:val="000000"/>
                <w:lang w:eastAsia="zh-CN"/>
              </w:rPr>
              <w:br/>
              <w:t>(11.1%)</w:t>
            </w:r>
          </w:p>
        </w:tc>
      </w:tr>
      <w:tr w:rsidR="00450D12" w:rsidRPr="000900B3" w14:paraId="645D280C" w14:textId="77777777" w:rsidTr="005610E5">
        <w:trPr>
          <w:cantSplit/>
          <w:trHeight w:val="590"/>
        </w:trPr>
        <w:tc>
          <w:tcPr>
            <w:tcW w:w="2204" w:type="dxa"/>
            <w:shd w:val="clear" w:color="auto" w:fill="auto"/>
            <w:vAlign w:val="center"/>
          </w:tcPr>
          <w:p w14:paraId="34421228" w14:textId="77777777" w:rsidR="00450D12" w:rsidRPr="00D779CC" w:rsidRDefault="00450D12" w:rsidP="002D172F">
            <w:pPr>
              <w:rPr>
                <w:rFonts w:cs="Arial"/>
                <w:bCs/>
                <w:color w:val="000000"/>
                <w:lang w:eastAsia="zh-CN"/>
              </w:rPr>
            </w:pPr>
            <w:r w:rsidRPr="00D779CC">
              <w:rPr>
                <w:rFonts w:cs="Arial"/>
                <w:bCs/>
                <w:color w:val="000000"/>
                <w:lang w:eastAsia="zh-CN"/>
              </w:rPr>
              <w:t>Two or More Races</w:t>
            </w:r>
          </w:p>
        </w:tc>
        <w:tc>
          <w:tcPr>
            <w:tcW w:w="1018" w:type="dxa"/>
            <w:shd w:val="clear" w:color="auto" w:fill="auto"/>
          </w:tcPr>
          <w:p w14:paraId="65BF6477" w14:textId="77777777" w:rsidR="00450D12" w:rsidRPr="000900B3" w:rsidRDefault="00450D12" w:rsidP="002D172F">
            <w:pPr>
              <w:jc w:val="center"/>
              <w:rPr>
                <w:rFonts w:cs="Arial"/>
                <w:color w:val="000000"/>
                <w:lang w:eastAsia="zh-CN"/>
              </w:rPr>
            </w:pPr>
            <w:r w:rsidRPr="000900B3">
              <w:rPr>
                <w:rFonts w:cs="Arial"/>
                <w:color w:val="000000"/>
                <w:lang w:eastAsia="zh-CN"/>
              </w:rPr>
              <w:t>681</w:t>
            </w:r>
          </w:p>
        </w:tc>
        <w:tc>
          <w:tcPr>
            <w:tcW w:w="1245" w:type="dxa"/>
            <w:shd w:val="clear" w:color="auto" w:fill="auto"/>
          </w:tcPr>
          <w:p w14:paraId="7A7E248F" w14:textId="77777777" w:rsidR="00450D12" w:rsidRPr="000900B3" w:rsidRDefault="00450D12" w:rsidP="002D172F">
            <w:pPr>
              <w:jc w:val="center"/>
              <w:rPr>
                <w:rFonts w:cs="Arial"/>
                <w:color w:val="000000"/>
                <w:lang w:eastAsia="zh-CN"/>
              </w:rPr>
            </w:pPr>
            <w:r w:rsidRPr="000900B3">
              <w:rPr>
                <w:rFonts w:cs="Arial"/>
                <w:color w:val="000000"/>
                <w:lang w:eastAsia="zh-CN"/>
              </w:rPr>
              <w:t>6</w:t>
            </w:r>
            <w:r w:rsidRPr="000900B3">
              <w:rPr>
                <w:rFonts w:cs="Arial"/>
                <w:color w:val="000000"/>
                <w:lang w:eastAsia="zh-CN"/>
              </w:rPr>
              <w:br/>
              <w:t>(0.9%)</w:t>
            </w:r>
          </w:p>
        </w:tc>
        <w:tc>
          <w:tcPr>
            <w:tcW w:w="1245" w:type="dxa"/>
            <w:shd w:val="clear" w:color="auto" w:fill="auto"/>
          </w:tcPr>
          <w:p w14:paraId="544D8167" w14:textId="77777777" w:rsidR="00450D12" w:rsidRPr="000900B3" w:rsidRDefault="00450D12" w:rsidP="002D172F">
            <w:pPr>
              <w:jc w:val="center"/>
              <w:rPr>
                <w:rFonts w:cs="Arial"/>
                <w:color w:val="000000"/>
                <w:lang w:eastAsia="zh-CN"/>
              </w:rPr>
            </w:pPr>
            <w:r w:rsidRPr="000900B3">
              <w:rPr>
                <w:rFonts w:cs="Arial"/>
                <w:color w:val="000000"/>
                <w:lang w:eastAsia="zh-CN"/>
              </w:rPr>
              <w:t>72</w:t>
            </w:r>
            <w:r w:rsidRPr="000900B3">
              <w:rPr>
                <w:rFonts w:cs="Arial"/>
                <w:color w:val="000000"/>
                <w:lang w:eastAsia="zh-CN"/>
              </w:rPr>
              <w:br/>
              <w:t>(10.6%)</w:t>
            </w:r>
          </w:p>
        </w:tc>
        <w:tc>
          <w:tcPr>
            <w:tcW w:w="1328" w:type="dxa"/>
            <w:shd w:val="clear" w:color="auto" w:fill="auto"/>
          </w:tcPr>
          <w:p w14:paraId="3C6A2535" w14:textId="77777777" w:rsidR="00450D12" w:rsidRPr="000900B3" w:rsidRDefault="00450D12" w:rsidP="002D172F">
            <w:pPr>
              <w:jc w:val="center"/>
              <w:rPr>
                <w:rFonts w:cs="Arial"/>
                <w:color w:val="000000"/>
                <w:lang w:eastAsia="zh-CN"/>
              </w:rPr>
            </w:pPr>
            <w:r w:rsidRPr="000900B3">
              <w:rPr>
                <w:rFonts w:cs="Arial"/>
                <w:color w:val="000000"/>
                <w:lang w:eastAsia="zh-CN"/>
              </w:rPr>
              <w:t>83</w:t>
            </w:r>
            <w:r w:rsidRPr="000900B3">
              <w:rPr>
                <w:rFonts w:cs="Arial"/>
                <w:color w:val="000000"/>
                <w:lang w:eastAsia="zh-CN"/>
              </w:rPr>
              <w:br/>
              <w:t>(12.2%)</w:t>
            </w:r>
          </w:p>
        </w:tc>
        <w:tc>
          <w:tcPr>
            <w:tcW w:w="1662" w:type="dxa"/>
            <w:shd w:val="clear" w:color="auto" w:fill="auto"/>
          </w:tcPr>
          <w:p w14:paraId="4F224575" w14:textId="77777777" w:rsidR="00450D12" w:rsidRPr="000900B3" w:rsidRDefault="00450D12" w:rsidP="002D172F">
            <w:pPr>
              <w:jc w:val="center"/>
              <w:rPr>
                <w:rFonts w:cs="Arial"/>
                <w:color w:val="000000"/>
                <w:lang w:eastAsia="zh-CN"/>
              </w:rPr>
            </w:pPr>
            <w:r w:rsidRPr="000900B3">
              <w:rPr>
                <w:rFonts w:cs="Arial"/>
                <w:color w:val="000000"/>
                <w:lang w:eastAsia="zh-CN"/>
              </w:rPr>
              <w:t>283</w:t>
            </w:r>
            <w:r w:rsidRPr="000900B3">
              <w:rPr>
                <w:rFonts w:cs="Arial"/>
                <w:color w:val="000000"/>
                <w:lang w:eastAsia="zh-CN"/>
              </w:rPr>
              <w:br/>
              <w:t>(41.6%)</w:t>
            </w:r>
          </w:p>
        </w:tc>
        <w:tc>
          <w:tcPr>
            <w:tcW w:w="1828" w:type="dxa"/>
            <w:shd w:val="clear" w:color="auto" w:fill="auto"/>
          </w:tcPr>
          <w:p w14:paraId="70CF8639" w14:textId="77777777" w:rsidR="00450D12" w:rsidRPr="000900B3" w:rsidRDefault="00450D12" w:rsidP="002D172F">
            <w:pPr>
              <w:jc w:val="center"/>
              <w:rPr>
                <w:rFonts w:cs="Arial"/>
                <w:color w:val="000000"/>
                <w:lang w:eastAsia="zh-CN"/>
              </w:rPr>
            </w:pPr>
            <w:r w:rsidRPr="000900B3">
              <w:rPr>
                <w:rFonts w:cs="Arial"/>
                <w:color w:val="000000"/>
                <w:lang w:eastAsia="zh-CN"/>
              </w:rPr>
              <w:t>237</w:t>
            </w:r>
            <w:r w:rsidRPr="000900B3">
              <w:rPr>
                <w:rFonts w:cs="Arial"/>
                <w:color w:val="000000"/>
                <w:lang w:eastAsia="zh-CN"/>
              </w:rPr>
              <w:br/>
              <w:t>(34.8%)</w:t>
            </w:r>
          </w:p>
        </w:tc>
      </w:tr>
      <w:tr w:rsidR="00450D12" w:rsidRPr="000900B3" w14:paraId="612A96AE" w14:textId="77777777" w:rsidTr="005610E5">
        <w:trPr>
          <w:cantSplit/>
          <w:trHeight w:val="590"/>
        </w:trPr>
        <w:tc>
          <w:tcPr>
            <w:tcW w:w="2204" w:type="dxa"/>
            <w:shd w:val="clear" w:color="auto" w:fill="auto"/>
            <w:vAlign w:val="center"/>
          </w:tcPr>
          <w:p w14:paraId="64D65190" w14:textId="77777777" w:rsidR="00450D12" w:rsidRPr="00D779CC" w:rsidRDefault="00450D12" w:rsidP="002D172F">
            <w:pPr>
              <w:rPr>
                <w:rFonts w:cs="Arial"/>
                <w:bCs/>
                <w:color w:val="000000"/>
                <w:lang w:eastAsia="zh-CN"/>
              </w:rPr>
            </w:pPr>
            <w:r w:rsidRPr="00D779CC">
              <w:rPr>
                <w:rFonts w:cs="Arial"/>
                <w:bCs/>
                <w:color w:val="000000"/>
                <w:lang w:eastAsia="zh-CN"/>
              </w:rPr>
              <w:t>White</w:t>
            </w:r>
          </w:p>
        </w:tc>
        <w:tc>
          <w:tcPr>
            <w:tcW w:w="1018" w:type="dxa"/>
            <w:shd w:val="clear" w:color="auto" w:fill="auto"/>
          </w:tcPr>
          <w:p w14:paraId="0D03EF29" w14:textId="77777777" w:rsidR="00450D12" w:rsidRPr="000900B3" w:rsidRDefault="00450D12" w:rsidP="002D172F">
            <w:pPr>
              <w:jc w:val="center"/>
              <w:rPr>
                <w:rFonts w:cs="Arial"/>
                <w:color w:val="000000"/>
                <w:lang w:eastAsia="zh-CN"/>
              </w:rPr>
            </w:pPr>
            <w:r w:rsidRPr="000900B3">
              <w:rPr>
                <w:rFonts w:cs="Arial"/>
                <w:color w:val="000000"/>
                <w:lang w:eastAsia="zh-CN"/>
              </w:rPr>
              <w:t>4,029</w:t>
            </w:r>
          </w:p>
        </w:tc>
        <w:tc>
          <w:tcPr>
            <w:tcW w:w="1245" w:type="dxa"/>
            <w:shd w:val="clear" w:color="auto" w:fill="auto"/>
          </w:tcPr>
          <w:p w14:paraId="6AFAB64F" w14:textId="77777777" w:rsidR="00450D12" w:rsidRPr="000900B3" w:rsidRDefault="00450D12" w:rsidP="002D172F">
            <w:pPr>
              <w:jc w:val="center"/>
              <w:rPr>
                <w:rFonts w:cs="Arial"/>
                <w:color w:val="000000"/>
                <w:lang w:eastAsia="zh-CN"/>
              </w:rPr>
            </w:pPr>
            <w:r w:rsidRPr="000900B3">
              <w:rPr>
                <w:rFonts w:cs="Arial"/>
                <w:color w:val="000000"/>
                <w:lang w:eastAsia="zh-CN"/>
              </w:rPr>
              <w:t>40</w:t>
            </w:r>
            <w:r w:rsidRPr="000900B3">
              <w:rPr>
                <w:rFonts w:cs="Arial"/>
                <w:color w:val="000000"/>
                <w:lang w:eastAsia="zh-CN"/>
              </w:rPr>
              <w:br/>
              <w:t>(1.0%)</w:t>
            </w:r>
          </w:p>
        </w:tc>
        <w:tc>
          <w:tcPr>
            <w:tcW w:w="1245" w:type="dxa"/>
            <w:shd w:val="clear" w:color="auto" w:fill="auto"/>
          </w:tcPr>
          <w:p w14:paraId="2F30DA4E" w14:textId="77777777" w:rsidR="00450D12" w:rsidRPr="000900B3" w:rsidRDefault="00450D12" w:rsidP="002D172F">
            <w:pPr>
              <w:jc w:val="center"/>
              <w:rPr>
                <w:rFonts w:cs="Arial"/>
                <w:color w:val="000000"/>
                <w:lang w:eastAsia="zh-CN"/>
              </w:rPr>
            </w:pPr>
            <w:r w:rsidRPr="000900B3">
              <w:rPr>
                <w:rFonts w:cs="Arial"/>
                <w:color w:val="000000"/>
                <w:lang w:eastAsia="zh-CN"/>
              </w:rPr>
              <w:t>759</w:t>
            </w:r>
            <w:r w:rsidRPr="000900B3">
              <w:rPr>
                <w:rFonts w:cs="Arial"/>
                <w:color w:val="000000"/>
                <w:lang w:eastAsia="zh-CN"/>
              </w:rPr>
              <w:br/>
              <w:t>(18.8%)</w:t>
            </w:r>
          </w:p>
        </w:tc>
        <w:tc>
          <w:tcPr>
            <w:tcW w:w="1328" w:type="dxa"/>
            <w:shd w:val="clear" w:color="auto" w:fill="auto"/>
          </w:tcPr>
          <w:p w14:paraId="0033A181" w14:textId="77777777" w:rsidR="00450D12" w:rsidRPr="000900B3" w:rsidRDefault="00450D12" w:rsidP="002D172F">
            <w:pPr>
              <w:jc w:val="center"/>
              <w:rPr>
                <w:rFonts w:cs="Arial"/>
                <w:color w:val="000000"/>
                <w:lang w:eastAsia="zh-CN"/>
              </w:rPr>
            </w:pPr>
            <w:r w:rsidRPr="000900B3">
              <w:rPr>
                <w:rFonts w:cs="Arial"/>
                <w:color w:val="000000"/>
                <w:lang w:eastAsia="zh-CN"/>
              </w:rPr>
              <w:t>760</w:t>
            </w:r>
            <w:r w:rsidRPr="000900B3">
              <w:rPr>
                <w:rFonts w:cs="Arial"/>
                <w:color w:val="000000"/>
                <w:lang w:eastAsia="zh-CN"/>
              </w:rPr>
              <w:br/>
              <w:t>(18.9%)</w:t>
            </w:r>
          </w:p>
        </w:tc>
        <w:tc>
          <w:tcPr>
            <w:tcW w:w="1662" w:type="dxa"/>
            <w:shd w:val="clear" w:color="auto" w:fill="auto"/>
          </w:tcPr>
          <w:p w14:paraId="57C78A0F" w14:textId="77777777" w:rsidR="00450D12" w:rsidRPr="000900B3" w:rsidRDefault="00450D12" w:rsidP="002D172F">
            <w:pPr>
              <w:jc w:val="center"/>
              <w:rPr>
                <w:rFonts w:cs="Arial"/>
                <w:color w:val="000000"/>
                <w:lang w:eastAsia="zh-CN"/>
              </w:rPr>
            </w:pPr>
            <w:r w:rsidRPr="000900B3">
              <w:rPr>
                <w:rFonts w:cs="Arial"/>
                <w:color w:val="000000"/>
                <w:lang w:eastAsia="zh-CN"/>
              </w:rPr>
              <w:t>1,662</w:t>
            </w:r>
            <w:r w:rsidRPr="000900B3">
              <w:rPr>
                <w:rFonts w:cs="Arial"/>
                <w:color w:val="000000"/>
                <w:lang w:eastAsia="zh-CN"/>
              </w:rPr>
              <w:br/>
              <w:t>(41.3%)</w:t>
            </w:r>
          </w:p>
        </w:tc>
        <w:tc>
          <w:tcPr>
            <w:tcW w:w="1828" w:type="dxa"/>
            <w:shd w:val="clear" w:color="auto" w:fill="auto"/>
          </w:tcPr>
          <w:p w14:paraId="1D084422" w14:textId="77777777" w:rsidR="00450D12" w:rsidRPr="000900B3" w:rsidRDefault="00450D12" w:rsidP="002D172F">
            <w:pPr>
              <w:jc w:val="center"/>
              <w:rPr>
                <w:rFonts w:cs="Arial"/>
                <w:color w:val="000000"/>
                <w:lang w:eastAsia="zh-CN"/>
              </w:rPr>
            </w:pPr>
            <w:r w:rsidRPr="000900B3">
              <w:rPr>
                <w:rFonts w:cs="Arial"/>
                <w:color w:val="000000"/>
                <w:lang w:eastAsia="zh-CN"/>
              </w:rPr>
              <w:t>808</w:t>
            </w:r>
            <w:r w:rsidRPr="000900B3">
              <w:rPr>
                <w:rFonts w:cs="Arial"/>
                <w:color w:val="000000"/>
                <w:lang w:eastAsia="zh-CN"/>
              </w:rPr>
              <w:br/>
              <w:t>(20.1%)</w:t>
            </w:r>
          </w:p>
        </w:tc>
      </w:tr>
      <w:tr w:rsidR="00450D12" w:rsidRPr="000900B3" w14:paraId="090790D6" w14:textId="77777777" w:rsidTr="005610E5">
        <w:trPr>
          <w:cantSplit/>
          <w:trHeight w:val="590"/>
        </w:trPr>
        <w:tc>
          <w:tcPr>
            <w:tcW w:w="2204" w:type="dxa"/>
            <w:shd w:val="clear" w:color="auto" w:fill="auto"/>
            <w:vAlign w:val="center"/>
          </w:tcPr>
          <w:p w14:paraId="39E3723E" w14:textId="77777777" w:rsidR="00450D12" w:rsidRPr="00D779CC" w:rsidRDefault="00450D12" w:rsidP="002D172F">
            <w:pPr>
              <w:rPr>
                <w:rFonts w:cs="Arial"/>
                <w:bCs/>
                <w:color w:val="000000"/>
                <w:lang w:eastAsia="zh-CN"/>
              </w:rPr>
            </w:pPr>
            <w:r w:rsidRPr="00D779CC">
              <w:rPr>
                <w:rFonts w:cs="Arial"/>
                <w:bCs/>
                <w:color w:val="000000"/>
                <w:lang w:eastAsia="zh-CN"/>
              </w:rPr>
              <w:t>Socioeconomically Disadvantaged</w:t>
            </w:r>
          </w:p>
        </w:tc>
        <w:tc>
          <w:tcPr>
            <w:tcW w:w="1018" w:type="dxa"/>
            <w:shd w:val="clear" w:color="auto" w:fill="auto"/>
          </w:tcPr>
          <w:p w14:paraId="65A296FA" w14:textId="77777777" w:rsidR="00450D12" w:rsidRPr="000900B3" w:rsidRDefault="00450D12" w:rsidP="002D172F">
            <w:pPr>
              <w:jc w:val="center"/>
              <w:rPr>
                <w:rFonts w:cs="Arial"/>
                <w:color w:val="000000"/>
                <w:lang w:eastAsia="zh-CN"/>
              </w:rPr>
            </w:pPr>
            <w:r w:rsidRPr="000900B3">
              <w:rPr>
                <w:rFonts w:cs="Arial"/>
                <w:color w:val="000000"/>
                <w:lang w:eastAsia="zh-CN"/>
              </w:rPr>
              <w:t>6,631</w:t>
            </w:r>
          </w:p>
        </w:tc>
        <w:tc>
          <w:tcPr>
            <w:tcW w:w="1245" w:type="dxa"/>
            <w:shd w:val="clear" w:color="auto" w:fill="auto"/>
          </w:tcPr>
          <w:p w14:paraId="2986E896" w14:textId="77777777" w:rsidR="00450D12" w:rsidRPr="000900B3" w:rsidRDefault="00450D12" w:rsidP="002D172F">
            <w:pPr>
              <w:jc w:val="center"/>
              <w:rPr>
                <w:rFonts w:cs="Arial"/>
                <w:color w:val="000000"/>
                <w:lang w:eastAsia="zh-CN"/>
              </w:rPr>
            </w:pPr>
            <w:r w:rsidRPr="000900B3">
              <w:rPr>
                <w:rFonts w:cs="Arial"/>
                <w:color w:val="000000"/>
                <w:lang w:eastAsia="zh-CN"/>
              </w:rPr>
              <w:t>534</w:t>
            </w:r>
            <w:r w:rsidRPr="000900B3">
              <w:rPr>
                <w:rFonts w:cs="Arial"/>
                <w:color w:val="000000"/>
                <w:lang w:eastAsia="zh-CN"/>
              </w:rPr>
              <w:br/>
              <w:t>(8.1%)</w:t>
            </w:r>
          </w:p>
        </w:tc>
        <w:tc>
          <w:tcPr>
            <w:tcW w:w="1245" w:type="dxa"/>
            <w:shd w:val="clear" w:color="auto" w:fill="auto"/>
          </w:tcPr>
          <w:p w14:paraId="37958E52" w14:textId="77777777" w:rsidR="00450D12" w:rsidRPr="000900B3" w:rsidRDefault="00450D12" w:rsidP="002D172F">
            <w:pPr>
              <w:jc w:val="center"/>
              <w:rPr>
                <w:rFonts w:cs="Arial"/>
                <w:color w:val="000000"/>
                <w:lang w:eastAsia="zh-CN"/>
              </w:rPr>
            </w:pPr>
            <w:r w:rsidRPr="000900B3">
              <w:rPr>
                <w:rFonts w:cs="Arial"/>
                <w:color w:val="000000"/>
                <w:lang w:eastAsia="zh-CN"/>
              </w:rPr>
              <w:t>2,976</w:t>
            </w:r>
            <w:r w:rsidRPr="000900B3">
              <w:rPr>
                <w:rFonts w:cs="Arial"/>
                <w:color w:val="000000"/>
                <w:lang w:eastAsia="zh-CN"/>
              </w:rPr>
              <w:br/>
              <w:t>(44.9%)</w:t>
            </w:r>
          </w:p>
        </w:tc>
        <w:tc>
          <w:tcPr>
            <w:tcW w:w="1328" w:type="dxa"/>
            <w:shd w:val="clear" w:color="auto" w:fill="auto"/>
          </w:tcPr>
          <w:p w14:paraId="7F81B2BB" w14:textId="77777777" w:rsidR="00450D12" w:rsidRPr="000900B3" w:rsidRDefault="00450D12" w:rsidP="002D172F">
            <w:pPr>
              <w:jc w:val="center"/>
              <w:rPr>
                <w:rFonts w:cs="Arial"/>
                <w:color w:val="000000"/>
                <w:lang w:eastAsia="zh-CN"/>
              </w:rPr>
            </w:pPr>
            <w:r w:rsidRPr="000900B3">
              <w:rPr>
                <w:rFonts w:cs="Arial"/>
                <w:color w:val="000000"/>
                <w:lang w:eastAsia="zh-CN"/>
              </w:rPr>
              <w:t>2,239</w:t>
            </w:r>
            <w:r w:rsidRPr="000900B3">
              <w:rPr>
                <w:rFonts w:cs="Arial"/>
                <w:color w:val="000000"/>
                <w:lang w:eastAsia="zh-CN"/>
              </w:rPr>
              <w:br/>
              <w:t>(33.8%)</w:t>
            </w:r>
          </w:p>
        </w:tc>
        <w:tc>
          <w:tcPr>
            <w:tcW w:w="1662" w:type="dxa"/>
            <w:shd w:val="clear" w:color="auto" w:fill="auto"/>
          </w:tcPr>
          <w:p w14:paraId="2DB2B30F" w14:textId="77777777" w:rsidR="00450D12" w:rsidRPr="000900B3" w:rsidRDefault="00450D12" w:rsidP="002D172F">
            <w:pPr>
              <w:jc w:val="center"/>
              <w:rPr>
                <w:rFonts w:cs="Arial"/>
                <w:color w:val="000000"/>
                <w:lang w:eastAsia="zh-CN"/>
              </w:rPr>
            </w:pPr>
            <w:r w:rsidRPr="000900B3">
              <w:rPr>
                <w:rFonts w:cs="Arial"/>
                <w:color w:val="000000"/>
                <w:lang w:eastAsia="zh-CN"/>
              </w:rPr>
              <w:t>762</w:t>
            </w:r>
            <w:r w:rsidRPr="000900B3">
              <w:rPr>
                <w:rFonts w:cs="Arial"/>
                <w:color w:val="000000"/>
                <w:lang w:eastAsia="zh-CN"/>
              </w:rPr>
              <w:br/>
              <w:t>(11.5%)</w:t>
            </w:r>
          </w:p>
        </w:tc>
        <w:tc>
          <w:tcPr>
            <w:tcW w:w="1828" w:type="dxa"/>
            <w:shd w:val="clear" w:color="auto" w:fill="auto"/>
          </w:tcPr>
          <w:p w14:paraId="3B8C1B7E" w14:textId="77777777" w:rsidR="00450D12" w:rsidRPr="000900B3" w:rsidRDefault="00450D12" w:rsidP="002D172F">
            <w:pPr>
              <w:jc w:val="center"/>
              <w:rPr>
                <w:rFonts w:cs="Arial"/>
                <w:color w:val="000000"/>
                <w:lang w:eastAsia="zh-CN"/>
              </w:rPr>
            </w:pPr>
            <w:r w:rsidRPr="000900B3">
              <w:rPr>
                <w:rFonts w:cs="Arial"/>
                <w:color w:val="000000"/>
                <w:lang w:eastAsia="zh-CN"/>
              </w:rPr>
              <w:t>120</w:t>
            </w:r>
            <w:r w:rsidRPr="000900B3">
              <w:rPr>
                <w:rFonts w:cs="Arial"/>
                <w:color w:val="000000"/>
                <w:lang w:eastAsia="zh-CN"/>
              </w:rPr>
              <w:br/>
              <w:t>(1.8%)</w:t>
            </w:r>
          </w:p>
        </w:tc>
      </w:tr>
      <w:tr w:rsidR="00450D12" w:rsidRPr="000900B3" w14:paraId="638482D0" w14:textId="77777777" w:rsidTr="005610E5">
        <w:trPr>
          <w:cantSplit/>
          <w:trHeight w:val="590"/>
        </w:trPr>
        <w:tc>
          <w:tcPr>
            <w:tcW w:w="2204" w:type="dxa"/>
            <w:shd w:val="clear" w:color="auto" w:fill="auto"/>
            <w:vAlign w:val="center"/>
          </w:tcPr>
          <w:p w14:paraId="024C0FFA" w14:textId="77777777" w:rsidR="00450D12" w:rsidRPr="00D779CC" w:rsidRDefault="00450D12" w:rsidP="002D172F">
            <w:pPr>
              <w:rPr>
                <w:rFonts w:cs="Arial"/>
                <w:bCs/>
                <w:color w:val="000000"/>
                <w:lang w:eastAsia="zh-CN"/>
              </w:rPr>
            </w:pPr>
            <w:r w:rsidRPr="00D779CC">
              <w:rPr>
                <w:rFonts w:cs="Arial"/>
                <w:bCs/>
                <w:color w:val="000000"/>
                <w:lang w:eastAsia="zh-CN"/>
              </w:rPr>
              <w:t>English Learners</w:t>
            </w:r>
          </w:p>
          <w:p w14:paraId="3B0DA012" w14:textId="77777777" w:rsidR="00450D12" w:rsidRPr="00D779CC" w:rsidRDefault="00450D12" w:rsidP="002D172F">
            <w:pPr>
              <w:rPr>
                <w:rFonts w:cs="Arial"/>
                <w:bCs/>
                <w:color w:val="000000"/>
                <w:lang w:eastAsia="zh-CN"/>
              </w:rPr>
            </w:pPr>
            <w:r w:rsidRPr="00D779CC">
              <w:rPr>
                <w:rFonts w:cs="Arial"/>
                <w:bCs/>
                <w:color w:val="000000"/>
                <w:lang w:eastAsia="zh-CN"/>
              </w:rPr>
              <w:t>(4 years of RFEP)</w:t>
            </w:r>
          </w:p>
        </w:tc>
        <w:tc>
          <w:tcPr>
            <w:tcW w:w="1018" w:type="dxa"/>
            <w:shd w:val="clear" w:color="auto" w:fill="auto"/>
          </w:tcPr>
          <w:p w14:paraId="14C29980" w14:textId="77777777" w:rsidR="00450D12" w:rsidRPr="000900B3" w:rsidRDefault="00450D12" w:rsidP="002D172F">
            <w:pPr>
              <w:jc w:val="center"/>
              <w:rPr>
                <w:rFonts w:cs="Arial"/>
                <w:color w:val="000000"/>
                <w:lang w:eastAsia="zh-CN"/>
              </w:rPr>
            </w:pPr>
            <w:r w:rsidRPr="000900B3">
              <w:rPr>
                <w:rFonts w:cs="Arial"/>
                <w:color w:val="000000"/>
                <w:lang w:eastAsia="zh-CN"/>
              </w:rPr>
              <w:t>5,817</w:t>
            </w:r>
          </w:p>
        </w:tc>
        <w:tc>
          <w:tcPr>
            <w:tcW w:w="1245" w:type="dxa"/>
            <w:shd w:val="clear" w:color="auto" w:fill="auto"/>
          </w:tcPr>
          <w:p w14:paraId="08878E82" w14:textId="77777777" w:rsidR="00450D12" w:rsidRPr="000900B3" w:rsidRDefault="00450D12" w:rsidP="002D172F">
            <w:pPr>
              <w:jc w:val="center"/>
              <w:rPr>
                <w:rFonts w:cs="Arial"/>
                <w:color w:val="000000"/>
                <w:lang w:eastAsia="zh-CN"/>
              </w:rPr>
            </w:pPr>
            <w:r w:rsidRPr="000900B3">
              <w:rPr>
                <w:rFonts w:cs="Arial"/>
                <w:color w:val="000000"/>
                <w:lang w:eastAsia="zh-CN"/>
              </w:rPr>
              <w:t>695</w:t>
            </w:r>
            <w:r w:rsidRPr="000900B3">
              <w:rPr>
                <w:rFonts w:cs="Arial"/>
                <w:color w:val="000000"/>
                <w:lang w:eastAsia="zh-CN"/>
              </w:rPr>
              <w:br/>
              <w:t>(11.9%)</w:t>
            </w:r>
          </w:p>
        </w:tc>
        <w:tc>
          <w:tcPr>
            <w:tcW w:w="1245" w:type="dxa"/>
            <w:shd w:val="clear" w:color="auto" w:fill="auto"/>
          </w:tcPr>
          <w:p w14:paraId="5372BDE2" w14:textId="77777777" w:rsidR="00450D12" w:rsidRPr="000900B3" w:rsidRDefault="00450D12" w:rsidP="002D172F">
            <w:pPr>
              <w:jc w:val="center"/>
              <w:rPr>
                <w:rFonts w:cs="Arial"/>
                <w:color w:val="000000"/>
                <w:lang w:eastAsia="zh-CN"/>
              </w:rPr>
            </w:pPr>
            <w:r w:rsidRPr="000900B3">
              <w:rPr>
                <w:rFonts w:cs="Arial"/>
                <w:color w:val="000000"/>
                <w:lang w:eastAsia="zh-CN"/>
              </w:rPr>
              <w:t>2,260</w:t>
            </w:r>
            <w:r w:rsidRPr="000900B3">
              <w:rPr>
                <w:rFonts w:cs="Arial"/>
                <w:color w:val="000000"/>
                <w:lang w:eastAsia="zh-CN"/>
              </w:rPr>
              <w:br/>
              <w:t>(38.9%)</w:t>
            </w:r>
          </w:p>
        </w:tc>
        <w:tc>
          <w:tcPr>
            <w:tcW w:w="1328" w:type="dxa"/>
            <w:shd w:val="clear" w:color="auto" w:fill="auto"/>
          </w:tcPr>
          <w:p w14:paraId="73EB6AD4" w14:textId="77777777" w:rsidR="00450D12" w:rsidRPr="000900B3" w:rsidRDefault="00450D12" w:rsidP="002D172F">
            <w:pPr>
              <w:jc w:val="center"/>
              <w:rPr>
                <w:rFonts w:cs="Arial"/>
                <w:color w:val="000000"/>
                <w:lang w:eastAsia="zh-CN"/>
              </w:rPr>
            </w:pPr>
            <w:r w:rsidRPr="000900B3">
              <w:rPr>
                <w:rFonts w:cs="Arial"/>
                <w:color w:val="000000"/>
                <w:lang w:eastAsia="zh-CN"/>
              </w:rPr>
              <w:t>1,818</w:t>
            </w:r>
            <w:r w:rsidRPr="000900B3">
              <w:rPr>
                <w:rFonts w:cs="Arial"/>
                <w:color w:val="000000"/>
                <w:lang w:eastAsia="zh-CN"/>
              </w:rPr>
              <w:br/>
              <w:t>(31.3%)</w:t>
            </w:r>
          </w:p>
        </w:tc>
        <w:tc>
          <w:tcPr>
            <w:tcW w:w="1662" w:type="dxa"/>
            <w:shd w:val="clear" w:color="auto" w:fill="auto"/>
          </w:tcPr>
          <w:p w14:paraId="296E3E27" w14:textId="77777777" w:rsidR="00450D12" w:rsidRPr="000900B3" w:rsidRDefault="00450D12" w:rsidP="002D172F">
            <w:pPr>
              <w:jc w:val="center"/>
              <w:rPr>
                <w:rFonts w:cs="Arial"/>
                <w:color w:val="000000"/>
                <w:lang w:eastAsia="zh-CN"/>
              </w:rPr>
            </w:pPr>
            <w:r w:rsidRPr="000900B3">
              <w:rPr>
                <w:rFonts w:cs="Arial"/>
                <w:color w:val="000000"/>
                <w:lang w:eastAsia="zh-CN"/>
              </w:rPr>
              <w:t>737</w:t>
            </w:r>
            <w:r w:rsidRPr="000900B3">
              <w:rPr>
                <w:rFonts w:cs="Arial"/>
                <w:color w:val="000000"/>
                <w:lang w:eastAsia="zh-CN"/>
              </w:rPr>
              <w:br/>
              <w:t>(12.7%)</w:t>
            </w:r>
          </w:p>
        </w:tc>
        <w:tc>
          <w:tcPr>
            <w:tcW w:w="1828" w:type="dxa"/>
            <w:shd w:val="clear" w:color="auto" w:fill="auto"/>
          </w:tcPr>
          <w:p w14:paraId="055330D1" w14:textId="77777777" w:rsidR="00450D12" w:rsidRPr="000900B3" w:rsidRDefault="00450D12" w:rsidP="002D172F">
            <w:pPr>
              <w:jc w:val="center"/>
              <w:rPr>
                <w:rFonts w:cs="Arial"/>
                <w:color w:val="000000"/>
                <w:lang w:eastAsia="zh-CN"/>
              </w:rPr>
            </w:pPr>
            <w:r w:rsidRPr="000900B3">
              <w:rPr>
                <w:rFonts w:cs="Arial"/>
                <w:color w:val="000000"/>
                <w:lang w:eastAsia="zh-CN"/>
              </w:rPr>
              <w:t>307</w:t>
            </w:r>
            <w:r w:rsidRPr="000900B3">
              <w:rPr>
                <w:rFonts w:cs="Arial"/>
                <w:color w:val="000000"/>
                <w:lang w:eastAsia="zh-CN"/>
              </w:rPr>
              <w:br/>
              <w:t>(5.3%)</w:t>
            </w:r>
          </w:p>
        </w:tc>
      </w:tr>
      <w:tr w:rsidR="00450D12" w:rsidRPr="000900B3" w14:paraId="20CC0762" w14:textId="77777777" w:rsidTr="005610E5">
        <w:trPr>
          <w:cantSplit/>
          <w:trHeight w:val="590"/>
        </w:trPr>
        <w:tc>
          <w:tcPr>
            <w:tcW w:w="2204" w:type="dxa"/>
            <w:shd w:val="clear" w:color="auto" w:fill="auto"/>
            <w:vAlign w:val="center"/>
          </w:tcPr>
          <w:p w14:paraId="6D9B4AF0" w14:textId="77777777" w:rsidR="00450D12" w:rsidRPr="00D779CC" w:rsidRDefault="00450D12" w:rsidP="002D172F">
            <w:pPr>
              <w:rPr>
                <w:rFonts w:cs="Arial"/>
                <w:bCs/>
                <w:color w:val="000000"/>
                <w:lang w:eastAsia="zh-CN"/>
              </w:rPr>
            </w:pPr>
            <w:r w:rsidRPr="00D779CC">
              <w:rPr>
                <w:rFonts w:cs="Arial"/>
                <w:bCs/>
                <w:color w:val="000000"/>
                <w:lang w:eastAsia="zh-CN"/>
              </w:rPr>
              <w:t>Students with Disabilities</w:t>
            </w:r>
          </w:p>
        </w:tc>
        <w:tc>
          <w:tcPr>
            <w:tcW w:w="1018" w:type="dxa"/>
            <w:shd w:val="clear" w:color="auto" w:fill="auto"/>
          </w:tcPr>
          <w:p w14:paraId="7996D02C" w14:textId="77777777" w:rsidR="00450D12" w:rsidRPr="000900B3" w:rsidRDefault="00450D12" w:rsidP="002D172F">
            <w:pPr>
              <w:jc w:val="center"/>
              <w:rPr>
                <w:rFonts w:cs="Arial"/>
                <w:color w:val="000000"/>
                <w:lang w:eastAsia="zh-CN"/>
              </w:rPr>
            </w:pPr>
            <w:r w:rsidRPr="000900B3">
              <w:rPr>
                <w:rFonts w:cs="Arial"/>
                <w:color w:val="000000"/>
                <w:lang w:eastAsia="zh-CN"/>
              </w:rPr>
              <w:t>3,661</w:t>
            </w:r>
          </w:p>
        </w:tc>
        <w:tc>
          <w:tcPr>
            <w:tcW w:w="1245" w:type="dxa"/>
            <w:shd w:val="clear" w:color="auto" w:fill="auto"/>
          </w:tcPr>
          <w:p w14:paraId="29BD12E9" w14:textId="77777777" w:rsidR="00450D12" w:rsidRPr="000900B3" w:rsidRDefault="00450D12" w:rsidP="002D172F">
            <w:pPr>
              <w:jc w:val="center"/>
              <w:rPr>
                <w:rFonts w:cs="Arial"/>
                <w:color w:val="000000"/>
                <w:lang w:eastAsia="zh-CN"/>
              </w:rPr>
            </w:pPr>
            <w:r w:rsidRPr="000900B3">
              <w:rPr>
                <w:rFonts w:cs="Arial"/>
                <w:color w:val="000000"/>
                <w:lang w:eastAsia="zh-CN"/>
              </w:rPr>
              <w:t>1,644</w:t>
            </w:r>
            <w:r w:rsidRPr="000900B3">
              <w:rPr>
                <w:rFonts w:cs="Arial"/>
                <w:color w:val="000000"/>
                <w:lang w:eastAsia="zh-CN"/>
              </w:rPr>
              <w:br/>
              <w:t>(44.9%)</w:t>
            </w:r>
          </w:p>
        </w:tc>
        <w:tc>
          <w:tcPr>
            <w:tcW w:w="1245" w:type="dxa"/>
            <w:shd w:val="clear" w:color="auto" w:fill="auto"/>
          </w:tcPr>
          <w:p w14:paraId="558B2FE9" w14:textId="77777777" w:rsidR="00450D12" w:rsidRPr="000900B3" w:rsidRDefault="00450D12" w:rsidP="002D172F">
            <w:pPr>
              <w:jc w:val="center"/>
              <w:rPr>
                <w:rFonts w:cs="Arial"/>
                <w:color w:val="000000"/>
                <w:lang w:eastAsia="zh-CN"/>
              </w:rPr>
            </w:pPr>
            <w:r w:rsidRPr="000900B3">
              <w:rPr>
                <w:rFonts w:cs="Arial"/>
                <w:color w:val="000000"/>
                <w:lang w:eastAsia="zh-CN"/>
              </w:rPr>
              <w:t>1,380</w:t>
            </w:r>
            <w:r w:rsidRPr="000900B3">
              <w:rPr>
                <w:rFonts w:cs="Arial"/>
                <w:color w:val="000000"/>
                <w:lang w:eastAsia="zh-CN"/>
              </w:rPr>
              <w:br/>
              <w:t>(37.7%)</w:t>
            </w:r>
          </w:p>
        </w:tc>
        <w:tc>
          <w:tcPr>
            <w:tcW w:w="1328" w:type="dxa"/>
            <w:shd w:val="clear" w:color="auto" w:fill="auto"/>
          </w:tcPr>
          <w:p w14:paraId="57B9F17C" w14:textId="77777777" w:rsidR="00450D12" w:rsidRPr="000900B3" w:rsidRDefault="00450D12" w:rsidP="002D172F">
            <w:pPr>
              <w:jc w:val="center"/>
              <w:rPr>
                <w:rFonts w:cs="Arial"/>
                <w:color w:val="000000"/>
                <w:lang w:eastAsia="zh-CN"/>
              </w:rPr>
            </w:pPr>
            <w:r w:rsidRPr="000900B3">
              <w:rPr>
                <w:rFonts w:cs="Arial"/>
                <w:color w:val="000000"/>
                <w:lang w:eastAsia="zh-CN"/>
              </w:rPr>
              <w:t>496</w:t>
            </w:r>
            <w:r w:rsidRPr="000900B3">
              <w:rPr>
                <w:rFonts w:cs="Arial"/>
                <w:color w:val="000000"/>
                <w:lang w:eastAsia="zh-CN"/>
              </w:rPr>
              <w:br/>
              <w:t>(13.5%)</w:t>
            </w:r>
          </w:p>
        </w:tc>
        <w:tc>
          <w:tcPr>
            <w:tcW w:w="1662" w:type="dxa"/>
            <w:shd w:val="clear" w:color="auto" w:fill="auto"/>
          </w:tcPr>
          <w:p w14:paraId="1371F4D8" w14:textId="77777777" w:rsidR="00450D12" w:rsidRPr="000900B3" w:rsidRDefault="00450D12" w:rsidP="002D172F">
            <w:pPr>
              <w:jc w:val="center"/>
              <w:rPr>
                <w:rFonts w:cs="Arial"/>
                <w:color w:val="000000"/>
                <w:lang w:eastAsia="zh-CN"/>
              </w:rPr>
            </w:pPr>
            <w:r w:rsidRPr="000900B3">
              <w:rPr>
                <w:rFonts w:cs="Arial"/>
                <w:color w:val="000000"/>
                <w:lang w:eastAsia="zh-CN"/>
              </w:rPr>
              <w:t>107</w:t>
            </w:r>
            <w:r w:rsidRPr="000900B3">
              <w:rPr>
                <w:rFonts w:cs="Arial"/>
                <w:color w:val="000000"/>
                <w:lang w:eastAsia="zh-CN"/>
              </w:rPr>
              <w:br/>
              <w:t>(2.9%)</w:t>
            </w:r>
          </w:p>
        </w:tc>
        <w:tc>
          <w:tcPr>
            <w:tcW w:w="1828" w:type="dxa"/>
            <w:shd w:val="clear" w:color="auto" w:fill="auto"/>
          </w:tcPr>
          <w:p w14:paraId="15CAD14C" w14:textId="77777777" w:rsidR="00450D12" w:rsidRPr="000900B3" w:rsidRDefault="00450D12" w:rsidP="002D172F">
            <w:pPr>
              <w:jc w:val="center"/>
              <w:rPr>
                <w:rFonts w:cs="Arial"/>
                <w:color w:val="000000"/>
                <w:lang w:eastAsia="zh-CN"/>
              </w:rPr>
            </w:pPr>
            <w:r w:rsidRPr="000900B3">
              <w:rPr>
                <w:rFonts w:cs="Arial"/>
                <w:color w:val="000000"/>
                <w:lang w:eastAsia="zh-CN"/>
              </w:rPr>
              <w:t>34</w:t>
            </w:r>
            <w:r w:rsidRPr="000900B3">
              <w:rPr>
                <w:rFonts w:cs="Arial"/>
                <w:color w:val="000000"/>
                <w:lang w:eastAsia="zh-CN"/>
              </w:rPr>
              <w:br/>
              <w:t>(0.9%)</w:t>
            </w:r>
          </w:p>
        </w:tc>
      </w:tr>
      <w:tr w:rsidR="005610E5" w:rsidRPr="000900B3" w14:paraId="7769655D" w14:textId="77777777" w:rsidTr="005610E5">
        <w:trPr>
          <w:cantSplit/>
          <w:trHeight w:val="458"/>
        </w:trPr>
        <w:tc>
          <w:tcPr>
            <w:tcW w:w="2204" w:type="dxa"/>
            <w:shd w:val="clear" w:color="auto" w:fill="auto"/>
            <w:vAlign w:val="center"/>
          </w:tcPr>
          <w:p w14:paraId="4E440BF9" w14:textId="77777777" w:rsidR="005610E5" w:rsidRPr="00D779CC" w:rsidRDefault="005610E5" w:rsidP="005610E5">
            <w:pPr>
              <w:rPr>
                <w:rFonts w:cs="Arial"/>
                <w:bCs/>
                <w:color w:val="000000"/>
                <w:lang w:eastAsia="zh-CN"/>
              </w:rPr>
            </w:pPr>
            <w:r w:rsidRPr="00D779CC">
              <w:rPr>
                <w:rFonts w:cs="Arial"/>
                <w:bCs/>
                <w:color w:val="000000"/>
                <w:lang w:eastAsia="zh-CN"/>
              </w:rPr>
              <w:t>Foster Youth</w:t>
            </w:r>
          </w:p>
        </w:tc>
        <w:tc>
          <w:tcPr>
            <w:tcW w:w="1018" w:type="dxa"/>
            <w:shd w:val="clear" w:color="auto" w:fill="auto"/>
            <w:vAlign w:val="center"/>
          </w:tcPr>
          <w:p w14:paraId="238C3357" w14:textId="496D4164" w:rsidR="005610E5" w:rsidRPr="000900B3" w:rsidRDefault="005610E5" w:rsidP="005610E5">
            <w:pPr>
              <w:jc w:val="center"/>
              <w:rPr>
                <w:rFonts w:cs="Arial"/>
                <w:color w:val="000000"/>
                <w:lang w:eastAsia="zh-CN"/>
              </w:rPr>
            </w:pPr>
            <w:r w:rsidRPr="007676C8">
              <w:rPr>
                <w:rFonts w:cs="Arial"/>
                <w:color w:val="000000"/>
              </w:rPr>
              <w:t>0</w:t>
            </w:r>
          </w:p>
        </w:tc>
        <w:tc>
          <w:tcPr>
            <w:tcW w:w="1245" w:type="dxa"/>
            <w:shd w:val="clear" w:color="auto" w:fill="auto"/>
            <w:vAlign w:val="center"/>
          </w:tcPr>
          <w:p w14:paraId="6562A2A9" w14:textId="77777777" w:rsidR="005610E5" w:rsidRPr="007676C8" w:rsidRDefault="005610E5" w:rsidP="005610E5">
            <w:pPr>
              <w:jc w:val="center"/>
              <w:rPr>
                <w:rFonts w:cs="Arial"/>
                <w:color w:val="000000"/>
              </w:rPr>
            </w:pPr>
            <w:r w:rsidRPr="007676C8">
              <w:rPr>
                <w:rFonts w:cs="Arial"/>
                <w:color w:val="000000"/>
              </w:rPr>
              <w:t xml:space="preserve">0 </w:t>
            </w:r>
          </w:p>
          <w:p w14:paraId="549A48F3" w14:textId="14072043" w:rsidR="005610E5" w:rsidRPr="000900B3" w:rsidRDefault="005610E5" w:rsidP="005610E5">
            <w:pPr>
              <w:jc w:val="center"/>
              <w:rPr>
                <w:rFonts w:cs="Arial"/>
                <w:color w:val="000000"/>
                <w:lang w:eastAsia="zh-CN"/>
              </w:rPr>
            </w:pPr>
            <w:r w:rsidRPr="007676C8">
              <w:rPr>
                <w:rFonts w:cs="Arial"/>
                <w:color w:val="000000"/>
              </w:rPr>
              <w:t>(0.0%)</w:t>
            </w:r>
          </w:p>
        </w:tc>
        <w:tc>
          <w:tcPr>
            <w:tcW w:w="1245" w:type="dxa"/>
            <w:shd w:val="clear" w:color="auto" w:fill="auto"/>
            <w:vAlign w:val="center"/>
          </w:tcPr>
          <w:p w14:paraId="3152AE77" w14:textId="77777777" w:rsidR="005610E5" w:rsidRPr="007676C8" w:rsidRDefault="005610E5" w:rsidP="005610E5">
            <w:pPr>
              <w:jc w:val="center"/>
              <w:rPr>
                <w:rFonts w:cs="Arial"/>
                <w:color w:val="000000"/>
              </w:rPr>
            </w:pPr>
            <w:r w:rsidRPr="007676C8">
              <w:rPr>
                <w:rFonts w:cs="Arial"/>
                <w:color w:val="000000"/>
              </w:rPr>
              <w:t xml:space="preserve">0 </w:t>
            </w:r>
          </w:p>
          <w:p w14:paraId="3DED82E5" w14:textId="4BFBE392" w:rsidR="005610E5" w:rsidRPr="000900B3" w:rsidRDefault="005610E5" w:rsidP="005610E5">
            <w:pPr>
              <w:jc w:val="center"/>
              <w:rPr>
                <w:rFonts w:cs="Arial"/>
                <w:color w:val="000000"/>
                <w:lang w:eastAsia="zh-CN"/>
              </w:rPr>
            </w:pPr>
            <w:r w:rsidRPr="007676C8">
              <w:rPr>
                <w:rFonts w:cs="Arial"/>
                <w:color w:val="000000"/>
              </w:rPr>
              <w:t>(0.0%)</w:t>
            </w:r>
          </w:p>
        </w:tc>
        <w:tc>
          <w:tcPr>
            <w:tcW w:w="1328" w:type="dxa"/>
            <w:shd w:val="clear" w:color="auto" w:fill="auto"/>
            <w:vAlign w:val="center"/>
          </w:tcPr>
          <w:p w14:paraId="1BA76C32" w14:textId="77777777" w:rsidR="005610E5" w:rsidRPr="007676C8" w:rsidRDefault="005610E5" w:rsidP="005610E5">
            <w:pPr>
              <w:jc w:val="center"/>
              <w:rPr>
                <w:rFonts w:cs="Arial"/>
                <w:color w:val="000000"/>
              </w:rPr>
            </w:pPr>
            <w:r w:rsidRPr="007676C8">
              <w:rPr>
                <w:rFonts w:cs="Arial"/>
                <w:color w:val="000000"/>
              </w:rPr>
              <w:t xml:space="preserve">0 </w:t>
            </w:r>
          </w:p>
          <w:p w14:paraId="5BC36541" w14:textId="00EE80E7" w:rsidR="005610E5" w:rsidRPr="000900B3" w:rsidRDefault="005610E5" w:rsidP="005610E5">
            <w:pPr>
              <w:jc w:val="center"/>
              <w:rPr>
                <w:rFonts w:cs="Arial"/>
                <w:color w:val="000000"/>
                <w:lang w:eastAsia="zh-CN"/>
              </w:rPr>
            </w:pPr>
            <w:r w:rsidRPr="007676C8">
              <w:rPr>
                <w:rFonts w:cs="Arial"/>
                <w:color w:val="000000"/>
              </w:rPr>
              <w:t>(0.0%)</w:t>
            </w:r>
          </w:p>
        </w:tc>
        <w:tc>
          <w:tcPr>
            <w:tcW w:w="1662" w:type="dxa"/>
            <w:shd w:val="clear" w:color="auto" w:fill="auto"/>
            <w:vAlign w:val="center"/>
          </w:tcPr>
          <w:p w14:paraId="4E07048A" w14:textId="77777777" w:rsidR="005610E5" w:rsidRPr="007676C8" w:rsidRDefault="005610E5" w:rsidP="005610E5">
            <w:pPr>
              <w:jc w:val="center"/>
              <w:rPr>
                <w:rFonts w:cs="Arial"/>
                <w:color w:val="000000"/>
              </w:rPr>
            </w:pPr>
            <w:r w:rsidRPr="007676C8">
              <w:rPr>
                <w:rFonts w:cs="Arial"/>
                <w:color w:val="000000"/>
              </w:rPr>
              <w:t xml:space="preserve">0 </w:t>
            </w:r>
          </w:p>
          <w:p w14:paraId="72105530" w14:textId="7E460F60" w:rsidR="005610E5" w:rsidRPr="000900B3" w:rsidRDefault="005610E5" w:rsidP="005610E5">
            <w:pPr>
              <w:jc w:val="center"/>
              <w:rPr>
                <w:rFonts w:cs="Arial"/>
                <w:color w:val="000000"/>
                <w:lang w:eastAsia="zh-CN"/>
              </w:rPr>
            </w:pPr>
            <w:r w:rsidRPr="007676C8">
              <w:rPr>
                <w:rFonts w:cs="Arial"/>
                <w:color w:val="000000"/>
              </w:rPr>
              <w:t>(0.0%)</w:t>
            </w:r>
          </w:p>
        </w:tc>
        <w:tc>
          <w:tcPr>
            <w:tcW w:w="1828" w:type="dxa"/>
            <w:shd w:val="clear" w:color="auto" w:fill="auto"/>
            <w:vAlign w:val="center"/>
          </w:tcPr>
          <w:p w14:paraId="3E5F32F0" w14:textId="77777777" w:rsidR="005610E5" w:rsidRDefault="005610E5" w:rsidP="005610E5">
            <w:pPr>
              <w:jc w:val="center"/>
              <w:rPr>
                <w:rFonts w:cs="Arial"/>
                <w:color w:val="000000"/>
              </w:rPr>
            </w:pPr>
            <w:r w:rsidRPr="007676C8">
              <w:rPr>
                <w:rFonts w:cs="Arial"/>
                <w:color w:val="000000"/>
              </w:rPr>
              <w:t xml:space="preserve">0 </w:t>
            </w:r>
          </w:p>
          <w:p w14:paraId="77A105D3" w14:textId="6531E5D2" w:rsidR="005610E5" w:rsidRPr="000900B3" w:rsidRDefault="005610E5" w:rsidP="005610E5">
            <w:pPr>
              <w:jc w:val="center"/>
              <w:rPr>
                <w:rFonts w:cs="Arial"/>
                <w:color w:val="000000"/>
                <w:lang w:eastAsia="zh-CN"/>
              </w:rPr>
            </w:pPr>
            <w:r w:rsidRPr="007676C8">
              <w:rPr>
                <w:rFonts w:cs="Arial"/>
                <w:color w:val="000000"/>
              </w:rPr>
              <w:t>(0.0%)</w:t>
            </w:r>
          </w:p>
        </w:tc>
      </w:tr>
      <w:tr w:rsidR="00450D12" w:rsidRPr="000900B3" w14:paraId="59378668" w14:textId="77777777" w:rsidTr="005610E5">
        <w:trPr>
          <w:cantSplit/>
          <w:trHeight w:val="590"/>
        </w:trPr>
        <w:tc>
          <w:tcPr>
            <w:tcW w:w="2204" w:type="dxa"/>
            <w:shd w:val="clear" w:color="auto" w:fill="auto"/>
            <w:vAlign w:val="center"/>
          </w:tcPr>
          <w:p w14:paraId="2162886A" w14:textId="77777777" w:rsidR="00450D12" w:rsidRPr="00D779CC" w:rsidRDefault="00450D12" w:rsidP="002D172F">
            <w:pPr>
              <w:rPr>
                <w:rFonts w:cs="Arial"/>
                <w:bCs/>
                <w:color w:val="000000"/>
                <w:lang w:eastAsia="zh-CN"/>
              </w:rPr>
            </w:pPr>
            <w:r w:rsidRPr="00D779CC">
              <w:rPr>
                <w:rFonts w:cs="Arial"/>
                <w:bCs/>
                <w:color w:val="000000"/>
                <w:lang w:eastAsia="zh-CN"/>
              </w:rPr>
              <w:t>Homeless Youth</w:t>
            </w:r>
          </w:p>
        </w:tc>
        <w:tc>
          <w:tcPr>
            <w:tcW w:w="1018" w:type="dxa"/>
            <w:shd w:val="clear" w:color="auto" w:fill="auto"/>
          </w:tcPr>
          <w:p w14:paraId="5C180613" w14:textId="77777777" w:rsidR="00450D12" w:rsidRPr="000900B3" w:rsidRDefault="00450D12" w:rsidP="002D172F">
            <w:pPr>
              <w:jc w:val="center"/>
              <w:rPr>
                <w:rFonts w:cs="Arial"/>
                <w:color w:val="000000"/>
                <w:lang w:eastAsia="zh-CN"/>
              </w:rPr>
            </w:pPr>
            <w:r w:rsidRPr="000900B3">
              <w:rPr>
                <w:rFonts w:cs="Arial"/>
                <w:color w:val="000000"/>
                <w:lang w:eastAsia="zh-CN"/>
              </w:rPr>
              <w:t>621</w:t>
            </w:r>
          </w:p>
        </w:tc>
        <w:tc>
          <w:tcPr>
            <w:tcW w:w="1245" w:type="dxa"/>
            <w:shd w:val="clear" w:color="auto" w:fill="auto"/>
          </w:tcPr>
          <w:p w14:paraId="20ADF041" w14:textId="77777777" w:rsidR="00450D12" w:rsidRPr="000900B3" w:rsidRDefault="00450D12" w:rsidP="002D172F">
            <w:pPr>
              <w:jc w:val="center"/>
              <w:rPr>
                <w:rFonts w:cs="Arial"/>
                <w:color w:val="000000"/>
                <w:lang w:eastAsia="zh-CN"/>
              </w:rPr>
            </w:pPr>
            <w:r w:rsidRPr="000900B3">
              <w:rPr>
                <w:rFonts w:cs="Arial"/>
                <w:color w:val="000000"/>
                <w:lang w:eastAsia="zh-CN"/>
              </w:rPr>
              <w:t>120</w:t>
            </w:r>
            <w:r w:rsidRPr="000900B3">
              <w:rPr>
                <w:rFonts w:cs="Arial"/>
                <w:color w:val="000000"/>
                <w:lang w:eastAsia="zh-CN"/>
              </w:rPr>
              <w:br/>
              <w:t>(19.3%)</w:t>
            </w:r>
          </w:p>
        </w:tc>
        <w:tc>
          <w:tcPr>
            <w:tcW w:w="1245" w:type="dxa"/>
            <w:shd w:val="clear" w:color="auto" w:fill="auto"/>
          </w:tcPr>
          <w:p w14:paraId="4BE6AFED" w14:textId="77777777" w:rsidR="00450D12" w:rsidRPr="000900B3" w:rsidRDefault="00450D12" w:rsidP="002D172F">
            <w:pPr>
              <w:jc w:val="center"/>
              <w:rPr>
                <w:rFonts w:cs="Arial"/>
                <w:color w:val="000000"/>
                <w:lang w:eastAsia="zh-CN"/>
              </w:rPr>
            </w:pPr>
            <w:r w:rsidRPr="000900B3">
              <w:rPr>
                <w:rFonts w:cs="Arial"/>
                <w:color w:val="000000"/>
                <w:lang w:eastAsia="zh-CN"/>
              </w:rPr>
              <w:t>240</w:t>
            </w:r>
            <w:r w:rsidRPr="000900B3">
              <w:rPr>
                <w:rFonts w:cs="Arial"/>
                <w:color w:val="000000"/>
                <w:lang w:eastAsia="zh-CN"/>
              </w:rPr>
              <w:br/>
              <w:t>(38.6%)</w:t>
            </w:r>
          </w:p>
        </w:tc>
        <w:tc>
          <w:tcPr>
            <w:tcW w:w="1328" w:type="dxa"/>
            <w:shd w:val="clear" w:color="auto" w:fill="auto"/>
          </w:tcPr>
          <w:p w14:paraId="6BF7E76B" w14:textId="77777777" w:rsidR="00450D12" w:rsidRPr="000900B3" w:rsidRDefault="00450D12" w:rsidP="002D172F">
            <w:pPr>
              <w:jc w:val="center"/>
              <w:rPr>
                <w:rFonts w:cs="Arial"/>
                <w:color w:val="000000"/>
                <w:lang w:eastAsia="zh-CN"/>
              </w:rPr>
            </w:pPr>
            <w:r w:rsidRPr="000900B3">
              <w:rPr>
                <w:rFonts w:cs="Arial"/>
                <w:color w:val="000000"/>
                <w:lang w:eastAsia="zh-CN"/>
              </w:rPr>
              <w:t>217</w:t>
            </w:r>
            <w:r w:rsidRPr="000900B3">
              <w:rPr>
                <w:rFonts w:cs="Arial"/>
                <w:color w:val="000000"/>
                <w:lang w:eastAsia="zh-CN"/>
              </w:rPr>
              <w:br/>
              <w:t>(34.9%)</w:t>
            </w:r>
          </w:p>
        </w:tc>
        <w:tc>
          <w:tcPr>
            <w:tcW w:w="1662" w:type="dxa"/>
            <w:shd w:val="clear" w:color="auto" w:fill="auto"/>
          </w:tcPr>
          <w:p w14:paraId="2075E949" w14:textId="77777777" w:rsidR="00450D12" w:rsidRPr="000900B3" w:rsidRDefault="00450D12" w:rsidP="002D172F">
            <w:pPr>
              <w:jc w:val="center"/>
              <w:rPr>
                <w:rFonts w:cs="Arial"/>
                <w:color w:val="000000"/>
                <w:lang w:eastAsia="zh-CN"/>
              </w:rPr>
            </w:pPr>
            <w:r w:rsidRPr="000900B3">
              <w:rPr>
                <w:rFonts w:cs="Arial"/>
                <w:color w:val="000000"/>
                <w:lang w:eastAsia="zh-CN"/>
              </w:rPr>
              <w:t>39</w:t>
            </w:r>
            <w:r w:rsidRPr="000900B3">
              <w:rPr>
                <w:rFonts w:cs="Arial"/>
                <w:color w:val="000000"/>
                <w:lang w:eastAsia="zh-CN"/>
              </w:rPr>
              <w:br/>
              <w:t>(6.3%)</w:t>
            </w:r>
          </w:p>
        </w:tc>
        <w:tc>
          <w:tcPr>
            <w:tcW w:w="1828" w:type="dxa"/>
            <w:shd w:val="clear" w:color="auto" w:fill="auto"/>
          </w:tcPr>
          <w:p w14:paraId="66836145" w14:textId="77777777" w:rsidR="00450D12" w:rsidRPr="000900B3" w:rsidRDefault="00450D12" w:rsidP="002D172F">
            <w:pPr>
              <w:jc w:val="center"/>
              <w:rPr>
                <w:rFonts w:cs="Arial"/>
                <w:color w:val="000000"/>
                <w:lang w:eastAsia="zh-CN"/>
              </w:rPr>
            </w:pPr>
            <w:r w:rsidRPr="000900B3">
              <w:rPr>
                <w:rFonts w:cs="Arial"/>
                <w:color w:val="000000"/>
                <w:lang w:eastAsia="zh-CN"/>
              </w:rPr>
              <w:t>5</w:t>
            </w:r>
            <w:r w:rsidRPr="000900B3">
              <w:rPr>
                <w:rFonts w:cs="Arial"/>
                <w:color w:val="000000"/>
                <w:lang w:eastAsia="zh-CN"/>
              </w:rPr>
              <w:br/>
              <w:t>(0.8%)</w:t>
            </w:r>
          </w:p>
        </w:tc>
      </w:tr>
    </w:tbl>
    <w:p w14:paraId="32876247" w14:textId="77777777" w:rsidR="00990163" w:rsidRDefault="00990163" w:rsidP="002D172F">
      <w:pPr>
        <w:rPr>
          <w:rFonts w:cs="Arial"/>
          <w:szCs w:val="22"/>
        </w:rPr>
      </w:pPr>
      <w:r>
        <w:rPr>
          <w:rFonts w:cs="Arial"/>
          <w:szCs w:val="22"/>
        </w:rPr>
        <w:br w:type="page"/>
      </w:r>
    </w:p>
    <w:p w14:paraId="0ED21370" w14:textId="7B6C20C3" w:rsidR="007676C8" w:rsidRPr="00990163" w:rsidRDefault="00990163" w:rsidP="002D172F">
      <w:pPr>
        <w:spacing w:after="120"/>
        <w:ind w:left="90"/>
        <w:rPr>
          <w:rFonts w:cs="Arial"/>
          <w:b/>
          <w:szCs w:val="22"/>
        </w:rPr>
      </w:pPr>
      <w:r w:rsidRPr="00990163">
        <w:rPr>
          <w:rFonts w:cs="Arial"/>
          <w:b/>
          <w:szCs w:val="22"/>
        </w:rPr>
        <w:lastRenderedPageBreak/>
        <w:t xml:space="preserve">Table </w:t>
      </w:r>
      <w:r w:rsidR="00B60854">
        <w:rPr>
          <w:rFonts w:cs="Arial"/>
          <w:b/>
          <w:szCs w:val="22"/>
        </w:rPr>
        <w:t>11</w:t>
      </w:r>
      <w:r w:rsidR="00BD37F9">
        <w:rPr>
          <w:rFonts w:cs="Arial"/>
          <w:b/>
          <w:szCs w:val="22"/>
        </w:rPr>
        <w:t>b</w:t>
      </w:r>
      <w:r w:rsidRPr="00990163">
        <w:rPr>
          <w:rFonts w:cs="Arial"/>
          <w:b/>
          <w:szCs w:val="22"/>
        </w:rPr>
        <w:t>.</w:t>
      </w:r>
      <w:r w:rsidR="0022256E">
        <w:rPr>
          <w:rFonts w:cs="Arial"/>
          <w:b/>
          <w:szCs w:val="22"/>
        </w:rPr>
        <w:t xml:space="preserve"> </w:t>
      </w:r>
      <w:r w:rsidRPr="00990163">
        <w:rPr>
          <w:rFonts w:cs="Arial"/>
          <w:b/>
          <w:szCs w:val="22"/>
        </w:rPr>
        <w:t>School Level Academic Indicator: Math Student Group Results (High Schools)</w:t>
      </w:r>
    </w:p>
    <w:tbl>
      <w:tblPr>
        <w:tblStyle w:val="TableGrid45"/>
        <w:tblW w:w="5000" w:type="pct"/>
        <w:tblLook w:val="04A0" w:firstRow="1" w:lastRow="0" w:firstColumn="1" w:lastColumn="0" w:noHBand="0" w:noVBand="1"/>
        <w:tblDescription w:val="School Level Academic Indicator: Math Student Group Results (High Schools)"/>
      </w:tblPr>
      <w:tblGrid>
        <w:gridCol w:w="2770"/>
        <w:gridCol w:w="917"/>
        <w:gridCol w:w="1233"/>
        <w:gridCol w:w="1233"/>
        <w:gridCol w:w="1233"/>
        <w:gridCol w:w="1233"/>
        <w:gridCol w:w="1091"/>
      </w:tblGrid>
      <w:tr w:rsidR="007676C8" w:rsidRPr="007676C8" w14:paraId="051C0CA2" w14:textId="77777777">
        <w:trPr>
          <w:trHeight w:val="552"/>
          <w:tblHeader/>
        </w:trPr>
        <w:tc>
          <w:tcPr>
            <w:tcW w:w="1426" w:type="pct"/>
            <w:vAlign w:val="center"/>
          </w:tcPr>
          <w:p w14:paraId="2C407AC4" w14:textId="77777777" w:rsidR="007676C8" w:rsidRPr="007676C8" w:rsidRDefault="007676C8" w:rsidP="002D172F">
            <w:pPr>
              <w:jc w:val="center"/>
              <w:rPr>
                <w:rFonts w:cs="Arial"/>
                <w:b/>
              </w:rPr>
            </w:pPr>
            <w:r w:rsidRPr="007676C8">
              <w:rPr>
                <w:rFonts w:cs="Arial"/>
                <w:b/>
              </w:rPr>
              <w:t>Student Groups</w:t>
            </w:r>
          </w:p>
        </w:tc>
        <w:tc>
          <w:tcPr>
            <w:tcW w:w="472" w:type="pct"/>
            <w:vAlign w:val="center"/>
          </w:tcPr>
          <w:p w14:paraId="40B28B31" w14:textId="77777777" w:rsidR="007676C8" w:rsidRPr="007676C8" w:rsidRDefault="007676C8" w:rsidP="002D172F">
            <w:pPr>
              <w:jc w:val="center"/>
              <w:rPr>
                <w:rFonts w:cs="Arial"/>
                <w:b/>
                <w:bCs/>
              </w:rPr>
            </w:pPr>
            <w:r w:rsidRPr="007676C8">
              <w:rPr>
                <w:rFonts w:cs="Arial"/>
                <w:b/>
                <w:bCs/>
              </w:rPr>
              <w:t>Total*</w:t>
            </w:r>
          </w:p>
        </w:tc>
        <w:tc>
          <w:tcPr>
            <w:tcW w:w="635" w:type="pct"/>
            <w:shd w:val="clear" w:color="auto" w:fill="A20000"/>
            <w:vAlign w:val="center"/>
          </w:tcPr>
          <w:p w14:paraId="1C92B669" w14:textId="77777777" w:rsidR="007676C8" w:rsidRPr="007676C8" w:rsidRDefault="007676C8" w:rsidP="002D172F">
            <w:pPr>
              <w:jc w:val="center"/>
              <w:rPr>
                <w:rFonts w:cs="Arial"/>
              </w:rPr>
            </w:pPr>
            <w:r w:rsidRPr="007676C8">
              <w:rPr>
                <w:rFonts w:cs="Arial"/>
                <w:b/>
                <w:bCs/>
                <w:color w:val="FFFFFF"/>
              </w:rPr>
              <w:t>Red</w:t>
            </w:r>
          </w:p>
        </w:tc>
        <w:tc>
          <w:tcPr>
            <w:tcW w:w="635" w:type="pct"/>
            <w:shd w:val="clear" w:color="auto" w:fill="FFA500"/>
            <w:vAlign w:val="center"/>
          </w:tcPr>
          <w:p w14:paraId="436CAB4B" w14:textId="77777777" w:rsidR="007676C8" w:rsidRPr="007676C8" w:rsidRDefault="007676C8" w:rsidP="002D172F">
            <w:pPr>
              <w:jc w:val="center"/>
              <w:rPr>
                <w:rFonts w:cs="Arial"/>
              </w:rPr>
            </w:pPr>
            <w:r w:rsidRPr="007676C8">
              <w:rPr>
                <w:rFonts w:cs="Arial"/>
                <w:b/>
                <w:bCs/>
              </w:rPr>
              <w:t>Orange</w:t>
            </w:r>
          </w:p>
        </w:tc>
        <w:tc>
          <w:tcPr>
            <w:tcW w:w="635" w:type="pct"/>
            <w:shd w:val="clear" w:color="auto" w:fill="FFFF00"/>
            <w:vAlign w:val="center"/>
          </w:tcPr>
          <w:p w14:paraId="3AF42B39" w14:textId="77777777" w:rsidR="007676C8" w:rsidRPr="007676C8" w:rsidRDefault="007676C8" w:rsidP="002D172F">
            <w:pPr>
              <w:jc w:val="center"/>
              <w:rPr>
                <w:rFonts w:cs="Arial"/>
              </w:rPr>
            </w:pPr>
            <w:r w:rsidRPr="007676C8">
              <w:rPr>
                <w:rFonts w:cs="Arial"/>
                <w:b/>
                <w:bCs/>
              </w:rPr>
              <w:t>Yellow</w:t>
            </w:r>
          </w:p>
        </w:tc>
        <w:tc>
          <w:tcPr>
            <w:tcW w:w="635" w:type="pct"/>
            <w:shd w:val="clear" w:color="auto" w:fill="006500"/>
            <w:vAlign w:val="center"/>
          </w:tcPr>
          <w:p w14:paraId="442AEE6B" w14:textId="77777777" w:rsidR="007676C8" w:rsidRPr="007676C8" w:rsidRDefault="007676C8" w:rsidP="002D172F">
            <w:pPr>
              <w:jc w:val="center"/>
              <w:rPr>
                <w:rFonts w:cs="Arial"/>
                <w:color w:val="FFFFFF"/>
              </w:rPr>
            </w:pPr>
            <w:r w:rsidRPr="007676C8">
              <w:rPr>
                <w:rFonts w:cs="Arial"/>
                <w:b/>
                <w:bCs/>
                <w:color w:val="FFFFFF"/>
              </w:rPr>
              <w:t>Green</w:t>
            </w:r>
          </w:p>
        </w:tc>
        <w:tc>
          <w:tcPr>
            <w:tcW w:w="563" w:type="pct"/>
            <w:shd w:val="clear" w:color="auto" w:fill="0000FF"/>
            <w:vAlign w:val="center"/>
          </w:tcPr>
          <w:p w14:paraId="3E094800" w14:textId="77777777" w:rsidR="007676C8" w:rsidRPr="007676C8" w:rsidRDefault="007676C8" w:rsidP="002D172F">
            <w:pPr>
              <w:jc w:val="center"/>
              <w:rPr>
                <w:rFonts w:cs="Arial"/>
                <w:color w:val="FFFFFF"/>
              </w:rPr>
            </w:pPr>
            <w:r w:rsidRPr="007676C8">
              <w:rPr>
                <w:rFonts w:cs="Arial"/>
                <w:b/>
                <w:bCs/>
                <w:color w:val="FFFFFF"/>
              </w:rPr>
              <w:t>Blue</w:t>
            </w:r>
          </w:p>
        </w:tc>
      </w:tr>
      <w:tr w:rsidR="007676C8" w:rsidRPr="007676C8" w14:paraId="4E02E731" w14:textId="77777777">
        <w:trPr>
          <w:trHeight w:val="552"/>
        </w:trPr>
        <w:tc>
          <w:tcPr>
            <w:tcW w:w="1426" w:type="pct"/>
            <w:shd w:val="clear" w:color="auto" w:fill="auto"/>
            <w:vAlign w:val="center"/>
          </w:tcPr>
          <w:p w14:paraId="201D5428" w14:textId="77777777" w:rsidR="007676C8" w:rsidRPr="007676C8" w:rsidRDefault="007676C8" w:rsidP="002D172F">
            <w:pPr>
              <w:rPr>
                <w:rFonts w:cs="Arial"/>
              </w:rPr>
            </w:pPr>
            <w:r w:rsidRPr="007676C8">
              <w:rPr>
                <w:rFonts w:cs="Arial"/>
              </w:rPr>
              <w:t>All Schools</w:t>
            </w:r>
          </w:p>
          <w:p w14:paraId="203249F1" w14:textId="24948CF2" w:rsidR="007676C8" w:rsidRPr="007676C8" w:rsidRDefault="007676C8" w:rsidP="005610E5">
            <w:pPr>
              <w:rPr>
                <w:rFonts w:cs="Arial"/>
              </w:rPr>
            </w:pPr>
            <w:r w:rsidRPr="007676C8">
              <w:rPr>
                <w:rFonts w:cs="Arial"/>
              </w:rPr>
              <w:t>(Total = 1,33</w:t>
            </w:r>
            <w:r w:rsidR="005610E5">
              <w:rPr>
                <w:rFonts w:cs="Arial"/>
              </w:rPr>
              <w:t>8</w:t>
            </w:r>
            <w:r w:rsidRPr="007676C8">
              <w:rPr>
                <w:rFonts w:cs="Arial"/>
              </w:rPr>
              <w:t>)</w:t>
            </w:r>
          </w:p>
        </w:tc>
        <w:tc>
          <w:tcPr>
            <w:tcW w:w="472" w:type="pct"/>
            <w:shd w:val="clear" w:color="auto" w:fill="auto"/>
            <w:vAlign w:val="center"/>
          </w:tcPr>
          <w:p w14:paraId="444B59FF" w14:textId="77777777" w:rsidR="007676C8" w:rsidRPr="007676C8" w:rsidRDefault="007676C8" w:rsidP="002D172F">
            <w:pPr>
              <w:jc w:val="center"/>
              <w:rPr>
                <w:rFonts w:cs="Arial"/>
                <w:color w:val="000000"/>
              </w:rPr>
            </w:pPr>
            <w:r w:rsidRPr="007676C8">
              <w:rPr>
                <w:rFonts w:cs="Arial"/>
                <w:color w:val="000000"/>
              </w:rPr>
              <w:t>1,338</w:t>
            </w:r>
          </w:p>
        </w:tc>
        <w:tc>
          <w:tcPr>
            <w:tcW w:w="635" w:type="pct"/>
            <w:shd w:val="clear" w:color="auto" w:fill="auto"/>
            <w:vAlign w:val="center"/>
          </w:tcPr>
          <w:p w14:paraId="19C8755D" w14:textId="77777777" w:rsidR="007676C8" w:rsidRPr="007676C8" w:rsidRDefault="007676C8" w:rsidP="002D172F">
            <w:pPr>
              <w:jc w:val="center"/>
              <w:rPr>
                <w:rFonts w:cs="Arial"/>
                <w:color w:val="000000"/>
              </w:rPr>
            </w:pPr>
            <w:r w:rsidRPr="007676C8">
              <w:rPr>
                <w:rFonts w:cs="Arial"/>
                <w:color w:val="000000"/>
              </w:rPr>
              <w:t>247 (18.5%)</w:t>
            </w:r>
          </w:p>
        </w:tc>
        <w:tc>
          <w:tcPr>
            <w:tcW w:w="635" w:type="pct"/>
            <w:shd w:val="clear" w:color="auto" w:fill="auto"/>
            <w:vAlign w:val="center"/>
          </w:tcPr>
          <w:p w14:paraId="3A4B2F93" w14:textId="77777777" w:rsidR="007676C8" w:rsidRPr="007676C8" w:rsidRDefault="007676C8" w:rsidP="002D172F">
            <w:pPr>
              <w:jc w:val="center"/>
              <w:rPr>
                <w:rFonts w:cs="Arial"/>
                <w:color w:val="000000"/>
              </w:rPr>
            </w:pPr>
            <w:r w:rsidRPr="007676C8">
              <w:rPr>
                <w:rFonts w:cs="Arial"/>
                <w:color w:val="000000"/>
              </w:rPr>
              <w:t>401 (30.0%)</w:t>
            </w:r>
          </w:p>
        </w:tc>
        <w:tc>
          <w:tcPr>
            <w:tcW w:w="635" w:type="pct"/>
            <w:shd w:val="clear" w:color="auto" w:fill="auto"/>
            <w:vAlign w:val="center"/>
          </w:tcPr>
          <w:p w14:paraId="716CFC7B" w14:textId="77777777" w:rsidR="007676C8" w:rsidRPr="007676C8" w:rsidRDefault="007676C8" w:rsidP="002D172F">
            <w:pPr>
              <w:jc w:val="center"/>
              <w:rPr>
                <w:rFonts w:cs="Arial"/>
                <w:color w:val="000000"/>
              </w:rPr>
            </w:pPr>
            <w:r w:rsidRPr="007676C8">
              <w:rPr>
                <w:rFonts w:cs="Arial"/>
                <w:color w:val="000000"/>
              </w:rPr>
              <w:t>363 (27.1%)</w:t>
            </w:r>
          </w:p>
        </w:tc>
        <w:tc>
          <w:tcPr>
            <w:tcW w:w="635" w:type="pct"/>
            <w:shd w:val="clear" w:color="auto" w:fill="auto"/>
            <w:vAlign w:val="center"/>
          </w:tcPr>
          <w:p w14:paraId="7D1EF1F7" w14:textId="77777777" w:rsidR="007676C8" w:rsidRPr="007676C8" w:rsidRDefault="007676C8" w:rsidP="002D172F">
            <w:pPr>
              <w:jc w:val="center"/>
              <w:rPr>
                <w:rFonts w:cs="Arial"/>
                <w:color w:val="000000"/>
              </w:rPr>
            </w:pPr>
            <w:r w:rsidRPr="007676C8">
              <w:rPr>
                <w:rFonts w:cs="Arial"/>
                <w:color w:val="000000"/>
              </w:rPr>
              <w:t>251 (18.8%)</w:t>
            </w:r>
          </w:p>
        </w:tc>
        <w:tc>
          <w:tcPr>
            <w:tcW w:w="563" w:type="pct"/>
            <w:shd w:val="clear" w:color="auto" w:fill="auto"/>
            <w:vAlign w:val="center"/>
          </w:tcPr>
          <w:p w14:paraId="27359787" w14:textId="77777777" w:rsidR="007676C8" w:rsidRPr="007676C8" w:rsidRDefault="007676C8" w:rsidP="002D172F">
            <w:pPr>
              <w:jc w:val="center"/>
              <w:rPr>
                <w:rFonts w:cs="Arial"/>
                <w:color w:val="000000"/>
              </w:rPr>
            </w:pPr>
            <w:r w:rsidRPr="007676C8">
              <w:rPr>
                <w:rFonts w:cs="Arial"/>
                <w:color w:val="000000"/>
              </w:rPr>
              <w:t>76 (5.7%)</w:t>
            </w:r>
          </w:p>
        </w:tc>
      </w:tr>
      <w:tr w:rsidR="007676C8" w:rsidRPr="007676C8" w14:paraId="5539D63F" w14:textId="77777777">
        <w:trPr>
          <w:trHeight w:val="552"/>
        </w:trPr>
        <w:tc>
          <w:tcPr>
            <w:tcW w:w="1426" w:type="pct"/>
            <w:shd w:val="clear" w:color="auto" w:fill="auto"/>
            <w:vAlign w:val="center"/>
          </w:tcPr>
          <w:p w14:paraId="606C11C6" w14:textId="77777777" w:rsidR="007676C8" w:rsidRPr="007676C8" w:rsidRDefault="007676C8" w:rsidP="002D172F">
            <w:pPr>
              <w:rPr>
                <w:rFonts w:cs="Arial"/>
              </w:rPr>
            </w:pPr>
            <w:r w:rsidRPr="007676C8">
              <w:rPr>
                <w:rFonts w:cs="Arial"/>
              </w:rPr>
              <w:t>African American</w:t>
            </w:r>
          </w:p>
        </w:tc>
        <w:tc>
          <w:tcPr>
            <w:tcW w:w="472" w:type="pct"/>
            <w:shd w:val="clear" w:color="auto" w:fill="auto"/>
            <w:vAlign w:val="center"/>
          </w:tcPr>
          <w:p w14:paraId="2CF2C401" w14:textId="77777777" w:rsidR="007676C8" w:rsidRPr="007676C8" w:rsidRDefault="007676C8" w:rsidP="002D172F">
            <w:pPr>
              <w:jc w:val="center"/>
              <w:rPr>
                <w:rFonts w:cs="Arial"/>
                <w:color w:val="000000"/>
              </w:rPr>
            </w:pPr>
            <w:r w:rsidRPr="007676C8">
              <w:rPr>
                <w:rFonts w:cs="Arial"/>
                <w:color w:val="000000"/>
              </w:rPr>
              <w:t>174</w:t>
            </w:r>
          </w:p>
        </w:tc>
        <w:tc>
          <w:tcPr>
            <w:tcW w:w="635" w:type="pct"/>
            <w:shd w:val="clear" w:color="auto" w:fill="auto"/>
            <w:vAlign w:val="center"/>
          </w:tcPr>
          <w:p w14:paraId="7856237D" w14:textId="77777777" w:rsidR="007676C8" w:rsidRPr="007676C8" w:rsidRDefault="007676C8" w:rsidP="002D172F">
            <w:pPr>
              <w:jc w:val="center"/>
              <w:rPr>
                <w:rFonts w:cs="Arial"/>
                <w:color w:val="000000"/>
              </w:rPr>
            </w:pPr>
            <w:r w:rsidRPr="007676C8">
              <w:rPr>
                <w:rFonts w:cs="Arial"/>
                <w:color w:val="000000"/>
              </w:rPr>
              <w:t>78 (5.8%)</w:t>
            </w:r>
          </w:p>
        </w:tc>
        <w:tc>
          <w:tcPr>
            <w:tcW w:w="635" w:type="pct"/>
            <w:shd w:val="clear" w:color="auto" w:fill="auto"/>
            <w:vAlign w:val="center"/>
          </w:tcPr>
          <w:p w14:paraId="1B9C7D68" w14:textId="77777777" w:rsidR="007676C8" w:rsidRPr="007676C8" w:rsidRDefault="007676C8" w:rsidP="002D172F">
            <w:pPr>
              <w:jc w:val="center"/>
              <w:rPr>
                <w:rFonts w:cs="Arial"/>
                <w:color w:val="000000"/>
              </w:rPr>
            </w:pPr>
            <w:r w:rsidRPr="007676C8">
              <w:rPr>
                <w:rFonts w:cs="Arial"/>
                <w:color w:val="000000"/>
              </w:rPr>
              <w:t>61 (4.6%)</w:t>
            </w:r>
          </w:p>
        </w:tc>
        <w:tc>
          <w:tcPr>
            <w:tcW w:w="635" w:type="pct"/>
            <w:shd w:val="clear" w:color="auto" w:fill="auto"/>
            <w:vAlign w:val="center"/>
          </w:tcPr>
          <w:p w14:paraId="5D83B028" w14:textId="77777777" w:rsidR="007676C8" w:rsidRPr="007676C8" w:rsidRDefault="007676C8" w:rsidP="002D172F">
            <w:pPr>
              <w:jc w:val="center"/>
              <w:rPr>
                <w:rFonts w:cs="Arial"/>
                <w:color w:val="000000"/>
              </w:rPr>
            </w:pPr>
            <w:r w:rsidRPr="007676C8">
              <w:rPr>
                <w:rFonts w:cs="Arial"/>
                <w:color w:val="000000"/>
              </w:rPr>
              <w:t>25 (1.9%)</w:t>
            </w:r>
          </w:p>
        </w:tc>
        <w:tc>
          <w:tcPr>
            <w:tcW w:w="635" w:type="pct"/>
            <w:shd w:val="clear" w:color="auto" w:fill="auto"/>
            <w:vAlign w:val="center"/>
          </w:tcPr>
          <w:p w14:paraId="2009E346" w14:textId="77777777" w:rsidR="007676C8" w:rsidRPr="007676C8" w:rsidRDefault="007676C8" w:rsidP="002D172F">
            <w:pPr>
              <w:jc w:val="center"/>
              <w:rPr>
                <w:rFonts w:cs="Arial"/>
                <w:color w:val="000000"/>
              </w:rPr>
            </w:pPr>
            <w:r w:rsidRPr="007676C8">
              <w:rPr>
                <w:rFonts w:cs="Arial"/>
                <w:color w:val="000000"/>
              </w:rPr>
              <w:t xml:space="preserve">9 </w:t>
            </w:r>
          </w:p>
          <w:p w14:paraId="3660A7C2" w14:textId="77777777" w:rsidR="007676C8" w:rsidRPr="007676C8" w:rsidRDefault="007676C8" w:rsidP="002D172F">
            <w:pPr>
              <w:jc w:val="center"/>
              <w:rPr>
                <w:rFonts w:cs="Arial"/>
                <w:color w:val="000000"/>
              </w:rPr>
            </w:pPr>
            <w:r w:rsidRPr="007676C8">
              <w:rPr>
                <w:rFonts w:cs="Arial"/>
                <w:color w:val="000000"/>
              </w:rPr>
              <w:t>(0.7%)</w:t>
            </w:r>
          </w:p>
        </w:tc>
        <w:tc>
          <w:tcPr>
            <w:tcW w:w="563" w:type="pct"/>
            <w:shd w:val="clear" w:color="auto" w:fill="auto"/>
            <w:vAlign w:val="center"/>
          </w:tcPr>
          <w:p w14:paraId="35108136" w14:textId="77777777" w:rsidR="007676C8" w:rsidRPr="007676C8" w:rsidRDefault="007676C8" w:rsidP="002D172F">
            <w:pPr>
              <w:jc w:val="center"/>
              <w:rPr>
                <w:rFonts w:cs="Arial"/>
                <w:color w:val="000000"/>
              </w:rPr>
            </w:pPr>
            <w:r w:rsidRPr="007676C8">
              <w:rPr>
                <w:rFonts w:cs="Arial"/>
                <w:color w:val="000000"/>
              </w:rPr>
              <w:t>1 (0.1%)</w:t>
            </w:r>
          </w:p>
        </w:tc>
      </w:tr>
      <w:tr w:rsidR="007676C8" w:rsidRPr="007676C8" w14:paraId="72FFAD3F" w14:textId="77777777">
        <w:trPr>
          <w:trHeight w:val="552"/>
        </w:trPr>
        <w:tc>
          <w:tcPr>
            <w:tcW w:w="1426" w:type="pct"/>
            <w:shd w:val="clear" w:color="auto" w:fill="auto"/>
            <w:vAlign w:val="center"/>
          </w:tcPr>
          <w:p w14:paraId="26DD22BA" w14:textId="77777777" w:rsidR="007676C8" w:rsidRPr="007676C8" w:rsidRDefault="007676C8" w:rsidP="002D172F">
            <w:pPr>
              <w:rPr>
                <w:rFonts w:cs="Arial"/>
              </w:rPr>
            </w:pPr>
            <w:r w:rsidRPr="007676C8">
              <w:rPr>
                <w:rFonts w:cs="Arial"/>
              </w:rPr>
              <w:t>Asian</w:t>
            </w:r>
          </w:p>
        </w:tc>
        <w:tc>
          <w:tcPr>
            <w:tcW w:w="472" w:type="pct"/>
            <w:shd w:val="clear" w:color="auto" w:fill="auto"/>
            <w:vAlign w:val="center"/>
          </w:tcPr>
          <w:p w14:paraId="0C8A0C5F" w14:textId="77777777" w:rsidR="007676C8" w:rsidRPr="007676C8" w:rsidRDefault="007676C8" w:rsidP="002D172F">
            <w:pPr>
              <w:jc w:val="center"/>
              <w:rPr>
                <w:rFonts w:cs="Arial"/>
                <w:color w:val="000000"/>
              </w:rPr>
            </w:pPr>
            <w:r w:rsidRPr="007676C8">
              <w:rPr>
                <w:rFonts w:cs="Arial"/>
                <w:color w:val="000000"/>
              </w:rPr>
              <w:t>299</w:t>
            </w:r>
          </w:p>
        </w:tc>
        <w:tc>
          <w:tcPr>
            <w:tcW w:w="635" w:type="pct"/>
            <w:shd w:val="clear" w:color="auto" w:fill="auto"/>
            <w:vAlign w:val="center"/>
          </w:tcPr>
          <w:p w14:paraId="270940FA" w14:textId="77777777" w:rsidR="007676C8" w:rsidRPr="007676C8" w:rsidRDefault="007676C8" w:rsidP="002D172F">
            <w:pPr>
              <w:jc w:val="center"/>
              <w:rPr>
                <w:rFonts w:cs="Arial"/>
                <w:color w:val="000000"/>
              </w:rPr>
            </w:pPr>
            <w:r w:rsidRPr="007676C8">
              <w:rPr>
                <w:rFonts w:cs="Arial"/>
                <w:color w:val="000000"/>
              </w:rPr>
              <w:t xml:space="preserve">1 </w:t>
            </w:r>
          </w:p>
          <w:p w14:paraId="290E6D98" w14:textId="77777777" w:rsidR="007676C8" w:rsidRPr="007676C8" w:rsidRDefault="007676C8" w:rsidP="002D172F">
            <w:pPr>
              <w:jc w:val="center"/>
              <w:rPr>
                <w:rFonts w:cs="Arial"/>
                <w:color w:val="000000"/>
              </w:rPr>
            </w:pPr>
            <w:r w:rsidRPr="007676C8">
              <w:rPr>
                <w:rFonts w:cs="Arial"/>
                <w:color w:val="000000"/>
              </w:rPr>
              <w:t>(0.1%)</w:t>
            </w:r>
          </w:p>
        </w:tc>
        <w:tc>
          <w:tcPr>
            <w:tcW w:w="635" w:type="pct"/>
            <w:shd w:val="clear" w:color="auto" w:fill="auto"/>
            <w:vAlign w:val="center"/>
          </w:tcPr>
          <w:p w14:paraId="298F3198" w14:textId="77777777" w:rsidR="007676C8" w:rsidRPr="007676C8" w:rsidRDefault="007676C8" w:rsidP="002D172F">
            <w:pPr>
              <w:jc w:val="center"/>
              <w:rPr>
                <w:rFonts w:cs="Arial"/>
                <w:color w:val="000000"/>
              </w:rPr>
            </w:pPr>
            <w:r w:rsidRPr="007676C8">
              <w:rPr>
                <w:rFonts w:cs="Arial"/>
                <w:color w:val="000000"/>
              </w:rPr>
              <w:t>15 (1.1%)</w:t>
            </w:r>
          </w:p>
        </w:tc>
        <w:tc>
          <w:tcPr>
            <w:tcW w:w="635" w:type="pct"/>
            <w:shd w:val="clear" w:color="auto" w:fill="auto"/>
            <w:vAlign w:val="center"/>
          </w:tcPr>
          <w:p w14:paraId="756E51BB" w14:textId="77777777" w:rsidR="007676C8" w:rsidRPr="007676C8" w:rsidRDefault="007676C8" w:rsidP="002D172F">
            <w:pPr>
              <w:jc w:val="center"/>
              <w:rPr>
                <w:rFonts w:cs="Arial"/>
                <w:color w:val="000000"/>
              </w:rPr>
            </w:pPr>
            <w:r w:rsidRPr="007676C8">
              <w:rPr>
                <w:rFonts w:cs="Arial"/>
                <w:color w:val="000000"/>
              </w:rPr>
              <w:t>42 (3.1%)</w:t>
            </w:r>
          </w:p>
        </w:tc>
        <w:tc>
          <w:tcPr>
            <w:tcW w:w="635" w:type="pct"/>
            <w:shd w:val="clear" w:color="auto" w:fill="auto"/>
            <w:vAlign w:val="center"/>
          </w:tcPr>
          <w:p w14:paraId="24427802" w14:textId="77777777" w:rsidR="007676C8" w:rsidRPr="007676C8" w:rsidRDefault="007676C8" w:rsidP="002D172F">
            <w:pPr>
              <w:jc w:val="center"/>
              <w:rPr>
                <w:rFonts w:cs="Arial"/>
                <w:color w:val="000000"/>
              </w:rPr>
            </w:pPr>
            <w:r w:rsidRPr="007676C8">
              <w:rPr>
                <w:rFonts w:cs="Arial"/>
                <w:color w:val="000000"/>
              </w:rPr>
              <w:t>124 (9.3%)</w:t>
            </w:r>
          </w:p>
        </w:tc>
        <w:tc>
          <w:tcPr>
            <w:tcW w:w="563" w:type="pct"/>
            <w:shd w:val="clear" w:color="auto" w:fill="auto"/>
            <w:vAlign w:val="center"/>
          </w:tcPr>
          <w:p w14:paraId="2502AEFC" w14:textId="77777777" w:rsidR="007676C8" w:rsidRPr="007676C8" w:rsidRDefault="007676C8" w:rsidP="002D172F">
            <w:pPr>
              <w:jc w:val="center"/>
              <w:rPr>
                <w:rFonts w:cs="Arial"/>
                <w:color w:val="000000"/>
              </w:rPr>
            </w:pPr>
            <w:r w:rsidRPr="007676C8">
              <w:rPr>
                <w:rFonts w:cs="Arial"/>
                <w:color w:val="000000"/>
              </w:rPr>
              <w:t>117 (8.7%)</w:t>
            </w:r>
          </w:p>
        </w:tc>
      </w:tr>
      <w:tr w:rsidR="007676C8" w:rsidRPr="007676C8" w14:paraId="4C44E51D" w14:textId="77777777">
        <w:trPr>
          <w:trHeight w:val="552"/>
        </w:trPr>
        <w:tc>
          <w:tcPr>
            <w:tcW w:w="1426" w:type="pct"/>
            <w:shd w:val="clear" w:color="auto" w:fill="auto"/>
            <w:vAlign w:val="center"/>
          </w:tcPr>
          <w:p w14:paraId="55A63076" w14:textId="77777777" w:rsidR="007676C8" w:rsidRPr="007676C8" w:rsidRDefault="007676C8" w:rsidP="002D172F">
            <w:pPr>
              <w:rPr>
                <w:rFonts w:cs="Arial"/>
              </w:rPr>
            </w:pPr>
            <w:r w:rsidRPr="007676C8">
              <w:rPr>
                <w:rFonts w:cs="Arial"/>
              </w:rPr>
              <w:t>Filipino</w:t>
            </w:r>
          </w:p>
        </w:tc>
        <w:tc>
          <w:tcPr>
            <w:tcW w:w="472" w:type="pct"/>
            <w:shd w:val="clear" w:color="auto" w:fill="auto"/>
            <w:vAlign w:val="center"/>
          </w:tcPr>
          <w:p w14:paraId="639E1254" w14:textId="77777777" w:rsidR="007676C8" w:rsidRPr="007676C8" w:rsidRDefault="007676C8" w:rsidP="002D172F">
            <w:pPr>
              <w:jc w:val="center"/>
              <w:rPr>
                <w:rFonts w:cs="Arial"/>
                <w:color w:val="000000"/>
              </w:rPr>
            </w:pPr>
            <w:r w:rsidRPr="007676C8">
              <w:rPr>
                <w:rFonts w:cs="Arial"/>
                <w:color w:val="000000"/>
              </w:rPr>
              <w:t>95</w:t>
            </w:r>
          </w:p>
        </w:tc>
        <w:tc>
          <w:tcPr>
            <w:tcW w:w="635" w:type="pct"/>
            <w:shd w:val="clear" w:color="auto" w:fill="auto"/>
            <w:vAlign w:val="center"/>
          </w:tcPr>
          <w:p w14:paraId="42321D32" w14:textId="77777777" w:rsidR="007676C8" w:rsidRPr="007676C8" w:rsidRDefault="007676C8" w:rsidP="002D172F">
            <w:pPr>
              <w:jc w:val="center"/>
              <w:rPr>
                <w:rFonts w:cs="Arial"/>
                <w:color w:val="000000"/>
              </w:rPr>
            </w:pPr>
            <w:r w:rsidRPr="007676C8">
              <w:rPr>
                <w:rFonts w:cs="Arial"/>
                <w:color w:val="000000"/>
              </w:rPr>
              <w:t xml:space="preserve">0 </w:t>
            </w:r>
          </w:p>
          <w:p w14:paraId="1796EA99"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13B2A47C" w14:textId="77777777" w:rsidR="007676C8" w:rsidRPr="007676C8" w:rsidRDefault="007676C8" w:rsidP="002D172F">
            <w:pPr>
              <w:jc w:val="center"/>
              <w:rPr>
                <w:rFonts w:cs="Arial"/>
                <w:color w:val="000000"/>
              </w:rPr>
            </w:pPr>
            <w:r w:rsidRPr="007676C8">
              <w:rPr>
                <w:rFonts w:cs="Arial"/>
                <w:color w:val="000000"/>
              </w:rPr>
              <w:t xml:space="preserve">6 </w:t>
            </w:r>
          </w:p>
          <w:p w14:paraId="475CE5AA" w14:textId="77777777" w:rsidR="007676C8" w:rsidRPr="007676C8" w:rsidRDefault="007676C8" w:rsidP="002D172F">
            <w:pPr>
              <w:jc w:val="center"/>
              <w:rPr>
                <w:rFonts w:cs="Arial"/>
                <w:color w:val="000000"/>
              </w:rPr>
            </w:pPr>
            <w:r w:rsidRPr="007676C8">
              <w:rPr>
                <w:rFonts w:cs="Arial"/>
                <w:color w:val="000000"/>
              </w:rPr>
              <w:t>(0.4%)</w:t>
            </w:r>
          </w:p>
        </w:tc>
        <w:tc>
          <w:tcPr>
            <w:tcW w:w="635" w:type="pct"/>
            <w:shd w:val="clear" w:color="auto" w:fill="auto"/>
            <w:vAlign w:val="center"/>
          </w:tcPr>
          <w:p w14:paraId="51E38293" w14:textId="77777777" w:rsidR="007676C8" w:rsidRPr="007676C8" w:rsidRDefault="007676C8" w:rsidP="002D172F">
            <w:pPr>
              <w:jc w:val="center"/>
              <w:rPr>
                <w:rFonts w:cs="Arial"/>
                <w:color w:val="000000"/>
              </w:rPr>
            </w:pPr>
            <w:r w:rsidRPr="007676C8">
              <w:rPr>
                <w:rFonts w:cs="Arial"/>
                <w:color w:val="000000"/>
              </w:rPr>
              <w:t>33 (2.5%)</w:t>
            </w:r>
          </w:p>
        </w:tc>
        <w:tc>
          <w:tcPr>
            <w:tcW w:w="635" w:type="pct"/>
            <w:shd w:val="clear" w:color="auto" w:fill="auto"/>
            <w:vAlign w:val="center"/>
          </w:tcPr>
          <w:p w14:paraId="201516BF" w14:textId="77777777" w:rsidR="007676C8" w:rsidRPr="007676C8" w:rsidRDefault="007676C8" w:rsidP="002D172F">
            <w:pPr>
              <w:jc w:val="center"/>
              <w:rPr>
                <w:rFonts w:cs="Arial"/>
                <w:color w:val="000000"/>
              </w:rPr>
            </w:pPr>
            <w:r w:rsidRPr="007676C8">
              <w:rPr>
                <w:rFonts w:cs="Arial"/>
                <w:color w:val="000000"/>
              </w:rPr>
              <w:t>31 (2.3%)</w:t>
            </w:r>
          </w:p>
        </w:tc>
        <w:tc>
          <w:tcPr>
            <w:tcW w:w="563" w:type="pct"/>
            <w:shd w:val="clear" w:color="auto" w:fill="auto"/>
            <w:vAlign w:val="center"/>
          </w:tcPr>
          <w:p w14:paraId="641672F4" w14:textId="77777777" w:rsidR="007676C8" w:rsidRPr="007676C8" w:rsidRDefault="007676C8" w:rsidP="002D172F">
            <w:pPr>
              <w:jc w:val="center"/>
              <w:rPr>
                <w:rFonts w:cs="Arial"/>
                <w:color w:val="000000"/>
              </w:rPr>
            </w:pPr>
            <w:r w:rsidRPr="007676C8">
              <w:rPr>
                <w:rFonts w:cs="Arial"/>
                <w:color w:val="000000"/>
              </w:rPr>
              <w:t>25 (1.9%)</w:t>
            </w:r>
          </w:p>
        </w:tc>
      </w:tr>
      <w:tr w:rsidR="007676C8" w:rsidRPr="007676C8" w14:paraId="5CF154C4" w14:textId="77777777">
        <w:trPr>
          <w:trHeight w:val="552"/>
        </w:trPr>
        <w:tc>
          <w:tcPr>
            <w:tcW w:w="1426" w:type="pct"/>
            <w:shd w:val="clear" w:color="auto" w:fill="auto"/>
            <w:vAlign w:val="center"/>
          </w:tcPr>
          <w:p w14:paraId="0A1667A6" w14:textId="77777777" w:rsidR="007676C8" w:rsidRPr="007676C8" w:rsidRDefault="007676C8" w:rsidP="002D172F">
            <w:pPr>
              <w:rPr>
                <w:rFonts w:cs="Arial"/>
              </w:rPr>
            </w:pPr>
            <w:r w:rsidRPr="007676C8">
              <w:rPr>
                <w:rFonts w:cs="Arial"/>
              </w:rPr>
              <w:t>Hispanic/Latino</w:t>
            </w:r>
          </w:p>
        </w:tc>
        <w:tc>
          <w:tcPr>
            <w:tcW w:w="472" w:type="pct"/>
            <w:shd w:val="clear" w:color="auto" w:fill="auto"/>
            <w:vAlign w:val="center"/>
          </w:tcPr>
          <w:p w14:paraId="1893042E" w14:textId="77777777" w:rsidR="007676C8" w:rsidRPr="007676C8" w:rsidRDefault="007676C8" w:rsidP="002D172F">
            <w:pPr>
              <w:jc w:val="center"/>
              <w:rPr>
                <w:rFonts w:cs="Arial"/>
                <w:color w:val="000000"/>
              </w:rPr>
            </w:pPr>
            <w:r w:rsidRPr="007676C8">
              <w:rPr>
                <w:rFonts w:cs="Arial"/>
                <w:color w:val="000000"/>
              </w:rPr>
              <w:t>1,123</w:t>
            </w:r>
          </w:p>
        </w:tc>
        <w:tc>
          <w:tcPr>
            <w:tcW w:w="635" w:type="pct"/>
            <w:shd w:val="clear" w:color="auto" w:fill="auto"/>
            <w:vAlign w:val="center"/>
          </w:tcPr>
          <w:p w14:paraId="5B140704" w14:textId="77777777" w:rsidR="007676C8" w:rsidRPr="007676C8" w:rsidRDefault="007676C8" w:rsidP="002D172F">
            <w:pPr>
              <w:jc w:val="center"/>
              <w:rPr>
                <w:rFonts w:cs="Arial"/>
                <w:color w:val="000000"/>
              </w:rPr>
            </w:pPr>
            <w:r w:rsidRPr="007676C8">
              <w:rPr>
                <w:rFonts w:cs="Arial"/>
                <w:color w:val="000000"/>
              </w:rPr>
              <w:t>237 (17.7%)</w:t>
            </w:r>
          </w:p>
        </w:tc>
        <w:tc>
          <w:tcPr>
            <w:tcW w:w="635" w:type="pct"/>
            <w:shd w:val="clear" w:color="auto" w:fill="auto"/>
            <w:vAlign w:val="center"/>
          </w:tcPr>
          <w:p w14:paraId="2A5E0809" w14:textId="77777777" w:rsidR="007676C8" w:rsidRPr="007676C8" w:rsidRDefault="007676C8" w:rsidP="002D172F">
            <w:pPr>
              <w:jc w:val="center"/>
              <w:rPr>
                <w:rFonts w:cs="Arial"/>
                <w:color w:val="000000"/>
              </w:rPr>
            </w:pPr>
            <w:r w:rsidRPr="007676C8">
              <w:rPr>
                <w:rFonts w:cs="Arial"/>
                <w:color w:val="000000"/>
              </w:rPr>
              <w:t>459 (34.3%)</w:t>
            </w:r>
          </w:p>
        </w:tc>
        <w:tc>
          <w:tcPr>
            <w:tcW w:w="635" w:type="pct"/>
            <w:shd w:val="clear" w:color="auto" w:fill="auto"/>
            <w:vAlign w:val="center"/>
          </w:tcPr>
          <w:p w14:paraId="7467041A" w14:textId="77777777" w:rsidR="007676C8" w:rsidRPr="007676C8" w:rsidRDefault="007676C8" w:rsidP="002D172F">
            <w:pPr>
              <w:jc w:val="center"/>
              <w:rPr>
                <w:rFonts w:cs="Arial"/>
                <w:color w:val="000000"/>
              </w:rPr>
            </w:pPr>
            <w:r w:rsidRPr="007676C8">
              <w:rPr>
                <w:rFonts w:cs="Arial"/>
                <w:color w:val="000000"/>
              </w:rPr>
              <w:t>280 (20.9%)</w:t>
            </w:r>
          </w:p>
        </w:tc>
        <w:tc>
          <w:tcPr>
            <w:tcW w:w="635" w:type="pct"/>
            <w:shd w:val="clear" w:color="auto" w:fill="auto"/>
            <w:vAlign w:val="center"/>
          </w:tcPr>
          <w:p w14:paraId="2F155A8C" w14:textId="77777777" w:rsidR="007676C8" w:rsidRPr="007676C8" w:rsidRDefault="007676C8" w:rsidP="002D172F">
            <w:pPr>
              <w:jc w:val="center"/>
              <w:rPr>
                <w:rFonts w:cs="Arial"/>
                <w:color w:val="000000"/>
              </w:rPr>
            </w:pPr>
            <w:r w:rsidRPr="007676C8">
              <w:rPr>
                <w:rFonts w:cs="Arial"/>
                <w:color w:val="000000"/>
              </w:rPr>
              <w:t>132 (9.9%)</w:t>
            </w:r>
          </w:p>
        </w:tc>
        <w:tc>
          <w:tcPr>
            <w:tcW w:w="563" w:type="pct"/>
            <w:shd w:val="clear" w:color="auto" w:fill="auto"/>
            <w:vAlign w:val="center"/>
          </w:tcPr>
          <w:p w14:paraId="613F857F" w14:textId="77777777" w:rsidR="007676C8" w:rsidRPr="007676C8" w:rsidRDefault="007676C8" w:rsidP="002D172F">
            <w:pPr>
              <w:jc w:val="center"/>
              <w:rPr>
                <w:rFonts w:cs="Arial"/>
                <w:color w:val="000000"/>
              </w:rPr>
            </w:pPr>
            <w:r w:rsidRPr="007676C8">
              <w:rPr>
                <w:rFonts w:cs="Arial"/>
                <w:color w:val="000000"/>
              </w:rPr>
              <w:t>15 (1.1%)</w:t>
            </w:r>
          </w:p>
        </w:tc>
      </w:tr>
      <w:tr w:rsidR="007676C8" w:rsidRPr="007676C8" w14:paraId="2DE3C3DE" w14:textId="77777777">
        <w:trPr>
          <w:trHeight w:val="552"/>
        </w:trPr>
        <w:tc>
          <w:tcPr>
            <w:tcW w:w="1426" w:type="pct"/>
            <w:shd w:val="clear" w:color="auto" w:fill="auto"/>
            <w:vAlign w:val="center"/>
          </w:tcPr>
          <w:p w14:paraId="314DD82B" w14:textId="77777777" w:rsidR="007676C8" w:rsidRPr="007676C8" w:rsidRDefault="007676C8" w:rsidP="002D172F">
            <w:pPr>
              <w:rPr>
                <w:rFonts w:cs="Arial"/>
              </w:rPr>
            </w:pPr>
            <w:r w:rsidRPr="007676C8">
              <w:rPr>
                <w:rFonts w:cs="Arial"/>
              </w:rPr>
              <w:t>Native American</w:t>
            </w:r>
          </w:p>
        </w:tc>
        <w:tc>
          <w:tcPr>
            <w:tcW w:w="472" w:type="pct"/>
            <w:shd w:val="clear" w:color="auto" w:fill="auto"/>
            <w:vAlign w:val="center"/>
          </w:tcPr>
          <w:p w14:paraId="126AB1DB" w14:textId="77777777" w:rsidR="007676C8" w:rsidRPr="007676C8" w:rsidRDefault="007676C8" w:rsidP="002D172F">
            <w:pPr>
              <w:jc w:val="center"/>
              <w:rPr>
                <w:rFonts w:cs="Arial"/>
                <w:color w:val="000000"/>
              </w:rPr>
            </w:pPr>
            <w:r w:rsidRPr="007676C8">
              <w:rPr>
                <w:rFonts w:cs="Arial"/>
                <w:color w:val="000000"/>
              </w:rPr>
              <w:t>3</w:t>
            </w:r>
          </w:p>
        </w:tc>
        <w:tc>
          <w:tcPr>
            <w:tcW w:w="635" w:type="pct"/>
            <w:shd w:val="clear" w:color="auto" w:fill="auto"/>
            <w:vAlign w:val="center"/>
          </w:tcPr>
          <w:p w14:paraId="2235D5EF" w14:textId="77777777" w:rsidR="007676C8" w:rsidRPr="007676C8" w:rsidRDefault="007676C8" w:rsidP="002D172F">
            <w:pPr>
              <w:jc w:val="center"/>
              <w:rPr>
                <w:rFonts w:cs="Arial"/>
                <w:color w:val="000000"/>
              </w:rPr>
            </w:pPr>
            <w:r w:rsidRPr="007676C8">
              <w:rPr>
                <w:rFonts w:cs="Arial"/>
                <w:color w:val="000000"/>
              </w:rPr>
              <w:t xml:space="preserve">2 </w:t>
            </w:r>
          </w:p>
          <w:p w14:paraId="065CEE38" w14:textId="77777777" w:rsidR="007676C8" w:rsidRPr="007676C8" w:rsidRDefault="007676C8" w:rsidP="002D172F">
            <w:pPr>
              <w:jc w:val="center"/>
              <w:rPr>
                <w:rFonts w:cs="Arial"/>
                <w:color w:val="000000"/>
              </w:rPr>
            </w:pPr>
            <w:r w:rsidRPr="007676C8">
              <w:rPr>
                <w:rFonts w:cs="Arial"/>
                <w:color w:val="000000"/>
              </w:rPr>
              <w:t>(0.1%)</w:t>
            </w:r>
          </w:p>
        </w:tc>
        <w:tc>
          <w:tcPr>
            <w:tcW w:w="635" w:type="pct"/>
            <w:shd w:val="clear" w:color="auto" w:fill="auto"/>
            <w:vAlign w:val="center"/>
          </w:tcPr>
          <w:p w14:paraId="362B9D41" w14:textId="77777777" w:rsidR="007676C8" w:rsidRPr="007676C8" w:rsidRDefault="007676C8" w:rsidP="002D172F">
            <w:pPr>
              <w:jc w:val="center"/>
              <w:rPr>
                <w:rFonts w:cs="Arial"/>
                <w:color w:val="000000"/>
              </w:rPr>
            </w:pPr>
            <w:r w:rsidRPr="007676C8">
              <w:rPr>
                <w:rFonts w:cs="Arial"/>
                <w:color w:val="000000"/>
              </w:rPr>
              <w:t xml:space="preserve">1 </w:t>
            </w:r>
          </w:p>
          <w:p w14:paraId="423CA852" w14:textId="77777777" w:rsidR="007676C8" w:rsidRPr="007676C8" w:rsidRDefault="007676C8" w:rsidP="002D172F">
            <w:pPr>
              <w:jc w:val="center"/>
              <w:rPr>
                <w:rFonts w:cs="Arial"/>
                <w:color w:val="000000"/>
              </w:rPr>
            </w:pPr>
            <w:r w:rsidRPr="007676C8">
              <w:rPr>
                <w:rFonts w:cs="Arial"/>
                <w:color w:val="000000"/>
              </w:rPr>
              <w:t>(0.1%)</w:t>
            </w:r>
          </w:p>
        </w:tc>
        <w:tc>
          <w:tcPr>
            <w:tcW w:w="635" w:type="pct"/>
            <w:shd w:val="clear" w:color="auto" w:fill="auto"/>
            <w:vAlign w:val="center"/>
          </w:tcPr>
          <w:p w14:paraId="2C12263C" w14:textId="77777777" w:rsidR="007676C8" w:rsidRPr="007676C8" w:rsidRDefault="007676C8" w:rsidP="002D172F">
            <w:pPr>
              <w:jc w:val="center"/>
              <w:rPr>
                <w:rFonts w:cs="Arial"/>
                <w:color w:val="000000"/>
              </w:rPr>
            </w:pPr>
            <w:r w:rsidRPr="007676C8">
              <w:rPr>
                <w:rFonts w:cs="Arial"/>
                <w:color w:val="000000"/>
              </w:rPr>
              <w:t xml:space="preserve">0 </w:t>
            </w:r>
          </w:p>
          <w:p w14:paraId="4F519A79"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089FE329" w14:textId="77777777" w:rsidR="007676C8" w:rsidRPr="007676C8" w:rsidRDefault="007676C8" w:rsidP="002D172F">
            <w:pPr>
              <w:jc w:val="center"/>
              <w:rPr>
                <w:rFonts w:cs="Arial"/>
                <w:color w:val="000000"/>
              </w:rPr>
            </w:pPr>
            <w:r w:rsidRPr="007676C8">
              <w:rPr>
                <w:rFonts w:cs="Arial"/>
                <w:color w:val="000000"/>
              </w:rPr>
              <w:t xml:space="preserve">0 </w:t>
            </w:r>
          </w:p>
          <w:p w14:paraId="78DA4F24" w14:textId="77777777" w:rsidR="007676C8" w:rsidRPr="007676C8" w:rsidRDefault="007676C8" w:rsidP="002D172F">
            <w:pPr>
              <w:jc w:val="center"/>
              <w:rPr>
                <w:rFonts w:cs="Arial"/>
                <w:color w:val="000000"/>
              </w:rPr>
            </w:pPr>
            <w:r w:rsidRPr="007676C8">
              <w:rPr>
                <w:rFonts w:cs="Arial"/>
                <w:color w:val="000000"/>
              </w:rPr>
              <w:t>(0.0%)</w:t>
            </w:r>
          </w:p>
        </w:tc>
        <w:tc>
          <w:tcPr>
            <w:tcW w:w="563" w:type="pct"/>
            <w:shd w:val="clear" w:color="auto" w:fill="auto"/>
            <w:vAlign w:val="center"/>
          </w:tcPr>
          <w:p w14:paraId="6A1B2192" w14:textId="77777777" w:rsidR="007676C8" w:rsidRPr="007676C8" w:rsidRDefault="007676C8" w:rsidP="002D172F">
            <w:pPr>
              <w:jc w:val="center"/>
              <w:rPr>
                <w:rFonts w:cs="Arial"/>
                <w:color w:val="000000"/>
              </w:rPr>
            </w:pPr>
            <w:r w:rsidRPr="007676C8">
              <w:rPr>
                <w:rFonts w:cs="Arial"/>
                <w:color w:val="000000"/>
              </w:rPr>
              <w:t>0 (0.0%)</w:t>
            </w:r>
          </w:p>
        </w:tc>
      </w:tr>
      <w:tr w:rsidR="007676C8" w:rsidRPr="007676C8" w14:paraId="21BC2A44" w14:textId="77777777">
        <w:trPr>
          <w:trHeight w:val="552"/>
        </w:trPr>
        <w:tc>
          <w:tcPr>
            <w:tcW w:w="1426" w:type="pct"/>
            <w:shd w:val="clear" w:color="auto" w:fill="auto"/>
            <w:vAlign w:val="center"/>
          </w:tcPr>
          <w:p w14:paraId="15DDEFB9" w14:textId="77777777" w:rsidR="007676C8" w:rsidRPr="007676C8" w:rsidRDefault="007676C8" w:rsidP="002D172F">
            <w:pPr>
              <w:rPr>
                <w:rFonts w:cs="Arial"/>
              </w:rPr>
            </w:pPr>
            <w:r w:rsidRPr="007676C8">
              <w:rPr>
                <w:rFonts w:cs="Arial"/>
              </w:rPr>
              <w:t>Pacific Islander</w:t>
            </w:r>
          </w:p>
        </w:tc>
        <w:tc>
          <w:tcPr>
            <w:tcW w:w="472" w:type="pct"/>
            <w:shd w:val="clear" w:color="auto" w:fill="auto"/>
            <w:vAlign w:val="center"/>
          </w:tcPr>
          <w:p w14:paraId="7E423809" w14:textId="77777777" w:rsidR="007676C8" w:rsidRPr="007676C8" w:rsidRDefault="007676C8" w:rsidP="002D172F">
            <w:pPr>
              <w:jc w:val="center"/>
              <w:rPr>
                <w:rFonts w:cs="Arial"/>
                <w:color w:val="000000"/>
              </w:rPr>
            </w:pPr>
            <w:r w:rsidRPr="007676C8">
              <w:rPr>
                <w:rFonts w:cs="Arial"/>
                <w:color w:val="000000"/>
              </w:rPr>
              <w:t>0</w:t>
            </w:r>
          </w:p>
        </w:tc>
        <w:tc>
          <w:tcPr>
            <w:tcW w:w="635" w:type="pct"/>
            <w:shd w:val="clear" w:color="auto" w:fill="auto"/>
            <w:vAlign w:val="center"/>
          </w:tcPr>
          <w:p w14:paraId="4D6CBB70" w14:textId="77777777" w:rsidR="007676C8" w:rsidRPr="007676C8" w:rsidRDefault="007676C8" w:rsidP="002D172F">
            <w:pPr>
              <w:jc w:val="center"/>
              <w:rPr>
                <w:rFonts w:cs="Arial"/>
                <w:color w:val="000000"/>
              </w:rPr>
            </w:pPr>
            <w:r w:rsidRPr="007676C8">
              <w:rPr>
                <w:rFonts w:cs="Arial"/>
                <w:color w:val="000000"/>
              </w:rPr>
              <w:t xml:space="preserve">0 </w:t>
            </w:r>
          </w:p>
          <w:p w14:paraId="5F5F8F6D"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700E3D55" w14:textId="77777777" w:rsidR="007676C8" w:rsidRPr="007676C8" w:rsidRDefault="007676C8" w:rsidP="002D172F">
            <w:pPr>
              <w:jc w:val="center"/>
              <w:rPr>
                <w:rFonts w:cs="Arial"/>
                <w:color w:val="000000"/>
              </w:rPr>
            </w:pPr>
            <w:r w:rsidRPr="007676C8">
              <w:rPr>
                <w:rFonts w:cs="Arial"/>
                <w:color w:val="000000"/>
              </w:rPr>
              <w:t xml:space="preserve">0 </w:t>
            </w:r>
          </w:p>
          <w:p w14:paraId="6D53E5EE"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46A8C5A2" w14:textId="77777777" w:rsidR="007676C8" w:rsidRPr="007676C8" w:rsidRDefault="007676C8" w:rsidP="002D172F">
            <w:pPr>
              <w:jc w:val="center"/>
              <w:rPr>
                <w:rFonts w:cs="Arial"/>
                <w:color w:val="000000"/>
              </w:rPr>
            </w:pPr>
            <w:r w:rsidRPr="007676C8">
              <w:rPr>
                <w:rFonts w:cs="Arial"/>
                <w:color w:val="000000"/>
              </w:rPr>
              <w:t xml:space="preserve">0 </w:t>
            </w:r>
          </w:p>
          <w:p w14:paraId="53B2C087"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0B90CB5F" w14:textId="77777777" w:rsidR="007676C8" w:rsidRPr="007676C8" w:rsidRDefault="007676C8" w:rsidP="002D172F">
            <w:pPr>
              <w:jc w:val="center"/>
              <w:rPr>
                <w:rFonts w:cs="Arial"/>
                <w:color w:val="000000"/>
              </w:rPr>
            </w:pPr>
            <w:r w:rsidRPr="007676C8">
              <w:rPr>
                <w:rFonts w:cs="Arial"/>
                <w:color w:val="000000"/>
              </w:rPr>
              <w:t xml:space="preserve">0 </w:t>
            </w:r>
          </w:p>
          <w:p w14:paraId="4CD6A433" w14:textId="77777777" w:rsidR="007676C8" w:rsidRPr="007676C8" w:rsidRDefault="007676C8" w:rsidP="002D172F">
            <w:pPr>
              <w:jc w:val="center"/>
              <w:rPr>
                <w:rFonts w:cs="Arial"/>
                <w:color w:val="000000"/>
              </w:rPr>
            </w:pPr>
            <w:r w:rsidRPr="007676C8">
              <w:rPr>
                <w:rFonts w:cs="Arial"/>
                <w:color w:val="000000"/>
              </w:rPr>
              <w:t>(0.0%)</w:t>
            </w:r>
          </w:p>
        </w:tc>
        <w:tc>
          <w:tcPr>
            <w:tcW w:w="563" w:type="pct"/>
            <w:shd w:val="clear" w:color="auto" w:fill="auto"/>
            <w:vAlign w:val="center"/>
          </w:tcPr>
          <w:p w14:paraId="61660434" w14:textId="77777777" w:rsidR="007676C8" w:rsidRPr="007676C8" w:rsidRDefault="007676C8" w:rsidP="002D172F">
            <w:pPr>
              <w:jc w:val="center"/>
              <w:rPr>
                <w:rFonts w:cs="Arial"/>
                <w:color w:val="000000"/>
              </w:rPr>
            </w:pPr>
            <w:r w:rsidRPr="007676C8">
              <w:rPr>
                <w:rFonts w:cs="Arial"/>
                <w:color w:val="000000"/>
              </w:rPr>
              <w:t>0 (0.0%)</w:t>
            </w:r>
          </w:p>
        </w:tc>
      </w:tr>
      <w:tr w:rsidR="007676C8" w:rsidRPr="007676C8" w14:paraId="6F3A4BF8" w14:textId="77777777">
        <w:trPr>
          <w:trHeight w:val="552"/>
        </w:trPr>
        <w:tc>
          <w:tcPr>
            <w:tcW w:w="1426" w:type="pct"/>
            <w:shd w:val="clear" w:color="auto" w:fill="auto"/>
            <w:vAlign w:val="center"/>
          </w:tcPr>
          <w:p w14:paraId="4AAE3158" w14:textId="77777777" w:rsidR="007676C8" w:rsidRPr="007676C8" w:rsidRDefault="007676C8" w:rsidP="002D172F">
            <w:pPr>
              <w:rPr>
                <w:rFonts w:cs="Arial"/>
              </w:rPr>
            </w:pPr>
            <w:r w:rsidRPr="007676C8">
              <w:rPr>
                <w:rFonts w:cs="Arial"/>
              </w:rPr>
              <w:t>Two or More Races</w:t>
            </w:r>
          </w:p>
        </w:tc>
        <w:tc>
          <w:tcPr>
            <w:tcW w:w="472" w:type="pct"/>
            <w:shd w:val="clear" w:color="auto" w:fill="auto"/>
            <w:vAlign w:val="center"/>
          </w:tcPr>
          <w:p w14:paraId="17A7D11E" w14:textId="77777777" w:rsidR="007676C8" w:rsidRPr="007676C8" w:rsidRDefault="007676C8" w:rsidP="002D172F">
            <w:pPr>
              <w:jc w:val="center"/>
              <w:rPr>
                <w:rFonts w:cs="Arial"/>
                <w:color w:val="000000"/>
              </w:rPr>
            </w:pPr>
            <w:r w:rsidRPr="007676C8">
              <w:rPr>
                <w:rFonts w:cs="Arial"/>
                <w:color w:val="000000"/>
              </w:rPr>
              <w:t>72</w:t>
            </w:r>
          </w:p>
        </w:tc>
        <w:tc>
          <w:tcPr>
            <w:tcW w:w="635" w:type="pct"/>
            <w:shd w:val="clear" w:color="auto" w:fill="auto"/>
            <w:vAlign w:val="center"/>
          </w:tcPr>
          <w:p w14:paraId="1C0E1EB4" w14:textId="77777777" w:rsidR="007676C8" w:rsidRPr="007676C8" w:rsidRDefault="007676C8" w:rsidP="002D172F">
            <w:pPr>
              <w:jc w:val="center"/>
              <w:rPr>
                <w:rFonts w:cs="Arial"/>
                <w:color w:val="000000"/>
              </w:rPr>
            </w:pPr>
            <w:r w:rsidRPr="007676C8">
              <w:rPr>
                <w:rFonts w:cs="Arial"/>
                <w:color w:val="000000"/>
              </w:rPr>
              <w:t xml:space="preserve">0 </w:t>
            </w:r>
          </w:p>
          <w:p w14:paraId="64BC98B5"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323B563C" w14:textId="77777777" w:rsidR="007676C8" w:rsidRPr="007676C8" w:rsidRDefault="007676C8" w:rsidP="002D172F">
            <w:pPr>
              <w:jc w:val="center"/>
              <w:rPr>
                <w:rFonts w:cs="Arial"/>
                <w:color w:val="000000"/>
              </w:rPr>
            </w:pPr>
            <w:r w:rsidRPr="007676C8">
              <w:rPr>
                <w:rFonts w:cs="Arial"/>
                <w:color w:val="000000"/>
              </w:rPr>
              <w:t xml:space="preserve">5 </w:t>
            </w:r>
          </w:p>
          <w:p w14:paraId="296806A7" w14:textId="77777777" w:rsidR="007676C8" w:rsidRPr="007676C8" w:rsidRDefault="007676C8" w:rsidP="002D172F">
            <w:pPr>
              <w:jc w:val="center"/>
              <w:rPr>
                <w:rFonts w:cs="Arial"/>
                <w:color w:val="000000"/>
              </w:rPr>
            </w:pPr>
            <w:r w:rsidRPr="007676C8">
              <w:rPr>
                <w:rFonts w:cs="Arial"/>
                <w:color w:val="000000"/>
              </w:rPr>
              <w:t>(0.4%)</w:t>
            </w:r>
          </w:p>
        </w:tc>
        <w:tc>
          <w:tcPr>
            <w:tcW w:w="635" w:type="pct"/>
            <w:shd w:val="clear" w:color="auto" w:fill="auto"/>
            <w:vAlign w:val="center"/>
          </w:tcPr>
          <w:p w14:paraId="16D3F9C1" w14:textId="77777777" w:rsidR="007676C8" w:rsidRPr="007676C8" w:rsidRDefault="007676C8" w:rsidP="002D172F">
            <w:pPr>
              <w:jc w:val="center"/>
              <w:rPr>
                <w:rFonts w:cs="Arial"/>
                <w:color w:val="000000"/>
              </w:rPr>
            </w:pPr>
            <w:r w:rsidRPr="007676C8">
              <w:rPr>
                <w:rFonts w:cs="Arial"/>
                <w:color w:val="000000"/>
              </w:rPr>
              <w:t>18 (1.3%)</w:t>
            </w:r>
          </w:p>
        </w:tc>
        <w:tc>
          <w:tcPr>
            <w:tcW w:w="635" w:type="pct"/>
            <w:shd w:val="clear" w:color="auto" w:fill="auto"/>
            <w:vAlign w:val="center"/>
          </w:tcPr>
          <w:p w14:paraId="5D2126B8" w14:textId="77777777" w:rsidR="007676C8" w:rsidRPr="007676C8" w:rsidRDefault="007676C8" w:rsidP="002D172F">
            <w:pPr>
              <w:jc w:val="center"/>
              <w:rPr>
                <w:rFonts w:cs="Arial"/>
                <w:color w:val="000000"/>
              </w:rPr>
            </w:pPr>
            <w:r w:rsidRPr="007676C8">
              <w:rPr>
                <w:rFonts w:cs="Arial"/>
                <w:color w:val="000000"/>
              </w:rPr>
              <w:t>27 (2.0%)</w:t>
            </w:r>
          </w:p>
        </w:tc>
        <w:tc>
          <w:tcPr>
            <w:tcW w:w="563" w:type="pct"/>
            <w:shd w:val="clear" w:color="auto" w:fill="auto"/>
            <w:vAlign w:val="center"/>
          </w:tcPr>
          <w:p w14:paraId="5BD7573B" w14:textId="77777777" w:rsidR="007676C8" w:rsidRPr="007676C8" w:rsidRDefault="007676C8" w:rsidP="002D172F">
            <w:pPr>
              <w:jc w:val="center"/>
              <w:rPr>
                <w:rFonts w:cs="Arial"/>
                <w:color w:val="000000"/>
              </w:rPr>
            </w:pPr>
            <w:r w:rsidRPr="007676C8">
              <w:rPr>
                <w:rFonts w:cs="Arial"/>
                <w:color w:val="000000"/>
              </w:rPr>
              <w:t>22 (1.6%)</w:t>
            </w:r>
          </w:p>
        </w:tc>
      </w:tr>
      <w:tr w:rsidR="007676C8" w:rsidRPr="007676C8" w14:paraId="251BB5B8" w14:textId="77777777">
        <w:trPr>
          <w:trHeight w:val="552"/>
        </w:trPr>
        <w:tc>
          <w:tcPr>
            <w:tcW w:w="1426" w:type="pct"/>
            <w:shd w:val="clear" w:color="auto" w:fill="auto"/>
            <w:vAlign w:val="center"/>
          </w:tcPr>
          <w:p w14:paraId="2A816B9F" w14:textId="77777777" w:rsidR="007676C8" w:rsidRPr="007676C8" w:rsidRDefault="007676C8" w:rsidP="002D172F">
            <w:pPr>
              <w:rPr>
                <w:rFonts w:cs="Arial"/>
              </w:rPr>
            </w:pPr>
            <w:r w:rsidRPr="007676C8">
              <w:rPr>
                <w:rFonts w:cs="Arial"/>
              </w:rPr>
              <w:t>White</w:t>
            </w:r>
          </w:p>
        </w:tc>
        <w:tc>
          <w:tcPr>
            <w:tcW w:w="472" w:type="pct"/>
            <w:shd w:val="clear" w:color="auto" w:fill="auto"/>
            <w:vAlign w:val="center"/>
          </w:tcPr>
          <w:p w14:paraId="420A766C" w14:textId="77777777" w:rsidR="007676C8" w:rsidRPr="007676C8" w:rsidRDefault="007676C8" w:rsidP="002D172F">
            <w:pPr>
              <w:jc w:val="center"/>
              <w:rPr>
                <w:rFonts w:cs="Arial"/>
                <w:color w:val="000000"/>
              </w:rPr>
            </w:pPr>
            <w:r w:rsidRPr="007676C8">
              <w:rPr>
                <w:rFonts w:cs="Arial"/>
                <w:color w:val="000000"/>
              </w:rPr>
              <w:t>656</w:t>
            </w:r>
          </w:p>
        </w:tc>
        <w:tc>
          <w:tcPr>
            <w:tcW w:w="635" w:type="pct"/>
            <w:shd w:val="clear" w:color="auto" w:fill="auto"/>
            <w:vAlign w:val="center"/>
          </w:tcPr>
          <w:p w14:paraId="266DE7E6" w14:textId="77777777" w:rsidR="007676C8" w:rsidRPr="007676C8" w:rsidRDefault="007676C8" w:rsidP="002D172F">
            <w:pPr>
              <w:jc w:val="center"/>
              <w:rPr>
                <w:rFonts w:cs="Arial"/>
                <w:color w:val="000000"/>
              </w:rPr>
            </w:pPr>
            <w:r w:rsidRPr="007676C8">
              <w:rPr>
                <w:rFonts w:cs="Arial"/>
                <w:color w:val="000000"/>
              </w:rPr>
              <w:t>22 (1.6%)</w:t>
            </w:r>
          </w:p>
        </w:tc>
        <w:tc>
          <w:tcPr>
            <w:tcW w:w="635" w:type="pct"/>
            <w:shd w:val="clear" w:color="auto" w:fill="auto"/>
            <w:vAlign w:val="center"/>
          </w:tcPr>
          <w:p w14:paraId="61663426" w14:textId="77777777" w:rsidR="007676C8" w:rsidRPr="007676C8" w:rsidRDefault="007676C8" w:rsidP="002D172F">
            <w:pPr>
              <w:jc w:val="center"/>
              <w:rPr>
                <w:rFonts w:cs="Arial"/>
                <w:color w:val="000000"/>
              </w:rPr>
            </w:pPr>
            <w:r w:rsidRPr="007676C8">
              <w:rPr>
                <w:rFonts w:cs="Arial"/>
                <w:color w:val="000000"/>
              </w:rPr>
              <w:t>77 (5.8%)</w:t>
            </w:r>
          </w:p>
        </w:tc>
        <w:tc>
          <w:tcPr>
            <w:tcW w:w="635" w:type="pct"/>
            <w:shd w:val="clear" w:color="auto" w:fill="auto"/>
            <w:vAlign w:val="center"/>
          </w:tcPr>
          <w:p w14:paraId="28EB8E97" w14:textId="77777777" w:rsidR="007676C8" w:rsidRPr="007676C8" w:rsidRDefault="007676C8" w:rsidP="002D172F">
            <w:pPr>
              <w:jc w:val="center"/>
              <w:rPr>
                <w:rFonts w:cs="Arial"/>
                <w:color w:val="000000"/>
              </w:rPr>
            </w:pPr>
            <w:r w:rsidRPr="007676C8">
              <w:rPr>
                <w:rFonts w:cs="Arial"/>
                <w:color w:val="000000"/>
              </w:rPr>
              <w:t>228 (17.0%)</w:t>
            </w:r>
          </w:p>
        </w:tc>
        <w:tc>
          <w:tcPr>
            <w:tcW w:w="635" w:type="pct"/>
            <w:shd w:val="clear" w:color="auto" w:fill="auto"/>
            <w:vAlign w:val="center"/>
          </w:tcPr>
          <w:p w14:paraId="6FCA0933" w14:textId="77777777" w:rsidR="007676C8" w:rsidRPr="007676C8" w:rsidRDefault="007676C8" w:rsidP="002D172F">
            <w:pPr>
              <w:jc w:val="center"/>
              <w:rPr>
                <w:rFonts w:cs="Arial"/>
                <w:color w:val="000000"/>
              </w:rPr>
            </w:pPr>
            <w:r w:rsidRPr="007676C8">
              <w:rPr>
                <w:rFonts w:cs="Arial"/>
                <w:color w:val="000000"/>
              </w:rPr>
              <w:t>238 (17.8%)</w:t>
            </w:r>
          </w:p>
        </w:tc>
        <w:tc>
          <w:tcPr>
            <w:tcW w:w="563" w:type="pct"/>
            <w:shd w:val="clear" w:color="auto" w:fill="auto"/>
            <w:vAlign w:val="center"/>
          </w:tcPr>
          <w:p w14:paraId="34CFDB45" w14:textId="77777777" w:rsidR="007676C8" w:rsidRPr="007676C8" w:rsidRDefault="007676C8" w:rsidP="002D172F">
            <w:pPr>
              <w:jc w:val="center"/>
              <w:rPr>
                <w:rFonts w:cs="Arial"/>
                <w:color w:val="000000"/>
              </w:rPr>
            </w:pPr>
            <w:r w:rsidRPr="007676C8">
              <w:rPr>
                <w:rFonts w:cs="Arial"/>
                <w:color w:val="000000"/>
              </w:rPr>
              <w:t>91 (6.8%)</w:t>
            </w:r>
          </w:p>
        </w:tc>
      </w:tr>
      <w:tr w:rsidR="007676C8" w:rsidRPr="007676C8" w14:paraId="0CBB00B3" w14:textId="77777777">
        <w:trPr>
          <w:trHeight w:val="552"/>
        </w:trPr>
        <w:tc>
          <w:tcPr>
            <w:tcW w:w="1426" w:type="pct"/>
            <w:shd w:val="clear" w:color="auto" w:fill="auto"/>
            <w:vAlign w:val="center"/>
          </w:tcPr>
          <w:p w14:paraId="33170A8B" w14:textId="77777777" w:rsidR="007676C8" w:rsidRPr="007676C8" w:rsidRDefault="007676C8" w:rsidP="002D172F">
            <w:pPr>
              <w:rPr>
                <w:rFonts w:cs="Arial"/>
              </w:rPr>
            </w:pPr>
            <w:r w:rsidRPr="007676C8">
              <w:rPr>
                <w:rFonts w:cs="Arial"/>
              </w:rPr>
              <w:t>English Learners</w:t>
            </w:r>
          </w:p>
        </w:tc>
        <w:tc>
          <w:tcPr>
            <w:tcW w:w="472" w:type="pct"/>
            <w:shd w:val="clear" w:color="auto" w:fill="auto"/>
            <w:vAlign w:val="center"/>
          </w:tcPr>
          <w:p w14:paraId="15FC40E7" w14:textId="77777777" w:rsidR="007676C8" w:rsidRPr="007676C8" w:rsidRDefault="007676C8" w:rsidP="002D172F">
            <w:pPr>
              <w:jc w:val="center"/>
              <w:rPr>
                <w:rFonts w:cs="Arial"/>
                <w:color w:val="000000"/>
              </w:rPr>
            </w:pPr>
            <w:r w:rsidRPr="007676C8">
              <w:rPr>
                <w:rFonts w:cs="Arial"/>
                <w:color w:val="000000"/>
              </w:rPr>
              <w:t>652</w:t>
            </w:r>
          </w:p>
        </w:tc>
        <w:tc>
          <w:tcPr>
            <w:tcW w:w="635" w:type="pct"/>
            <w:shd w:val="clear" w:color="auto" w:fill="auto"/>
            <w:vAlign w:val="center"/>
          </w:tcPr>
          <w:p w14:paraId="09529F8F" w14:textId="77777777" w:rsidR="007676C8" w:rsidRPr="007676C8" w:rsidRDefault="007676C8" w:rsidP="002D172F">
            <w:pPr>
              <w:jc w:val="center"/>
              <w:rPr>
                <w:rFonts w:cs="Arial"/>
                <w:color w:val="000000"/>
              </w:rPr>
            </w:pPr>
            <w:r w:rsidRPr="007676C8">
              <w:rPr>
                <w:rFonts w:cs="Arial"/>
                <w:color w:val="000000"/>
              </w:rPr>
              <w:t>344 (25.7%)</w:t>
            </w:r>
          </w:p>
        </w:tc>
        <w:tc>
          <w:tcPr>
            <w:tcW w:w="635" w:type="pct"/>
            <w:shd w:val="clear" w:color="auto" w:fill="auto"/>
            <w:vAlign w:val="center"/>
          </w:tcPr>
          <w:p w14:paraId="41BFE8EC" w14:textId="77777777" w:rsidR="007676C8" w:rsidRPr="007676C8" w:rsidRDefault="007676C8" w:rsidP="002D172F">
            <w:pPr>
              <w:jc w:val="center"/>
              <w:rPr>
                <w:rFonts w:cs="Arial"/>
                <w:color w:val="000000"/>
              </w:rPr>
            </w:pPr>
            <w:r w:rsidRPr="007676C8">
              <w:rPr>
                <w:rFonts w:cs="Arial"/>
                <w:color w:val="000000"/>
              </w:rPr>
              <w:t>223 (16.7%)</w:t>
            </w:r>
          </w:p>
        </w:tc>
        <w:tc>
          <w:tcPr>
            <w:tcW w:w="635" w:type="pct"/>
            <w:shd w:val="clear" w:color="auto" w:fill="auto"/>
            <w:vAlign w:val="center"/>
          </w:tcPr>
          <w:p w14:paraId="7A577382" w14:textId="77777777" w:rsidR="007676C8" w:rsidRPr="007676C8" w:rsidRDefault="007676C8" w:rsidP="002D172F">
            <w:pPr>
              <w:jc w:val="center"/>
              <w:rPr>
                <w:rFonts w:cs="Arial"/>
                <w:color w:val="000000"/>
              </w:rPr>
            </w:pPr>
            <w:r w:rsidRPr="007676C8">
              <w:rPr>
                <w:rFonts w:cs="Arial"/>
                <w:color w:val="000000"/>
              </w:rPr>
              <w:t>47 (3.5%)</w:t>
            </w:r>
          </w:p>
        </w:tc>
        <w:tc>
          <w:tcPr>
            <w:tcW w:w="635" w:type="pct"/>
            <w:shd w:val="clear" w:color="auto" w:fill="auto"/>
            <w:vAlign w:val="center"/>
          </w:tcPr>
          <w:p w14:paraId="07F730E6" w14:textId="77777777" w:rsidR="007676C8" w:rsidRPr="007676C8" w:rsidRDefault="007676C8" w:rsidP="002D172F">
            <w:pPr>
              <w:jc w:val="center"/>
              <w:rPr>
                <w:rFonts w:cs="Arial"/>
                <w:color w:val="000000"/>
              </w:rPr>
            </w:pPr>
            <w:r w:rsidRPr="007676C8">
              <w:rPr>
                <w:rFonts w:cs="Arial"/>
                <w:color w:val="000000"/>
              </w:rPr>
              <w:t>26 (1.9%)</w:t>
            </w:r>
          </w:p>
        </w:tc>
        <w:tc>
          <w:tcPr>
            <w:tcW w:w="563" w:type="pct"/>
            <w:shd w:val="clear" w:color="auto" w:fill="auto"/>
            <w:vAlign w:val="center"/>
          </w:tcPr>
          <w:p w14:paraId="311BA5F9" w14:textId="77777777" w:rsidR="007676C8" w:rsidRPr="007676C8" w:rsidRDefault="007676C8" w:rsidP="002D172F">
            <w:pPr>
              <w:jc w:val="center"/>
              <w:rPr>
                <w:rFonts w:cs="Arial"/>
                <w:color w:val="000000"/>
              </w:rPr>
            </w:pPr>
            <w:r w:rsidRPr="007676C8">
              <w:rPr>
                <w:rFonts w:cs="Arial"/>
                <w:color w:val="000000"/>
              </w:rPr>
              <w:t>12 (0.9%)</w:t>
            </w:r>
          </w:p>
        </w:tc>
      </w:tr>
      <w:tr w:rsidR="007676C8" w:rsidRPr="007676C8" w14:paraId="28568DEC" w14:textId="77777777">
        <w:trPr>
          <w:trHeight w:val="552"/>
        </w:trPr>
        <w:tc>
          <w:tcPr>
            <w:tcW w:w="1426" w:type="pct"/>
            <w:shd w:val="clear" w:color="auto" w:fill="auto"/>
            <w:vAlign w:val="center"/>
          </w:tcPr>
          <w:p w14:paraId="7D169230" w14:textId="77777777" w:rsidR="007676C8" w:rsidRPr="007676C8" w:rsidRDefault="007676C8" w:rsidP="002D172F">
            <w:pPr>
              <w:rPr>
                <w:rFonts w:cs="Arial"/>
              </w:rPr>
            </w:pPr>
            <w:r w:rsidRPr="007676C8">
              <w:rPr>
                <w:rFonts w:cs="Arial"/>
              </w:rPr>
              <w:t>Foster</w:t>
            </w:r>
          </w:p>
        </w:tc>
        <w:tc>
          <w:tcPr>
            <w:tcW w:w="472" w:type="pct"/>
            <w:shd w:val="clear" w:color="auto" w:fill="auto"/>
            <w:vAlign w:val="center"/>
          </w:tcPr>
          <w:p w14:paraId="65F3405C" w14:textId="77777777" w:rsidR="007676C8" w:rsidRPr="007676C8" w:rsidRDefault="007676C8" w:rsidP="002D172F">
            <w:pPr>
              <w:jc w:val="center"/>
              <w:rPr>
                <w:rFonts w:cs="Arial"/>
                <w:color w:val="000000"/>
              </w:rPr>
            </w:pPr>
            <w:r w:rsidRPr="007676C8">
              <w:rPr>
                <w:rFonts w:cs="Arial"/>
                <w:color w:val="000000"/>
              </w:rPr>
              <w:t>0</w:t>
            </w:r>
          </w:p>
        </w:tc>
        <w:tc>
          <w:tcPr>
            <w:tcW w:w="635" w:type="pct"/>
            <w:shd w:val="clear" w:color="auto" w:fill="auto"/>
            <w:vAlign w:val="center"/>
          </w:tcPr>
          <w:p w14:paraId="3FF8EC41" w14:textId="77777777" w:rsidR="007676C8" w:rsidRPr="007676C8" w:rsidRDefault="007676C8" w:rsidP="002D172F">
            <w:pPr>
              <w:jc w:val="center"/>
              <w:rPr>
                <w:rFonts w:cs="Arial"/>
                <w:color w:val="000000"/>
              </w:rPr>
            </w:pPr>
            <w:r w:rsidRPr="007676C8">
              <w:rPr>
                <w:rFonts w:cs="Arial"/>
                <w:color w:val="000000"/>
              </w:rPr>
              <w:t xml:space="preserve">0 </w:t>
            </w:r>
          </w:p>
          <w:p w14:paraId="4B8C437E"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5F06165B" w14:textId="77777777" w:rsidR="007676C8" w:rsidRPr="007676C8" w:rsidRDefault="007676C8" w:rsidP="002D172F">
            <w:pPr>
              <w:jc w:val="center"/>
              <w:rPr>
                <w:rFonts w:cs="Arial"/>
                <w:color w:val="000000"/>
              </w:rPr>
            </w:pPr>
            <w:r w:rsidRPr="007676C8">
              <w:rPr>
                <w:rFonts w:cs="Arial"/>
                <w:color w:val="000000"/>
              </w:rPr>
              <w:t xml:space="preserve">0 </w:t>
            </w:r>
          </w:p>
          <w:p w14:paraId="07949C3F"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6B3AC1AD" w14:textId="77777777" w:rsidR="007676C8" w:rsidRPr="007676C8" w:rsidRDefault="007676C8" w:rsidP="002D172F">
            <w:pPr>
              <w:jc w:val="center"/>
              <w:rPr>
                <w:rFonts w:cs="Arial"/>
                <w:color w:val="000000"/>
              </w:rPr>
            </w:pPr>
            <w:r w:rsidRPr="007676C8">
              <w:rPr>
                <w:rFonts w:cs="Arial"/>
                <w:color w:val="000000"/>
              </w:rPr>
              <w:t xml:space="preserve">0 </w:t>
            </w:r>
          </w:p>
          <w:p w14:paraId="4824EACE" w14:textId="77777777" w:rsidR="007676C8" w:rsidRPr="007676C8" w:rsidRDefault="007676C8" w:rsidP="002D172F">
            <w:pPr>
              <w:jc w:val="center"/>
              <w:rPr>
                <w:rFonts w:cs="Arial"/>
                <w:color w:val="000000"/>
              </w:rPr>
            </w:pPr>
            <w:r w:rsidRPr="007676C8">
              <w:rPr>
                <w:rFonts w:cs="Arial"/>
                <w:color w:val="000000"/>
              </w:rPr>
              <w:t>(0.0%)</w:t>
            </w:r>
          </w:p>
        </w:tc>
        <w:tc>
          <w:tcPr>
            <w:tcW w:w="635" w:type="pct"/>
            <w:shd w:val="clear" w:color="auto" w:fill="auto"/>
            <w:vAlign w:val="center"/>
          </w:tcPr>
          <w:p w14:paraId="4B50BC79" w14:textId="77777777" w:rsidR="007676C8" w:rsidRPr="007676C8" w:rsidRDefault="007676C8" w:rsidP="002D172F">
            <w:pPr>
              <w:jc w:val="center"/>
              <w:rPr>
                <w:rFonts w:cs="Arial"/>
                <w:color w:val="000000"/>
              </w:rPr>
            </w:pPr>
            <w:r w:rsidRPr="007676C8">
              <w:rPr>
                <w:rFonts w:cs="Arial"/>
                <w:color w:val="000000"/>
              </w:rPr>
              <w:t xml:space="preserve">0 </w:t>
            </w:r>
          </w:p>
          <w:p w14:paraId="735B4D6A" w14:textId="77777777" w:rsidR="007676C8" w:rsidRPr="007676C8" w:rsidRDefault="007676C8" w:rsidP="002D172F">
            <w:pPr>
              <w:jc w:val="center"/>
              <w:rPr>
                <w:rFonts w:cs="Arial"/>
                <w:color w:val="000000"/>
              </w:rPr>
            </w:pPr>
            <w:r w:rsidRPr="007676C8">
              <w:rPr>
                <w:rFonts w:cs="Arial"/>
                <w:color w:val="000000"/>
              </w:rPr>
              <w:t>(0.0%)</w:t>
            </w:r>
          </w:p>
        </w:tc>
        <w:tc>
          <w:tcPr>
            <w:tcW w:w="563" w:type="pct"/>
            <w:shd w:val="clear" w:color="auto" w:fill="auto"/>
            <w:vAlign w:val="center"/>
          </w:tcPr>
          <w:p w14:paraId="10B5C516" w14:textId="77777777" w:rsidR="007676C8" w:rsidRPr="007676C8" w:rsidRDefault="007676C8" w:rsidP="002D172F">
            <w:pPr>
              <w:jc w:val="center"/>
              <w:rPr>
                <w:rFonts w:cs="Arial"/>
                <w:color w:val="000000"/>
              </w:rPr>
            </w:pPr>
            <w:r w:rsidRPr="007676C8">
              <w:rPr>
                <w:rFonts w:cs="Arial"/>
                <w:color w:val="000000"/>
              </w:rPr>
              <w:t>0 (0.0%)</w:t>
            </w:r>
          </w:p>
        </w:tc>
      </w:tr>
      <w:tr w:rsidR="007676C8" w:rsidRPr="007676C8" w14:paraId="4A20F71B" w14:textId="77777777">
        <w:trPr>
          <w:trHeight w:val="552"/>
        </w:trPr>
        <w:tc>
          <w:tcPr>
            <w:tcW w:w="1426" w:type="pct"/>
            <w:shd w:val="clear" w:color="auto" w:fill="auto"/>
            <w:vAlign w:val="center"/>
          </w:tcPr>
          <w:p w14:paraId="1B8F61AA" w14:textId="77777777" w:rsidR="007676C8" w:rsidRPr="007676C8" w:rsidRDefault="007676C8" w:rsidP="002D172F">
            <w:pPr>
              <w:rPr>
                <w:rFonts w:cs="Arial"/>
              </w:rPr>
            </w:pPr>
            <w:r w:rsidRPr="007676C8">
              <w:rPr>
                <w:rFonts w:cs="Arial"/>
              </w:rPr>
              <w:t>Homeless</w:t>
            </w:r>
          </w:p>
        </w:tc>
        <w:tc>
          <w:tcPr>
            <w:tcW w:w="472" w:type="pct"/>
            <w:shd w:val="clear" w:color="auto" w:fill="auto"/>
            <w:vAlign w:val="center"/>
          </w:tcPr>
          <w:p w14:paraId="66A282CF" w14:textId="77777777" w:rsidR="007676C8" w:rsidRPr="007676C8" w:rsidRDefault="007676C8" w:rsidP="002D172F">
            <w:pPr>
              <w:jc w:val="center"/>
              <w:rPr>
                <w:rFonts w:cs="Arial"/>
                <w:color w:val="000000"/>
              </w:rPr>
            </w:pPr>
            <w:r w:rsidRPr="007676C8">
              <w:rPr>
                <w:rFonts w:cs="Arial"/>
                <w:color w:val="000000"/>
              </w:rPr>
              <w:t>71</w:t>
            </w:r>
          </w:p>
        </w:tc>
        <w:tc>
          <w:tcPr>
            <w:tcW w:w="635" w:type="pct"/>
            <w:shd w:val="clear" w:color="auto" w:fill="auto"/>
            <w:vAlign w:val="center"/>
          </w:tcPr>
          <w:p w14:paraId="0381270E" w14:textId="77777777" w:rsidR="007676C8" w:rsidRPr="007676C8" w:rsidRDefault="007676C8" w:rsidP="002D172F">
            <w:pPr>
              <w:jc w:val="center"/>
              <w:rPr>
                <w:rFonts w:cs="Arial"/>
                <w:color w:val="000000"/>
              </w:rPr>
            </w:pPr>
            <w:r w:rsidRPr="007676C8">
              <w:rPr>
                <w:rFonts w:cs="Arial"/>
                <w:color w:val="000000"/>
              </w:rPr>
              <w:t>19 (1.4%)</w:t>
            </w:r>
          </w:p>
        </w:tc>
        <w:tc>
          <w:tcPr>
            <w:tcW w:w="635" w:type="pct"/>
            <w:shd w:val="clear" w:color="auto" w:fill="auto"/>
            <w:vAlign w:val="center"/>
          </w:tcPr>
          <w:p w14:paraId="0CC3EE20" w14:textId="77777777" w:rsidR="007676C8" w:rsidRPr="007676C8" w:rsidRDefault="007676C8" w:rsidP="002D172F">
            <w:pPr>
              <w:jc w:val="center"/>
              <w:rPr>
                <w:rFonts w:cs="Arial"/>
                <w:color w:val="000000"/>
              </w:rPr>
            </w:pPr>
            <w:r w:rsidRPr="007676C8">
              <w:rPr>
                <w:rFonts w:cs="Arial"/>
                <w:color w:val="000000"/>
              </w:rPr>
              <w:t>33 (2.5%)</w:t>
            </w:r>
          </w:p>
        </w:tc>
        <w:tc>
          <w:tcPr>
            <w:tcW w:w="635" w:type="pct"/>
            <w:shd w:val="clear" w:color="auto" w:fill="auto"/>
            <w:vAlign w:val="center"/>
          </w:tcPr>
          <w:p w14:paraId="5392F147" w14:textId="77777777" w:rsidR="007676C8" w:rsidRPr="007676C8" w:rsidRDefault="007676C8" w:rsidP="002D172F">
            <w:pPr>
              <w:jc w:val="center"/>
              <w:rPr>
                <w:rFonts w:cs="Arial"/>
                <w:color w:val="000000"/>
              </w:rPr>
            </w:pPr>
            <w:r w:rsidRPr="007676C8">
              <w:rPr>
                <w:rFonts w:cs="Arial"/>
                <w:color w:val="000000"/>
              </w:rPr>
              <w:t>14 (1.0%)</w:t>
            </w:r>
          </w:p>
        </w:tc>
        <w:tc>
          <w:tcPr>
            <w:tcW w:w="635" w:type="pct"/>
            <w:shd w:val="clear" w:color="auto" w:fill="auto"/>
            <w:vAlign w:val="center"/>
          </w:tcPr>
          <w:p w14:paraId="473F1EB6" w14:textId="77777777" w:rsidR="007676C8" w:rsidRPr="007676C8" w:rsidRDefault="007676C8" w:rsidP="002D172F">
            <w:pPr>
              <w:jc w:val="center"/>
              <w:rPr>
                <w:rFonts w:cs="Arial"/>
                <w:color w:val="000000"/>
              </w:rPr>
            </w:pPr>
            <w:r w:rsidRPr="007676C8">
              <w:rPr>
                <w:rFonts w:cs="Arial"/>
                <w:color w:val="000000"/>
              </w:rPr>
              <w:t xml:space="preserve">5 </w:t>
            </w:r>
          </w:p>
          <w:p w14:paraId="5B8A17DD" w14:textId="77777777" w:rsidR="007676C8" w:rsidRPr="007676C8" w:rsidRDefault="007676C8" w:rsidP="002D172F">
            <w:pPr>
              <w:jc w:val="center"/>
              <w:rPr>
                <w:rFonts w:cs="Arial"/>
                <w:color w:val="000000"/>
              </w:rPr>
            </w:pPr>
            <w:r w:rsidRPr="007676C8">
              <w:rPr>
                <w:rFonts w:cs="Arial"/>
                <w:color w:val="000000"/>
              </w:rPr>
              <w:t>(0.4%)</w:t>
            </w:r>
          </w:p>
        </w:tc>
        <w:tc>
          <w:tcPr>
            <w:tcW w:w="563" w:type="pct"/>
            <w:shd w:val="clear" w:color="auto" w:fill="auto"/>
            <w:vAlign w:val="center"/>
          </w:tcPr>
          <w:p w14:paraId="5BC25AC4" w14:textId="77777777" w:rsidR="007676C8" w:rsidRPr="007676C8" w:rsidRDefault="007676C8" w:rsidP="002D172F">
            <w:pPr>
              <w:jc w:val="center"/>
              <w:rPr>
                <w:rFonts w:cs="Arial"/>
                <w:color w:val="000000"/>
              </w:rPr>
            </w:pPr>
            <w:r w:rsidRPr="007676C8">
              <w:rPr>
                <w:rFonts w:cs="Arial"/>
                <w:color w:val="000000"/>
              </w:rPr>
              <w:t>0 (0.0%)</w:t>
            </w:r>
          </w:p>
        </w:tc>
      </w:tr>
      <w:tr w:rsidR="007676C8" w:rsidRPr="007676C8" w14:paraId="3062537F" w14:textId="77777777">
        <w:trPr>
          <w:trHeight w:val="552"/>
        </w:trPr>
        <w:tc>
          <w:tcPr>
            <w:tcW w:w="1426" w:type="pct"/>
            <w:shd w:val="clear" w:color="auto" w:fill="auto"/>
            <w:vAlign w:val="center"/>
          </w:tcPr>
          <w:p w14:paraId="6DB4A1D8" w14:textId="77777777" w:rsidR="007676C8" w:rsidRPr="007676C8" w:rsidRDefault="007676C8" w:rsidP="002D172F">
            <w:pPr>
              <w:rPr>
                <w:rFonts w:cs="Arial"/>
              </w:rPr>
            </w:pPr>
            <w:r w:rsidRPr="007676C8">
              <w:rPr>
                <w:rFonts w:cs="Arial"/>
              </w:rPr>
              <w:t>Socioeconomically Disadvantaged</w:t>
            </w:r>
          </w:p>
        </w:tc>
        <w:tc>
          <w:tcPr>
            <w:tcW w:w="472" w:type="pct"/>
            <w:shd w:val="clear" w:color="auto" w:fill="auto"/>
            <w:vAlign w:val="center"/>
          </w:tcPr>
          <w:p w14:paraId="45B1CFE8" w14:textId="77777777" w:rsidR="007676C8" w:rsidRPr="007676C8" w:rsidRDefault="007676C8" w:rsidP="002D172F">
            <w:pPr>
              <w:jc w:val="center"/>
              <w:rPr>
                <w:rFonts w:cs="Arial"/>
                <w:color w:val="000000"/>
              </w:rPr>
            </w:pPr>
            <w:r w:rsidRPr="007676C8">
              <w:rPr>
                <w:rFonts w:cs="Arial"/>
                <w:color w:val="000000"/>
              </w:rPr>
              <w:t>1,189</w:t>
            </w:r>
          </w:p>
        </w:tc>
        <w:tc>
          <w:tcPr>
            <w:tcW w:w="635" w:type="pct"/>
            <w:shd w:val="clear" w:color="auto" w:fill="auto"/>
            <w:vAlign w:val="center"/>
          </w:tcPr>
          <w:p w14:paraId="5181DB9C" w14:textId="77777777" w:rsidR="007676C8" w:rsidRPr="007676C8" w:rsidRDefault="007676C8" w:rsidP="002D172F">
            <w:pPr>
              <w:jc w:val="center"/>
              <w:rPr>
                <w:rFonts w:cs="Arial"/>
                <w:color w:val="000000"/>
              </w:rPr>
            </w:pPr>
            <w:r w:rsidRPr="007676C8">
              <w:rPr>
                <w:rFonts w:cs="Arial"/>
                <w:color w:val="000000"/>
              </w:rPr>
              <w:t>257 (19.2%)</w:t>
            </w:r>
          </w:p>
        </w:tc>
        <w:tc>
          <w:tcPr>
            <w:tcW w:w="635" w:type="pct"/>
            <w:shd w:val="clear" w:color="auto" w:fill="auto"/>
            <w:vAlign w:val="center"/>
          </w:tcPr>
          <w:p w14:paraId="7DD2D1D3" w14:textId="77777777" w:rsidR="007676C8" w:rsidRPr="007676C8" w:rsidRDefault="007676C8" w:rsidP="002D172F">
            <w:pPr>
              <w:jc w:val="center"/>
              <w:rPr>
                <w:rFonts w:cs="Arial"/>
                <w:color w:val="000000"/>
              </w:rPr>
            </w:pPr>
            <w:r w:rsidRPr="007676C8">
              <w:rPr>
                <w:rFonts w:cs="Arial"/>
                <w:color w:val="000000"/>
              </w:rPr>
              <w:t>459 (34.3%)</w:t>
            </w:r>
          </w:p>
        </w:tc>
        <w:tc>
          <w:tcPr>
            <w:tcW w:w="635" w:type="pct"/>
            <w:shd w:val="clear" w:color="auto" w:fill="auto"/>
            <w:vAlign w:val="center"/>
          </w:tcPr>
          <w:p w14:paraId="1BC889E9" w14:textId="77777777" w:rsidR="007676C8" w:rsidRPr="007676C8" w:rsidRDefault="007676C8" w:rsidP="002D172F">
            <w:pPr>
              <w:jc w:val="center"/>
              <w:rPr>
                <w:rFonts w:cs="Arial"/>
                <w:color w:val="000000"/>
              </w:rPr>
            </w:pPr>
            <w:r w:rsidRPr="007676C8">
              <w:rPr>
                <w:rFonts w:cs="Arial"/>
                <w:color w:val="000000"/>
              </w:rPr>
              <w:t>314 (23.5%)</w:t>
            </w:r>
          </w:p>
        </w:tc>
        <w:tc>
          <w:tcPr>
            <w:tcW w:w="635" w:type="pct"/>
            <w:shd w:val="clear" w:color="auto" w:fill="auto"/>
            <w:vAlign w:val="center"/>
          </w:tcPr>
          <w:p w14:paraId="775F65AA" w14:textId="77777777" w:rsidR="007676C8" w:rsidRPr="007676C8" w:rsidRDefault="007676C8" w:rsidP="002D172F">
            <w:pPr>
              <w:jc w:val="center"/>
              <w:rPr>
                <w:rFonts w:cs="Arial"/>
                <w:color w:val="000000"/>
              </w:rPr>
            </w:pPr>
            <w:r w:rsidRPr="007676C8">
              <w:rPr>
                <w:rFonts w:cs="Arial"/>
                <w:color w:val="000000"/>
              </w:rPr>
              <w:t>133 (9.9%)</w:t>
            </w:r>
          </w:p>
        </w:tc>
        <w:tc>
          <w:tcPr>
            <w:tcW w:w="563" w:type="pct"/>
            <w:shd w:val="clear" w:color="auto" w:fill="auto"/>
            <w:vAlign w:val="center"/>
          </w:tcPr>
          <w:p w14:paraId="21CC298A" w14:textId="77777777" w:rsidR="007676C8" w:rsidRPr="007676C8" w:rsidRDefault="007676C8" w:rsidP="002D172F">
            <w:pPr>
              <w:jc w:val="center"/>
              <w:rPr>
                <w:rFonts w:cs="Arial"/>
                <w:color w:val="000000"/>
              </w:rPr>
            </w:pPr>
            <w:r w:rsidRPr="007676C8">
              <w:rPr>
                <w:rFonts w:cs="Arial"/>
                <w:color w:val="000000"/>
              </w:rPr>
              <w:t>26 (1.9%)</w:t>
            </w:r>
          </w:p>
        </w:tc>
      </w:tr>
      <w:tr w:rsidR="007676C8" w:rsidRPr="007676C8" w14:paraId="7968D09D" w14:textId="77777777">
        <w:trPr>
          <w:trHeight w:val="552"/>
        </w:trPr>
        <w:tc>
          <w:tcPr>
            <w:tcW w:w="1426" w:type="pct"/>
            <w:shd w:val="clear" w:color="auto" w:fill="auto"/>
            <w:vAlign w:val="center"/>
          </w:tcPr>
          <w:p w14:paraId="472A0A19" w14:textId="77777777" w:rsidR="007676C8" w:rsidRPr="007676C8" w:rsidRDefault="007676C8" w:rsidP="002D172F">
            <w:pPr>
              <w:rPr>
                <w:rFonts w:cs="Arial"/>
              </w:rPr>
            </w:pPr>
            <w:r w:rsidRPr="007676C8">
              <w:rPr>
                <w:rFonts w:cs="Arial"/>
              </w:rPr>
              <w:t>Students with Disabilities</w:t>
            </w:r>
          </w:p>
        </w:tc>
        <w:tc>
          <w:tcPr>
            <w:tcW w:w="472" w:type="pct"/>
            <w:shd w:val="clear" w:color="auto" w:fill="auto"/>
            <w:vAlign w:val="center"/>
          </w:tcPr>
          <w:p w14:paraId="32D24E8E" w14:textId="77777777" w:rsidR="007676C8" w:rsidRPr="007676C8" w:rsidRDefault="007676C8" w:rsidP="002D172F">
            <w:pPr>
              <w:jc w:val="center"/>
              <w:rPr>
                <w:rFonts w:cs="Arial"/>
                <w:color w:val="000000"/>
              </w:rPr>
            </w:pPr>
            <w:r w:rsidRPr="007676C8">
              <w:rPr>
                <w:rFonts w:cs="Arial"/>
                <w:color w:val="000000"/>
              </w:rPr>
              <w:t>448</w:t>
            </w:r>
          </w:p>
        </w:tc>
        <w:tc>
          <w:tcPr>
            <w:tcW w:w="635" w:type="pct"/>
            <w:shd w:val="clear" w:color="auto" w:fill="auto"/>
            <w:vAlign w:val="center"/>
          </w:tcPr>
          <w:p w14:paraId="491C5F86" w14:textId="77777777" w:rsidR="007676C8" w:rsidRPr="007676C8" w:rsidRDefault="007676C8" w:rsidP="002D172F">
            <w:pPr>
              <w:jc w:val="center"/>
              <w:rPr>
                <w:rFonts w:cs="Arial"/>
                <w:color w:val="000000"/>
              </w:rPr>
            </w:pPr>
            <w:r w:rsidRPr="007676C8">
              <w:rPr>
                <w:rFonts w:cs="Arial"/>
                <w:color w:val="000000"/>
              </w:rPr>
              <w:t>252 (18.8%)</w:t>
            </w:r>
          </w:p>
        </w:tc>
        <w:tc>
          <w:tcPr>
            <w:tcW w:w="635" w:type="pct"/>
            <w:shd w:val="clear" w:color="auto" w:fill="auto"/>
            <w:vAlign w:val="center"/>
          </w:tcPr>
          <w:p w14:paraId="60896B86" w14:textId="77777777" w:rsidR="007676C8" w:rsidRPr="007676C8" w:rsidRDefault="007676C8" w:rsidP="002D172F">
            <w:pPr>
              <w:jc w:val="center"/>
              <w:rPr>
                <w:rFonts w:cs="Arial"/>
                <w:color w:val="000000"/>
              </w:rPr>
            </w:pPr>
            <w:r w:rsidRPr="007676C8">
              <w:rPr>
                <w:rFonts w:cs="Arial"/>
                <w:color w:val="000000"/>
              </w:rPr>
              <w:t>182 (13.6%)</w:t>
            </w:r>
          </w:p>
        </w:tc>
        <w:tc>
          <w:tcPr>
            <w:tcW w:w="635" w:type="pct"/>
            <w:shd w:val="clear" w:color="auto" w:fill="auto"/>
            <w:vAlign w:val="center"/>
          </w:tcPr>
          <w:p w14:paraId="12EED756" w14:textId="77777777" w:rsidR="007676C8" w:rsidRPr="007676C8" w:rsidRDefault="007676C8" w:rsidP="002D172F">
            <w:pPr>
              <w:jc w:val="center"/>
              <w:rPr>
                <w:rFonts w:cs="Arial"/>
                <w:color w:val="000000"/>
              </w:rPr>
            </w:pPr>
            <w:r w:rsidRPr="007676C8">
              <w:rPr>
                <w:rFonts w:cs="Arial"/>
                <w:color w:val="000000"/>
              </w:rPr>
              <w:t>14 (1.0%)</w:t>
            </w:r>
          </w:p>
        </w:tc>
        <w:tc>
          <w:tcPr>
            <w:tcW w:w="635" w:type="pct"/>
            <w:shd w:val="clear" w:color="auto" w:fill="auto"/>
            <w:vAlign w:val="center"/>
          </w:tcPr>
          <w:p w14:paraId="6FC7C80B" w14:textId="77777777" w:rsidR="007676C8" w:rsidRPr="007676C8" w:rsidRDefault="007676C8" w:rsidP="002D172F">
            <w:pPr>
              <w:jc w:val="center"/>
              <w:rPr>
                <w:rFonts w:cs="Arial"/>
                <w:color w:val="000000"/>
              </w:rPr>
            </w:pPr>
            <w:r w:rsidRPr="007676C8">
              <w:rPr>
                <w:rFonts w:cs="Arial"/>
                <w:color w:val="000000"/>
              </w:rPr>
              <w:t xml:space="preserve">0 </w:t>
            </w:r>
          </w:p>
          <w:p w14:paraId="5E524AFA" w14:textId="77777777" w:rsidR="007676C8" w:rsidRPr="007676C8" w:rsidRDefault="007676C8" w:rsidP="002D172F">
            <w:pPr>
              <w:jc w:val="center"/>
              <w:rPr>
                <w:rFonts w:cs="Arial"/>
                <w:color w:val="000000"/>
              </w:rPr>
            </w:pPr>
            <w:r w:rsidRPr="007676C8">
              <w:rPr>
                <w:rFonts w:cs="Arial"/>
                <w:color w:val="000000"/>
              </w:rPr>
              <w:t>(0.0%)</w:t>
            </w:r>
          </w:p>
        </w:tc>
        <w:tc>
          <w:tcPr>
            <w:tcW w:w="563" w:type="pct"/>
            <w:shd w:val="clear" w:color="auto" w:fill="auto"/>
            <w:vAlign w:val="center"/>
          </w:tcPr>
          <w:p w14:paraId="161331C3" w14:textId="77777777" w:rsidR="007676C8" w:rsidRPr="007676C8" w:rsidRDefault="007676C8" w:rsidP="002D172F">
            <w:pPr>
              <w:jc w:val="center"/>
              <w:rPr>
                <w:rFonts w:cs="Arial"/>
                <w:color w:val="000000"/>
              </w:rPr>
            </w:pPr>
            <w:r w:rsidRPr="007676C8">
              <w:rPr>
                <w:rFonts w:cs="Arial"/>
                <w:color w:val="000000"/>
              </w:rPr>
              <w:t>0 (0.0%)</w:t>
            </w:r>
          </w:p>
        </w:tc>
      </w:tr>
    </w:tbl>
    <w:p w14:paraId="49D87E8B" w14:textId="19314DA2" w:rsidR="007676C8" w:rsidRPr="004F7B82" w:rsidRDefault="007676C8" w:rsidP="002D172F">
      <w:pPr>
        <w:rPr>
          <w:rFonts w:eastAsiaTheme="minorHAnsi" w:cs="Arial"/>
        </w:rPr>
      </w:pPr>
      <w:r w:rsidRPr="007676C8">
        <w:rPr>
          <w:rFonts w:eastAsiaTheme="minorHAnsi" w:cs="Arial"/>
        </w:rPr>
        <w:t>Note: For all percentages calculated above, the total number of schools (1,33</w:t>
      </w:r>
      <w:r w:rsidR="005610E5">
        <w:rPr>
          <w:rFonts w:eastAsiaTheme="minorHAnsi" w:cs="Arial"/>
        </w:rPr>
        <w:t>8</w:t>
      </w:r>
      <w:r w:rsidRPr="007676C8">
        <w:rPr>
          <w:rFonts w:eastAsiaTheme="minorHAnsi" w:cs="Arial"/>
        </w:rPr>
        <w:t>) was used for the denominator</w:t>
      </w:r>
      <w:r w:rsidRPr="007676C8">
        <w:rPr>
          <w:rFonts w:eastAsiaTheme="minorHAnsi" w:cs="Arial"/>
        </w:rPr>
        <w:br w:type="page"/>
      </w:r>
    </w:p>
    <w:p w14:paraId="117B711E" w14:textId="09C37D44" w:rsidR="00986D6E" w:rsidRPr="000900B3" w:rsidRDefault="00986D6E" w:rsidP="002D172F">
      <w:pPr>
        <w:spacing w:after="120"/>
        <w:ind w:left="90"/>
        <w:rPr>
          <w:rFonts w:cs="Arial"/>
          <w:szCs w:val="22"/>
        </w:rPr>
      </w:pPr>
      <w:r w:rsidRPr="000900B3">
        <w:rPr>
          <w:rFonts w:cs="Arial"/>
          <w:szCs w:val="22"/>
        </w:rPr>
        <w:lastRenderedPageBreak/>
        <w:t xml:space="preserve">The mathematics results immediately above show, as one example, that greater improvement among African American students statewide will be needed to make significant progress toward closing achievement gaps. Only </w:t>
      </w:r>
      <w:r w:rsidR="005610E5">
        <w:rPr>
          <w:rFonts w:cs="Arial"/>
          <w:szCs w:val="22"/>
        </w:rPr>
        <w:t>5.7</w:t>
      </w:r>
      <w:r w:rsidRPr="000900B3">
        <w:rPr>
          <w:rFonts w:cs="Arial"/>
          <w:szCs w:val="22"/>
        </w:rPr>
        <w:t xml:space="preserve"> percent of schools are in the Green and Blue performance levels for this student group, which is more than 25 percentage points lower than the percent of schools in those performance levels overall.</w:t>
      </w:r>
      <w:r w:rsidRPr="000900B3">
        <w:rPr>
          <w:rFonts w:cs="Arial"/>
          <w:szCs w:val="22"/>
          <w:shd w:val="clear" w:color="auto" w:fill="FFCCCC"/>
        </w:rPr>
        <w:t xml:space="preserve"> </w:t>
      </w:r>
    </w:p>
    <w:p w14:paraId="47AF3E7A" w14:textId="77777777" w:rsidR="00986D6E" w:rsidRPr="000900B3" w:rsidRDefault="00986D6E" w:rsidP="002D172F">
      <w:pPr>
        <w:spacing w:after="120"/>
        <w:ind w:left="90"/>
        <w:rPr>
          <w:rFonts w:cs="Arial"/>
          <w:szCs w:val="22"/>
        </w:rPr>
      </w:pPr>
      <w:r w:rsidRPr="000900B3">
        <w:rPr>
          <w:rFonts w:cs="Arial"/>
          <w:szCs w:val="22"/>
        </w:rPr>
        <w:t xml:space="preserve">Using the five-by-five grid, the schools represented in this table can determine how much greater improvement is necessary for lower-performing student groups to meet or exceed the goal within the seven-year period of time. </w:t>
      </w:r>
      <w:r w:rsidRPr="000900B3">
        <w:rPr>
          <w:rFonts w:cs="Arial"/>
        </w:rPr>
        <w:t xml:space="preserve">All LEAs must also address in their LCAP annually the efforts they will undertake to make significant progress in closing performance gaps where any student group is two or more levels below the overall performance within the LEA. </w:t>
      </w:r>
      <w:r w:rsidRPr="000900B3">
        <w:rPr>
          <w:rFonts w:cs="Arial"/>
          <w:szCs w:val="22"/>
        </w:rPr>
        <w:t>The progress statewide toward narrowing performance gaps reflected in this table will occur as LEAs and schools complete that process and focus on accelerating improvement for students that are at lower levels of performance. California’s emerging statewide system of support, described in more detail in section A.4.viii.c, will focus on improving capacity at the local level to identify strengths and weaknesses and prioritize improvement efforts, including narrowing performance gaps.</w:t>
      </w:r>
    </w:p>
    <w:p w14:paraId="22735002" w14:textId="4E9E8448" w:rsidR="00B60854" w:rsidRPr="00EF64CB" w:rsidRDefault="00490757" w:rsidP="002D172F">
      <w:pPr>
        <w:rPr>
          <w:rFonts w:cs="Arial"/>
          <w:szCs w:val="22"/>
        </w:rPr>
      </w:pPr>
      <w:r w:rsidRPr="000900B3">
        <w:rPr>
          <w:rFonts w:eastAsia="Calibri" w:cs="Arial"/>
        </w:rPr>
        <w:t>The tables below display statewide baseline data for all students and each student group, the approximate average annual improvement necessary over the seven-year period for each student group to meet the long-term goal, and the projected Status after year 3 if the student group makes the average annual improvement necessary over the seven-year period for each student group to meet the long-term goal and is therefore on track to meet the long-term goal.</w:t>
      </w:r>
      <w:r w:rsidR="00495BF4" w:rsidRPr="000900B3">
        <w:rPr>
          <w:rFonts w:eastAsia="Calibri" w:cs="Arial"/>
        </w:rPr>
        <w:t xml:space="preserve"> </w:t>
      </w:r>
      <w:r w:rsidRPr="000900B3">
        <w:rPr>
          <w:rFonts w:eastAsia="Calibri" w:cs="Arial"/>
        </w:rPr>
        <w:t>The tables show that many student groups would need to make significantly more progress than higher performing student groups to reach the statewide goal within seven years</w:t>
      </w:r>
      <w:r w:rsidR="00495BF4" w:rsidRPr="000900B3">
        <w:rPr>
          <w:rFonts w:eastAsia="Calibri" w:cs="Arial"/>
        </w:rPr>
        <w:t>.</w:t>
      </w:r>
      <w:r w:rsidR="00B60854">
        <w:rPr>
          <w:rFonts w:cs="Arial"/>
        </w:rPr>
        <w:br w:type="page"/>
      </w:r>
    </w:p>
    <w:p w14:paraId="2AEAB836" w14:textId="392D8C44" w:rsidR="000E70F7" w:rsidRPr="00180585" w:rsidRDefault="000E70F7" w:rsidP="000E70F7">
      <w:pPr>
        <w:pStyle w:val="NoSpacing"/>
        <w:ind w:hanging="450"/>
        <w:rPr>
          <w:rFonts w:cs="Arial"/>
          <w:b/>
        </w:rPr>
      </w:pPr>
      <w:r w:rsidRPr="00180585">
        <w:rPr>
          <w:rFonts w:cs="Arial"/>
          <w:b/>
        </w:rPr>
        <w:lastRenderedPageBreak/>
        <w:t xml:space="preserve">Table </w:t>
      </w:r>
      <w:r>
        <w:rPr>
          <w:rFonts w:cs="Arial"/>
          <w:b/>
        </w:rPr>
        <w:t>12a</w:t>
      </w:r>
      <w:r w:rsidRPr="00180585">
        <w:rPr>
          <w:rFonts w:cs="Arial"/>
          <w:b/>
        </w:rPr>
        <w:t>: State Level ELA Data by Student Group</w:t>
      </w:r>
      <w:r w:rsidRPr="00180585">
        <w:rPr>
          <w:rFonts w:cs="Arial"/>
        </w:rPr>
        <w:t xml:space="preserve"> </w:t>
      </w:r>
      <w:r w:rsidRPr="00180585">
        <w:rPr>
          <w:rFonts w:cs="Arial"/>
          <w:b/>
        </w:rPr>
        <w:t xml:space="preserve">(Grades 3-8) </w:t>
      </w:r>
    </w:p>
    <w:tbl>
      <w:tblPr>
        <w:tblStyle w:val="TableGrid1"/>
        <w:tblW w:w="5234" w:type="pct"/>
        <w:tblInd w:w="-455" w:type="dxa"/>
        <w:tblLook w:val="04A0" w:firstRow="1" w:lastRow="0" w:firstColumn="1" w:lastColumn="0" w:noHBand="0" w:noVBand="1"/>
        <w:tblDescription w:val="State Level ELA Data by Student Group (Grades 3-8) "/>
      </w:tblPr>
      <w:tblGrid>
        <w:gridCol w:w="2384"/>
        <w:gridCol w:w="1334"/>
        <w:gridCol w:w="1191"/>
        <w:gridCol w:w="1191"/>
        <w:gridCol w:w="2033"/>
        <w:gridCol w:w="2031"/>
      </w:tblGrid>
      <w:tr w:rsidR="000E70F7" w:rsidRPr="00180585" w14:paraId="3611668E" w14:textId="77777777" w:rsidTr="000E70F7">
        <w:trPr>
          <w:cantSplit/>
          <w:tblHeader/>
        </w:trPr>
        <w:tc>
          <w:tcPr>
            <w:tcW w:w="1173" w:type="pct"/>
            <w:vAlign w:val="center"/>
          </w:tcPr>
          <w:p w14:paraId="09A9BAD9" w14:textId="77777777" w:rsidR="000E70F7" w:rsidRPr="00180585" w:rsidRDefault="000E70F7" w:rsidP="000E70F7">
            <w:pPr>
              <w:contextualSpacing/>
              <w:rPr>
                <w:rFonts w:cs="Arial"/>
                <w:b/>
              </w:rPr>
            </w:pPr>
            <w:r w:rsidRPr="00180585">
              <w:rPr>
                <w:rFonts w:cs="Arial"/>
                <w:b/>
              </w:rPr>
              <w:t>Student Group</w:t>
            </w:r>
          </w:p>
        </w:tc>
        <w:tc>
          <w:tcPr>
            <w:tcW w:w="656" w:type="pct"/>
            <w:vAlign w:val="center"/>
          </w:tcPr>
          <w:p w14:paraId="4F71D865" w14:textId="77777777" w:rsidR="000E70F7" w:rsidRPr="00180585" w:rsidRDefault="000E70F7" w:rsidP="000E70F7">
            <w:pPr>
              <w:contextualSpacing/>
              <w:jc w:val="center"/>
              <w:rPr>
                <w:rFonts w:cs="Arial"/>
                <w:b/>
              </w:rPr>
            </w:pPr>
            <w:r w:rsidRPr="00180585">
              <w:rPr>
                <w:rFonts w:cs="Arial"/>
                <w:b/>
              </w:rPr>
              <w:t>Status</w:t>
            </w:r>
          </w:p>
        </w:tc>
        <w:tc>
          <w:tcPr>
            <w:tcW w:w="586" w:type="pct"/>
            <w:vAlign w:val="center"/>
          </w:tcPr>
          <w:p w14:paraId="5D87720E" w14:textId="77777777" w:rsidR="000E70F7" w:rsidRPr="00180585" w:rsidRDefault="000E70F7" w:rsidP="000E70F7">
            <w:pPr>
              <w:contextualSpacing/>
              <w:jc w:val="center"/>
              <w:rPr>
                <w:rFonts w:cs="Arial"/>
                <w:b/>
              </w:rPr>
            </w:pPr>
            <w:r w:rsidRPr="00180585">
              <w:rPr>
                <w:rFonts w:cs="Arial"/>
                <w:b/>
                <w:bCs/>
              </w:rPr>
              <w:t>Change</w:t>
            </w:r>
          </w:p>
        </w:tc>
        <w:tc>
          <w:tcPr>
            <w:tcW w:w="586" w:type="pct"/>
            <w:vAlign w:val="center"/>
          </w:tcPr>
          <w:p w14:paraId="302F7B59" w14:textId="77777777" w:rsidR="000E70F7" w:rsidRPr="00180585" w:rsidRDefault="000E70F7" w:rsidP="000E70F7">
            <w:pPr>
              <w:contextualSpacing/>
              <w:jc w:val="center"/>
              <w:rPr>
                <w:rFonts w:cs="Arial"/>
                <w:b/>
              </w:rPr>
            </w:pPr>
            <w:r w:rsidRPr="00180585">
              <w:rPr>
                <w:rFonts w:cs="Arial"/>
                <w:b/>
                <w:bCs/>
              </w:rPr>
              <w:t>Color</w:t>
            </w:r>
          </w:p>
        </w:tc>
        <w:tc>
          <w:tcPr>
            <w:tcW w:w="1000" w:type="pct"/>
            <w:vAlign w:val="center"/>
          </w:tcPr>
          <w:p w14:paraId="289BCD44" w14:textId="77777777" w:rsidR="000E70F7" w:rsidRPr="00180585" w:rsidRDefault="000E70F7" w:rsidP="000E70F7">
            <w:pPr>
              <w:contextualSpacing/>
              <w:jc w:val="center"/>
              <w:rPr>
                <w:rFonts w:cs="Arial"/>
                <w:b/>
                <w:bCs/>
              </w:rPr>
            </w:pPr>
            <w:r w:rsidRPr="00180585">
              <w:rPr>
                <w:rFonts w:cs="Arial"/>
                <w:b/>
                <w:bCs/>
              </w:rPr>
              <w:t>Average Annual Improvement to Meet Goal</w:t>
            </w:r>
          </w:p>
        </w:tc>
        <w:tc>
          <w:tcPr>
            <w:tcW w:w="999" w:type="pct"/>
            <w:vAlign w:val="center"/>
          </w:tcPr>
          <w:p w14:paraId="7C1E6B90" w14:textId="77777777" w:rsidR="000E70F7" w:rsidRPr="00180585" w:rsidRDefault="000E70F7" w:rsidP="000E70F7">
            <w:pPr>
              <w:contextualSpacing/>
              <w:jc w:val="center"/>
              <w:rPr>
                <w:rFonts w:cs="Arial"/>
                <w:b/>
                <w:bCs/>
              </w:rPr>
            </w:pPr>
            <w:r w:rsidRPr="00180585">
              <w:rPr>
                <w:rFonts w:cs="Arial"/>
                <w:b/>
                <w:bCs/>
              </w:rPr>
              <w:t>Status After Three Years</w:t>
            </w:r>
          </w:p>
        </w:tc>
      </w:tr>
      <w:tr w:rsidR="000E70F7" w:rsidRPr="00180585" w14:paraId="4E9607D8" w14:textId="77777777" w:rsidTr="000E70F7">
        <w:trPr>
          <w:cantSplit/>
        </w:trPr>
        <w:tc>
          <w:tcPr>
            <w:tcW w:w="1173" w:type="pct"/>
            <w:vAlign w:val="center"/>
          </w:tcPr>
          <w:p w14:paraId="54981726" w14:textId="77777777" w:rsidR="000E70F7" w:rsidRPr="00180585" w:rsidRDefault="000E70F7" w:rsidP="000E70F7">
            <w:pPr>
              <w:contextualSpacing/>
              <w:rPr>
                <w:rFonts w:cs="Arial"/>
              </w:rPr>
            </w:pPr>
            <w:r w:rsidRPr="00180585">
              <w:rPr>
                <w:rFonts w:cs="Arial"/>
              </w:rPr>
              <w:t>All Students</w:t>
            </w:r>
          </w:p>
        </w:tc>
        <w:tc>
          <w:tcPr>
            <w:tcW w:w="656" w:type="pct"/>
            <w:vAlign w:val="center"/>
          </w:tcPr>
          <w:p w14:paraId="69BCE42B" w14:textId="77777777" w:rsidR="000E70F7" w:rsidRPr="00180585" w:rsidRDefault="000E70F7" w:rsidP="000E70F7">
            <w:pPr>
              <w:contextualSpacing/>
              <w:jc w:val="center"/>
              <w:rPr>
                <w:rFonts w:cs="Arial"/>
              </w:rPr>
            </w:pPr>
            <w:r w:rsidRPr="00180585">
              <w:rPr>
                <w:rFonts w:cs="Arial"/>
              </w:rPr>
              <w:t>-17.0</w:t>
            </w:r>
          </w:p>
        </w:tc>
        <w:tc>
          <w:tcPr>
            <w:tcW w:w="586" w:type="pct"/>
            <w:vAlign w:val="center"/>
          </w:tcPr>
          <w:p w14:paraId="0E8A3DE2" w14:textId="77777777" w:rsidR="000E70F7" w:rsidRPr="00180585" w:rsidRDefault="000E70F7" w:rsidP="000E70F7">
            <w:pPr>
              <w:contextualSpacing/>
              <w:jc w:val="center"/>
              <w:rPr>
                <w:rFonts w:cs="Arial"/>
              </w:rPr>
            </w:pPr>
            <w:r w:rsidRPr="00180585">
              <w:rPr>
                <w:rFonts w:cs="Arial"/>
              </w:rPr>
              <w:t>-0.5</w:t>
            </w:r>
          </w:p>
        </w:tc>
        <w:tc>
          <w:tcPr>
            <w:tcW w:w="586" w:type="pct"/>
            <w:vAlign w:val="center"/>
          </w:tcPr>
          <w:p w14:paraId="6874CF08"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64374E21" w14:textId="77777777" w:rsidR="000E70F7" w:rsidRPr="00180585" w:rsidRDefault="000E70F7" w:rsidP="000E70F7">
            <w:pPr>
              <w:contextualSpacing/>
              <w:jc w:val="center"/>
              <w:rPr>
                <w:rFonts w:cs="Arial"/>
              </w:rPr>
            </w:pPr>
            <w:r w:rsidRPr="00180585">
              <w:rPr>
                <w:rFonts w:cs="Arial"/>
              </w:rPr>
              <w:t>4 points</w:t>
            </w:r>
          </w:p>
        </w:tc>
        <w:tc>
          <w:tcPr>
            <w:tcW w:w="999" w:type="pct"/>
            <w:vAlign w:val="center"/>
          </w:tcPr>
          <w:p w14:paraId="38BD3B3B" w14:textId="77777777" w:rsidR="000E70F7" w:rsidRPr="00180585" w:rsidRDefault="000E70F7" w:rsidP="000E70F7">
            <w:pPr>
              <w:contextualSpacing/>
              <w:jc w:val="center"/>
              <w:rPr>
                <w:rFonts w:cs="Arial"/>
              </w:rPr>
            </w:pPr>
            <w:r w:rsidRPr="00180585">
              <w:rPr>
                <w:rFonts w:cs="Arial"/>
              </w:rPr>
              <w:t>-5.0</w:t>
            </w:r>
          </w:p>
        </w:tc>
      </w:tr>
      <w:tr w:rsidR="000E70F7" w:rsidRPr="00180585" w14:paraId="69E3EF74" w14:textId="77777777" w:rsidTr="000E70F7">
        <w:trPr>
          <w:cantSplit/>
        </w:trPr>
        <w:tc>
          <w:tcPr>
            <w:tcW w:w="1173" w:type="pct"/>
            <w:vAlign w:val="center"/>
          </w:tcPr>
          <w:p w14:paraId="6CB7D942" w14:textId="77777777" w:rsidR="000E70F7" w:rsidRPr="00180585" w:rsidRDefault="000E70F7" w:rsidP="000E70F7">
            <w:pPr>
              <w:contextualSpacing/>
              <w:rPr>
                <w:rFonts w:cs="Arial"/>
              </w:rPr>
            </w:pPr>
            <w:r w:rsidRPr="00180585">
              <w:rPr>
                <w:rFonts w:cs="Arial"/>
              </w:rPr>
              <w:t>American Indian</w:t>
            </w:r>
          </w:p>
        </w:tc>
        <w:tc>
          <w:tcPr>
            <w:tcW w:w="656" w:type="pct"/>
            <w:vAlign w:val="center"/>
          </w:tcPr>
          <w:p w14:paraId="6416B97A" w14:textId="77777777" w:rsidR="000E70F7" w:rsidRPr="00180585" w:rsidRDefault="000E70F7" w:rsidP="000E70F7">
            <w:pPr>
              <w:contextualSpacing/>
              <w:jc w:val="center"/>
              <w:rPr>
                <w:rFonts w:cs="Arial"/>
              </w:rPr>
            </w:pPr>
            <w:r w:rsidRPr="00180585">
              <w:rPr>
                <w:rFonts w:cs="Arial"/>
              </w:rPr>
              <w:t>-51.3</w:t>
            </w:r>
          </w:p>
        </w:tc>
        <w:tc>
          <w:tcPr>
            <w:tcW w:w="586" w:type="pct"/>
            <w:vAlign w:val="center"/>
          </w:tcPr>
          <w:p w14:paraId="56D66AF0" w14:textId="77777777" w:rsidR="000E70F7" w:rsidRPr="00180585" w:rsidRDefault="000E70F7" w:rsidP="000E70F7">
            <w:pPr>
              <w:contextualSpacing/>
              <w:jc w:val="center"/>
              <w:rPr>
                <w:rFonts w:cs="Arial"/>
              </w:rPr>
            </w:pPr>
            <w:r w:rsidRPr="00180585">
              <w:rPr>
                <w:rFonts w:cs="Arial"/>
              </w:rPr>
              <w:t>-3.2</w:t>
            </w:r>
          </w:p>
        </w:tc>
        <w:tc>
          <w:tcPr>
            <w:tcW w:w="586" w:type="pct"/>
            <w:vAlign w:val="center"/>
          </w:tcPr>
          <w:p w14:paraId="7AD16F6C"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4FAC7433" w14:textId="77777777" w:rsidR="000E70F7" w:rsidRPr="00180585" w:rsidRDefault="000E70F7" w:rsidP="000E70F7">
            <w:pPr>
              <w:contextualSpacing/>
              <w:jc w:val="center"/>
              <w:rPr>
                <w:rFonts w:cs="Arial"/>
              </w:rPr>
            </w:pPr>
            <w:r w:rsidRPr="00180585">
              <w:rPr>
                <w:rFonts w:cs="Arial"/>
              </w:rPr>
              <w:t>9 points</w:t>
            </w:r>
          </w:p>
        </w:tc>
        <w:tc>
          <w:tcPr>
            <w:tcW w:w="999" w:type="pct"/>
            <w:vAlign w:val="center"/>
          </w:tcPr>
          <w:p w14:paraId="25F2AD02" w14:textId="77777777" w:rsidR="000E70F7" w:rsidRPr="00180585" w:rsidRDefault="000E70F7" w:rsidP="000E70F7">
            <w:pPr>
              <w:contextualSpacing/>
              <w:jc w:val="center"/>
              <w:rPr>
                <w:rFonts w:cs="Arial"/>
              </w:rPr>
            </w:pPr>
            <w:r w:rsidRPr="00180585">
              <w:rPr>
                <w:rFonts w:cs="Arial"/>
              </w:rPr>
              <w:t>-24.3</w:t>
            </w:r>
          </w:p>
        </w:tc>
      </w:tr>
      <w:tr w:rsidR="000E70F7" w:rsidRPr="00180585" w14:paraId="5CD7A8D5" w14:textId="77777777" w:rsidTr="000E70F7">
        <w:trPr>
          <w:cantSplit/>
        </w:trPr>
        <w:tc>
          <w:tcPr>
            <w:tcW w:w="1173" w:type="pct"/>
            <w:vAlign w:val="center"/>
          </w:tcPr>
          <w:p w14:paraId="68662B27" w14:textId="77777777" w:rsidR="000E70F7" w:rsidRPr="00180585" w:rsidRDefault="000E70F7" w:rsidP="000E70F7">
            <w:pPr>
              <w:contextualSpacing/>
              <w:rPr>
                <w:rFonts w:cs="Arial"/>
              </w:rPr>
            </w:pPr>
            <w:r w:rsidRPr="00180585">
              <w:rPr>
                <w:rFonts w:cs="Arial"/>
              </w:rPr>
              <w:t>Asian</w:t>
            </w:r>
          </w:p>
        </w:tc>
        <w:tc>
          <w:tcPr>
            <w:tcW w:w="656" w:type="pct"/>
            <w:vAlign w:val="center"/>
          </w:tcPr>
          <w:p w14:paraId="3292543B" w14:textId="77777777" w:rsidR="000E70F7" w:rsidRPr="00180585" w:rsidRDefault="000E70F7" w:rsidP="000E70F7">
            <w:pPr>
              <w:contextualSpacing/>
              <w:jc w:val="center"/>
              <w:rPr>
                <w:rFonts w:cs="Arial"/>
              </w:rPr>
            </w:pPr>
            <w:r w:rsidRPr="00180585">
              <w:rPr>
                <w:rFonts w:cs="Arial"/>
              </w:rPr>
              <w:t>51.1</w:t>
            </w:r>
          </w:p>
        </w:tc>
        <w:tc>
          <w:tcPr>
            <w:tcW w:w="586" w:type="pct"/>
            <w:vAlign w:val="center"/>
          </w:tcPr>
          <w:p w14:paraId="32B625D7" w14:textId="77777777" w:rsidR="000E70F7" w:rsidRPr="00180585" w:rsidRDefault="000E70F7" w:rsidP="000E70F7">
            <w:pPr>
              <w:contextualSpacing/>
              <w:jc w:val="center"/>
              <w:rPr>
                <w:rFonts w:cs="Arial"/>
              </w:rPr>
            </w:pPr>
            <w:r w:rsidRPr="00180585">
              <w:rPr>
                <w:rFonts w:cs="Arial"/>
              </w:rPr>
              <w:t>0.8</w:t>
            </w:r>
          </w:p>
        </w:tc>
        <w:tc>
          <w:tcPr>
            <w:tcW w:w="586" w:type="pct"/>
            <w:vAlign w:val="center"/>
          </w:tcPr>
          <w:p w14:paraId="10D66ABF" w14:textId="77777777" w:rsidR="000E70F7" w:rsidRPr="00180585" w:rsidRDefault="000E70F7" w:rsidP="000E70F7">
            <w:pPr>
              <w:contextualSpacing/>
              <w:jc w:val="center"/>
              <w:rPr>
                <w:rFonts w:cs="Arial"/>
              </w:rPr>
            </w:pPr>
            <w:r w:rsidRPr="00180585">
              <w:rPr>
                <w:rFonts w:cs="Arial"/>
              </w:rPr>
              <w:t>Blue</w:t>
            </w:r>
          </w:p>
        </w:tc>
        <w:tc>
          <w:tcPr>
            <w:tcW w:w="1000" w:type="pct"/>
            <w:vAlign w:val="center"/>
          </w:tcPr>
          <w:p w14:paraId="0CC9D95D"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36A46C33" w14:textId="77777777" w:rsidR="000E70F7" w:rsidRPr="00180585" w:rsidRDefault="000E70F7" w:rsidP="000E70F7">
            <w:pPr>
              <w:contextualSpacing/>
              <w:jc w:val="center"/>
              <w:rPr>
                <w:rFonts w:cs="Arial"/>
              </w:rPr>
            </w:pPr>
            <w:r w:rsidRPr="00180585">
              <w:rPr>
                <w:rFonts w:cs="Arial"/>
              </w:rPr>
              <w:t>51.2</w:t>
            </w:r>
          </w:p>
        </w:tc>
      </w:tr>
      <w:tr w:rsidR="000E70F7" w:rsidRPr="00180585" w14:paraId="2AD1691D" w14:textId="77777777" w:rsidTr="000E70F7">
        <w:trPr>
          <w:cantSplit/>
        </w:trPr>
        <w:tc>
          <w:tcPr>
            <w:tcW w:w="1173" w:type="pct"/>
            <w:vAlign w:val="center"/>
          </w:tcPr>
          <w:p w14:paraId="5874D815" w14:textId="77777777" w:rsidR="000E70F7" w:rsidRPr="00180585" w:rsidRDefault="000E70F7" w:rsidP="000E70F7">
            <w:pPr>
              <w:contextualSpacing/>
              <w:rPr>
                <w:rFonts w:cs="Arial"/>
              </w:rPr>
            </w:pPr>
            <w:r w:rsidRPr="00180585">
              <w:rPr>
                <w:rFonts w:cs="Arial"/>
              </w:rPr>
              <w:t>Black or African American</w:t>
            </w:r>
          </w:p>
        </w:tc>
        <w:tc>
          <w:tcPr>
            <w:tcW w:w="656" w:type="pct"/>
            <w:vAlign w:val="center"/>
          </w:tcPr>
          <w:p w14:paraId="15927C44" w14:textId="77777777" w:rsidR="000E70F7" w:rsidRPr="00180585" w:rsidRDefault="000E70F7" w:rsidP="000E70F7">
            <w:pPr>
              <w:contextualSpacing/>
              <w:jc w:val="center"/>
              <w:rPr>
                <w:rFonts w:cs="Arial"/>
              </w:rPr>
            </w:pPr>
            <w:r w:rsidRPr="00180585">
              <w:rPr>
                <w:rFonts w:cs="Arial"/>
              </w:rPr>
              <w:t>-60.9</w:t>
            </w:r>
          </w:p>
        </w:tc>
        <w:tc>
          <w:tcPr>
            <w:tcW w:w="586" w:type="pct"/>
            <w:vAlign w:val="center"/>
          </w:tcPr>
          <w:p w14:paraId="2FB5FFFD" w14:textId="77777777" w:rsidR="000E70F7" w:rsidRPr="00180585" w:rsidRDefault="000E70F7" w:rsidP="000E70F7">
            <w:pPr>
              <w:contextualSpacing/>
              <w:jc w:val="center"/>
              <w:rPr>
                <w:rFonts w:cs="Arial"/>
              </w:rPr>
            </w:pPr>
            <w:r w:rsidRPr="00180585">
              <w:rPr>
                <w:rFonts w:cs="Arial"/>
              </w:rPr>
              <w:t>-1.9</w:t>
            </w:r>
          </w:p>
        </w:tc>
        <w:tc>
          <w:tcPr>
            <w:tcW w:w="586" w:type="pct"/>
            <w:vAlign w:val="center"/>
          </w:tcPr>
          <w:p w14:paraId="742A6B18"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1A5B5DEC" w14:textId="77777777" w:rsidR="000E70F7" w:rsidRPr="00180585" w:rsidRDefault="000E70F7" w:rsidP="000E70F7">
            <w:pPr>
              <w:contextualSpacing/>
              <w:jc w:val="center"/>
              <w:rPr>
                <w:rFonts w:cs="Arial"/>
              </w:rPr>
            </w:pPr>
            <w:r w:rsidRPr="00180585">
              <w:rPr>
                <w:rFonts w:cs="Arial"/>
              </w:rPr>
              <w:t>10 points</w:t>
            </w:r>
          </w:p>
        </w:tc>
        <w:tc>
          <w:tcPr>
            <w:tcW w:w="999" w:type="pct"/>
            <w:vAlign w:val="center"/>
          </w:tcPr>
          <w:p w14:paraId="3E2EF748" w14:textId="77777777" w:rsidR="000E70F7" w:rsidRPr="00180585" w:rsidRDefault="000E70F7" w:rsidP="000E70F7">
            <w:pPr>
              <w:contextualSpacing/>
              <w:jc w:val="center"/>
              <w:rPr>
                <w:rFonts w:cs="Arial"/>
              </w:rPr>
            </w:pPr>
            <w:r w:rsidRPr="00180585">
              <w:rPr>
                <w:rFonts w:cs="Arial"/>
              </w:rPr>
              <w:t>-30.9</w:t>
            </w:r>
          </w:p>
        </w:tc>
      </w:tr>
      <w:tr w:rsidR="000E70F7" w:rsidRPr="00180585" w14:paraId="6531D9F1" w14:textId="77777777" w:rsidTr="000E70F7">
        <w:trPr>
          <w:cantSplit/>
        </w:trPr>
        <w:tc>
          <w:tcPr>
            <w:tcW w:w="1173" w:type="pct"/>
            <w:vAlign w:val="center"/>
          </w:tcPr>
          <w:p w14:paraId="3EBA3CDA" w14:textId="77777777" w:rsidR="000E70F7" w:rsidRPr="00180585" w:rsidRDefault="000E70F7" w:rsidP="000E70F7">
            <w:pPr>
              <w:contextualSpacing/>
              <w:rPr>
                <w:rFonts w:cs="Arial"/>
              </w:rPr>
            </w:pPr>
            <w:r w:rsidRPr="00180585">
              <w:rPr>
                <w:rFonts w:cs="Arial"/>
              </w:rPr>
              <w:t>Filipino</w:t>
            </w:r>
          </w:p>
        </w:tc>
        <w:tc>
          <w:tcPr>
            <w:tcW w:w="656" w:type="pct"/>
            <w:vAlign w:val="center"/>
          </w:tcPr>
          <w:p w14:paraId="09BD3D55" w14:textId="77777777" w:rsidR="000E70F7" w:rsidRPr="00180585" w:rsidRDefault="000E70F7" w:rsidP="000E70F7">
            <w:pPr>
              <w:contextualSpacing/>
              <w:jc w:val="center"/>
              <w:rPr>
                <w:rFonts w:cs="Arial"/>
              </w:rPr>
            </w:pPr>
            <w:r w:rsidRPr="00180585">
              <w:rPr>
                <w:rFonts w:cs="Arial"/>
              </w:rPr>
              <w:t>32.1</w:t>
            </w:r>
          </w:p>
        </w:tc>
        <w:tc>
          <w:tcPr>
            <w:tcW w:w="586" w:type="pct"/>
            <w:vAlign w:val="center"/>
          </w:tcPr>
          <w:p w14:paraId="3BE699F4" w14:textId="77777777" w:rsidR="000E70F7" w:rsidRPr="00180585" w:rsidRDefault="000E70F7" w:rsidP="000E70F7">
            <w:pPr>
              <w:contextualSpacing/>
              <w:jc w:val="center"/>
              <w:rPr>
                <w:rFonts w:cs="Arial"/>
              </w:rPr>
            </w:pPr>
            <w:r w:rsidRPr="00180585">
              <w:rPr>
                <w:rFonts w:cs="Arial"/>
              </w:rPr>
              <w:t>0.4</w:t>
            </w:r>
          </w:p>
        </w:tc>
        <w:tc>
          <w:tcPr>
            <w:tcW w:w="586" w:type="pct"/>
            <w:vAlign w:val="center"/>
          </w:tcPr>
          <w:p w14:paraId="18AD08B3"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41337373"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6DE0D3FF" w14:textId="77777777" w:rsidR="000E70F7" w:rsidRPr="00180585" w:rsidRDefault="000E70F7" w:rsidP="000E70F7">
            <w:pPr>
              <w:contextualSpacing/>
              <w:jc w:val="center"/>
              <w:rPr>
                <w:rFonts w:cs="Arial"/>
              </w:rPr>
            </w:pPr>
            <w:r w:rsidRPr="00180585">
              <w:rPr>
                <w:rFonts w:cs="Arial"/>
              </w:rPr>
              <w:t>32.2</w:t>
            </w:r>
          </w:p>
        </w:tc>
      </w:tr>
      <w:tr w:rsidR="000E70F7" w:rsidRPr="00180585" w14:paraId="1275134B" w14:textId="77777777" w:rsidTr="000E70F7">
        <w:trPr>
          <w:cantSplit/>
        </w:trPr>
        <w:tc>
          <w:tcPr>
            <w:tcW w:w="1173" w:type="pct"/>
            <w:vAlign w:val="center"/>
          </w:tcPr>
          <w:p w14:paraId="4482D994" w14:textId="77777777" w:rsidR="000E70F7" w:rsidRPr="00180585" w:rsidRDefault="000E70F7" w:rsidP="000E70F7">
            <w:pPr>
              <w:contextualSpacing/>
              <w:rPr>
                <w:rFonts w:cs="Arial"/>
              </w:rPr>
            </w:pPr>
            <w:r w:rsidRPr="00180585">
              <w:rPr>
                <w:rFonts w:cs="Arial"/>
              </w:rPr>
              <w:t>Hispanic or Latino</w:t>
            </w:r>
          </w:p>
        </w:tc>
        <w:tc>
          <w:tcPr>
            <w:tcW w:w="656" w:type="pct"/>
            <w:vAlign w:val="center"/>
          </w:tcPr>
          <w:p w14:paraId="6AE1D33C" w14:textId="77777777" w:rsidR="000E70F7" w:rsidRPr="00180585" w:rsidRDefault="000E70F7" w:rsidP="000E70F7">
            <w:pPr>
              <w:contextualSpacing/>
              <w:jc w:val="center"/>
              <w:rPr>
                <w:rFonts w:cs="Arial"/>
              </w:rPr>
            </w:pPr>
            <w:r w:rsidRPr="00180585">
              <w:rPr>
                <w:rFonts w:cs="Arial"/>
              </w:rPr>
              <w:t>-41.3</w:t>
            </w:r>
          </w:p>
        </w:tc>
        <w:tc>
          <w:tcPr>
            <w:tcW w:w="586" w:type="pct"/>
            <w:vAlign w:val="center"/>
          </w:tcPr>
          <w:p w14:paraId="7471A825" w14:textId="77777777" w:rsidR="000E70F7" w:rsidRPr="00180585" w:rsidRDefault="000E70F7" w:rsidP="000E70F7">
            <w:pPr>
              <w:contextualSpacing/>
              <w:jc w:val="center"/>
              <w:rPr>
                <w:rFonts w:cs="Arial"/>
              </w:rPr>
            </w:pPr>
            <w:r w:rsidRPr="00180585">
              <w:rPr>
                <w:rFonts w:cs="Arial"/>
              </w:rPr>
              <w:t>-0.6</w:t>
            </w:r>
          </w:p>
        </w:tc>
        <w:tc>
          <w:tcPr>
            <w:tcW w:w="586" w:type="pct"/>
            <w:vAlign w:val="center"/>
          </w:tcPr>
          <w:p w14:paraId="474C7D51"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5C70593A" w14:textId="77777777" w:rsidR="000E70F7" w:rsidRPr="00180585" w:rsidRDefault="000E70F7" w:rsidP="000E70F7">
            <w:pPr>
              <w:contextualSpacing/>
              <w:jc w:val="center"/>
              <w:rPr>
                <w:rFonts w:cs="Arial"/>
              </w:rPr>
            </w:pPr>
            <w:r w:rsidRPr="00180585">
              <w:rPr>
                <w:rFonts w:cs="Arial"/>
              </w:rPr>
              <w:t>7 points</w:t>
            </w:r>
          </w:p>
        </w:tc>
        <w:tc>
          <w:tcPr>
            <w:tcW w:w="999" w:type="pct"/>
            <w:vAlign w:val="center"/>
          </w:tcPr>
          <w:p w14:paraId="5D1BE6E0" w14:textId="77777777" w:rsidR="000E70F7" w:rsidRPr="00180585" w:rsidRDefault="000E70F7" w:rsidP="000E70F7">
            <w:pPr>
              <w:contextualSpacing/>
              <w:jc w:val="center"/>
              <w:rPr>
                <w:rFonts w:cs="Arial"/>
              </w:rPr>
            </w:pPr>
            <w:r w:rsidRPr="00180585">
              <w:rPr>
                <w:rFonts w:cs="Arial"/>
              </w:rPr>
              <w:t>-20.3</w:t>
            </w:r>
          </w:p>
        </w:tc>
      </w:tr>
      <w:tr w:rsidR="000E70F7" w:rsidRPr="00180585" w14:paraId="6A3FA928" w14:textId="77777777" w:rsidTr="000E70F7">
        <w:trPr>
          <w:cantSplit/>
        </w:trPr>
        <w:tc>
          <w:tcPr>
            <w:tcW w:w="1173" w:type="pct"/>
            <w:vAlign w:val="center"/>
          </w:tcPr>
          <w:p w14:paraId="3071D7A6" w14:textId="77777777" w:rsidR="000E70F7" w:rsidRPr="00180585" w:rsidRDefault="000E70F7" w:rsidP="000E70F7">
            <w:pPr>
              <w:contextualSpacing/>
              <w:rPr>
                <w:rFonts w:cs="Arial"/>
              </w:rPr>
            </w:pPr>
            <w:r w:rsidRPr="00180585">
              <w:rPr>
                <w:rFonts w:cs="Arial"/>
              </w:rPr>
              <w:t>Pacific Islander</w:t>
            </w:r>
          </w:p>
        </w:tc>
        <w:tc>
          <w:tcPr>
            <w:tcW w:w="656" w:type="pct"/>
            <w:vAlign w:val="center"/>
          </w:tcPr>
          <w:p w14:paraId="1A6AC603" w14:textId="77777777" w:rsidR="000E70F7" w:rsidRPr="00180585" w:rsidRDefault="000E70F7" w:rsidP="000E70F7">
            <w:pPr>
              <w:contextualSpacing/>
              <w:jc w:val="center"/>
              <w:rPr>
                <w:rFonts w:cs="Arial"/>
              </w:rPr>
            </w:pPr>
            <w:r w:rsidRPr="00180585">
              <w:rPr>
                <w:rFonts w:cs="Arial"/>
              </w:rPr>
              <w:t>-29.9</w:t>
            </w:r>
          </w:p>
        </w:tc>
        <w:tc>
          <w:tcPr>
            <w:tcW w:w="586" w:type="pct"/>
            <w:vAlign w:val="center"/>
          </w:tcPr>
          <w:p w14:paraId="0D3B183E" w14:textId="77777777" w:rsidR="000E70F7" w:rsidRPr="00180585" w:rsidRDefault="000E70F7" w:rsidP="000E70F7">
            <w:pPr>
              <w:contextualSpacing/>
              <w:jc w:val="center"/>
              <w:rPr>
                <w:rFonts w:cs="Arial"/>
              </w:rPr>
            </w:pPr>
            <w:r w:rsidRPr="00180585">
              <w:rPr>
                <w:rFonts w:cs="Arial"/>
              </w:rPr>
              <w:t>-1.3</w:t>
            </w:r>
          </w:p>
        </w:tc>
        <w:tc>
          <w:tcPr>
            <w:tcW w:w="586" w:type="pct"/>
            <w:vAlign w:val="center"/>
          </w:tcPr>
          <w:p w14:paraId="2F1DAA03"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2010045E" w14:textId="77777777" w:rsidR="000E70F7" w:rsidRPr="00180585" w:rsidRDefault="000E70F7" w:rsidP="000E70F7">
            <w:pPr>
              <w:contextualSpacing/>
              <w:jc w:val="center"/>
              <w:rPr>
                <w:rFonts w:cs="Arial"/>
              </w:rPr>
            </w:pPr>
            <w:r w:rsidRPr="00180585">
              <w:rPr>
                <w:rFonts w:cs="Arial"/>
              </w:rPr>
              <w:t>6 points</w:t>
            </w:r>
          </w:p>
        </w:tc>
        <w:tc>
          <w:tcPr>
            <w:tcW w:w="999" w:type="pct"/>
            <w:vAlign w:val="center"/>
          </w:tcPr>
          <w:p w14:paraId="2184445F" w14:textId="77777777" w:rsidR="000E70F7" w:rsidRPr="00180585" w:rsidRDefault="000E70F7" w:rsidP="000E70F7">
            <w:pPr>
              <w:contextualSpacing/>
              <w:jc w:val="center"/>
              <w:rPr>
                <w:rFonts w:cs="Arial"/>
              </w:rPr>
            </w:pPr>
            <w:r w:rsidRPr="00180585">
              <w:rPr>
                <w:rFonts w:cs="Arial"/>
              </w:rPr>
              <w:t>-11.9</w:t>
            </w:r>
          </w:p>
        </w:tc>
      </w:tr>
      <w:tr w:rsidR="000E70F7" w:rsidRPr="00180585" w14:paraId="73802FB9" w14:textId="77777777" w:rsidTr="000E70F7">
        <w:trPr>
          <w:cantSplit/>
        </w:trPr>
        <w:tc>
          <w:tcPr>
            <w:tcW w:w="1173" w:type="pct"/>
            <w:vAlign w:val="center"/>
          </w:tcPr>
          <w:p w14:paraId="274949A9" w14:textId="77777777" w:rsidR="000E70F7" w:rsidRPr="00180585" w:rsidRDefault="000E70F7" w:rsidP="000E70F7">
            <w:pPr>
              <w:contextualSpacing/>
              <w:rPr>
                <w:rFonts w:cs="Arial"/>
              </w:rPr>
            </w:pPr>
            <w:r w:rsidRPr="00180585">
              <w:rPr>
                <w:rFonts w:cs="Arial"/>
              </w:rPr>
              <w:t>Two or More Races</w:t>
            </w:r>
          </w:p>
        </w:tc>
        <w:tc>
          <w:tcPr>
            <w:tcW w:w="656" w:type="pct"/>
            <w:vAlign w:val="center"/>
          </w:tcPr>
          <w:p w14:paraId="419BA1F9" w14:textId="77777777" w:rsidR="000E70F7" w:rsidRPr="00180585" w:rsidRDefault="000E70F7" w:rsidP="000E70F7">
            <w:pPr>
              <w:contextualSpacing/>
              <w:jc w:val="center"/>
              <w:rPr>
                <w:rFonts w:cs="Arial"/>
              </w:rPr>
            </w:pPr>
            <w:r w:rsidRPr="00180585">
              <w:rPr>
                <w:rFonts w:cs="Arial"/>
              </w:rPr>
              <w:t>16.7</w:t>
            </w:r>
          </w:p>
        </w:tc>
        <w:tc>
          <w:tcPr>
            <w:tcW w:w="586" w:type="pct"/>
            <w:vAlign w:val="center"/>
          </w:tcPr>
          <w:p w14:paraId="0AA1B589" w14:textId="77777777" w:rsidR="000E70F7" w:rsidRPr="00180585" w:rsidRDefault="000E70F7" w:rsidP="000E70F7">
            <w:pPr>
              <w:contextualSpacing/>
              <w:jc w:val="center"/>
              <w:rPr>
                <w:rFonts w:cs="Arial"/>
              </w:rPr>
            </w:pPr>
            <w:r w:rsidRPr="00180585">
              <w:rPr>
                <w:rFonts w:cs="Arial"/>
              </w:rPr>
              <w:t>-0.7</w:t>
            </w:r>
          </w:p>
        </w:tc>
        <w:tc>
          <w:tcPr>
            <w:tcW w:w="586" w:type="pct"/>
            <w:vAlign w:val="center"/>
          </w:tcPr>
          <w:p w14:paraId="78BE07B5"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2D3A9AC6"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3C5066B0" w14:textId="77777777" w:rsidR="000E70F7" w:rsidRPr="00180585" w:rsidRDefault="000E70F7" w:rsidP="000E70F7">
            <w:pPr>
              <w:contextualSpacing/>
              <w:jc w:val="center"/>
              <w:rPr>
                <w:rFonts w:cs="Arial"/>
              </w:rPr>
            </w:pPr>
            <w:r w:rsidRPr="00180585">
              <w:rPr>
                <w:rFonts w:cs="Arial"/>
              </w:rPr>
              <w:t>16.8</w:t>
            </w:r>
          </w:p>
        </w:tc>
      </w:tr>
      <w:tr w:rsidR="000E70F7" w:rsidRPr="00180585" w14:paraId="55DAE852" w14:textId="77777777" w:rsidTr="000E70F7">
        <w:trPr>
          <w:cantSplit/>
        </w:trPr>
        <w:tc>
          <w:tcPr>
            <w:tcW w:w="1173" w:type="pct"/>
            <w:vAlign w:val="center"/>
          </w:tcPr>
          <w:p w14:paraId="17B3B87B" w14:textId="77777777" w:rsidR="000E70F7" w:rsidRPr="00180585" w:rsidRDefault="000E70F7" w:rsidP="000E70F7">
            <w:pPr>
              <w:contextualSpacing/>
              <w:rPr>
                <w:rFonts w:cs="Arial"/>
              </w:rPr>
            </w:pPr>
            <w:r w:rsidRPr="00180585">
              <w:rPr>
                <w:rFonts w:cs="Arial"/>
              </w:rPr>
              <w:t>White</w:t>
            </w:r>
          </w:p>
        </w:tc>
        <w:tc>
          <w:tcPr>
            <w:tcW w:w="656" w:type="pct"/>
            <w:vAlign w:val="center"/>
          </w:tcPr>
          <w:p w14:paraId="64B90C4A" w14:textId="77777777" w:rsidR="000E70F7" w:rsidRPr="00180585" w:rsidRDefault="000E70F7" w:rsidP="000E70F7">
            <w:pPr>
              <w:contextualSpacing/>
              <w:jc w:val="center"/>
              <w:rPr>
                <w:rFonts w:cs="Arial"/>
              </w:rPr>
            </w:pPr>
            <w:r w:rsidRPr="00180585">
              <w:rPr>
                <w:rFonts w:cs="Arial"/>
              </w:rPr>
              <w:t>15.1</w:t>
            </w:r>
          </w:p>
        </w:tc>
        <w:tc>
          <w:tcPr>
            <w:tcW w:w="586" w:type="pct"/>
            <w:vAlign w:val="center"/>
          </w:tcPr>
          <w:p w14:paraId="2A196945" w14:textId="77777777" w:rsidR="000E70F7" w:rsidRPr="00180585" w:rsidRDefault="000E70F7" w:rsidP="000E70F7">
            <w:pPr>
              <w:contextualSpacing/>
              <w:jc w:val="center"/>
              <w:rPr>
                <w:rFonts w:cs="Arial"/>
              </w:rPr>
            </w:pPr>
            <w:r w:rsidRPr="00180585">
              <w:rPr>
                <w:rFonts w:cs="Arial"/>
              </w:rPr>
              <w:t>-0.5</w:t>
            </w:r>
          </w:p>
        </w:tc>
        <w:tc>
          <w:tcPr>
            <w:tcW w:w="586" w:type="pct"/>
            <w:vAlign w:val="center"/>
          </w:tcPr>
          <w:p w14:paraId="2BE8559B"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0B28F779"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3DAAA078" w14:textId="77777777" w:rsidR="000E70F7" w:rsidRPr="00180585" w:rsidRDefault="000E70F7" w:rsidP="000E70F7">
            <w:pPr>
              <w:contextualSpacing/>
              <w:jc w:val="center"/>
              <w:rPr>
                <w:rFonts w:cs="Arial"/>
              </w:rPr>
            </w:pPr>
            <w:r w:rsidRPr="00180585">
              <w:rPr>
                <w:rFonts w:cs="Arial"/>
              </w:rPr>
              <w:t>15.5</w:t>
            </w:r>
          </w:p>
        </w:tc>
      </w:tr>
      <w:tr w:rsidR="000E70F7" w:rsidRPr="00180585" w14:paraId="256C5AF8" w14:textId="77777777" w:rsidTr="000E70F7">
        <w:trPr>
          <w:cantSplit/>
        </w:trPr>
        <w:tc>
          <w:tcPr>
            <w:tcW w:w="1173" w:type="pct"/>
            <w:vAlign w:val="center"/>
          </w:tcPr>
          <w:p w14:paraId="4A0F6BA1" w14:textId="77777777" w:rsidR="000E70F7" w:rsidRPr="00180585" w:rsidRDefault="000E70F7" w:rsidP="000E70F7">
            <w:pPr>
              <w:contextualSpacing/>
              <w:rPr>
                <w:rFonts w:cs="Arial"/>
              </w:rPr>
            </w:pPr>
            <w:r w:rsidRPr="00180585">
              <w:rPr>
                <w:rFonts w:cs="Arial"/>
              </w:rPr>
              <w:t>English Learner</w:t>
            </w:r>
          </w:p>
        </w:tc>
        <w:tc>
          <w:tcPr>
            <w:tcW w:w="656" w:type="pct"/>
            <w:vAlign w:val="center"/>
          </w:tcPr>
          <w:p w14:paraId="4CA0D129" w14:textId="77777777" w:rsidR="000E70F7" w:rsidRPr="00180585" w:rsidRDefault="000E70F7" w:rsidP="000E70F7">
            <w:pPr>
              <w:contextualSpacing/>
              <w:jc w:val="center"/>
              <w:rPr>
                <w:rFonts w:cs="Arial"/>
              </w:rPr>
            </w:pPr>
            <w:r w:rsidRPr="00180585">
              <w:rPr>
                <w:rFonts w:cs="Arial"/>
              </w:rPr>
              <w:t>-50.8</w:t>
            </w:r>
          </w:p>
        </w:tc>
        <w:tc>
          <w:tcPr>
            <w:tcW w:w="586" w:type="pct"/>
            <w:vAlign w:val="center"/>
          </w:tcPr>
          <w:p w14:paraId="5084EB49" w14:textId="77777777" w:rsidR="000E70F7" w:rsidRPr="00180585" w:rsidRDefault="000E70F7" w:rsidP="000E70F7">
            <w:pPr>
              <w:contextualSpacing/>
              <w:jc w:val="center"/>
              <w:rPr>
                <w:rFonts w:cs="Arial"/>
              </w:rPr>
            </w:pPr>
            <w:r w:rsidRPr="00180585">
              <w:rPr>
                <w:rFonts w:cs="Arial"/>
              </w:rPr>
              <w:t>-1.6</w:t>
            </w:r>
          </w:p>
        </w:tc>
        <w:tc>
          <w:tcPr>
            <w:tcW w:w="586" w:type="pct"/>
            <w:vAlign w:val="center"/>
          </w:tcPr>
          <w:p w14:paraId="16431DBF"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27D8F424" w14:textId="77777777" w:rsidR="000E70F7" w:rsidRPr="00180585" w:rsidRDefault="000E70F7" w:rsidP="000E70F7">
            <w:pPr>
              <w:contextualSpacing/>
              <w:jc w:val="center"/>
              <w:rPr>
                <w:rFonts w:cs="Arial"/>
              </w:rPr>
            </w:pPr>
            <w:r w:rsidRPr="00180585">
              <w:rPr>
                <w:rFonts w:cs="Arial"/>
              </w:rPr>
              <w:t>9 points</w:t>
            </w:r>
          </w:p>
        </w:tc>
        <w:tc>
          <w:tcPr>
            <w:tcW w:w="999" w:type="pct"/>
            <w:vAlign w:val="center"/>
          </w:tcPr>
          <w:p w14:paraId="491AD50E" w14:textId="77777777" w:rsidR="000E70F7" w:rsidRPr="00180585" w:rsidRDefault="000E70F7" w:rsidP="000E70F7">
            <w:pPr>
              <w:contextualSpacing/>
              <w:jc w:val="center"/>
              <w:rPr>
                <w:rFonts w:cs="Arial"/>
              </w:rPr>
            </w:pPr>
            <w:r w:rsidRPr="00180585">
              <w:rPr>
                <w:rFonts w:cs="Arial"/>
              </w:rPr>
              <w:t>-23.8</w:t>
            </w:r>
          </w:p>
        </w:tc>
      </w:tr>
      <w:tr w:rsidR="000E70F7" w:rsidRPr="00180585" w14:paraId="5B935206" w14:textId="77777777" w:rsidTr="000E70F7">
        <w:trPr>
          <w:cantSplit/>
        </w:trPr>
        <w:tc>
          <w:tcPr>
            <w:tcW w:w="1173" w:type="pct"/>
            <w:vAlign w:val="center"/>
          </w:tcPr>
          <w:p w14:paraId="48EAB09D" w14:textId="77777777" w:rsidR="000E70F7" w:rsidRPr="00180585" w:rsidRDefault="000E70F7" w:rsidP="000E70F7">
            <w:pPr>
              <w:contextualSpacing/>
              <w:rPr>
                <w:rFonts w:cs="Arial"/>
              </w:rPr>
            </w:pPr>
            <w:r w:rsidRPr="00180585">
              <w:rPr>
                <w:rFonts w:cs="Arial"/>
              </w:rPr>
              <w:t>Foster Youth</w:t>
            </w:r>
          </w:p>
        </w:tc>
        <w:tc>
          <w:tcPr>
            <w:tcW w:w="656" w:type="pct"/>
            <w:vAlign w:val="center"/>
          </w:tcPr>
          <w:p w14:paraId="6E864CAD" w14:textId="77777777" w:rsidR="000E70F7" w:rsidRPr="00180585" w:rsidRDefault="000E70F7" w:rsidP="000E70F7">
            <w:pPr>
              <w:contextualSpacing/>
              <w:jc w:val="center"/>
              <w:rPr>
                <w:rFonts w:cs="Arial"/>
              </w:rPr>
            </w:pPr>
            <w:r w:rsidRPr="00180585">
              <w:rPr>
                <w:rFonts w:cs="Arial"/>
              </w:rPr>
              <w:t>-86.9</w:t>
            </w:r>
          </w:p>
        </w:tc>
        <w:tc>
          <w:tcPr>
            <w:tcW w:w="586" w:type="pct"/>
            <w:vAlign w:val="center"/>
          </w:tcPr>
          <w:p w14:paraId="31387A4A" w14:textId="77777777" w:rsidR="000E70F7" w:rsidRPr="00180585" w:rsidRDefault="000E70F7" w:rsidP="000E70F7">
            <w:pPr>
              <w:contextualSpacing/>
              <w:jc w:val="center"/>
              <w:rPr>
                <w:rFonts w:cs="Arial"/>
              </w:rPr>
            </w:pPr>
            <w:r w:rsidRPr="00180585">
              <w:rPr>
                <w:rFonts w:cs="Arial"/>
              </w:rPr>
              <w:t>4.0</w:t>
            </w:r>
          </w:p>
        </w:tc>
        <w:tc>
          <w:tcPr>
            <w:tcW w:w="586" w:type="pct"/>
            <w:vAlign w:val="center"/>
          </w:tcPr>
          <w:p w14:paraId="5EB84305"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5DF0045C" w14:textId="77777777" w:rsidR="000E70F7" w:rsidRPr="00180585" w:rsidRDefault="000E70F7" w:rsidP="000E70F7">
            <w:pPr>
              <w:contextualSpacing/>
              <w:jc w:val="center"/>
              <w:rPr>
                <w:rFonts w:cs="Arial"/>
              </w:rPr>
            </w:pPr>
            <w:r w:rsidRPr="00180585">
              <w:rPr>
                <w:rFonts w:cs="Arial"/>
              </w:rPr>
              <w:t>14 points</w:t>
            </w:r>
          </w:p>
        </w:tc>
        <w:tc>
          <w:tcPr>
            <w:tcW w:w="999" w:type="pct"/>
            <w:vAlign w:val="center"/>
          </w:tcPr>
          <w:p w14:paraId="5BE42CB0" w14:textId="77777777" w:rsidR="000E70F7" w:rsidRPr="00180585" w:rsidRDefault="000E70F7" w:rsidP="000E70F7">
            <w:pPr>
              <w:contextualSpacing/>
              <w:jc w:val="center"/>
              <w:rPr>
                <w:rFonts w:cs="Arial"/>
              </w:rPr>
            </w:pPr>
            <w:r w:rsidRPr="00180585">
              <w:rPr>
                <w:rFonts w:cs="Arial"/>
              </w:rPr>
              <w:t>-44.9</w:t>
            </w:r>
          </w:p>
        </w:tc>
      </w:tr>
      <w:tr w:rsidR="000E70F7" w:rsidRPr="00180585" w14:paraId="1731A7E5" w14:textId="77777777" w:rsidTr="000E70F7">
        <w:trPr>
          <w:cantSplit/>
        </w:trPr>
        <w:tc>
          <w:tcPr>
            <w:tcW w:w="1173" w:type="pct"/>
            <w:vAlign w:val="center"/>
          </w:tcPr>
          <w:p w14:paraId="3DBE9436" w14:textId="77777777" w:rsidR="000E70F7" w:rsidRPr="00180585" w:rsidRDefault="000E70F7" w:rsidP="000E70F7">
            <w:pPr>
              <w:contextualSpacing/>
              <w:rPr>
                <w:rFonts w:cs="Arial"/>
              </w:rPr>
            </w:pPr>
            <w:r w:rsidRPr="00180585">
              <w:rPr>
                <w:rFonts w:cs="Arial"/>
              </w:rPr>
              <w:t>Homeless</w:t>
            </w:r>
          </w:p>
        </w:tc>
        <w:tc>
          <w:tcPr>
            <w:tcW w:w="656" w:type="pct"/>
            <w:vAlign w:val="center"/>
          </w:tcPr>
          <w:p w14:paraId="5348A1E6" w14:textId="77777777" w:rsidR="000E70F7" w:rsidRPr="00180585" w:rsidRDefault="000E70F7" w:rsidP="000E70F7">
            <w:pPr>
              <w:contextualSpacing/>
              <w:jc w:val="center"/>
              <w:rPr>
                <w:rFonts w:cs="Arial"/>
              </w:rPr>
            </w:pPr>
            <w:r w:rsidRPr="00180585">
              <w:rPr>
                <w:rFonts w:cs="Arial"/>
              </w:rPr>
              <w:t>-62.1</w:t>
            </w:r>
          </w:p>
        </w:tc>
        <w:tc>
          <w:tcPr>
            <w:tcW w:w="586" w:type="pct"/>
            <w:vAlign w:val="center"/>
          </w:tcPr>
          <w:p w14:paraId="2477DCEF" w14:textId="77777777" w:rsidR="000E70F7" w:rsidRPr="00180585" w:rsidRDefault="000E70F7" w:rsidP="000E70F7">
            <w:pPr>
              <w:contextualSpacing/>
              <w:jc w:val="center"/>
              <w:rPr>
                <w:rFonts w:cs="Arial"/>
              </w:rPr>
            </w:pPr>
            <w:r w:rsidRPr="00180585">
              <w:rPr>
                <w:rFonts w:cs="Arial"/>
              </w:rPr>
              <w:t>-4.2</w:t>
            </w:r>
          </w:p>
        </w:tc>
        <w:tc>
          <w:tcPr>
            <w:tcW w:w="586" w:type="pct"/>
            <w:vAlign w:val="center"/>
          </w:tcPr>
          <w:p w14:paraId="25637147"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2FD69F6" w14:textId="77777777" w:rsidR="000E70F7" w:rsidRPr="00180585" w:rsidRDefault="000E70F7" w:rsidP="000E70F7">
            <w:pPr>
              <w:contextualSpacing/>
              <w:jc w:val="center"/>
              <w:rPr>
                <w:rFonts w:cs="Arial"/>
              </w:rPr>
            </w:pPr>
            <w:r w:rsidRPr="00180585">
              <w:rPr>
                <w:rFonts w:cs="Arial"/>
              </w:rPr>
              <w:t>10 points</w:t>
            </w:r>
          </w:p>
        </w:tc>
        <w:tc>
          <w:tcPr>
            <w:tcW w:w="999" w:type="pct"/>
            <w:vAlign w:val="center"/>
          </w:tcPr>
          <w:p w14:paraId="7ED6F2E8" w14:textId="77777777" w:rsidR="000E70F7" w:rsidRPr="00180585" w:rsidRDefault="000E70F7" w:rsidP="000E70F7">
            <w:pPr>
              <w:contextualSpacing/>
              <w:jc w:val="center"/>
              <w:rPr>
                <w:rFonts w:cs="Arial"/>
              </w:rPr>
            </w:pPr>
            <w:r w:rsidRPr="00180585">
              <w:rPr>
                <w:rFonts w:cs="Arial"/>
              </w:rPr>
              <w:t>-32.1</w:t>
            </w:r>
          </w:p>
        </w:tc>
      </w:tr>
      <w:tr w:rsidR="000E70F7" w:rsidRPr="00180585" w14:paraId="60D960B3" w14:textId="77777777" w:rsidTr="000E70F7">
        <w:trPr>
          <w:cantSplit/>
        </w:trPr>
        <w:tc>
          <w:tcPr>
            <w:tcW w:w="1173" w:type="pct"/>
            <w:vAlign w:val="center"/>
          </w:tcPr>
          <w:p w14:paraId="6702A82C" w14:textId="77777777" w:rsidR="000E70F7" w:rsidRPr="00180585" w:rsidRDefault="000E70F7" w:rsidP="000E70F7">
            <w:pPr>
              <w:contextualSpacing/>
              <w:rPr>
                <w:rFonts w:cs="Arial"/>
              </w:rPr>
            </w:pPr>
            <w:r w:rsidRPr="00180585">
              <w:rPr>
                <w:rFonts w:cs="Arial"/>
              </w:rPr>
              <w:t>Socioeconomically Disadvantaged</w:t>
            </w:r>
          </w:p>
        </w:tc>
        <w:tc>
          <w:tcPr>
            <w:tcW w:w="656" w:type="pct"/>
            <w:vAlign w:val="center"/>
          </w:tcPr>
          <w:p w14:paraId="6BFA91B9" w14:textId="77777777" w:rsidR="000E70F7" w:rsidRPr="00180585" w:rsidRDefault="000E70F7" w:rsidP="000E70F7">
            <w:pPr>
              <w:contextualSpacing/>
              <w:jc w:val="center"/>
              <w:rPr>
                <w:rFonts w:cs="Arial"/>
              </w:rPr>
            </w:pPr>
            <w:r w:rsidRPr="00180585">
              <w:rPr>
                <w:rFonts w:cs="Arial"/>
              </w:rPr>
              <w:t>-45.9</w:t>
            </w:r>
          </w:p>
        </w:tc>
        <w:tc>
          <w:tcPr>
            <w:tcW w:w="586" w:type="pct"/>
            <w:vAlign w:val="center"/>
          </w:tcPr>
          <w:p w14:paraId="06B55C13" w14:textId="77777777" w:rsidR="000E70F7" w:rsidRPr="00180585" w:rsidRDefault="000E70F7" w:rsidP="000E70F7">
            <w:pPr>
              <w:contextualSpacing/>
              <w:jc w:val="center"/>
              <w:rPr>
                <w:rFonts w:cs="Arial"/>
              </w:rPr>
            </w:pPr>
            <w:r w:rsidRPr="00180585">
              <w:rPr>
                <w:rFonts w:cs="Arial"/>
              </w:rPr>
              <w:t>-44.6</w:t>
            </w:r>
          </w:p>
        </w:tc>
        <w:tc>
          <w:tcPr>
            <w:tcW w:w="586" w:type="pct"/>
            <w:vAlign w:val="center"/>
          </w:tcPr>
          <w:p w14:paraId="7699EDBC"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0A424547" w14:textId="77777777" w:rsidR="000E70F7" w:rsidRPr="00180585" w:rsidRDefault="000E70F7" w:rsidP="000E70F7">
            <w:pPr>
              <w:contextualSpacing/>
              <w:jc w:val="center"/>
              <w:rPr>
                <w:rFonts w:cs="Arial"/>
              </w:rPr>
            </w:pPr>
            <w:r w:rsidRPr="00180585">
              <w:rPr>
                <w:rFonts w:cs="Arial"/>
              </w:rPr>
              <w:t>8 points</w:t>
            </w:r>
          </w:p>
        </w:tc>
        <w:tc>
          <w:tcPr>
            <w:tcW w:w="999" w:type="pct"/>
            <w:vAlign w:val="center"/>
          </w:tcPr>
          <w:p w14:paraId="2B687190" w14:textId="77777777" w:rsidR="000E70F7" w:rsidRPr="00180585" w:rsidRDefault="000E70F7" w:rsidP="000E70F7">
            <w:pPr>
              <w:contextualSpacing/>
              <w:jc w:val="center"/>
              <w:rPr>
                <w:rFonts w:cs="Arial"/>
              </w:rPr>
            </w:pPr>
            <w:r w:rsidRPr="00180585">
              <w:rPr>
                <w:rFonts w:cs="Arial"/>
              </w:rPr>
              <w:t>-21.9</w:t>
            </w:r>
          </w:p>
        </w:tc>
      </w:tr>
      <w:tr w:rsidR="000E70F7" w:rsidRPr="00180585" w14:paraId="1737B289" w14:textId="77777777" w:rsidTr="000E70F7">
        <w:trPr>
          <w:cantSplit/>
        </w:trPr>
        <w:tc>
          <w:tcPr>
            <w:tcW w:w="1173" w:type="pct"/>
            <w:vAlign w:val="center"/>
          </w:tcPr>
          <w:p w14:paraId="0E5FA67F" w14:textId="77777777" w:rsidR="000E70F7" w:rsidRPr="00180585" w:rsidRDefault="000E70F7" w:rsidP="000E70F7">
            <w:pPr>
              <w:contextualSpacing/>
              <w:rPr>
                <w:rFonts w:cs="Arial"/>
              </w:rPr>
            </w:pPr>
            <w:r w:rsidRPr="00180585">
              <w:rPr>
                <w:rFonts w:cs="Arial"/>
              </w:rPr>
              <w:t>Students with Disabilities</w:t>
            </w:r>
          </w:p>
        </w:tc>
        <w:tc>
          <w:tcPr>
            <w:tcW w:w="656" w:type="pct"/>
            <w:vAlign w:val="center"/>
          </w:tcPr>
          <w:p w14:paraId="06830618" w14:textId="77777777" w:rsidR="000E70F7" w:rsidRPr="00180585" w:rsidRDefault="000E70F7" w:rsidP="000E70F7">
            <w:pPr>
              <w:contextualSpacing/>
              <w:jc w:val="center"/>
              <w:rPr>
                <w:rFonts w:cs="Arial"/>
              </w:rPr>
            </w:pPr>
            <w:r w:rsidRPr="00180585">
              <w:rPr>
                <w:rFonts w:cs="Arial"/>
              </w:rPr>
              <w:t>-104.7</w:t>
            </w:r>
          </w:p>
        </w:tc>
        <w:tc>
          <w:tcPr>
            <w:tcW w:w="586" w:type="pct"/>
            <w:vAlign w:val="center"/>
          </w:tcPr>
          <w:p w14:paraId="6B8D83C8" w14:textId="77777777" w:rsidR="000E70F7" w:rsidRPr="00180585" w:rsidRDefault="000E70F7" w:rsidP="000E70F7">
            <w:pPr>
              <w:contextualSpacing/>
              <w:jc w:val="center"/>
              <w:rPr>
                <w:rFonts w:cs="Arial"/>
              </w:rPr>
            </w:pPr>
            <w:r w:rsidRPr="00180585">
              <w:rPr>
                <w:rFonts w:cs="Arial"/>
              </w:rPr>
              <w:t>-2.5</w:t>
            </w:r>
          </w:p>
        </w:tc>
        <w:tc>
          <w:tcPr>
            <w:tcW w:w="586" w:type="pct"/>
            <w:vAlign w:val="center"/>
          </w:tcPr>
          <w:p w14:paraId="2F059149" w14:textId="77777777" w:rsidR="000E70F7" w:rsidRPr="00180585" w:rsidRDefault="000E70F7" w:rsidP="000E70F7">
            <w:pPr>
              <w:contextualSpacing/>
              <w:jc w:val="center"/>
              <w:rPr>
                <w:rFonts w:cs="Arial"/>
              </w:rPr>
            </w:pPr>
            <w:r w:rsidRPr="00180585">
              <w:rPr>
                <w:rFonts w:cs="Arial"/>
              </w:rPr>
              <w:t>Red</w:t>
            </w:r>
          </w:p>
        </w:tc>
        <w:tc>
          <w:tcPr>
            <w:tcW w:w="1000" w:type="pct"/>
            <w:vAlign w:val="center"/>
          </w:tcPr>
          <w:p w14:paraId="03A35A4A" w14:textId="77777777" w:rsidR="000E70F7" w:rsidRPr="00180585" w:rsidRDefault="000E70F7" w:rsidP="000E70F7">
            <w:pPr>
              <w:contextualSpacing/>
              <w:jc w:val="center"/>
              <w:rPr>
                <w:rFonts w:cs="Arial"/>
              </w:rPr>
            </w:pPr>
            <w:r w:rsidRPr="00180585">
              <w:rPr>
                <w:rFonts w:cs="Arial"/>
              </w:rPr>
              <w:t>16 points</w:t>
            </w:r>
          </w:p>
        </w:tc>
        <w:tc>
          <w:tcPr>
            <w:tcW w:w="999" w:type="pct"/>
            <w:vAlign w:val="center"/>
          </w:tcPr>
          <w:p w14:paraId="2CCB8846" w14:textId="77777777" w:rsidR="000E70F7" w:rsidRPr="00180585" w:rsidRDefault="000E70F7" w:rsidP="000E70F7">
            <w:pPr>
              <w:contextualSpacing/>
              <w:jc w:val="center"/>
              <w:rPr>
                <w:rFonts w:cs="Arial"/>
              </w:rPr>
            </w:pPr>
            <w:r w:rsidRPr="00180585">
              <w:rPr>
                <w:rFonts w:cs="Arial"/>
              </w:rPr>
              <w:t>-56.7</w:t>
            </w:r>
          </w:p>
        </w:tc>
      </w:tr>
    </w:tbl>
    <w:p w14:paraId="4EC8E1B9" w14:textId="77777777" w:rsidR="000E70F7" w:rsidRPr="00180585" w:rsidRDefault="000E70F7" w:rsidP="000E70F7">
      <w:pPr>
        <w:pStyle w:val="NoSpacing"/>
        <w:rPr>
          <w:rFonts w:cs="Arial"/>
          <w:b/>
        </w:rPr>
      </w:pPr>
    </w:p>
    <w:p w14:paraId="0B8859A4" w14:textId="716A97C8" w:rsidR="000E70F7" w:rsidRPr="00180585" w:rsidRDefault="000E70F7" w:rsidP="000E70F7">
      <w:pPr>
        <w:pStyle w:val="NoSpacing"/>
        <w:ind w:hanging="450"/>
        <w:rPr>
          <w:rFonts w:cs="Arial"/>
        </w:rPr>
      </w:pPr>
      <w:r w:rsidRPr="00180585">
        <w:rPr>
          <w:rFonts w:cs="Arial"/>
          <w:b/>
        </w:rPr>
        <w:t xml:space="preserve">Table </w:t>
      </w:r>
      <w:r>
        <w:rPr>
          <w:rFonts w:cs="Arial"/>
          <w:b/>
        </w:rPr>
        <w:t>12b</w:t>
      </w:r>
      <w:r w:rsidRPr="00180585">
        <w:rPr>
          <w:rFonts w:cs="Arial"/>
          <w:b/>
        </w:rPr>
        <w:t>: State Level ELA Data by Student Group</w:t>
      </w:r>
      <w:r w:rsidRPr="00180585">
        <w:rPr>
          <w:rFonts w:cs="Arial"/>
        </w:rPr>
        <w:t xml:space="preserve"> </w:t>
      </w:r>
      <w:r w:rsidRPr="00180585">
        <w:rPr>
          <w:rFonts w:cs="Arial"/>
          <w:b/>
        </w:rPr>
        <w:t>(Grade 11)</w:t>
      </w:r>
    </w:p>
    <w:tbl>
      <w:tblPr>
        <w:tblStyle w:val="TableGrid"/>
        <w:tblW w:w="5237" w:type="pct"/>
        <w:tblInd w:w="-455" w:type="dxa"/>
        <w:tblLayout w:type="fixed"/>
        <w:tblLook w:val="04A0" w:firstRow="1" w:lastRow="0" w:firstColumn="1" w:lastColumn="0" w:noHBand="0" w:noVBand="1"/>
      </w:tblPr>
      <w:tblGrid>
        <w:gridCol w:w="2344"/>
        <w:gridCol w:w="1347"/>
        <w:gridCol w:w="1170"/>
        <w:gridCol w:w="1259"/>
        <w:gridCol w:w="1981"/>
        <w:gridCol w:w="2069"/>
      </w:tblGrid>
      <w:tr w:rsidR="000E70F7" w:rsidRPr="00180585" w14:paraId="2E910DEF" w14:textId="77777777" w:rsidTr="000E70F7">
        <w:trPr>
          <w:cantSplit/>
          <w:trHeight w:val="290"/>
          <w:tblHeader/>
        </w:trPr>
        <w:tc>
          <w:tcPr>
            <w:tcW w:w="1152" w:type="pct"/>
            <w:shd w:val="clear" w:color="auto" w:fill="auto"/>
            <w:noWrap/>
            <w:vAlign w:val="center"/>
          </w:tcPr>
          <w:p w14:paraId="11110F09" w14:textId="77777777" w:rsidR="000E70F7" w:rsidRPr="00180585" w:rsidRDefault="000E70F7" w:rsidP="000E70F7">
            <w:pPr>
              <w:rPr>
                <w:rFonts w:cs="Arial"/>
                <w:b/>
                <w:color w:val="000000"/>
              </w:rPr>
            </w:pPr>
            <w:r w:rsidRPr="00180585">
              <w:rPr>
                <w:rFonts w:cs="Arial"/>
                <w:b/>
                <w:color w:val="000000"/>
              </w:rPr>
              <w:t>Student Group</w:t>
            </w:r>
          </w:p>
        </w:tc>
        <w:tc>
          <w:tcPr>
            <w:tcW w:w="662" w:type="pct"/>
            <w:shd w:val="clear" w:color="auto" w:fill="auto"/>
            <w:noWrap/>
            <w:vAlign w:val="center"/>
          </w:tcPr>
          <w:p w14:paraId="567A85F7" w14:textId="77777777" w:rsidR="000E70F7" w:rsidRPr="00180585" w:rsidRDefault="000E70F7" w:rsidP="000E70F7">
            <w:pPr>
              <w:jc w:val="center"/>
              <w:rPr>
                <w:rFonts w:cs="Arial"/>
                <w:b/>
                <w:color w:val="000000"/>
              </w:rPr>
            </w:pPr>
            <w:r w:rsidRPr="00180585">
              <w:rPr>
                <w:rFonts w:cs="Arial"/>
                <w:b/>
                <w:color w:val="000000"/>
              </w:rPr>
              <w:t>Status</w:t>
            </w:r>
          </w:p>
        </w:tc>
        <w:tc>
          <w:tcPr>
            <w:tcW w:w="575" w:type="pct"/>
            <w:shd w:val="clear" w:color="auto" w:fill="auto"/>
            <w:noWrap/>
            <w:vAlign w:val="center"/>
          </w:tcPr>
          <w:p w14:paraId="35722953" w14:textId="77777777" w:rsidR="000E70F7" w:rsidRPr="00180585" w:rsidRDefault="000E70F7" w:rsidP="000E70F7">
            <w:pPr>
              <w:jc w:val="center"/>
              <w:rPr>
                <w:rFonts w:cs="Arial"/>
                <w:b/>
                <w:color w:val="000000"/>
              </w:rPr>
            </w:pPr>
            <w:r w:rsidRPr="00180585">
              <w:rPr>
                <w:rFonts w:cs="Arial"/>
                <w:b/>
                <w:color w:val="000000"/>
              </w:rPr>
              <w:t>Change</w:t>
            </w:r>
          </w:p>
        </w:tc>
        <w:tc>
          <w:tcPr>
            <w:tcW w:w="619" w:type="pct"/>
            <w:shd w:val="clear" w:color="auto" w:fill="auto"/>
            <w:noWrap/>
            <w:vAlign w:val="center"/>
          </w:tcPr>
          <w:p w14:paraId="77A831C3" w14:textId="77777777" w:rsidR="000E70F7" w:rsidRPr="00180585" w:rsidRDefault="000E70F7" w:rsidP="000E70F7">
            <w:pPr>
              <w:jc w:val="center"/>
              <w:rPr>
                <w:rFonts w:cs="Arial"/>
                <w:b/>
                <w:color w:val="000000"/>
              </w:rPr>
            </w:pPr>
            <w:r w:rsidRPr="00180585">
              <w:rPr>
                <w:rFonts w:cs="Arial"/>
                <w:b/>
                <w:color w:val="000000"/>
              </w:rPr>
              <w:t>Color</w:t>
            </w:r>
          </w:p>
        </w:tc>
        <w:tc>
          <w:tcPr>
            <w:tcW w:w="974" w:type="pct"/>
            <w:shd w:val="clear" w:color="auto" w:fill="auto"/>
            <w:vAlign w:val="center"/>
          </w:tcPr>
          <w:p w14:paraId="0A89F32A" w14:textId="77777777" w:rsidR="000E70F7" w:rsidRPr="00180585" w:rsidRDefault="000E70F7" w:rsidP="000E70F7">
            <w:pPr>
              <w:jc w:val="center"/>
              <w:rPr>
                <w:rFonts w:cs="Arial"/>
                <w:b/>
                <w:color w:val="000000"/>
              </w:rPr>
            </w:pPr>
            <w:r w:rsidRPr="00180585">
              <w:rPr>
                <w:rFonts w:cs="Arial"/>
                <w:b/>
                <w:bCs/>
              </w:rPr>
              <w:t>Average Annual Improvement to Meet Goal</w:t>
            </w:r>
          </w:p>
        </w:tc>
        <w:tc>
          <w:tcPr>
            <w:tcW w:w="1017" w:type="pct"/>
            <w:shd w:val="clear" w:color="auto" w:fill="auto"/>
            <w:vAlign w:val="center"/>
          </w:tcPr>
          <w:p w14:paraId="69424655" w14:textId="77777777" w:rsidR="000E70F7" w:rsidRPr="00180585" w:rsidRDefault="000E70F7" w:rsidP="000E70F7">
            <w:pPr>
              <w:jc w:val="center"/>
              <w:rPr>
                <w:rFonts w:cs="Arial"/>
                <w:b/>
                <w:color w:val="000000"/>
              </w:rPr>
            </w:pPr>
            <w:r w:rsidRPr="00180585">
              <w:rPr>
                <w:rFonts w:cs="Arial"/>
                <w:b/>
                <w:bCs/>
              </w:rPr>
              <w:t>Status After Three Years</w:t>
            </w:r>
          </w:p>
        </w:tc>
      </w:tr>
      <w:tr w:rsidR="000E70F7" w:rsidRPr="00180585" w14:paraId="50D26E0A" w14:textId="77777777" w:rsidTr="000E70F7">
        <w:trPr>
          <w:cantSplit/>
          <w:trHeight w:val="290"/>
        </w:trPr>
        <w:tc>
          <w:tcPr>
            <w:tcW w:w="1152" w:type="pct"/>
            <w:noWrap/>
          </w:tcPr>
          <w:p w14:paraId="0DD0689D" w14:textId="77777777" w:rsidR="000E70F7" w:rsidRPr="00180585" w:rsidRDefault="000E70F7" w:rsidP="000E70F7">
            <w:pPr>
              <w:rPr>
                <w:rFonts w:cs="Arial"/>
                <w:color w:val="000000"/>
              </w:rPr>
            </w:pPr>
            <w:r w:rsidRPr="00180585">
              <w:rPr>
                <w:rFonts w:cs="Arial"/>
                <w:color w:val="000000"/>
              </w:rPr>
              <w:t>All Students</w:t>
            </w:r>
          </w:p>
        </w:tc>
        <w:tc>
          <w:tcPr>
            <w:tcW w:w="662" w:type="pct"/>
            <w:noWrap/>
            <w:vAlign w:val="center"/>
          </w:tcPr>
          <w:p w14:paraId="0F49F9E6" w14:textId="77777777" w:rsidR="000E70F7" w:rsidRPr="00180585" w:rsidRDefault="000E70F7" w:rsidP="000E70F7">
            <w:pPr>
              <w:jc w:val="center"/>
              <w:rPr>
                <w:rFonts w:cs="Arial"/>
                <w:color w:val="000000"/>
              </w:rPr>
            </w:pPr>
            <w:r w:rsidRPr="00180585">
              <w:rPr>
                <w:rFonts w:cs="Arial"/>
                <w:color w:val="000000"/>
              </w:rPr>
              <w:t>18.1</w:t>
            </w:r>
          </w:p>
        </w:tc>
        <w:tc>
          <w:tcPr>
            <w:tcW w:w="575" w:type="pct"/>
            <w:noWrap/>
            <w:vAlign w:val="center"/>
          </w:tcPr>
          <w:p w14:paraId="24049C23" w14:textId="77777777" w:rsidR="000E70F7" w:rsidRPr="00180585" w:rsidRDefault="000E70F7" w:rsidP="000E70F7">
            <w:pPr>
              <w:jc w:val="center"/>
              <w:rPr>
                <w:rFonts w:cs="Arial"/>
                <w:color w:val="000000"/>
              </w:rPr>
            </w:pPr>
            <w:r w:rsidRPr="00180585">
              <w:rPr>
                <w:rFonts w:cs="Arial"/>
                <w:color w:val="000000"/>
              </w:rPr>
              <w:t>5.1</w:t>
            </w:r>
          </w:p>
        </w:tc>
        <w:tc>
          <w:tcPr>
            <w:tcW w:w="619" w:type="pct"/>
            <w:noWrap/>
            <w:vAlign w:val="center"/>
          </w:tcPr>
          <w:p w14:paraId="5FE6AB4D" w14:textId="77777777" w:rsidR="000E70F7" w:rsidRPr="00180585" w:rsidRDefault="000E70F7" w:rsidP="000E70F7">
            <w:pPr>
              <w:jc w:val="center"/>
              <w:rPr>
                <w:rFonts w:cs="Arial"/>
                <w:color w:val="000000"/>
              </w:rPr>
            </w:pPr>
            <w:r w:rsidRPr="00180585">
              <w:rPr>
                <w:rFonts w:cs="Arial"/>
                <w:color w:val="000000"/>
              </w:rPr>
              <w:t>Green</w:t>
            </w:r>
          </w:p>
        </w:tc>
        <w:tc>
          <w:tcPr>
            <w:tcW w:w="974" w:type="pct"/>
            <w:vAlign w:val="center"/>
          </w:tcPr>
          <w:p w14:paraId="2F4698D8"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42625136" w14:textId="77777777" w:rsidR="000E70F7" w:rsidRPr="00180585" w:rsidRDefault="000E70F7" w:rsidP="000E70F7">
            <w:pPr>
              <w:jc w:val="center"/>
              <w:rPr>
                <w:rFonts w:cs="Arial"/>
                <w:color w:val="000000"/>
              </w:rPr>
            </w:pPr>
            <w:r w:rsidRPr="00180585">
              <w:rPr>
                <w:rFonts w:cs="Arial"/>
                <w:color w:val="000000"/>
              </w:rPr>
              <w:t>18.2</w:t>
            </w:r>
          </w:p>
        </w:tc>
      </w:tr>
      <w:tr w:rsidR="000E70F7" w:rsidRPr="00180585" w14:paraId="5A948802" w14:textId="77777777" w:rsidTr="000E70F7">
        <w:trPr>
          <w:cantSplit/>
          <w:trHeight w:val="290"/>
        </w:trPr>
        <w:tc>
          <w:tcPr>
            <w:tcW w:w="1152" w:type="pct"/>
            <w:noWrap/>
          </w:tcPr>
          <w:p w14:paraId="33D46547" w14:textId="77777777" w:rsidR="000E70F7" w:rsidRPr="00180585" w:rsidRDefault="000E70F7" w:rsidP="000E70F7">
            <w:pPr>
              <w:rPr>
                <w:rFonts w:cs="Arial"/>
                <w:color w:val="000000"/>
              </w:rPr>
            </w:pPr>
            <w:r w:rsidRPr="00180585">
              <w:rPr>
                <w:rFonts w:cs="Arial"/>
                <w:color w:val="000000"/>
              </w:rPr>
              <w:t>American Indian</w:t>
            </w:r>
          </w:p>
        </w:tc>
        <w:tc>
          <w:tcPr>
            <w:tcW w:w="662" w:type="pct"/>
            <w:noWrap/>
            <w:vAlign w:val="center"/>
          </w:tcPr>
          <w:p w14:paraId="763E20FE" w14:textId="77777777" w:rsidR="000E70F7" w:rsidRPr="00180585" w:rsidRDefault="000E70F7" w:rsidP="000E70F7">
            <w:pPr>
              <w:jc w:val="center"/>
              <w:rPr>
                <w:rFonts w:cs="Arial"/>
                <w:color w:val="000000"/>
              </w:rPr>
            </w:pPr>
            <w:r w:rsidRPr="00180585">
              <w:rPr>
                <w:rFonts w:cs="Arial"/>
                <w:color w:val="000000"/>
              </w:rPr>
              <w:t>-14.3</w:t>
            </w:r>
          </w:p>
        </w:tc>
        <w:tc>
          <w:tcPr>
            <w:tcW w:w="575" w:type="pct"/>
            <w:noWrap/>
            <w:vAlign w:val="center"/>
          </w:tcPr>
          <w:p w14:paraId="4884A60F" w14:textId="77777777" w:rsidR="000E70F7" w:rsidRPr="00180585" w:rsidRDefault="000E70F7" w:rsidP="000E70F7">
            <w:pPr>
              <w:jc w:val="center"/>
              <w:rPr>
                <w:rFonts w:cs="Arial"/>
                <w:color w:val="000000"/>
              </w:rPr>
            </w:pPr>
            <w:r w:rsidRPr="00180585">
              <w:rPr>
                <w:rFonts w:cs="Arial"/>
                <w:color w:val="000000"/>
              </w:rPr>
              <w:t>-0.7</w:t>
            </w:r>
          </w:p>
        </w:tc>
        <w:tc>
          <w:tcPr>
            <w:tcW w:w="619" w:type="pct"/>
            <w:noWrap/>
            <w:vAlign w:val="center"/>
          </w:tcPr>
          <w:p w14:paraId="23E37BF8"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6917AFDC" w14:textId="77777777" w:rsidR="000E70F7" w:rsidRPr="00180585" w:rsidRDefault="000E70F7" w:rsidP="000E70F7">
            <w:pPr>
              <w:jc w:val="center"/>
              <w:rPr>
                <w:rFonts w:cs="Arial"/>
                <w:color w:val="000000"/>
              </w:rPr>
            </w:pPr>
            <w:r w:rsidRPr="00180585">
              <w:rPr>
                <w:rFonts w:cs="Arial"/>
                <w:color w:val="000000"/>
              </w:rPr>
              <w:t>3.5</w:t>
            </w:r>
          </w:p>
        </w:tc>
        <w:tc>
          <w:tcPr>
            <w:tcW w:w="1017" w:type="pct"/>
            <w:vAlign w:val="center"/>
          </w:tcPr>
          <w:p w14:paraId="4CC271CC" w14:textId="77777777" w:rsidR="000E70F7" w:rsidRPr="00180585" w:rsidRDefault="000E70F7" w:rsidP="000E70F7">
            <w:pPr>
              <w:jc w:val="center"/>
              <w:rPr>
                <w:rFonts w:cs="Arial"/>
                <w:color w:val="000000"/>
              </w:rPr>
            </w:pPr>
            <w:r w:rsidRPr="00180585">
              <w:rPr>
                <w:rFonts w:cs="Arial"/>
                <w:color w:val="000000"/>
              </w:rPr>
              <w:t>-3.8</w:t>
            </w:r>
          </w:p>
        </w:tc>
      </w:tr>
      <w:tr w:rsidR="000E70F7" w:rsidRPr="00180585" w14:paraId="6D3FDBE2" w14:textId="77777777" w:rsidTr="000E70F7">
        <w:trPr>
          <w:cantSplit/>
          <w:trHeight w:val="290"/>
        </w:trPr>
        <w:tc>
          <w:tcPr>
            <w:tcW w:w="1152" w:type="pct"/>
            <w:noWrap/>
          </w:tcPr>
          <w:p w14:paraId="0F3299F5" w14:textId="77777777" w:rsidR="000E70F7" w:rsidRPr="00180585" w:rsidRDefault="000E70F7" w:rsidP="000E70F7">
            <w:pPr>
              <w:rPr>
                <w:rFonts w:cs="Arial"/>
                <w:color w:val="000000"/>
              </w:rPr>
            </w:pPr>
            <w:r w:rsidRPr="00180585">
              <w:rPr>
                <w:rFonts w:cs="Arial"/>
                <w:color w:val="000000"/>
              </w:rPr>
              <w:t>Asian</w:t>
            </w:r>
          </w:p>
        </w:tc>
        <w:tc>
          <w:tcPr>
            <w:tcW w:w="662" w:type="pct"/>
            <w:noWrap/>
            <w:vAlign w:val="center"/>
          </w:tcPr>
          <w:p w14:paraId="23490EB1" w14:textId="77777777" w:rsidR="000E70F7" w:rsidRPr="00180585" w:rsidRDefault="000E70F7" w:rsidP="000E70F7">
            <w:pPr>
              <w:jc w:val="center"/>
              <w:rPr>
                <w:rFonts w:cs="Arial"/>
                <w:color w:val="000000"/>
              </w:rPr>
            </w:pPr>
            <w:r w:rsidRPr="00180585">
              <w:rPr>
                <w:rFonts w:cs="Arial"/>
                <w:color w:val="000000"/>
              </w:rPr>
              <w:t>83.9</w:t>
            </w:r>
          </w:p>
        </w:tc>
        <w:tc>
          <w:tcPr>
            <w:tcW w:w="575" w:type="pct"/>
            <w:noWrap/>
            <w:vAlign w:val="center"/>
          </w:tcPr>
          <w:p w14:paraId="44C5691A" w14:textId="77777777" w:rsidR="000E70F7" w:rsidRPr="00180585" w:rsidRDefault="000E70F7" w:rsidP="000E70F7">
            <w:pPr>
              <w:jc w:val="center"/>
              <w:rPr>
                <w:rFonts w:cs="Arial"/>
                <w:color w:val="000000"/>
              </w:rPr>
            </w:pPr>
            <w:r w:rsidRPr="00180585">
              <w:rPr>
                <w:rFonts w:cs="Arial"/>
                <w:color w:val="000000"/>
              </w:rPr>
              <w:t>7.4</w:t>
            </w:r>
          </w:p>
        </w:tc>
        <w:tc>
          <w:tcPr>
            <w:tcW w:w="619" w:type="pct"/>
            <w:noWrap/>
            <w:vAlign w:val="center"/>
          </w:tcPr>
          <w:p w14:paraId="645DEB40"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0216EA2B"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44222706" w14:textId="77777777" w:rsidR="000E70F7" w:rsidRPr="00180585" w:rsidRDefault="000E70F7" w:rsidP="000E70F7">
            <w:pPr>
              <w:jc w:val="center"/>
              <w:rPr>
                <w:rFonts w:cs="Arial"/>
                <w:color w:val="000000"/>
              </w:rPr>
            </w:pPr>
            <w:r w:rsidRPr="00180585">
              <w:rPr>
                <w:rFonts w:cs="Arial"/>
                <w:color w:val="000000"/>
              </w:rPr>
              <w:t>84.0</w:t>
            </w:r>
          </w:p>
        </w:tc>
      </w:tr>
      <w:tr w:rsidR="000E70F7" w:rsidRPr="00180585" w14:paraId="6F65A990" w14:textId="77777777" w:rsidTr="000E70F7">
        <w:trPr>
          <w:cantSplit/>
          <w:trHeight w:val="290"/>
        </w:trPr>
        <w:tc>
          <w:tcPr>
            <w:tcW w:w="1152" w:type="pct"/>
            <w:noWrap/>
          </w:tcPr>
          <w:p w14:paraId="45E3619D" w14:textId="77777777" w:rsidR="000E70F7" w:rsidRPr="00180585" w:rsidRDefault="000E70F7" w:rsidP="000E70F7">
            <w:pPr>
              <w:rPr>
                <w:rFonts w:cs="Arial"/>
                <w:color w:val="000000"/>
              </w:rPr>
            </w:pPr>
            <w:r w:rsidRPr="00180585">
              <w:rPr>
                <w:rFonts w:cs="Arial"/>
                <w:color w:val="000000"/>
              </w:rPr>
              <w:t>Black or African American</w:t>
            </w:r>
          </w:p>
        </w:tc>
        <w:tc>
          <w:tcPr>
            <w:tcW w:w="662" w:type="pct"/>
            <w:noWrap/>
            <w:vAlign w:val="center"/>
          </w:tcPr>
          <w:p w14:paraId="3F24AF42" w14:textId="77777777" w:rsidR="000E70F7" w:rsidRPr="00180585" w:rsidRDefault="000E70F7" w:rsidP="000E70F7">
            <w:pPr>
              <w:jc w:val="center"/>
              <w:rPr>
                <w:rFonts w:cs="Arial"/>
                <w:color w:val="000000"/>
              </w:rPr>
            </w:pPr>
            <w:r w:rsidRPr="00180585">
              <w:rPr>
                <w:rFonts w:cs="Arial"/>
                <w:color w:val="000000"/>
              </w:rPr>
              <w:t>-35.8</w:t>
            </w:r>
          </w:p>
        </w:tc>
        <w:tc>
          <w:tcPr>
            <w:tcW w:w="575" w:type="pct"/>
            <w:noWrap/>
            <w:vAlign w:val="center"/>
          </w:tcPr>
          <w:p w14:paraId="7D644E0A" w14:textId="77777777" w:rsidR="000E70F7" w:rsidRPr="00180585" w:rsidRDefault="000E70F7" w:rsidP="000E70F7">
            <w:pPr>
              <w:jc w:val="center"/>
              <w:rPr>
                <w:rFonts w:cs="Arial"/>
                <w:color w:val="000000"/>
              </w:rPr>
            </w:pPr>
            <w:r w:rsidRPr="00180585">
              <w:rPr>
                <w:rFonts w:cs="Arial"/>
                <w:color w:val="000000"/>
              </w:rPr>
              <w:t>3</w:t>
            </w:r>
          </w:p>
        </w:tc>
        <w:tc>
          <w:tcPr>
            <w:tcW w:w="619" w:type="pct"/>
            <w:noWrap/>
            <w:vAlign w:val="center"/>
          </w:tcPr>
          <w:p w14:paraId="0C12D863"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4A040017" w14:textId="77777777" w:rsidR="000E70F7" w:rsidRPr="00180585" w:rsidRDefault="000E70F7" w:rsidP="000E70F7">
            <w:pPr>
              <w:jc w:val="center"/>
              <w:rPr>
                <w:rFonts w:cs="Arial"/>
                <w:color w:val="000000"/>
              </w:rPr>
            </w:pPr>
            <w:r w:rsidRPr="00180585">
              <w:rPr>
                <w:rFonts w:cs="Arial"/>
                <w:color w:val="000000"/>
              </w:rPr>
              <w:t>6.5</w:t>
            </w:r>
          </w:p>
        </w:tc>
        <w:tc>
          <w:tcPr>
            <w:tcW w:w="1017" w:type="pct"/>
            <w:vAlign w:val="center"/>
          </w:tcPr>
          <w:p w14:paraId="1684600E" w14:textId="77777777" w:rsidR="000E70F7" w:rsidRPr="00180585" w:rsidRDefault="000E70F7" w:rsidP="000E70F7">
            <w:pPr>
              <w:jc w:val="center"/>
              <w:rPr>
                <w:rFonts w:cs="Arial"/>
                <w:color w:val="000000"/>
              </w:rPr>
            </w:pPr>
            <w:r w:rsidRPr="00180585">
              <w:rPr>
                <w:rFonts w:cs="Arial"/>
                <w:color w:val="000000"/>
              </w:rPr>
              <w:t>-16.3</w:t>
            </w:r>
          </w:p>
        </w:tc>
      </w:tr>
      <w:tr w:rsidR="000E70F7" w:rsidRPr="00180585" w14:paraId="0BE1461C" w14:textId="77777777" w:rsidTr="000E70F7">
        <w:trPr>
          <w:cantSplit/>
          <w:trHeight w:val="290"/>
        </w:trPr>
        <w:tc>
          <w:tcPr>
            <w:tcW w:w="1152" w:type="pct"/>
            <w:noWrap/>
          </w:tcPr>
          <w:p w14:paraId="2A26E729" w14:textId="77777777" w:rsidR="000E70F7" w:rsidRPr="00180585" w:rsidRDefault="000E70F7" w:rsidP="000E70F7">
            <w:pPr>
              <w:rPr>
                <w:rFonts w:cs="Arial"/>
                <w:color w:val="000000"/>
              </w:rPr>
            </w:pPr>
            <w:r w:rsidRPr="00180585">
              <w:rPr>
                <w:rFonts w:cs="Arial"/>
                <w:color w:val="000000"/>
              </w:rPr>
              <w:t>Filipino</w:t>
            </w:r>
          </w:p>
        </w:tc>
        <w:tc>
          <w:tcPr>
            <w:tcW w:w="662" w:type="pct"/>
            <w:noWrap/>
            <w:vAlign w:val="center"/>
          </w:tcPr>
          <w:p w14:paraId="317ECE76" w14:textId="77777777" w:rsidR="000E70F7" w:rsidRPr="00180585" w:rsidRDefault="000E70F7" w:rsidP="000E70F7">
            <w:pPr>
              <w:jc w:val="center"/>
              <w:rPr>
                <w:rFonts w:cs="Arial"/>
                <w:color w:val="000000"/>
              </w:rPr>
            </w:pPr>
            <w:r w:rsidRPr="00180585">
              <w:rPr>
                <w:rFonts w:cs="Arial"/>
                <w:color w:val="000000"/>
              </w:rPr>
              <w:t>64.3</w:t>
            </w:r>
          </w:p>
        </w:tc>
        <w:tc>
          <w:tcPr>
            <w:tcW w:w="575" w:type="pct"/>
            <w:noWrap/>
            <w:vAlign w:val="center"/>
          </w:tcPr>
          <w:p w14:paraId="68C3520B" w14:textId="77777777" w:rsidR="000E70F7" w:rsidRPr="00180585" w:rsidRDefault="000E70F7" w:rsidP="000E70F7">
            <w:pPr>
              <w:jc w:val="center"/>
              <w:rPr>
                <w:rFonts w:cs="Arial"/>
                <w:color w:val="000000"/>
              </w:rPr>
            </w:pPr>
            <w:r w:rsidRPr="00180585">
              <w:rPr>
                <w:rFonts w:cs="Arial"/>
                <w:color w:val="000000"/>
              </w:rPr>
              <w:t>4.8</w:t>
            </w:r>
          </w:p>
        </w:tc>
        <w:tc>
          <w:tcPr>
            <w:tcW w:w="619" w:type="pct"/>
            <w:noWrap/>
            <w:vAlign w:val="center"/>
          </w:tcPr>
          <w:p w14:paraId="282F4D49"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39B4A277"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61C98ADE" w14:textId="77777777" w:rsidR="000E70F7" w:rsidRPr="00180585" w:rsidRDefault="000E70F7" w:rsidP="000E70F7">
            <w:pPr>
              <w:jc w:val="center"/>
              <w:rPr>
                <w:rFonts w:cs="Arial"/>
                <w:color w:val="000000"/>
              </w:rPr>
            </w:pPr>
            <w:r w:rsidRPr="00180585">
              <w:rPr>
                <w:rFonts w:cs="Arial"/>
                <w:color w:val="000000"/>
              </w:rPr>
              <w:t>64.4</w:t>
            </w:r>
          </w:p>
        </w:tc>
      </w:tr>
      <w:tr w:rsidR="000E70F7" w:rsidRPr="00180585" w14:paraId="176B93C4" w14:textId="77777777" w:rsidTr="000E70F7">
        <w:trPr>
          <w:cantSplit/>
          <w:trHeight w:val="290"/>
        </w:trPr>
        <w:tc>
          <w:tcPr>
            <w:tcW w:w="1152" w:type="pct"/>
            <w:noWrap/>
          </w:tcPr>
          <w:p w14:paraId="5C4B6362" w14:textId="77777777" w:rsidR="000E70F7" w:rsidRPr="00180585" w:rsidRDefault="000E70F7" w:rsidP="000E70F7">
            <w:pPr>
              <w:rPr>
                <w:rFonts w:cs="Arial"/>
                <w:color w:val="000000"/>
              </w:rPr>
            </w:pPr>
            <w:r w:rsidRPr="00180585">
              <w:rPr>
                <w:rFonts w:cs="Arial"/>
                <w:color w:val="000000"/>
              </w:rPr>
              <w:t>Hispanic</w:t>
            </w:r>
          </w:p>
        </w:tc>
        <w:tc>
          <w:tcPr>
            <w:tcW w:w="662" w:type="pct"/>
            <w:noWrap/>
            <w:vAlign w:val="center"/>
          </w:tcPr>
          <w:p w14:paraId="53307DD1" w14:textId="77777777" w:rsidR="000E70F7" w:rsidRPr="00180585" w:rsidRDefault="000E70F7" w:rsidP="000E70F7">
            <w:pPr>
              <w:jc w:val="center"/>
              <w:rPr>
                <w:rFonts w:cs="Arial"/>
                <w:color w:val="000000"/>
              </w:rPr>
            </w:pPr>
            <w:r w:rsidRPr="00180585">
              <w:rPr>
                <w:rFonts w:cs="Arial"/>
                <w:color w:val="000000"/>
              </w:rPr>
              <w:t>-6.7</w:t>
            </w:r>
          </w:p>
        </w:tc>
        <w:tc>
          <w:tcPr>
            <w:tcW w:w="575" w:type="pct"/>
            <w:noWrap/>
            <w:vAlign w:val="center"/>
          </w:tcPr>
          <w:p w14:paraId="0657A541" w14:textId="77777777" w:rsidR="000E70F7" w:rsidRPr="00180585" w:rsidRDefault="000E70F7" w:rsidP="000E70F7">
            <w:pPr>
              <w:jc w:val="center"/>
              <w:rPr>
                <w:rFonts w:cs="Arial"/>
                <w:color w:val="000000"/>
              </w:rPr>
            </w:pPr>
            <w:r w:rsidRPr="00180585">
              <w:rPr>
                <w:rFonts w:cs="Arial"/>
                <w:color w:val="000000"/>
              </w:rPr>
              <w:t>1.7</w:t>
            </w:r>
          </w:p>
        </w:tc>
        <w:tc>
          <w:tcPr>
            <w:tcW w:w="619" w:type="pct"/>
            <w:noWrap/>
            <w:vAlign w:val="center"/>
          </w:tcPr>
          <w:p w14:paraId="6B6B586C"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102C0EB7" w14:textId="77777777" w:rsidR="000E70F7" w:rsidRPr="00180585" w:rsidRDefault="000E70F7" w:rsidP="000E70F7">
            <w:pPr>
              <w:jc w:val="center"/>
              <w:rPr>
                <w:rFonts w:cs="Arial"/>
                <w:color w:val="000000"/>
              </w:rPr>
            </w:pPr>
            <w:r w:rsidRPr="00180585">
              <w:rPr>
                <w:rFonts w:cs="Arial"/>
                <w:color w:val="000000"/>
              </w:rPr>
              <w:t>2.4</w:t>
            </w:r>
          </w:p>
        </w:tc>
        <w:tc>
          <w:tcPr>
            <w:tcW w:w="1017" w:type="pct"/>
            <w:vAlign w:val="center"/>
          </w:tcPr>
          <w:p w14:paraId="053D301E" w14:textId="77777777" w:rsidR="000E70F7" w:rsidRPr="00180585" w:rsidRDefault="000E70F7" w:rsidP="000E70F7">
            <w:pPr>
              <w:jc w:val="center"/>
              <w:rPr>
                <w:rFonts w:cs="Arial"/>
                <w:color w:val="000000"/>
              </w:rPr>
            </w:pPr>
            <w:r w:rsidRPr="00180585">
              <w:rPr>
                <w:rFonts w:cs="Arial"/>
                <w:color w:val="000000"/>
              </w:rPr>
              <w:t>0.5</w:t>
            </w:r>
          </w:p>
        </w:tc>
      </w:tr>
      <w:tr w:rsidR="000E70F7" w:rsidRPr="00180585" w14:paraId="5FF24725" w14:textId="77777777" w:rsidTr="000E70F7">
        <w:trPr>
          <w:cantSplit/>
          <w:trHeight w:val="290"/>
        </w:trPr>
        <w:tc>
          <w:tcPr>
            <w:tcW w:w="1152" w:type="pct"/>
            <w:noWrap/>
          </w:tcPr>
          <w:p w14:paraId="151087C5" w14:textId="77777777" w:rsidR="000E70F7" w:rsidRPr="00180585" w:rsidRDefault="000E70F7" w:rsidP="000E70F7">
            <w:pPr>
              <w:rPr>
                <w:rFonts w:cs="Arial"/>
                <w:color w:val="000000"/>
              </w:rPr>
            </w:pPr>
            <w:r w:rsidRPr="00180585">
              <w:rPr>
                <w:rFonts w:cs="Arial"/>
                <w:color w:val="000000"/>
              </w:rPr>
              <w:t>Pacific Islander</w:t>
            </w:r>
          </w:p>
        </w:tc>
        <w:tc>
          <w:tcPr>
            <w:tcW w:w="662" w:type="pct"/>
            <w:noWrap/>
            <w:vAlign w:val="center"/>
          </w:tcPr>
          <w:p w14:paraId="36354192" w14:textId="77777777" w:rsidR="000E70F7" w:rsidRPr="00180585" w:rsidRDefault="000E70F7" w:rsidP="000E70F7">
            <w:pPr>
              <w:jc w:val="center"/>
              <w:rPr>
                <w:rFonts w:cs="Arial"/>
                <w:color w:val="000000"/>
              </w:rPr>
            </w:pPr>
            <w:r w:rsidRPr="00180585">
              <w:rPr>
                <w:rFonts w:cs="Arial"/>
                <w:color w:val="000000"/>
              </w:rPr>
              <w:t>-10.1</w:t>
            </w:r>
          </w:p>
        </w:tc>
        <w:tc>
          <w:tcPr>
            <w:tcW w:w="575" w:type="pct"/>
            <w:noWrap/>
            <w:vAlign w:val="center"/>
          </w:tcPr>
          <w:p w14:paraId="34214FF0" w14:textId="77777777" w:rsidR="000E70F7" w:rsidRPr="00180585" w:rsidRDefault="000E70F7" w:rsidP="000E70F7">
            <w:pPr>
              <w:jc w:val="center"/>
              <w:rPr>
                <w:rFonts w:cs="Arial"/>
                <w:color w:val="000000"/>
              </w:rPr>
            </w:pPr>
            <w:r w:rsidRPr="00180585">
              <w:rPr>
                <w:rFonts w:cs="Arial"/>
                <w:color w:val="000000"/>
              </w:rPr>
              <w:t>-2</w:t>
            </w:r>
          </w:p>
        </w:tc>
        <w:tc>
          <w:tcPr>
            <w:tcW w:w="619" w:type="pct"/>
            <w:noWrap/>
            <w:vAlign w:val="center"/>
          </w:tcPr>
          <w:p w14:paraId="7D04721E"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2E9AD120" w14:textId="77777777" w:rsidR="000E70F7" w:rsidRPr="00180585" w:rsidRDefault="000E70F7" w:rsidP="000E70F7">
            <w:pPr>
              <w:jc w:val="center"/>
              <w:rPr>
                <w:rFonts w:cs="Arial"/>
                <w:color w:val="000000"/>
              </w:rPr>
            </w:pPr>
            <w:r w:rsidRPr="00180585">
              <w:rPr>
                <w:rFonts w:cs="Arial"/>
                <w:color w:val="000000"/>
              </w:rPr>
              <w:t>2.9</w:t>
            </w:r>
          </w:p>
        </w:tc>
        <w:tc>
          <w:tcPr>
            <w:tcW w:w="1017" w:type="pct"/>
            <w:vAlign w:val="center"/>
          </w:tcPr>
          <w:p w14:paraId="04558595" w14:textId="77777777" w:rsidR="000E70F7" w:rsidRPr="00180585" w:rsidRDefault="000E70F7" w:rsidP="000E70F7">
            <w:pPr>
              <w:jc w:val="center"/>
              <w:rPr>
                <w:rFonts w:cs="Arial"/>
                <w:color w:val="000000"/>
              </w:rPr>
            </w:pPr>
            <w:r w:rsidRPr="00180585">
              <w:rPr>
                <w:rFonts w:cs="Arial"/>
                <w:color w:val="000000"/>
              </w:rPr>
              <w:t>-1.4</w:t>
            </w:r>
          </w:p>
        </w:tc>
      </w:tr>
      <w:tr w:rsidR="000E70F7" w:rsidRPr="00180585" w14:paraId="5164E409" w14:textId="77777777" w:rsidTr="000E70F7">
        <w:trPr>
          <w:cantSplit/>
          <w:trHeight w:val="290"/>
        </w:trPr>
        <w:tc>
          <w:tcPr>
            <w:tcW w:w="1152" w:type="pct"/>
            <w:noWrap/>
          </w:tcPr>
          <w:p w14:paraId="6CA0421C" w14:textId="77777777" w:rsidR="000E70F7" w:rsidRPr="00180585" w:rsidRDefault="000E70F7" w:rsidP="000E70F7">
            <w:pPr>
              <w:rPr>
                <w:rFonts w:cs="Arial"/>
                <w:color w:val="000000"/>
              </w:rPr>
            </w:pPr>
            <w:r w:rsidRPr="00180585">
              <w:rPr>
                <w:rFonts w:cs="Arial"/>
                <w:color w:val="000000"/>
              </w:rPr>
              <w:lastRenderedPageBreak/>
              <w:t>Two or More Races</w:t>
            </w:r>
          </w:p>
        </w:tc>
        <w:tc>
          <w:tcPr>
            <w:tcW w:w="662" w:type="pct"/>
            <w:noWrap/>
            <w:vAlign w:val="center"/>
          </w:tcPr>
          <w:p w14:paraId="5B152D0C" w14:textId="77777777" w:rsidR="000E70F7" w:rsidRPr="00180585" w:rsidRDefault="000E70F7" w:rsidP="000E70F7">
            <w:pPr>
              <w:jc w:val="center"/>
              <w:rPr>
                <w:rFonts w:cs="Arial"/>
                <w:color w:val="000000"/>
              </w:rPr>
            </w:pPr>
            <w:r w:rsidRPr="00180585">
              <w:rPr>
                <w:rFonts w:cs="Arial"/>
                <w:color w:val="000000"/>
              </w:rPr>
              <w:t>46.3</w:t>
            </w:r>
          </w:p>
        </w:tc>
        <w:tc>
          <w:tcPr>
            <w:tcW w:w="575" w:type="pct"/>
            <w:noWrap/>
            <w:vAlign w:val="center"/>
          </w:tcPr>
          <w:p w14:paraId="566E0F62" w14:textId="77777777" w:rsidR="000E70F7" w:rsidRPr="00180585" w:rsidRDefault="000E70F7" w:rsidP="000E70F7">
            <w:pPr>
              <w:jc w:val="center"/>
              <w:rPr>
                <w:rFonts w:cs="Arial"/>
                <w:color w:val="000000"/>
              </w:rPr>
            </w:pPr>
            <w:r w:rsidRPr="00180585">
              <w:rPr>
                <w:rFonts w:cs="Arial"/>
                <w:color w:val="000000"/>
              </w:rPr>
              <w:t>9.7</w:t>
            </w:r>
          </w:p>
        </w:tc>
        <w:tc>
          <w:tcPr>
            <w:tcW w:w="619" w:type="pct"/>
            <w:noWrap/>
            <w:vAlign w:val="center"/>
          </w:tcPr>
          <w:p w14:paraId="5750FD44"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5910EB4D"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791FBB64" w14:textId="77777777" w:rsidR="000E70F7" w:rsidRPr="00180585" w:rsidRDefault="000E70F7" w:rsidP="000E70F7">
            <w:pPr>
              <w:jc w:val="center"/>
              <w:rPr>
                <w:rFonts w:cs="Arial"/>
                <w:color w:val="000000"/>
              </w:rPr>
            </w:pPr>
            <w:r w:rsidRPr="00180585">
              <w:rPr>
                <w:rFonts w:cs="Arial"/>
                <w:color w:val="000000"/>
              </w:rPr>
              <w:t>46.4</w:t>
            </w:r>
          </w:p>
        </w:tc>
      </w:tr>
      <w:tr w:rsidR="000E70F7" w:rsidRPr="00180585" w14:paraId="60DBAB68" w14:textId="77777777" w:rsidTr="000E70F7">
        <w:trPr>
          <w:cantSplit/>
          <w:trHeight w:val="290"/>
        </w:trPr>
        <w:tc>
          <w:tcPr>
            <w:tcW w:w="1152" w:type="pct"/>
            <w:noWrap/>
          </w:tcPr>
          <w:p w14:paraId="268D1F16" w14:textId="77777777" w:rsidR="000E70F7" w:rsidRPr="00180585" w:rsidRDefault="000E70F7" w:rsidP="000E70F7">
            <w:pPr>
              <w:rPr>
                <w:rFonts w:cs="Arial"/>
                <w:color w:val="000000"/>
              </w:rPr>
            </w:pPr>
            <w:r w:rsidRPr="00180585">
              <w:rPr>
                <w:rFonts w:cs="Arial"/>
                <w:color w:val="000000"/>
              </w:rPr>
              <w:t>White</w:t>
            </w:r>
          </w:p>
        </w:tc>
        <w:tc>
          <w:tcPr>
            <w:tcW w:w="662" w:type="pct"/>
            <w:noWrap/>
            <w:vAlign w:val="center"/>
          </w:tcPr>
          <w:p w14:paraId="0EEE6576" w14:textId="77777777" w:rsidR="000E70F7" w:rsidRPr="00180585" w:rsidRDefault="000E70F7" w:rsidP="000E70F7">
            <w:pPr>
              <w:jc w:val="center"/>
              <w:rPr>
                <w:rFonts w:cs="Arial"/>
                <w:color w:val="000000"/>
              </w:rPr>
            </w:pPr>
            <w:r w:rsidRPr="00180585">
              <w:rPr>
                <w:rFonts w:cs="Arial"/>
                <w:color w:val="000000"/>
              </w:rPr>
              <w:t>44.1</w:t>
            </w:r>
          </w:p>
        </w:tc>
        <w:tc>
          <w:tcPr>
            <w:tcW w:w="575" w:type="pct"/>
            <w:noWrap/>
            <w:vAlign w:val="center"/>
          </w:tcPr>
          <w:p w14:paraId="6AB72ADE" w14:textId="77777777" w:rsidR="000E70F7" w:rsidRPr="00180585" w:rsidRDefault="000E70F7" w:rsidP="000E70F7">
            <w:pPr>
              <w:jc w:val="center"/>
              <w:rPr>
                <w:rFonts w:cs="Arial"/>
                <w:color w:val="000000"/>
              </w:rPr>
            </w:pPr>
            <w:r w:rsidRPr="00180585">
              <w:rPr>
                <w:rFonts w:cs="Arial"/>
                <w:color w:val="000000"/>
              </w:rPr>
              <w:t>9.3</w:t>
            </w:r>
          </w:p>
        </w:tc>
        <w:tc>
          <w:tcPr>
            <w:tcW w:w="619" w:type="pct"/>
            <w:noWrap/>
            <w:vAlign w:val="center"/>
          </w:tcPr>
          <w:p w14:paraId="0FF48009" w14:textId="77777777" w:rsidR="000E70F7" w:rsidRPr="00180585" w:rsidRDefault="000E70F7" w:rsidP="000E70F7">
            <w:pPr>
              <w:jc w:val="center"/>
              <w:rPr>
                <w:rFonts w:cs="Arial"/>
                <w:color w:val="000000"/>
              </w:rPr>
            </w:pPr>
            <w:r w:rsidRPr="00180585">
              <w:rPr>
                <w:rFonts w:cs="Arial"/>
                <w:color w:val="000000"/>
              </w:rPr>
              <w:t>Green</w:t>
            </w:r>
          </w:p>
        </w:tc>
        <w:tc>
          <w:tcPr>
            <w:tcW w:w="974" w:type="pct"/>
            <w:vAlign w:val="center"/>
          </w:tcPr>
          <w:p w14:paraId="31E096A3"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0FFFBBFE" w14:textId="77777777" w:rsidR="000E70F7" w:rsidRPr="00180585" w:rsidRDefault="000E70F7" w:rsidP="000E70F7">
            <w:pPr>
              <w:jc w:val="center"/>
              <w:rPr>
                <w:rFonts w:cs="Arial"/>
                <w:color w:val="000000"/>
              </w:rPr>
            </w:pPr>
            <w:r w:rsidRPr="00180585">
              <w:rPr>
                <w:rFonts w:cs="Arial"/>
                <w:color w:val="000000"/>
              </w:rPr>
              <w:t>44.2</w:t>
            </w:r>
          </w:p>
        </w:tc>
      </w:tr>
      <w:tr w:rsidR="000E70F7" w:rsidRPr="00180585" w14:paraId="70FDEEFC" w14:textId="77777777" w:rsidTr="000E70F7">
        <w:trPr>
          <w:cantSplit/>
          <w:trHeight w:val="290"/>
        </w:trPr>
        <w:tc>
          <w:tcPr>
            <w:tcW w:w="1152" w:type="pct"/>
            <w:noWrap/>
          </w:tcPr>
          <w:p w14:paraId="664B8E18" w14:textId="77777777" w:rsidR="000E70F7" w:rsidRPr="00180585" w:rsidRDefault="000E70F7" w:rsidP="000E70F7">
            <w:pPr>
              <w:rPr>
                <w:rFonts w:cs="Arial"/>
                <w:color w:val="000000"/>
              </w:rPr>
            </w:pPr>
            <w:r w:rsidRPr="00180585">
              <w:rPr>
                <w:rFonts w:cs="Arial"/>
                <w:color w:val="000000"/>
              </w:rPr>
              <w:t>English Learner</w:t>
            </w:r>
          </w:p>
        </w:tc>
        <w:tc>
          <w:tcPr>
            <w:tcW w:w="662" w:type="pct"/>
            <w:noWrap/>
            <w:vAlign w:val="center"/>
          </w:tcPr>
          <w:p w14:paraId="7B971C56" w14:textId="77777777" w:rsidR="000E70F7" w:rsidRPr="00180585" w:rsidRDefault="000E70F7" w:rsidP="000E70F7">
            <w:pPr>
              <w:jc w:val="center"/>
              <w:rPr>
                <w:rFonts w:cs="Arial"/>
                <w:color w:val="000000"/>
              </w:rPr>
            </w:pPr>
            <w:r w:rsidRPr="00180585">
              <w:rPr>
                <w:rFonts w:cs="Arial"/>
                <w:color w:val="000000"/>
              </w:rPr>
              <w:t>-78.6</w:t>
            </w:r>
          </w:p>
        </w:tc>
        <w:tc>
          <w:tcPr>
            <w:tcW w:w="575" w:type="pct"/>
            <w:noWrap/>
            <w:vAlign w:val="center"/>
          </w:tcPr>
          <w:p w14:paraId="6F27057A" w14:textId="77777777" w:rsidR="000E70F7" w:rsidRPr="00180585" w:rsidRDefault="000E70F7" w:rsidP="000E70F7">
            <w:pPr>
              <w:jc w:val="center"/>
              <w:rPr>
                <w:rFonts w:cs="Arial"/>
                <w:color w:val="000000"/>
              </w:rPr>
            </w:pPr>
            <w:r w:rsidRPr="00180585">
              <w:rPr>
                <w:rFonts w:cs="Arial"/>
                <w:color w:val="000000"/>
              </w:rPr>
              <w:t>-5.2</w:t>
            </w:r>
          </w:p>
        </w:tc>
        <w:tc>
          <w:tcPr>
            <w:tcW w:w="619" w:type="pct"/>
            <w:noWrap/>
            <w:vAlign w:val="center"/>
          </w:tcPr>
          <w:p w14:paraId="470A0B70"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676593BD" w14:textId="77777777" w:rsidR="000E70F7" w:rsidRPr="00180585" w:rsidRDefault="000E70F7" w:rsidP="000E70F7">
            <w:pPr>
              <w:jc w:val="center"/>
              <w:rPr>
                <w:rFonts w:cs="Arial"/>
                <w:color w:val="000000"/>
              </w:rPr>
            </w:pPr>
            <w:r w:rsidRPr="00180585">
              <w:rPr>
                <w:rFonts w:cs="Arial"/>
                <w:color w:val="000000"/>
              </w:rPr>
              <w:t>12.7</w:t>
            </w:r>
          </w:p>
        </w:tc>
        <w:tc>
          <w:tcPr>
            <w:tcW w:w="1017" w:type="pct"/>
            <w:vAlign w:val="center"/>
          </w:tcPr>
          <w:p w14:paraId="3EE1A183" w14:textId="77777777" w:rsidR="000E70F7" w:rsidRPr="00180585" w:rsidRDefault="000E70F7" w:rsidP="000E70F7">
            <w:pPr>
              <w:jc w:val="center"/>
              <w:rPr>
                <w:rFonts w:cs="Arial"/>
                <w:color w:val="000000"/>
              </w:rPr>
            </w:pPr>
            <w:r w:rsidRPr="00180585">
              <w:rPr>
                <w:rFonts w:cs="Arial"/>
                <w:color w:val="000000"/>
              </w:rPr>
              <w:t>-40.5</w:t>
            </w:r>
          </w:p>
        </w:tc>
      </w:tr>
      <w:tr w:rsidR="000E70F7" w:rsidRPr="00180585" w14:paraId="61B8641E" w14:textId="77777777" w:rsidTr="000E70F7">
        <w:trPr>
          <w:cantSplit/>
          <w:trHeight w:val="290"/>
        </w:trPr>
        <w:tc>
          <w:tcPr>
            <w:tcW w:w="1152" w:type="pct"/>
            <w:noWrap/>
          </w:tcPr>
          <w:p w14:paraId="58C635ED" w14:textId="77777777" w:rsidR="000E70F7" w:rsidRPr="00180585" w:rsidRDefault="000E70F7" w:rsidP="000E70F7">
            <w:pPr>
              <w:rPr>
                <w:rFonts w:cs="Arial"/>
                <w:color w:val="000000"/>
              </w:rPr>
            </w:pPr>
            <w:r w:rsidRPr="00180585">
              <w:rPr>
                <w:rFonts w:cs="Arial"/>
                <w:color w:val="000000"/>
              </w:rPr>
              <w:t>Foster</w:t>
            </w:r>
          </w:p>
        </w:tc>
        <w:tc>
          <w:tcPr>
            <w:tcW w:w="662" w:type="pct"/>
            <w:noWrap/>
            <w:vAlign w:val="center"/>
          </w:tcPr>
          <w:p w14:paraId="470FB304" w14:textId="77777777" w:rsidR="000E70F7" w:rsidRPr="00180585" w:rsidRDefault="000E70F7" w:rsidP="000E70F7">
            <w:pPr>
              <w:jc w:val="center"/>
              <w:rPr>
                <w:rFonts w:cs="Arial"/>
                <w:color w:val="000000"/>
              </w:rPr>
            </w:pPr>
            <w:r w:rsidRPr="00180585">
              <w:rPr>
                <w:rFonts w:cs="Arial"/>
                <w:color w:val="000000"/>
              </w:rPr>
              <w:t>-100.5</w:t>
            </w:r>
          </w:p>
        </w:tc>
        <w:tc>
          <w:tcPr>
            <w:tcW w:w="575" w:type="pct"/>
            <w:noWrap/>
            <w:vAlign w:val="center"/>
          </w:tcPr>
          <w:p w14:paraId="40538C33" w14:textId="77777777" w:rsidR="000E70F7" w:rsidRPr="00180585" w:rsidRDefault="000E70F7" w:rsidP="000E70F7">
            <w:pPr>
              <w:jc w:val="center"/>
              <w:rPr>
                <w:rFonts w:cs="Arial"/>
                <w:color w:val="000000"/>
              </w:rPr>
            </w:pPr>
            <w:r w:rsidRPr="00180585">
              <w:rPr>
                <w:rFonts w:cs="Arial"/>
                <w:color w:val="000000"/>
              </w:rPr>
              <w:t>5.1</w:t>
            </w:r>
          </w:p>
        </w:tc>
        <w:tc>
          <w:tcPr>
            <w:tcW w:w="619" w:type="pct"/>
            <w:noWrap/>
            <w:vAlign w:val="center"/>
          </w:tcPr>
          <w:p w14:paraId="60366202"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215ACCA2" w14:textId="77777777" w:rsidR="000E70F7" w:rsidRPr="00180585" w:rsidRDefault="000E70F7" w:rsidP="000E70F7">
            <w:pPr>
              <w:jc w:val="center"/>
              <w:rPr>
                <w:rFonts w:cs="Arial"/>
                <w:color w:val="000000"/>
              </w:rPr>
            </w:pPr>
            <w:r w:rsidRPr="00180585">
              <w:rPr>
                <w:rFonts w:cs="Arial"/>
                <w:color w:val="000000"/>
              </w:rPr>
              <w:t>15.8</w:t>
            </w:r>
          </w:p>
        </w:tc>
        <w:tc>
          <w:tcPr>
            <w:tcW w:w="1017" w:type="pct"/>
            <w:vAlign w:val="center"/>
          </w:tcPr>
          <w:p w14:paraId="33691787" w14:textId="77777777" w:rsidR="000E70F7" w:rsidRPr="00180585" w:rsidRDefault="000E70F7" w:rsidP="000E70F7">
            <w:pPr>
              <w:jc w:val="center"/>
              <w:rPr>
                <w:rFonts w:cs="Arial"/>
                <w:color w:val="000000"/>
              </w:rPr>
            </w:pPr>
            <w:r w:rsidRPr="00180585">
              <w:rPr>
                <w:rFonts w:cs="Arial"/>
                <w:color w:val="000000"/>
              </w:rPr>
              <w:t>-53.1</w:t>
            </w:r>
          </w:p>
        </w:tc>
      </w:tr>
      <w:tr w:rsidR="000E70F7" w:rsidRPr="00180585" w14:paraId="66475C38" w14:textId="77777777" w:rsidTr="000E70F7">
        <w:trPr>
          <w:cantSplit/>
          <w:trHeight w:val="290"/>
        </w:trPr>
        <w:tc>
          <w:tcPr>
            <w:tcW w:w="1152" w:type="pct"/>
            <w:noWrap/>
          </w:tcPr>
          <w:p w14:paraId="79E5B713" w14:textId="77777777" w:rsidR="000E70F7" w:rsidRPr="00180585" w:rsidRDefault="000E70F7" w:rsidP="000E70F7">
            <w:pPr>
              <w:rPr>
                <w:rFonts w:cs="Arial"/>
                <w:color w:val="000000"/>
              </w:rPr>
            </w:pPr>
            <w:r w:rsidRPr="00180585">
              <w:rPr>
                <w:rFonts w:cs="Arial"/>
                <w:color w:val="000000"/>
              </w:rPr>
              <w:t>Homeless</w:t>
            </w:r>
          </w:p>
        </w:tc>
        <w:tc>
          <w:tcPr>
            <w:tcW w:w="662" w:type="pct"/>
            <w:noWrap/>
            <w:vAlign w:val="center"/>
          </w:tcPr>
          <w:p w14:paraId="7CAD4E7B" w14:textId="77777777" w:rsidR="000E70F7" w:rsidRPr="00180585" w:rsidRDefault="000E70F7" w:rsidP="000E70F7">
            <w:pPr>
              <w:jc w:val="center"/>
              <w:rPr>
                <w:rFonts w:cs="Arial"/>
                <w:color w:val="000000"/>
              </w:rPr>
            </w:pPr>
            <w:r w:rsidRPr="00180585">
              <w:rPr>
                <w:rFonts w:cs="Arial"/>
                <w:color w:val="000000"/>
              </w:rPr>
              <w:t>-36</w:t>
            </w:r>
          </w:p>
        </w:tc>
        <w:tc>
          <w:tcPr>
            <w:tcW w:w="575" w:type="pct"/>
            <w:noWrap/>
            <w:vAlign w:val="center"/>
          </w:tcPr>
          <w:p w14:paraId="1FA8CB2F" w14:textId="77777777" w:rsidR="000E70F7" w:rsidRPr="00180585" w:rsidRDefault="000E70F7" w:rsidP="000E70F7">
            <w:pPr>
              <w:jc w:val="center"/>
              <w:rPr>
                <w:rFonts w:cs="Arial"/>
                <w:color w:val="000000"/>
              </w:rPr>
            </w:pPr>
            <w:r w:rsidRPr="00180585">
              <w:rPr>
                <w:rFonts w:cs="Arial"/>
                <w:color w:val="000000"/>
              </w:rPr>
              <w:t>-8.3</w:t>
            </w:r>
          </w:p>
        </w:tc>
        <w:tc>
          <w:tcPr>
            <w:tcW w:w="619" w:type="pct"/>
            <w:noWrap/>
            <w:vAlign w:val="center"/>
          </w:tcPr>
          <w:p w14:paraId="29877F5A"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4E2D58CA" w14:textId="77777777" w:rsidR="000E70F7" w:rsidRPr="00180585" w:rsidRDefault="000E70F7" w:rsidP="000E70F7">
            <w:pPr>
              <w:jc w:val="center"/>
              <w:rPr>
                <w:rFonts w:cs="Arial"/>
                <w:color w:val="000000"/>
              </w:rPr>
            </w:pPr>
            <w:r w:rsidRPr="00180585">
              <w:rPr>
                <w:rFonts w:cs="Arial"/>
                <w:color w:val="000000"/>
              </w:rPr>
              <w:t>6.6</w:t>
            </w:r>
          </w:p>
        </w:tc>
        <w:tc>
          <w:tcPr>
            <w:tcW w:w="1017" w:type="pct"/>
            <w:vAlign w:val="center"/>
          </w:tcPr>
          <w:p w14:paraId="3CB426F5" w14:textId="77777777" w:rsidR="000E70F7" w:rsidRPr="00180585" w:rsidRDefault="000E70F7" w:rsidP="000E70F7">
            <w:pPr>
              <w:jc w:val="center"/>
              <w:rPr>
                <w:rFonts w:cs="Arial"/>
                <w:color w:val="000000"/>
              </w:rPr>
            </w:pPr>
            <w:r w:rsidRPr="00180585">
              <w:rPr>
                <w:rFonts w:cs="Arial"/>
                <w:color w:val="000000"/>
              </w:rPr>
              <w:t>-16.2</w:t>
            </w:r>
          </w:p>
        </w:tc>
      </w:tr>
      <w:tr w:rsidR="000E70F7" w:rsidRPr="00180585" w14:paraId="04EDD8B1" w14:textId="77777777" w:rsidTr="000E70F7">
        <w:trPr>
          <w:cantSplit/>
          <w:trHeight w:val="290"/>
        </w:trPr>
        <w:tc>
          <w:tcPr>
            <w:tcW w:w="1152" w:type="pct"/>
            <w:noWrap/>
          </w:tcPr>
          <w:p w14:paraId="5AA9BAAA" w14:textId="77777777" w:rsidR="000E70F7" w:rsidRPr="00180585" w:rsidRDefault="000E70F7" w:rsidP="000E70F7">
            <w:pPr>
              <w:rPr>
                <w:rFonts w:cs="Arial"/>
                <w:color w:val="000000"/>
              </w:rPr>
            </w:pPr>
            <w:r w:rsidRPr="00180585">
              <w:rPr>
                <w:rFonts w:cs="Arial"/>
                <w:color w:val="000000"/>
              </w:rPr>
              <w:t>Socioeconomically Disadvantaged</w:t>
            </w:r>
          </w:p>
        </w:tc>
        <w:tc>
          <w:tcPr>
            <w:tcW w:w="662" w:type="pct"/>
            <w:noWrap/>
            <w:vAlign w:val="center"/>
          </w:tcPr>
          <w:p w14:paraId="3C6B024B" w14:textId="77777777" w:rsidR="000E70F7" w:rsidRPr="00180585" w:rsidRDefault="000E70F7" w:rsidP="000E70F7">
            <w:pPr>
              <w:jc w:val="center"/>
              <w:rPr>
                <w:rFonts w:cs="Arial"/>
                <w:color w:val="000000"/>
              </w:rPr>
            </w:pPr>
            <w:r w:rsidRPr="00180585">
              <w:rPr>
                <w:rFonts w:cs="Arial"/>
                <w:color w:val="000000"/>
              </w:rPr>
              <w:t>-10.1</w:t>
            </w:r>
          </w:p>
        </w:tc>
        <w:tc>
          <w:tcPr>
            <w:tcW w:w="575" w:type="pct"/>
            <w:noWrap/>
            <w:vAlign w:val="center"/>
          </w:tcPr>
          <w:p w14:paraId="7043DEB8" w14:textId="77777777" w:rsidR="000E70F7" w:rsidRPr="00180585" w:rsidRDefault="000E70F7" w:rsidP="000E70F7">
            <w:pPr>
              <w:jc w:val="center"/>
              <w:rPr>
                <w:rFonts w:cs="Arial"/>
                <w:color w:val="000000"/>
              </w:rPr>
            </w:pPr>
            <w:r w:rsidRPr="00180585">
              <w:rPr>
                <w:rFonts w:cs="Arial"/>
                <w:color w:val="000000"/>
              </w:rPr>
              <w:t>2.2</w:t>
            </w:r>
          </w:p>
        </w:tc>
        <w:tc>
          <w:tcPr>
            <w:tcW w:w="619" w:type="pct"/>
            <w:noWrap/>
            <w:vAlign w:val="center"/>
          </w:tcPr>
          <w:p w14:paraId="76C43320"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5FEA3D3F" w14:textId="77777777" w:rsidR="000E70F7" w:rsidRPr="00180585" w:rsidRDefault="000E70F7" w:rsidP="000E70F7">
            <w:pPr>
              <w:jc w:val="center"/>
              <w:rPr>
                <w:rFonts w:cs="Arial"/>
                <w:color w:val="000000"/>
              </w:rPr>
            </w:pPr>
            <w:r w:rsidRPr="00180585">
              <w:rPr>
                <w:rFonts w:cs="Arial"/>
                <w:color w:val="000000"/>
              </w:rPr>
              <w:t>2.9</w:t>
            </w:r>
          </w:p>
        </w:tc>
        <w:tc>
          <w:tcPr>
            <w:tcW w:w="1017" w:type="pct"/>
            <w:vAlign w:val="center"/>
          </w:tcPr>
          <w:p w14:paraId="383C8602" w14:textId="77777777" w:rsidR="000E70F7" w:rsidRPr="00180585" w:rsidRDefault="000E70F7" w:rsidP="000E70F7">
            <w:pPr>
              <w:jc w:val="center"/>
              <w:rPr>
                <w:rFonts w:cs="Arial"/>
                <w:color w:val="000000"/>
              </w:rPr>
            </w:pPr>
            <w:r w:rsidRPr="00180585">
              <w:rPr>
                <w:rFonts w:cs="Arial"/>
                <w:color w:val="000000"/>
              </w:rPr>
              <w:t>-1.4</w:t>
            </w:r>
          </w:p>
        </w:tc>
      </w:tr>
      <w:tr w:rsidR="000E70F7" w:rsidRPr="00180585" w14:paraId="24765701" w14:textId="77777777" w:rsidTr="000E70F7">
        <w:trPr>
          <w:cantSplit/>
          <w:trHeight w:val="290"/>
        </w:trPr>
        <w:tc>
          <w:tcPr>
            <w:tcW w:w="1152" w:type="pct"/>
            <w:noWrap/>
          </w:tcPr>
          <w:p w14:paraId="339EA93C" w14:textId="77777777" w:rsidR="000E70F7" w:rsidRPr="00180585" w:rsidRDefault="000E70F7" w:rsidP="000E70F7">
            <w:pPr>
              <w:rPr>
                <w:rFonts w:cs="Arial"/>
                <w:color w:val="000000"/>
              </w:rPr>
            </w:pPr>
            <w:r w:rsidRPr="00180585">
              <w:rPr>
                <w:rFonts w:cs="Arial"/>
                <w:color w:val="000000"/>
              </w:rPr>
              <w:t>Students With Disabilities</w:t>
            </w:r>
          </w:p>
        </w:tc>
        <w:tc>
          <w:tcPr>
            <w:tcW w:w="662" w:type="pct"/>
            <w:noWrap/>
            <w:vAlign w:val="center"/>
          </w:tcPr>
          <w:p w14:paraId="68CF3FB5" w14:textId="77777777" w:rsidR="000E70F7" w:rsidRPr="00180585" w:rsidRDefault="000E70F7" w:rsidP="000E70F7">
            <w:pPr>
              <w:jc w:val="center"/>
              <w:rPr>
                <w:rFonts w:cs="Arial"/>
                <w:color w:val="000000"/>
              </w:rPr>
            </w:pPr>
            <w:r w:rsidRPr="00180585">
              <w:rPr>
                <w:rFonts w:cs="Arial"/>
                <w:color w:val="000000"/>
              </w:rPr>
              <w:t>-112.5</w:t>
            </w:r>
          </w:p>
        </w:tc>
        <w:tc>
          <w:tcPr>
            <w:tcW w:w="575" w:type="pct"/>
            <w:noWrap/>
            <w:vAlign w:val="center"/>
          </w:tcPr>
          <w:p w14:paraId="71CBE595" w14:textId="77777777" w:rsidR="000E70F7" w:rsidRPr="00180585" w:rsidRDefault="000E70F7" w:rsidP="000E70F7">
            <w:pPr>
              <w:jc w:val="center"/>
              <w:rPr>
                <w:rFonts w:cs="Arial"/>
                <w:color w:val="000000"/>
              </w:rPr>
            </w:pPr>
            <w:r w:rsidRPr="00180585">
              <w:rPr>
                <w:rFonts w:cs="Arial"/>
                <w:color w:val="000000"/>
              </w:rPr>
              <w:t>0</w:t>
            </w:r>
          </w:p>
        </w:tc>
        <w:tc>
          <w:tcPr>
            <w:tcW w:w="619" w:type="pct"/>
            <w:noWrap/>
            <w:vAlign w:val="center"/>
          </w:tcPr>
          <w:p w14:paraId="3633755F"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6F2A9B3F" w14:textId="77777777" w:rsidR="000E70F7" w:rsidRPr="00180585" w:rsidRDefault="000E70F7" w:rsidP="000E70F7">
            <w:pPr>
              <w:jc w:val="center"/>
              <w:rPr>
                <w:rFonts w:cs="Arial"/>
                <w:color w:val="000000"/>
              </w:rPr>
            </w:pPr>
            <w:r w:rsidRPr="00180585">
              <w:rPr>
                <w:rFonts w:cs="Arial"/>
                <w:color w:val="000000"/>
              </w:rPr>
              <w:t>17.5</w:t>
            </w:r>
          </w:p>
        </w:tc>
        <w:tc>
          <w:tcPr>
            <w:tcW w:w="1017" w:type="pct"/>
            <w:vAlign w:val="center"/>
          </w:tcPr>
          <w:p w14:paraId="5092A2A4" w14:textId="77777777" w:rsidR="000E70F7" w:rsidRPr="00180585" w:rsidRDefault="000E70F7" w:rsidP="000E70F7">
            <w:pPr>
              <w:jc w:val="center"/>
              <w:rPr>
                <w:rFonts w:cs="Arial"/>
                <w:color w:val="000000"/>
              </w:rPr>
            </w:pPr>
            <w:r w:rsidRPr="00180585">
              <w:rPr>
                <w:rFonts w:cs="Arial"/>
                <w:color w:val="000000"/>
              </w:rPr>
              <w:t>-60.0</w:t>
            </w:r>
          </w:p>
        </w:tc>
      </w:tr>
    </w:tbl>
    <w:p w14:paraId="5E994A28" w14:textId="77777777" w:rsidR="000E70F7" w:rsidRDefault="000E70F7" w:rsidP="002D172F">
      <w:pPr>
        <w:rPr>
          <w:b/>
        </w:rPr>
      </w:pPr>
    </w:p>
    <w:p w14:paraId="26B5E3A3" w14:textId="77777777" w:rsidR="000E70F7" w:rsidRDefault="000E70F7" w:rsidP="002D172F">
      <w:pPr>
        <w:rPr>
          <w:b/>
        </w:rPr>
      </w:pPr>
    </w:p>
    <w:p w14:paraId="0EDC9124" w14:textId="77777777" w:rsidR="000E70F7" w:rsidRDefault="000E70F7" w:rsidP="002D172F">
      <w:pPr>
        <w:pStyle w:val="NoSpacing"/>
        <w:rPr>
          <w:b/>
        </w:rPr>
      </w:pPr>
    </w:p>
    <w:p w14:paraId="52A1FD32" w14:textId="5498B04D" w:rsidR="000E70F7" w:rsidRPr="00180585" w:rsidRDefault="000E70F7" w:rsidP="000E70F7">
      <w:pPr>
        <w:pStyle w:val="NoSpacing"/>
        <w:ind w:hanging="450"/>
        <w:rPr>
          <w:rFonts w:cs="Arial"/>
        </w:rPr>
      </w:pPr>
      <w:r w:rsidRPr="00180585">
        <w:rPr>
          <w:rFonts w:cs="Arial"/>
          <w:b/>
        </w:rPr>
        <w:t xml:space="preserve">Table </w:t>
      </w:r>
      <w:r>
        <w:rPr>
          <w:rFonts w:cs="Arial"/>
          <w:b/>
        </w:rPr>
        <w:t>13a</w:t>
      </w:r>
      <w:r w:rsidRPr="00180585">
        <w:rPr>
          <w:rFonts w:cs="Arial"/>
          <w:b/>
        </w:rPr>
        <w:t>: State Level Mathematics Data by Student Group (Grades 3-8)</w:t>
      </w:r>
    </w:p>
    <w:tbl>
      <w:tblPr>
        <w:tblStyle w:val="TableGrid1"/>
        <w:tblW w:w="5234" w:type="pct"/>
        <w:tblInd w:w="-455" w:type="dxa"/>
        <w:tblLook w:val="04A0" w:firstRow="1" w:lastRow="0" w:firstColumn="1" w:lastColumn="0" w:noHBand="0" w:noVBand="1"/>
        <w:tblDescription w:val="State Level Mathematics Data by Student Group (Grades 3-8)"/>
      </w:tblPr>
      <w:tblGrid>
        <w:gridCol w:w="2382"/>
        <w:gridCol w:w="1334"/>
        <w:gridCol w:w="1191"/>
        <w:gridCol w:w="1191"/>
        <w:gridCol w:w="2033"/>
        <w:gridCol w:w="2033"/>
      </w:tblGrid>
      <w:tr w:rsidR="000E70F7" w:rsidRPr="00180585" w14:paraId="43F37C4F" w14:textId="77777777" w:rsidTr="000E70F7">
        <w:trPr>
          <w:cantSplit/>
          <w:tblHeader/>
        </w:trPr>
        <w:tc>
          <w:tcPr>
            <w:tcW w:w="1172" w:type="pct"/>
            <w:vAlign w:val="center"/>
          </w:tcPr>
          <w:p w14:paraId="2B7B4653" w14:textId="77777777" w:rsidR="000E70F7" w:rsidRPr="00180585" w:rsidRDefault="000E70F7" w:rsidP="000E70F7">
            <w:pPr>
              <w:contextualSpacing/>
              <w:rPr>
                <w:rFonts w:cs="Arial"/>
                <w:b/>
              </w:rPr>
            </w:pPr>
            <w:r w:rsidRPr="00180585">
              <w:rPr>
                <w:rFonts w:cs="Arial"/>
                <w:b/>
              </w:rPr>
              <w:t>Student Group</w:t>
            </w:r>
          </w:p>
        </w:tc>
        <w:tc>
          <w:tcPr>
            <w:tcW w:w="656" w:type="pct"/>
            <w:vAlign w:val="center"/>
          </w:tcPr>
          <w:p w14:paraId="3345ABDB" w14:textId="77777777" w:rsidR="000E70F7" w:rsidRPr="00180585" w:rsidRDefault="000E70F7" w:rsidP="000E70F7">
            <w:pPr>
              <w:contextualSpacing/>
              <w:jc w:val="center"/>
              <w:rPr>
                <w:rFonts w:cs="Arial"/>
                <w:b/>
              </w:rPr>
            </w:pPr>
            <w:r w:rsidRPr="00180585">
              <w:rPr>
                <w:rFonts w:cs="Arial"/>
                <w:b/>
              </w:rPr>
              <w:t>Status</w:t>
            </w:r>
          </w:p>
        </w:tc>
        <w:tc>
          <w:tcPr>
            <w:tcW w:w="586" w:type="pct"/>
            <w:vAlign w:val="center"/>
          </w:tcPr>
          <w:p w14:paraId="12DEB1E6" w14:textId="77777777" w:rsidR="000E70F7" w:rsidRPr="00180585" w:rsidRDefault="000E70F7" w:rsidP="000E70F7">
            <w:pPr>
              <w:contextualSpacing/>
              <w:jc w:val="center"/>
              <w:rPr>
                <w:rFonts w:cs="Arial"/>
                <w:b/>
              </w:rPr>
            </w:pPr>
            <w:r w:rsidRPr="00180585">
              <w:rPr>
                <w:rFonts w:cs="Arial"/>
                <w:b/>
                <w:bCs/>
              </w:rPr>
              <w:t>Change</w:t>
            </w:r>
          </w:p>
        </w:tc>
        <w:tc>
          <w:tcPr>
            <w:tcW w:w="586" w:type="pct"/>
            <w:vAlign w:val="center"/>
          </w:tcPr>
          <w:p w14:paraId="045B8705" w14:textId="77777777" w:rsidR="000E70F7" w:rsidRPr="00180585" w:rsidRDefault="000E70F7" w:rsidP="000E70F7">
            <w:pPr>
              <w:contextualSpacing/>
              <w:jc w:val="center"/>
              <w:rPr>
                <w:rFonts w:cs="Arial"/>
                <w:b/>
              </w:rPr>
            </w:pPr>
            <w:r w:rsidRPr="00180585">
              <w:rPr>
                <w:rFonts w:cs="Arial"/>
                <w:b/>
                <w:bCs/>
              </w:rPr>
              <w:t>Color</w:t>
            </w:r>
          </w:p>
        </w:tc>
        <w:tc>
          <w:tcPr>
            <w:tcW w:w="1000" w:type="pct"/>
            <w:vAlign w:val="center"/>
          </w:tcPr>
          <w:p w14:paraId="465782B6" w14:textId="77777777" w:rsidR="000E70F7" w:rsidRPr="00180585" w:rsidRDefault="000E70F7" w:rsidP="000E70F7">
            <w:pPr>
              <w:contextualSpacing/>
              <w:jc w:val="center"/>
              <w:rPr>
                <w:rFonts w:cs="Arial"/>
                <w:b/>
                <w:bCs/>
              </w:rPr>
            </w:pPr>
            <w:r w:rsidRPr="00180585">
              <w:rPr>
                <w:rFonts w:cs="Arial"/>
                <w:b/>
                <w:bCs/>
              </w:rPr>
              <w:t>Annual Average Improvement to Meet Goal</w:t>
            </w:r>
          </w:p>
        </w:tc>
        <w:tc>
          <w:tcPr>
            <w:tcW w:w="1000" w:type="pct"/>
            <w:vAlign w:val="center"/>
          </w:tcPr>
          <w:p w14:paraId="263E6D4A" w14:textId="77777777" w:rsidR="000E70F7" w:rsidRPr="00180585" w:rsidRDefault="000E70F7" w:rsidP="000E70F7">
            <w:pPr>
              <w:contextualSpacing/>
              <w:jc w:val="center"/>
              <w:rPr>
                <w:rFonts w:cs="Arial"/>
                <w:b/>
                <w:bCs/>
              </w:rPr>
            </w:pPr>
            <w:r w:rsidRPr="00180585">
              <w:rPr>
                <w:rFonts w:cs="Arial"/>
                <w:b/>
                <w:bCs/>
              </w:rPr>
              <w:t>Status After Three Years</w:t>
            </w:r>
          </w:p>
        </w:tc>
      </w:tr>
      <w:tr w:rsidR="000E70F7" w:rsidRPr="00180585" w14:paraId="23365616" w14:textId="77777777" w:rsidTr="000E70F7">
        <w:trPr>
          <w:cantSplit/>
        </w:trPr>
        <w:tc>
          <w:tcPr>
            <w:tcW w:w="1172" w:type="pct"/>
            <w:vAlign w:val="center"/>
          </w:tcPr>
          <w:p w14:paraId="6EF4C707" w14:textId="77777777" w:rsidR="000E70F7" w:rsidRPr="00180585" w:rsidRDefault="000E70F7" w:rsidP="000E70F7">
            <w:pPr>
              <w:contextualSpacing/>
              <w:rPr>
                <w:rFonts w:cs="Arial"/>
              </w:rPr>
            </w:pPr>
            <w:r w:rsidRPr="00180585">
              <w:rPr>
                <w:rFonts w:cs="Arial"/>
              </w:rPr>
              <w:t>All Students</w:t>
            </w:r>
          </w:p>
        </w:tc>
        <w:tc>
          <w:tcPr>
            <w:tcW w:w="656" w:type="pct"/>
            <w:vAlign w:val="center"/>
          </w:tcPr>
          <w:p w14:paraId="3F8439B3" w14:textId="77777777" w:rsidR="000E70F7" w:rsidRPr="00180585" w:rsidRDefault="000E70F7" w:rsidP="000E70F7">
            <w:pPr>
              <w:contextualSpacing/>
              <w:jc w:val="center"/>
              <w:rPr>
                <w:rFonts w:cs="Arial"/>
              </w:rPr>
            </w:pPr>
            <w:r w:rsidRPr="00180585">
              <w:rPr>
                <w:rFonts w:cs="Arial"/>
              </w:rPr>
              <w:t>-38.0</w:t>
            </w:r>
          </w:p>
        </w:tc>
        <w:tc>
          <w:tcPr>
            <w:tcW w:w="586" w:type="pct"/>
            <w:vAlign w:val="center"/>
          </w:tcPr>
          <w:p w14:paraId="4EA66011" w14:textId="77777777" w:rsidR="000E70F7" w:rsidRPr="00180585" w:rsidRDefault="000E70F7" w:rsidP="000E70F7">
            <w:pPr>
              <w:contextualSpacing/>
              <w:jc w:val="center"/>
              <w:rPr>
                <w:rFonts w:cs="Arial"/>
              </w:rPr>
            </w:pPr>
            <w:r w:rsidRPr="00180585">
              <w:rPr>
                <w:rFonts w:cs="Arial"/>
              </w:rPr>
              <w:t>0.8</w:t>
            </w:r>
          </w:p>
        </w:tc>
        <w:tc>
          <w:tcPr>
            <w:tcW w:w="586" w:type="pct"/>
            <w:vAlign w:val="center"/>
          </w:tcPr>
          <w:p w14:paraId="5FC0566C"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0C05CCD" w14:textId="77777777" w:rsidR="000E70F7" w:rsidRPr="00180585" w:rsidRDefault="000E70F7" w:rsidP="000E70F7">
            <w:pPr>
              <w:contextualSpacing/>
              <w:jc w:val="center"/>
              <w:rPr>
                <w:rFonts w:cs="Arial"/>
              </w:rPr>
            </w:pPr>
            <w:r w:rsidRPr="00180585">
              <w:rPr>
                <w:rFonts w:cs="Arial"/>
              </w:rPr>
              <w:t>5 points</w:t>
            </w:r>
          </w:p>
        </w:tc>
        <w:tc>
          <w:tcPr>
            <w:tcW w:w="1000" w:type="pct"/>
            <w:vAlign w:val="center"/>
          </w:tcPr>
          <w:p w14:paraId="1EB51012" w14:textId="77777777" w:rsidR="000E70F7" w:rsidRPr="00180585" w:rsidRDefault="000E70F7" w:rsidP="000E70F7">
            <w:pPr>
              <w:contextualSpacing/>
              <w:jc w:val="center"/>
              <w:rPr>
                <w:rFonts w:cs="Arial"/>
              </w:rPr>
            </w:pPr>
            <w:r w:rsidRPr="00180585">
              <w:rPr>
                <w:rFonts w:cs="Arial"/>
              </w:rPr>
              <w:t>-23.0</w:t>
            </w:r>
          </w:p>
        </w:tc>
      </w:tr>
      <w:tr w:rsidR="000E70F7" w:rsidRPr="00180585" w14:paraId="22E3CA58" w14:textId="77777777" w:rsidTr="000E70F7">
        <w:trPr>
          <w:cantSplit/>
        </w:trPr>
        <w:tc>
          <w:tcPr>
            <w:tcW w:w="1172" w:type="pct"/>
            <w:vAlign w:val="center"/>
          </w:tcPr>
          <w:p w14:paraId="769151C5" w14:textId="77777777" w:rsidR="000E70F7" w:rsidRPr="00180585" w:rsidRDefault="000E70F7" w:rsidP="000E70F7">
            <w:pPr>
              <w:contextualSpacing/>
              <w:rPr>
                <w:rFonts w:cs="Arial"/>
              </w:rPr>
            </w:pPr>
            <w:r w:rsidRPr="00180585">
              <w:rPr>
                <w:rFonts w:cs="Arial"/>
              </w:rPr>
              <w:t>American Indian</w:t>
            </w:r>
          </w:p>
        </w:tc>
        <w:tc>
          <w:tcPr>
            <w:tcW w:w="656" w:type="pct"/>
            <w:vAlign w:val="center"/>
          </w:tcPr>
          <w:p w14:paraId="3FFAF338" w14:textId="77777777" w:rsidR="000E70F7" w:rsidRPr="00180585" w:rsidRDefault="000E70F7" w:rsidP="000E70F7">
            <w:pPr>
              <w:contextualSpacing/>
              <w:jc w:val="center"/>
              <w:rPr>
                <w:rFonts w:cs="Arial"/>
              </w:rPr>
            </w:pPr>
            <w:r w:rsidRPr="00180585">
              <w:rPr>
                <w:rFonts w:cs="Arial"/>
              </w:rPr>
              <w:t>-73.2</w:t>
            </w:r>
          </w:p>
        </w:tc>
        <w:tc>
          <w:tcPr>
            <w:tcW w:w="586" w:type="pct"/>
            <w:vAlign w:val="center"/>
          </w:tcPr>
          <w:p w14:paraId="1951808A" w14:textId="77777777" w:rsidR="000E70F7" w:rsidRPr="00180585" w:rsidRDefault="000E70F7" w:rsidP="000E70F7">
            <w:pPr>
              <w:contextualSpacing/>
              <w:jc w:val="center"/>
              <w:rPr>
                <w:rFonts w:cs="Arial"/>
              </w:rPr>
            </w:pPr>
            <w:r w:rsidRPr="00180585">
              <w:rPr>
                <w:rFonts w:cs="Arial"/>
              </w:rPr>
              <w:t>-1.8</w:t>
            </w:r>
          </w:p>
        </w:tc>
        <w:tc>
          <w:tcPr>
            <w:tcW w:w="586" w:type="pct"/>
            <w:vAlign w:val="center"/>
          </w:tcPr>
          <w:p w14:paraId="66BCF5C3"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A2D2C8D" w14:textId="77777777" w:rsidR="000E70F7" w:rsidRPr="00180585" w:rsidRDefault="000E70F7" w:rsidP="000E70F7">
            <w:pPr>
              <w:contextualSpacing/>
              <w:jc w:val="center"/>
              <w:rPr>
                <w:rFonts w:cs="Arial"/>
              </w:rPr>
            </w:pPr>
            <w:r w:rsidRPr="00180585">
              <w:rPr>
                <w:rFonts w:cs="Arial"/>
              </w:rPr>
              <w:t>10 points</w:t>
            </w:r>
          </w:p>
        </w:tc>
        <w:tc>
          <w:tcPr>
            <w:tcW w:w="1000" w:type="pct"/>
            <w:vAlign w:val="center"/>
          </w:tcPr>
          <w:p w14:paraId="321320F3" w14:textId="77777777" w:rsidR="000E70F7" w:rsidRPr="00180585" w:rsidRDefault="000E70F7" w:rsidP="000E70F7">
            <w:pPr>
              <w:contextualSpacing/>
              <w:jc w:val="center"/>
              <w:rPr>
                <w:rFonts w:cs="Arial"/>
              </w:rPr>
            </w:pPr>
            <w:r w:rsidRPr="00180585">
              <w:rPr>
                <w:rFonts w:cs="Arial"/>
              </w:rPr>
              <w:t>-43.2</w:t>
            </w:r>
          </w:p>
        </w:tc>
      </w:tr>
      <w:tr w:rsidR="000E70F7" w:rsidRPr="00180585" w14:paraId="09F6C853" w14:textId="77777777" w:rsidTr="000E70F7">
        <w:trPr>
          <w:cantSplit/>
        </w:trPr>
        <w:tc>
          <w:tcPr>
            <w:tcW w:w="1172" w:type="pct"/>
            <w:vAlign w:val="center"/>
          </w:tcPr>
          <w:p w14:paraId="17D65110" w14:textId="77777777" w:rsidR="000E70F7" w:rsidRPr="00180585" w:rsidRDefault="000E70F7" w:rsidP="000E70F7">
            <w:pPr>
              <w:contextualSpacing/>
              <w:rPr>
                <w:rFonts w:cs="Arial"/>
              </w:rPr>
            </w:pPr>
            <w:r w:rsidRPr="00180585">
              <w:rPr>
                <w:rFonts w:cs="Arial"/>
              </w:rPr>
              <w:t>Asian</w:t>
            </w:r>
          </w:p>
        </w:tc>
        <w:tc>
          <w:tcPr>
            <w:tcW w:w="656" w:type="pct"/>
            <w:vAlign w:val="center"/>
          </w:tcPr>
          <w:p w14:paraId="13F0840B" w14:textId="77777777" w:rsidR="000E70F7" w:rsidRPr="00180585" w:rsidRDefault="000E70F7" w:rsidP="000E70F7">
            <w:pPr>
              <w:contextualSpacing/>
              <w:jc w:val="center"/>
              <w:rPr>
                <w:rFonts w:cs="Arial"/>
              </w:rPr>
            </w:pPr>
            <w:r w:rsidRPr="00180585">
              <w:rPr>
                <w:rFonts w:cs="Arial"/>
              </w:rPr>
              <w:t>49.9</w:t>
            </w:r>
          </w:p>
        </w:tc>
        <w:tc>
          <w:tcPr>
            <w:tcW w:w="586" w:type="pct"/>
            <w:vAlign w:val="center"/>
          </w:tcPr>
          <w:p w14:paraId="0D065A70" w14:textId="77777777" w:rsidR="000E70F7" w:rsidRPr="00180585" w:rsidRDefault="000E70F7" w:rsidP="000E70F7">
            <w:pPr>
              <w:contextualSpacing/>
              <w:jc w:val="center"/>
              <w:rPr>
                <w:rFonts w:cs="Arial"/>
              </w:rPr>
            </w:pPr>
            <w:r w:rsidRPr="00180585">
              <w:rPr>
                <w:rFonts w:cs="Arial"/>
              </w:rPr>
              <w:t>3.1</w:t>
            </w:r>
          </w:p>
        </w:tc>
        <w:tc>
          <w:tcPr>
            <w:tcW w:w="586" w:type="pct"/>
            <w:vAlign w:val="center"/>
          </w:tcPr>
          <w:p w14:paraId="47C83641" w14:textId="77777777" w:rsidR="000E70F7" w:rsidRPr="00180585" w:rsidRDefault="000E70F7" w:rsidP="000E70F7">
            <w:pPr>
              <w:contextualSpacing/>
              <w:jc w:val="center"/>
              <w:rPr>
                <w:rFonts w:cs="Arial"/>
              </w:rPr>
            </w:pPr>
            <w:r w:rsidRPr="00180585">
              <w:rPr>
                <w:rFonts w:cs="Arial"/>
              </w:rPr>
              <w:t>Blue</w:t>
            </w:r>
          </w:p>
        </w:tc>
        <w:tc>
          <w:tcPr>
            <w:tcW w:w="1000" w:type="pct"/>
            <w:vAlign w:val="center"/>
          </w:tcPr>
          <w:p w14:paraId="66D644F6" w14:textId="77777777" w:rsidR="000E70F7" w:rsidRPr="00180585" w:rsidRDefault="000E70F7" w:rsidP="000E70F7">
            <w:pPr>
              <w:contextualSpacing/>
              <w:jc w:val="center"/>
              <w:rPr>
                <w:rFonts w:cs="Arial"/>
              </w:rPr>
            </w:pPr>
            <w:r w:rsidRPr="00180585">
              <w:rPr>
                <w:rFonts w:cs="Arial"/>
              </w:rPr>
              <w:t>Increased from Baseline</w:t>
            </w:r>
          </w:p>
        </w:tc>
        <w:tc>
          <w:tcPr>
            <w:tcW w:w="1000" w:type="pct"/>
            <w:vAlign w:val="center"/>
          </w:tcPr>
          <w:p w14:paraId="45207A0B" w14:textId="77777777" w:rsidR="000E70F7" w:rsidRPr="00180585" w:rsidRDefault="000E70F7" w:rsidP="000E70F7">
            <w:pPr>
              <w:contextualSpacing/>
              <w:jc w:val="center"/>
              <w:rPr>
                <w:rFonts w:cs="Arial"/>
              </w:rPr>
            </w:pPr>
            <w:r w:rsidRPr="00180585">
              <w:rPr>
                <w:rFonts w:cs="Arial"/>
              </w:rPr>
              <w:t>50.0</w:t>
            </w:r>
          </w:p>
        </w:tc>
      </w:tr>
      <w:tr w:rsidR="000E70F7" w:rsidRPr="00180585" w14:paraId="4A2C8499" w14:textId="77777777" w:rsidTr="000E70F7">
        <w:trPr>
          <w:cantSplit/>
        </w:trPr>
        <w:tc>
          <w:tcPr>
            <w:tcW w:w="1172" w:type="pct"/>
            <w:vAlign w:val="center"/>
          </w:tcPr>
          <w:p w14:paraId="5B6FC0D6" w14:textId="77777777" w:rsidR="000E70F7" w:rsidRPr="00180585" w:rsidRDefault="000E70F7" w:rsidP="000E70F7">
            <w:pPr>
              <w:contextualSpacing/>
              <w:rPr>
                <w:rFonts w:cs="Arial"/>
              </w:rPr>
            </w:pPr>
            <w:r w:rsidRPr="00180585">
              <w:rPr>
                <w:rFonts w:cs="Arial"/>
              </w:rPr>
              <w:t>Black or African American</w:t>
            </w:r>
          </w:p>
        </w:tc>
        <w:tc>
          <w:tcPr>
            <w:tcW w:w="656" w:type="pct"/>
            <w:vAlign w:val="center"/>
          </w:tcPr>
          <w:p w14:paraId="6945C3C8" w14:textId="77777777" w:rsidR="000E70F7" w:rsidRPr="00180585" w:rsidRDefault="000E70F7" w:rsidP="000E70F7">
            <w:pPr>
              <w:contextualSpacing/>
              <w:jc w:val="center"/>
              <w:rPr>
                <w:rFonts w:cs="Arial"/>
              </w:rPr>
            </w:pPr>
            <w:r w:rsidRPr="00180585">
              <w:rPr>
                <w:rFonts w:cs="Arial"/>
              </w:rPr>
              <w:t>-90.7</w:t>
            </w:r>
          </w:p>
        </w:tc>
        <w:tc>
          <w:tcPr>
            <w:tcW w:w="586" w:type="pct"/>
            <w:vAlign w:val="center"/>
          </w:tcPr>
          <w:p w14:paraId="3474BB08" w14:textId="77777777" w:rsidR="000E70F7" w:rsidRPr="00180585" w:rsidRDefault="000E70F7" w:rsidP="000E70F7">
            <w:pPr>
              <w:contextualSpacing/>
              <w:jc w:val="center"/>
              <w:rPr>
                <w:rFonts w:cs="Arial"/>
              </w:rPr>
            </w:pPr>
            <w:r w:rsidRPr="00180585">
              <w:rPr>
                <w:rFonts w:cs="Arial"/>
              </w:rPr>
              <w:t>-1.1</w:t>
            </w:r>
          </w:p>
        </w:tc>
        <w:tc>
          <w:tcPr>
            <w:tcW w:w="586" w:type="pct"/>
            <w:vAlign w:val="center"/>
          </w:tcPr>
          <w:p w14:paraId="7D37E08B"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63AE2F01" w14:textId="77777777" w:rsidR="000E70F7" w:rsidRPr="00180585" w:rsidRDefault="000E70F7" w:rsidP="000E70F7">
            <w:pPr>
              <w:contextualSpacing/>
              <w:jc w:val="center"/>
              <w:rPr>
                <w:rFonts w:cs="Arial"/>
              </w:rPr>
            </w:pPr>
            <w:r w:rsidRPr="00180585">
              <w:rPr>
                <w:rFonts w:cs="Arial"/>
              </w:rPr>
              <w:t>13 points</w:t>
            </w:r>
          </w:p>
        </w:tc>
        <w:tc>
          <w:tcPr>
            <w:tcW w:w="1000" w:type="pct"/>
            <w:vAlign w:val="center"/>
          </w:tcPr>
          <w:p w14:paraId="2C4E129B" w14:textId="77777777" w:rsidR="000E70F7" w:rsidRPr="00180585" w:rsidRDefault="000E70F7" w:rsidP="000E70F7">
            <w:pPr>
              <w:contextualSpacing/>
              <w:jc w:val="center"/>
              <w:rPr>
                <w:rFonts w:cs="Arial"/>
              </w:rPr>
            </w:pPr>
            <w:r w:rsidRPr="00180585">
              <w:rPr>
                <w:rFonts w:cs="Arial"/>
              </w:rPr>
              <w:t>-51.7</w:t>
            </w:r>
          </w:p>
        </w:tc>
      </w:tr>
      <w:tr w:rsidR="000E70F7" w:rsidRPr="00180585" w14:paraId="618589BF" w14:textId="77777777" w:rsidTr="000E70F7">
        <w:trPr>
          <w:cantSplit/>
        </w:trPr>
        <w:tc>
          <w:tcPr>
            <w:tcW w:w="1172" w:type="pct"/>
            <w:vAlign w:val="center"/>
          </w:tcPr>
          <w:p w14:paraId="28E7B594" w14:textId="77777777" w:rsidR="000E70F7" w:rsidRPr="00180585" w:rsidRDefault="000E70F7" w:rsidP="000E70F7">
            <w:pPr>
              <w:contextualSpacing/>
              <w:rPr>
                <w:rFonts w:cs="Arial"/>
              </w:rPr>
            </w:pPr>
            <w:r w:rsidRPr="00180585">
              <w:rPr>
                <w:rFonts w:cs="Arial"/>
              </w:rPr>
              <w:t>Filipino</w:t>
            </w:r>
          </w:p>
        </w:tc>
        <w:tc>
          <w:tcPr>
            <w:tcW w:w="656" w:type="pct"/>
            <w:vAlign w:val="center"/>
          </w:tcPr>
          <w:p w14:paraId="5C2DB9FE" w14:textId="77777777" w:rsidR="000E70F7" w:rsidRPr="00180585" w:rsidRDefault="000E70F7" w:rsidP="000E70F7">
            <w:pPr>
              <w:contextualSpacing/>
              <w:jc w:val="center"/>
              <w:rPr>
                <w:rFonts w:cs="Arial"/>
              </w:rPr>
            </w:pPr>
            <w:r w:rsidRPr="00180585">
              <w:rPr>
                <w:rFonts w:cs="Arial"/>
              </w:rPr>
              <w:t>10.9</w:t>
            </w:r>
          </w:p>
        </w:tc>
        <w:tc>
          <w:tcPr>
            <w:tcW w:w="586" w:type="pct"/>
            <w:vAlign w:val="center"/>
          </w:tcPr>
          <w:p w14:paraId="61452D33" w14:textId="77777777" w:rsidR="000E70F7" w:rsidRPr="00180585" w:rsidRDefault="000E70F7" w:rsidP="000E70F7">
            <w:pPr>
              <w:contextualSpacing/>
              <w:jc w:val="center"/>
              <w:rPr>
                <w:rFonts w:cs="Arial"/>
              </w:rPr>
            </w:pPr>
            <w:r w:rsidRPr="00180585">
              <w:rPr>
                <w:rFonts w:cs="Arial"/>
              </w:rPr>
              <w:t>3.0</w:t>
            </w:r>
          </w:p>
        </w:tc>
        <w:tc>
          <w:tcPr>
            <w:tcW w:w="586" w:type="pct"/>
            <w:vAlign w:val="center"/>
          </w:tcPr>
          <w:p w14:paraId="35E3D4E5"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006B2718" w14:textId="77777777" w:rsidR="000E70F7" w:rsidRPr="00180585" w:rsidRDefault="000E70F7" w:rsidP="000E70F7">
            <w:pPr>
              <w:contextualSpacing/>
              <w:jc w:val="center"/>
              <w:rPr>
                <w:rFonts w:cs="Arial"/>
              </w:rPr>
            </w:pPr>
            <w:r w:rsidRPr="00180585">
              <w:rPr>
                <w:rFonts w:cs="Arial"/>
              </w:rPr>
              <w:t>Increased from Baseline</w:t>
            </w:r>
          </w:p>
        </w:tc>
        <w:tc>
          <w:tcPr>
            <w:tcW w:w="1000" w:type="pct"/>
            <w:vAlign w:val="center"/>
          </w:tcPr>
          <w:p w14:paraId="29C7654A" w14:textId="77777777" w:rsidR="000E70F7" w:rsidRPr="00180585" w:rsidRDefault="000E70F7" w:rsidP="000E70F7">
            <w:pPr>
              <w:contextualSpacing/>
              <w:jc w:val="center"/>
              <w:rPr>
                <w:rFonts w:cs="Arial"/>
              </w:rPr>
            </w:pPr>
            <w:r w:rsidRPr="00180585">
              <w:rPr>
                <w:rFonts w:cs="Arial"/>
              </w:rPr>
              <w:t>11.0</w:t>
            </w:r>
          </w:p>
        </w:tc>
      </w:tr>
      <w:tr w:rsidR="000E70F7" w:rsidRPr="00180585" w14:paraId="6CC0C7A5" w14:textId="77777777" w:rsidTr="000E70F7">
        <w:trPr>
          <w:cantSplit/>
        </w:trPr>
        <w:tc>
          <w:tcPr>
            <w:tcW w:w="1172" w:type="pct"/>
            <w:vAlign w:val="center"/>
          </w:tcPr>
          <w:p w14:paraId="5B023CC3" w14:textId="77777777" w:rsidR="000E70F7" w:rsidRPr="00180585" w:rsidRDefault="000E70F7" w:rsidP="000E70F7">
            <w:pPr>
              <w:contextualSpacing/>
              <w:rPr>
                <w:rFonts w:cs="Arial"/>
              </w:rPr>
            </w:pPr>
            <w:r w:rsidRPr="00180585">
              <w:rPr>
                <w:rFonts w:cs="Arial"/>
              </w:rPr>
              <w:t>Hispanic or Latino</w:t>
            </w:r>
          </w:p>
        </w:tc>
        <w:tc>
          <w:tcPr>
            <w:tcW w:w="656" w:type="pct"/>
            <w:vAlign w:val="center"/>
          </w:tcPr>
          <w:p w14:paraId="7FE1FB39" w14:textId="77777777" w:rsidR="000E70F7" w:rsidRPr="00180585" w:rsidRDefault="000E70F7" w:rsidP="000E70F7">
            <w:pPr>
              <w:contextualSpacing/>
              <w:jc w:val="center"/>
              <w:rPr>
                <w:rFonts w:cs="Arial"/>
              </w:rPr>
            </w:pPr>
            <w:r w:rsidRPr="00180585">
              <w:rPr>
                <w:rFonts w:cs="Arial"/>
              </w:rPr>
              <w:t>-65.5</w:t>
            </w:r>
          </w:p>
        </w:tc>
        <w:tc>
          <w:tcPr>
            <w:tcW w:w="586" w:type="pct"/>
            <w:vAlign w:val="center"/>
          </w:tcPr>
          <w:p w14:paraId="1B6FB99D" w14:textId="77777777" w:rsidR="000E70F7" w:rsidRPr="00180585" w:rsidRDefault="000E70F7" w:rsidP="000E70F7">
            <w:pPr>
              <w:contextualSpacing/>
              <w:jc w:val="center"/>
              <w:rPr>
                <w:rFonts w:cs="Arial"/>
              </w:rPr>
            </w:pPr>
            <w:r w:rsidRPr="00180585">
              <w:rPr>
                <w:rFonts w:cs="Arial"/>
              </w:rPr>
              <w:t>0.4</w:t>
            </w:r>
          </w:p>
        </w:tc>
        <w:tc>
          <w:tcPr>
            <w:tcW w:w="586" w:type="pct"/>
            <w:vAlign w:val="center"/>
          </w:tcPr>
          <w:p w14:paraId="283071E9"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658EC21F" w14:textId="77777777" w:rsidR="000E70F7" w:rsidRPr="00180585" w:rsidRDefault="000E70F7" w:rsidP="000E70F7">
            <w:pPr>
              <w:contextualSpacing/>
              <w:jc w:val="center"/>
              <w:rPr>
                <w:rFonts w:cs="Arial"/>
              </w:rPr>
            </w:pPr>
            <w:r w:rsidRPr="00180585">
              <w:rPr>
                <w:rFonts w:cs="Arial"/>
              </w:rPr>
              <w:t>9 points</w:t>
            </w:r>
          </w:p>
        </w:tc>
        <w:tc>
          <w:tcPr>
            <w:tcW w:w="1000" w:type="pct"/>
            <w:vAlign w:val="center"/>
          </w:tcPr>
          <w:p w14:paraId="30BA0E3B" w14:textId="77777777" w:rsidR="000E70F7" w:rsidRPr="00180585" w:rsidRDefault="000E70F7" w:rsidP="000E70F7">
            <w:pPr>
              <w:contextualSpacing/>
              <w:jc w:val="center"/>
              <w:rPr>
                <w:rFonts w:cs="Arial"/>
              </w:rPr>
            </w:pPr>
            <w:r w:rsidRPr="00180585">
              <w:rPr>
                <w:rFonts w:cs="Arial"/>
              </w:rPr>
              <w:t>-38.5</w:t>
            </w:r>
          </w:p>
        </w:tc>
      </w:tr>
      <w:tr w:rsidR="000E70F7" w:rsidRPr="00180585" w14:paraId="5BF3C3AB" w14:textId="77777777" w:rsidTr="000E70F7">
        <w:trPr>
          <w:cantSplit/>
        </w:trPr>
        <w:tc>
          <w:tcPr>
            <w:tcW w:w="1172" w:type="pct"/>
            <w:vAlign w:val="center"/>
          </w:tcPr>
          <w:p w14:paraId="3AB7F975" w14:textId="77777777" w:rsidR="000E70F7" w:rsidRPr="00180585" w:rsidRDefault="000E70F7" w:rsidP="000E70F7">
            <w:pPr>
              <w:contextualSpacing/>
              <w:rPr>
                <w:rFonts w:cs="Arial"/>
              </w:rPr>
            </w:pPr>
            <w:r w:rsidRPr="00180585">
              <w:rPr>
                <w:rFonts w:cs="Arial"/>
              </w:rPr>
              <w:t>Pacific Islander</w:t>
            </w:r>
          </w:p>
        </w:tc>
        <w:tc>
          <w:tcPr>
            <w:tcW w:w="656" w:type="pct"/>
            <w:vAlign w:val="center"/>
          </w:tcPr>
          <w:p w14:paraId="3EE9C25D" w14:textId="77777777" w:rsidR="000E70F7" w:rsidRPr="00180585" w:rsidRDefault="000E70F7" w:rsidP="000E70F7">
            <w:pPr>
              <w:contextualSpacing/>
              <w:jc w:val="center"/>
              <w:rPr>
                <w:rFonts w:cs="Arial"/>
              </w:rPr>
            </w:pPr>
            <w:r w:rsidRPr="00180585">
              <w:rPr>
                <w:rFonts w:cs="Arial"/>
              </w:rPr>
              <w:t>-50.5</w:t>
            </w:r>
          </w:p>
        </w:tc>
        <w:tc>
          <w:tcPr>
            <w:tcW w:w="586" w:type="pct"/>
            <w:vAlign w:val="center"/>
          </w:tcPr>
          <w:p w14:paraId="28D240DB" w14:textId="77777777" w:rsidR="000E70F7" w:rsidRPr="00180585" w:rsidRDefault="000E70F7" w:rsidP="000E70F7">
            <w:pPr>
              <w:contextualSpacing/>
              <w:jc w:val="center"/>
              <w:rPr>
                <w:rFonts w:cs="Arial"/>
              </w:rPr>
            </w:pPr>
            <w:r w:rsidRPr="00180585">
              <w:rPr>
                <w:rFonts w:cs="Arial"/>
              </w:rPr>
              <w:t>0.8</w:t>
            </w:r>
          </w:p>
        </w:tc>
        <w:tc>
          <w:tcPr>
            <w:tcW w:w="586" w:type="pct"/>
            <w:vAlign w:val="center"/>
          </w:tcPr>
          <w:p w14:paraId="250EC795"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430B778B" w14:textId="77777777" w:rsidR="000E70F7" w:rsidRPr="00180585" w:rsidRDefault="000E70F7" w:rsidP="000E70F7">
            <w:pPr>
              <w:contextualSpacing/>
              <w:jc w:val="center"/>
              <w:rPr>
                <w:rFonts w:cs="Arial"/>
              </w:rPr>
            </w:pPr>
            <w:r w:rsidRPr="00180585">
              <w:rPr>
                <w:rFonts w:cs="Arial"/>
              </w:rPr>
              <w:t>7 points</w:t>
            </w:r>
          </w:p>
        </w:tc>
        <w:tc>
          <w:tcPr>
            <w:tcW w:w="1000" w:type="pct"/>
            <w:vAlign w:val="center"/>
          </w:tcPr>
          <w:p w14:paraId="29F5F639" w14:textId="77777777" w:rsidR="000E70F7" w:rsidRPr="00180585" w:rsidRDefault="000E70F7" w:rsidP="000E70F7">
            <w:pPr>
              <w:contextualSpacing/>
              <w:jc w:val="center"/>
              <w:rPr>
                <w:rFonts w:cs="Arial"/>
              </w:rPr>
            </w:pPr>
            <w:r w:rsidRPr="00180585">
              <w:rPr>
                <w:rFonts w:cs="Arial"/>
              </w:rPr>
              <w:t>-29.5</w:t>
            </w:r>
          </w:p>
        </w:tc>
      </w:tr>
      <w:tr w:rsidR="000E70F7" w:rsidRPr="00180585" w14:paraId="35E378BD" w14:textId="77777777" w:rsidTr="000E70F7">
        <w:trPr>
          <w:cantSplit/>
        </w:trPr>
        <w:tc>
          <w:tcPr>
            <w:tcW w:w="1172" w:type="pct"/>
            <w:vAlign w:val="center"/>
          </w:tcPr>
          <w:p w14:paraId="31A66498" w14:textId="77777777" w:rsidR="000E70F7" w:rsidRPr="00180585" w:rsidRDefault="000E70F7" w:rsidP="000E70F7">
            <w:pPr>
              <w:contextualSpacing/>
              <w:rPr>
                <w:rFonts w:cs="Arial"/>
              </w:rPr>
            </w:pPr>
            <w:r w:rsidRPr="00180585">
              <w:rPr>
                <w:rFonts w:cs="Arial"/>
              </w:rPr>
              <w:t>Two or More Races</w:t>
            </w:r>
          </w:p>
        </w:tc>
        <w:tc>
          <w:tcPr>
            <w:tcW w:w="656" w:type="pct"/>
            <w:vAlign w:val="center"/>
          </w:tcPr>
          <w:p w14:paraId="576DDD28" w14:textId="77777777" w:rsidR="000E70F7" w:rsidRPr="00180585" w:rsidRDefault="000E70F7" w:rsidP="000E70F7">
            <w:pPr>
              <w:contextualSpacing/>
              <w:jc w:val="center"/>
              <w:rPr>
                <w:rFonts w:cs="Arial"/>
              </w:rPr>
            </w:pPr>
            <w:r w:rsidRPr="00180585">
              <w:rPr>
                <w:rFonts w:cs="Arial"/>
              </w:rPr>
              <w:t>-2.5</w:t>
            </w:r>
          </w:p>
        </w:tc>
        <w:tc>
          <w:tcPr>
            <w:tcW w:w="586" w:type="pct"/>
            <w:vAlign w:val="center"/>
          </w:tcPr>
          <w:p w14:paraId="2CCA1B61" w14:textId="77777777" w:rsidR="000E70F7" w:rsidRPr="00180585" w:rsidRDefault="000E70F7" w:rsidP="000E70F7">
            <w:pPr>
              <w:contextualSpacing/>
              <w:jc w:val="center"/>
              <w:rPr>
                <w:rFonts w:cs="Arial"/>
              </w:rPr>
            </w:pPr>
            <w:r w:rsidRPr="00180585">
              <w:rPr>
                <w:rFonts w:cs="Arial"/>
              </w:rPr>
              <w:t>1.4</w:t>
            </w:r>
          </w:p>
        </w:tc>
        <w:tc>
          <w:tcPr>
            <w:tcW w:w="586" w:type="pct"/>
            <w:vAlign w:val="center"/>
          </w:tcPr>
          <w:p w14:paraId="60891587" w14:textId="77777777" w:rsidR="000E70F7" w:rsidRPr="00180585" w:rsidRDefault="000E70F7" w:rsidP="000E70F7">
            <w:pPr>
              <w:contextualSpacing/>
              <w:jc w:val="center"/>
              <w:rPr>
                <w:rFonts w:cs="Arial"/>
              </w:rPr>
            </w:pPr>
            <w:r w:rsidRPr="00180585">
              <w:rPr>
                <w:rFonts w:cs="Arial"/>
              </w:rPr>
              <w:t>Yellow</w:t>
            </w:r>
          </w:p>
        </w:tc>
        <w:tc>
          <w:tcPr>
            <w:tcW w:w="1000" w:type="pct"/>
            <w:vAlign w:val="center"/>
          </w:tcPr>
          <w:p w14:paraId="060BCC37" w14:textId="77777777" w:rsidR="000E70F7" w:rsidRPr="00180585" w:rsidRDefault="000E70F7" w:rsidP="000E70F7">
            <w:pPr>
              <w:contextualSpacing/>
              <w:jc w:val="center"/>
              <w:rPr>
                <w:rFonts w:cs="Arial"/>
              </w:rPr>
            </w:pPr>
            <w:r w:rsidRPr="00180585">
              <w:rPr>
                <w:rFonts w:cs="Arial"/>
              </w:rPr>
              <w:t>1 point</w:t>
            </w:r>
          </w:p>
        </w:tc>
        <w:tc>
          <w:tcPr>
            <w:tcW w:w="1000" w:type="pct"/>
            <w:vAlign w:val="center"/>
          </w:tcPr>
          <w:p w14:paraId="0DA60A3D" w14:textId="77777777" w:rsidR="000E70F7" w:rsidRPr="00180585" w:rsidRDefault="000E70F7" w:rsidP="000E70F7">
            <w:pPr>
              <w:contextualSpacing/>
              <w:jc w:val="center"/>
              <w:rPr>
                <w:rFonts w:cs="Arial"/>
              </w:rPr>
            </w:pPr>
            <w:r w:rsidRPr="00180585">
              <w:rPr>
                <w:rFonts w:cs="Arial"/>
              </w:rPr>
              <w:t>0.5</w:t>
            </w:r>
          </w:p>
        </w:tc>
      </w:tr>
      <w:tr w:rsidR="000E70F7" w:rsidRPr="00180585" w14:paraId="66873111" w14:textId="77777777" w:rsidTr="000E70F7">
        <w:trPr>
          <w:cantSplit/>
        </w:trPr>
        <w:tc>
          <w:tcPr>
            <w:tcW w:w="1172" w:type="pct"/>
            <w:vAlign w:val="center"/>
          </w:tcPr>
          <w:p w14:paraId="729BB570" w14:textId="77777777" w:rsidR="000E70F7" w:rsidRPr="00180585" w:rsidRDefault="000E70F7" w:rsidP="000E70F7">
            <w:pPr>
              <w:contextualSpacing/>
              <w:rPr>
                <w:rFonts w:cs="Arial"/>
              </w:rPr>
            </w:pPr>
            <w:r w:rsidRPr="00180585">
              <w:rPr>
                <w:rFonts w:cs="Arial"/>
              </w:rPr>
              <w:t>White</w:t>
            </w:r>
          </w:p>
        </w:tc>
        <w:tc>
          <w:tcPr>
            <w:tcW w:w="656" w:type="pct"/>
            <w:vAlign w:val="center"/>
          </w:tcPr>
          <w:p w14:paraId="5A8C6E2A" w14:textId="77777777" w:rsidR="000E70F7" w:rsidRPr="00180585" w:rsidRDefault="000E70F7" w:rsidP="000E70F7">
            <w:pPr>
              <w:contextualSpacing/>
              <w:jc w:val="center"/>
              <w:rPr>
                <w:rFonts w:cs="Arial"/>
              </w:rPr>
            </w:pPr>
            <w:r w:rsidRPr="00180585">
              <w:rPr>
                <w:rFonts w:cs="Arial"/>
              </w:rPr>
              <w:t>-5.0</w:t>
            </w:r>
          </w:p>
        </w:tc>
        <w:tc>
          <w:tcPr>
            <w:tcW w:w="586" w:type="pct"/>
            <w:vAlign w:val="center"/>
          </w:tcPr>
          <w:p w14:paraId="586B316D" w14:textId="77777777" w:rsidR="000E70F7" w:rsidRPr="00180585" w:rsidRDefault="000E70F7" w:rsidP="000E70F7">
            <w:pPr>
              <w:contextualSpacing/>
              <w:jc w:val="center"/>
              <w:rPr>
                <w:rFonts w:cs="Arial"/>
              </w:rPr>
            </w:pPr>
            <w:r w:rsidRPr="00180585">
              <w:rPr>
                <w:rFonts w:cs="Arial"/>
              </w:rPr>
              <w:t>0.9</w:t>
            </w:r>
          </w:p>
        </w:tc>
        <w:tc>
          <w:tcPr>
            <w:tcW w:w="586" w:type="pct"/>
            <w:vAlign w:val="center"/>
          </w:tcPr>
          <w:p w14:paraId="2353F938" w14:textId="77777777" w:rsidR="000E70F7" w:rsidRPr="00180585" w:rsidRDefault="000E70F7" w:rsidP="000E70F7">
            <w:pPr>
              <w:contextualSpacing/>
              <w:jc w:val="center"/>
              <w:rPr>
                <w:rFonts w:cs="Arial"/>
              </w:rPr>
            </w:pPr>
            <w:r w:rsidRPr="00180585">
              <w:rPr>
                <w:rFonts w:cs="Arial"/>
              </w:rPr>
              <w:t>Yellow</w:t>
            </w:r>
          </w:p>
        </w:tc>
        <w:tc>
          <w:tcPr>
            <w:tcW w:w="1000" w:type="pct"/>
            <w:vAlign w:val="center"/>
          </w:tcPr>
          <w:p w14:paraId="678C8BEB" w14:textId="77777777" w:rsidR="000E70F7" w:rsidRPr="00180585" w:rsidRDefault="000E70F7" w:rsidP="000E70F7">
            <w:pPr>
              <w:contextualSpacing/>
              <w:jc w:val="center"/>
              <w:rPr>
                <w:rFonts w:cs="Arial"/>
              </w:rPr>
            </w:pPr>
            <w:r w:rsidRPr="00180585">
              <w:rPr>
                <w:rFonts w:cs="Arial"/>
              </w:rPr>
              <w:t>1 point</w:t>
            </w:r>
          </w:p>
        </w:tc>
        <w:tc>
          <w:tcPr>
            <w:tcW w:w="1000" w:type="pct"/>
            <w:vAlign w:val="center"/>
          </w:tcPr>
          <w:p w14:paraId="15E0A784" w14:textId="77777777" w:rsidR="000E70F7" w:rsidRPr="00180585" w:rsidRDefault="000E70F7" w:rsidP="000E70F7">
            <w:pPr>
              <w:contextualSpacing/>
              <w:jc w:val="center"/>
              <w:rPr>
                <w:rFonts w:cs="Arial"/>
              </w:rPr>
            </w:pPr>
            <w:r w:rsidRPr="00180585">
              <w:rPr>
                <w:rFonts w:cs="Arial"/>
              </w:rPr>
              <w:t>-2.0</w:t>
            </w:r>
          </w:p>
        </w:tc>
      </w:tr>
      <w:tr w:rsidR="000E70F7" w:rsidRPr="00180585" w14:paraId="763508E0" w14:textId="77777777" w:rsidTr="000E70F7">
        <w:trPr>
          <w:cantSplit/>
        </w:trPr>
        <w:tc>
          <w:tcPr>
            <w:tcW w:w="1172" w:type="pct"/>
            <w:vAlign w:val="center"/>
          </w:tcPr>
          <w:p w14:paraId="6B724944" w14:textId="77777777" w:rsidR="000E70F7" w:rsidRPr="00180585" w:rsidRDefault="000E70F7" w:rsidP="000E70F7">
            <w:pPr>
              <w:contextualSpacing/>
              <w:rPr>
                <w:rFonts w:cs="Arial"/>
              </w:rPr>
            </w:pPr>
            <w:r w:rsidRPr="00180585">
              <w:rPr>
                <w:rFonts w:cs="Arial"/>
              </w:rPr>
              <w:t>English Learner</w:t>
            </w:r>
          </w:p>
        </w:tc>
        <w:tc>
          <w:tcPr>
            <w:tcW w:w="656" w:type="pct"/>
            <w:vAlign w:val="center"/>
          </w:tcPr>
          <w:p w14:paraId="1A71ABB8" w14:textId="77777777" w:rsidR="000E70F7" w:rsidRPr="00180585" w:rsidRDefault="000E70F7" w:rsidP="000E70F7">
            <w:pPr>
              <w:contextualSpacing/>
              <w:jc w:val="center"/>
              <w:rPr>
                <w:rFonts w:cs="Arial"/>
              </w:rPr>
            </w:pPr>
            <w:r w:rsidRPr="00180585">
              <w:rPr>
                <w:rFonts w:cs="Arial"/>
              </w:rPr>
              <w:t>-68.3</w:t>
            </w:r>
          </w:p>
        </w:tc>
        <w:tc>
          <w:tcPr>
            <w:tcW w:w="586" w:type="pct"/>
            <w:vAlign w:val="center"/>
          </w:tcPr>
          <w:p w14:paraId="15D5689F" w14:textId="77777777" w:rsidR="000E70F7" w:rsidRPr="00180585" w:rsidRDefault="000E70F7" w:rsidP="000E70F7">
            <w:pPr>
              <w:contextualSpacing/>
              <w:jc w:val="center"/>
              <w:rPr>
                <w:rFonts w:cs="Arial"/>
              </w:rPr>
            </w:pPr>
            <w:r w:rsidRPr="00180585">
              <w:rPr>
                <w:rFonts w:cs="Arial"/>
              </w:rPr>
              <w:t>-0.5</w:t>
            </w:r>
          </w:p>
        </w:tc>
        <w:tc>
          <w:tcPr>
            <w:tcW w:w="586" w:type="pct"/>
            <w:vAlign w:val="center"/>
          </w:tcPr>
          <w:p w14:paraId="371B46C5"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2C76D773" w14:textId="77777777" w:rsidR="000E70F7" w:rsidRPr="00180585" w:rsidRDefault="000E70F7" w:rsidP="000E70F7">
            <w:pPr>
              <w:contextualSpacing/>
              <w:jc w:val="center"/>
              <w:rPr>
                <w:rFonts w:cs="Arial"/>
              </w:rPr>
            </w:pPr>
            <w:r w:rsidRPr="00180585">
              <w:rPr>
                <w:rFonts w:cs="Arial"/>
              </w:rPr>
              <w:t>10 points</w:t>
            </w:r>
          </w:p>
        </w:tc>
        <w:tc>
          <w:tcPr>
            <w:tcW w:w="1000" w:type="pct"/>
            <w:vAlign w:val="center"/>
          </w:tcPr>
          <w:p w14:paraId="66340F1F" w14:textId="77777777" w:rsidR="000E70F7" w:rsidRPr="00180585" w:rsidRDefault="000E70F7" w:rsidP="000E70F7">
            <w:pPr>
              <w:contextualSpacing/>
              <w:jc w:val="center"/>
              <w:rPr>
                <w:rFonts w:cs="Arial"/>
              </w:rPr>
            </w:pPr>
            <w:r w:rsidRPr="00180585">
              <w:rPr>
                <w:rFonts w:cs="Arial"/>
              </w:rPr>
              <w:t>-38.5</w:t>
            </w:r>
          </w:p>
        </w:tc>
      </w:tr>
      <w:tr w:rsidR="000E70F7" w:rsidRPr="00180585" w14:paraId="540BA537" w14:textId="77777777" w:rsidTr="000E70F7">
        <w:trPr>
          <w:cantSplit/>
        </w:trPr>
        <w:tc>
          <w:tcPr>
            <w:tcW w:w="1172" w:type="pct"/>
            <w:vAlign w:val="center"/>
          </w:tcPr>
          <w:p w14:paraId="6BA279CD" w14:textId="77777777" w:rsidR="000E70F7" w:rsidRPr="00180585" w:rsidRDefault="000E70F7" w:rsidP="000E70F7">
            <w:pPr>
              <w:contextualSpacing/>
              <w:rPr>
                <w:rFonts w:cs="Arial"/>
              </w:rPr>
            </w:pPr>
            <w:r w:rsidRPr="00180585">
              <w:rPr>
                <w:rFonts w:cs="Arial"/>
              </w:rPr>
              <w:t>Foster Youth</w:t>
            </w:r>
          </w:p>
        </w:tc>
        <w:tc>
          <w:tcPr>
            <w:tcW w:w="656" w:type="pct"/>
            <w:vAlign w:val="center"/>
          </w:tcPr>
          <w:p w14:paraId="53279433" w14:textId="77777777" w:rsidR="000E70F7" w:rsidRPr="00180585" w:rsidRDefault="000E70F7" w:rsidP="000E70F7">
            <w:pPr>
              <w:contextualSpacing/>
              <w:jc w:val="center"/>
              <w:rPr>
                <w:rFonts w:cs="Arial"/>
              </w:rPr>
            </w:pPr>
            <w:r w:rsidRPr="00180585">
              <w:rPr>
                <w:rFonts w:cs="Arial"/>
              </w:rPr>
              <w:t>-110.0</w:t>
            </w:r>
          </w:p>
        </w:tc>
        <w:tc>
          <w:tcPr>
            <w:tcW w:w="586" w:type="pct"/>
            <w:vAlign w:val="center"/>
          </w:tcPr>
          <w:p w14:paraId="306D4391" w14:textId="77777777" w:rsidR="000E70F7" w:rsidRPr="00180585" w:rsidRDefault="000E70F7" w:rsidP="000E70F7">
            <w:pPr>
              <w:contextualSpacing/>
              <w:jc w:val="center"/>
              <w:rPr>
                <w:rFonts w:cs="Arial"/>
              </w:rPr>
            </w:pPr>
            <w:r w:rsidRPr="00180585">
              <w:rPr>
                <w:rFonts w:cs="Arial"/>
              </w:rPr>
              <w:t>6.8</w:t>
            </w:r>
          </w:p>
        </w:tc>
        <w:tc>
          <w:tcPr>
            <w:tcW w:w="586" w:type="pct"/>
            <w:vAlign w:val="center"/>
          </w:tcPr>
          <w:p w14:paraId="6AC5DFC0"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4425ACEE" w14:textId="77777777" w:rsidR="000E70F7" w:rsidRPr="00180585" w:rsidRDefault="000E70F7" w:rsidP="000E70F7">
            <w:pPr>
              <w:contextualSpacing/>
              <w:jc w:val="center"/>
              <w:rPr>
                <w:rFonts w:cs="Arial"/>
              </w:rPr>
            </w:pPr>
            <w:r w:rsidRPr="00180585">
              <w:rPr>
                <w:rFonts w:cs="Arial"/>
              </w:rPr>
              <w:t>16 points</w:t>
            </w:r>
          </w:p>
        </w:tc>
        <w:tc>
          <w:tcPr>
            <w:tcW w:w="1000" w:type="pct"/>
            <w:vAlign w:val="center"/>
          </w:tcPr>
          <w:p w14:paraId="7467FAC1" w14:textId="77777777" w:rsidR="000E70F7" w:rsidRPr="00180585" w:rsidRDefault="000E70F7" w:rsidP="000E70F7">
            <w:pPr>
              <w:contextualSpacing/>
              <w:jc w:val="center"/>
              <w:rPr>
                <w:rFonts w:cs="Arial"/>
              </w:rPr>
            </w:pPr>
            <w:r w:rsidRPr="00180585">
              <w:rPr>
                <w:rFonts w:cs="Arial"/>
              </w:rPr>
              <w:t>-62.0</w:t>
            </w:r>
          </w:p>
        </w:tc>
      </w:tr>
      <w:tr w:rsidR="000E70F7" w:rsidRPr="00180585" w14:paraId="469E7FF6" w14:textId="77777777" w:rsidTr="000E70F7">
        <w:trPr>
          <w:cantSplit/>
        </w:trPr>
        <w:tc>
          <w:tcPr>
            <w:tcW w:w="1172" w:type="pct"/>
            <w:vAlign w:val="center"/>
          </w:tcPr>
          <w:p w14:paraId="5DCE066C" w14:textId="77777777" w:rsidR="000E70F7" w:rsidRPr="00180585" w:rsidRDefault="000E70F7" w:rsidP="000E70F7">
            <w:pPr>
              <w:contextualSpacing/>
              <w:rPr>
                <w:rFonts w:cs="Arial"/>
              </w:rPr>
            </w:pPr>
            <w:r w:rsidRPr="00180585">
              <w:rPr>
                <w:rFonts w:cs="Arial"/>
              </w:rPr>
              <w:t>Homeless</w:t>
            </w:r>
          </w:p>
        </w:tc>
        <w:tc>
          <w:tcPr>
            <w:tcW w:w="656" w:type="pct"/>
            <w:vAlign w:val="center"/>
          </w:tcPr>
          <w:p w14:paraId="43D93619" w14:textId="77777777" w:rsidR="000E70F7" w:rsidRPr="00180585" w:rsidRDefault="000E70F7" w:rsidP="000E70F7">
            <w:pPr>
              <w:contextualSpacing/>
              <w:jc w:val="center"/>
              <w:rPr>
                <w:rFonts w:cs="Arial"/>
              </w:rPr>
            </w:pPr>
            <w:r w:rsidRPr="00180585">
              <w:rPr>
                <w:rFonts w:cs="Arial"/>
              </w:rPr>
              <w:t>-82.9</w:t>
            </w:r>
          </w:p>
        </w:tc>
        <w:tc>
          <w:tcPr>
            <w:tcW w:w="586" w:type="pct"/>
            <w:vAlign w:val="center"/>
          </w:tcPr>
          <w:p w14:paraId="7EFD4740" w14:textId="77777777" w:rsidR="000E70F7" w:rsidRPr="00180585" w:rsidRDefault="000E70F7" w:rsidP="000E70F7">
            <w:pPr>
              <w:contextualSpacing/>
              <w:jc w:val="center"/>
              <w:rPr>
                <w:rFonts w:cs="Arial"/>
              </w:rPr>
            </w:pPr>
            <w:r w:rsidRPr="00180585">
              <w:rPr>
                <w:rFonts w:cs="Arial"/>
              </w:rPr>
              <w:t>-2.7</w:t>
            </w:r>
          </w:p>
        </w:tc>
        <w:tc>
          <w:tcPr>
            <w:tcW w:w="586" w:type="pct"/>
            <w:vAlign w:val="center"/>
          </w:tcPr>
          <w:p w14:paraId="55A37136"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A3B1455" w14:textId="77777777" w:rsidR="000E70F7" w:rsidRPr="00180585" w:rsidRDefault="000E70F7" w:rsidP="000E70F7">
            <w:pPr>
              <w:contextualSpacing/>
              <w:jc w:val="center"/>
              <w:rPr>
                <w:rFonts w:cs="Arial"/>
              </w:rPr>
            </w:pPr>
            <w:r w:rsidRPr="00180585">
              <w:rPr>
                <w:rFonts w:cs="Arial"/>
              </w:rPr>
              <w:t>12 points</w:t>
            </w:r>
          </w:p>
        </w:tc>
        <w:tc>
          <w:tcPr>
            <w:tcW w:w="1000" w:type="pct"/>
            <w:vAlign w:val="center"/>
          </w:tcPr>
          <w:p w14:paraId="4787FA6A" w14:textId="77777777" w:rsidR="000E70F7" w:rsidRPr="00180585" w:rsidRDefault="000E70F7" w:rsidP="000E70F7">
            <w:pPr>
              <w:contextualSpacing/>
              <w:jc w:val="center"/>
              <w:rPr>
                <w:rFonts w:cs="Arial"/>
              </w:rPr>
            </w:pPr>
            <w:r w:rsidRPr="00180585">
              <w:rPr>
                <w:rFonts w:cs="Arial"/>
              </w:rPr>
              <w:t>-46.9</w:t>
            </w:r>
          </w:p>
        </w:tc>
      </w:tr>
      <w:tr w:rsidR="000E70F7" w:rsidRPr="00180585" w14:paraId="349DA079" w14:textId="77777777" w:rsidTr="000E70F7">
        <w:trPr>
          <w:cantSplit/>
        </w:trPr>
        <w:tc>
          <w:tcPr>
            <w:tcW w:w="1172" w:type="pct"/>
            <w:vAlign w:val="center"/>
          </w:tcPr>
          <w:p w14:paraId="499FD6D6" w14:textId="77777777" w:rsidR="000E70F7" w:rsidRPr="00180585" w:rsidRDefault="000E70F7" w:rsidP="000E70F7">
            <w:pPr>
              <w:contextualSpacing/>
              <w:rPr>
                <w:rFonts w:cs="Arial"/>
              </w:rPr>
            </w:pPr>
            <w:r w:rsidRPr="00180585">
              <w:rPr>
                <w:rFonts w:cs="Arial"/>
              </w:rPr>
              <w:t>Socioeconomically Disadvantaged</w:t>
            </w:r>
          </w:p>
        </w:tc>
        <w:tc>
          <w:tcPr>
            <w:tcW w:w="656" w:type="pct"/>
            <w:vAlign w:val="center"/>
          </w:tcPr>
          <w:p w14:paraId="14019AC0" w14:textId="77777777" w:rsidR="000E70F7" w:rsidRPr="00180585" w:rsidRDefault="000E70F7" w:rsidP="000E70F7">
            <w:pPr>
              <w:contextualSpacing/>
              <w:jc w:val="center"/>
              <w:rPr>
                <w:rFonts w:cs="Arial"/>
              </w:rPr>
            </w:pPr>
            <w:r w:rsidRPr="00180585">
              <w:rPr>
                <w:rFonts w:cs="Arial"/>
              </w:rPr>
              <w:t>-68.6</w:t>
            </w:r>
          </w:p>
        </w:tc>
        <w:tc>
          <w:tcPr>
            <w:tcW w:w="586" w:type="pct"/>
            <w:vAlign w:val="center"/>
          </w:tcPr>
          <w:p w14:paraId="1C9A6469" w14:textId="77777777" w:rsidR="000E70F7" w:rsidRPr="00180585" w:rsidRDefault="000E70F7" w:rsidP="000E70F7">
            <w:pPr>
              <w:contextualSpacing/>
              <w:jc w:val="center"/>
              <w:rPr>
                <w:rFonts w:cs="Arial"/>
              </w:rPr>
            </w:pPr>
            <w:r w:rsidRPr="00180585">
              <w:rPr>
                <w:rFonts w:cs="Arial"/>
              </w:rPr>
              <w:t>-0.3</w:t>
            </w:r>
          </w:p>
        </w:tc>
        <w:tc>
          <w:tcPr>
            <w:tcW w:w="586" w:type="pct"/>
            <w:vAlign w:val="center"/>
          </w:tcPr>
          <w:p w14:paraId="6A0ACD82"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3B7AEB5D" w14:textId="77777777" w:rsidR="000E70F7" w:rsidRPr="00180585" w:rsidRDefault="000E70F7" w:rsidP="000E70F7">
            <w:pPr>
              <w:contextualSpacing/>
              <w:jc w:val="center"/>
              <w:rPr>
                <w:rFonts w:cs="Arial"/>
              </w:rPr>
            </w:pPr>
            <w:r w:rsidRPr="00180585">
              <w:rPr>
                <w:rFonts w:cs="Arial"/>
              </w:rPr>
              <w:t>10 points</w:t>
            </w:r>
          </w:p>
        </w:tc>
        <w:tc>
          <w:tcPr>
            <w:tcW w:w="1000" w:type="pct"/>
            <w:vAlign w:val="center"/>
          </w:tcPr>
          <w:p w14:paraId="75A42147" w14:textId="77777777" w:rsidR="000E70F7" w:rsidRPr="00180585" w:rsidRDefault="000E70F7" w:rsidP="000E70F7">
            <w:pPr>
              <w:contextualSpacing/>
              <w:jc w:val="center"/>
              <w:rPr>
                <w:rFonts w:cs="Arial"/>
              </w:rPr>
            </w:pPr>
            <w:r w:rsidRPr="00180585">
              <w:rPr>
                <w:rFonts w:cs="Arial"/>
              </w:rPr>
              <w:t>-38.6</w:t>
            </w:r>
          </w:p>
        </w:tc>
      </w:tr>
      <w:tr w:rsidR="000E70F7" w:rsidRPr="00180585" w14:paraId="189F58DD" w14:textId="77777777" w:rsidTr="000E70F7">
        <w:trPr>
          <w:cantSplit/>
        </w:trPr>
        <w:tc>
          <w:tcPr>
            <w:tcW w:w="1172" w:type="pct"/>
            <w:vAlign w:val="center"/>
          </w:tcPr>
          <w:p w14:paraId="1E220937" w14:textId="77777777" w:rsidR="000E70F7" w:rsidRPr="00180585" w:rsidRDefault="000E70F7" w:rsidP="000E70F7">
            <w:pPr>
              <w:contextualSpacing/>
              <w:rPr>
                <w:rFonts w:cs="Arial"/>
              </w:rPr>
            </w:pPr>
            <w:r w:rsidRPr="00180585">
              <w:rPr>
                <w:rFonts w:cs="Arial"/>
              </w:rPr>
              <w:t>Students with Disabilities</w:t>
            </w:r>
          </w:p>
        </w:tc>
        <w:tc>
          <w:tcPr>
            <w:tcW w:w="656" w:type="pct"/>
            <w:vAlign w:val="center"/>
          </w:tcPr>
          <w:p w14:paraId="1AC852DB" w14:textId="77777777" w:rsidR="000E70F7" w:rsidRPr="00180585" w:rsidRDefault="000E70F7" w:rsidP="000E70F7">
            <w:pPr>
              <w:contextualSpacing/>
              <w:jc w:val="center"/>
              <w:rPr>
                <w:rFonts w:cs="Arial"/>
              </w:rPr>
            </w:pPr>
            <w:r w:rsidRPr="00180585">
              <w:rPr>
                <w:rFonts w:cs="Arial"/>
              </w:rPr>
              <w:t>-125.0</w:t>
            </w:r>
          </w:p>
        </w:tc>
        <w:tc>
          <w:tcPr>
            <w:tcW w:w="586" w:type="pct"/>
            <w:vAlign w:val="center"/>
          </w:tcPr>
          <w:p w14:paraId="121F672A" w14:textId="77777777" w:rsidR="000E70F7" w:rsidRPr="00180585" w:rsidRDefault="000E70F7" w:rsidP="000E70F7">
            <w:pPr>
              <w:contextualSpacing/>
              <w:jc w:val="center"/>
              <w:rPr>
                <w:rFonts w:cs="Arial"/>
              </w:rPr>
            </w:pPr>
            <w:r w:rsidRPr="00180585">
              <w:rPr>
                <w:rFonts w:cs="Arial"/>
              </w:rPr>
              <w:t>-.09</w:t>
            </w:r>
          </w:p>
        </w:tc>
        <w:tc>
          <w:tcPr>
            <w:tcW w:w="586" w:type="pct"/>
            <w:vAlign w:val="center"/>
          </w:tcPr>
          <w:p w14:paraId="59C5744C" w14:textId="77777777" w:rsidR="000E70F7" w:rsidRPr="00180585" w:rsidRDefault="000E70F7" w:rsidP="000E70F7">
            <w:pPr>
              <w:contextualSpacing/>
              <w:jc w:val="center"/>
              <w:rPr>
                <w:rFonts w:cs="Arial"/>
              </w:rPr>
            </w:pPr>
            <w:r w:rsidRPr="00180585">
              <w:rPr>
                <w:rFonts w:cs="Arial"/>
              </w:rPr>
              <w:t>Red</w:t>
            </w:r>
          </w:p>
        </w:tc>
        <w:tc>
          <w:tcPr>
            <w:tcW w:w="1000" w:type="pct"/>
            <w:vAlign w:val="center"/>
          </w:tcPr>
          <w:p w14:paraId="070B70BD" w14:textId="77777777" w:rsidR="000E70F7" w:rsidRPr="00180585" w:rsidRDefault="000E70F7" w:rsidP="000E70F7">
            <w:pPr>
              <w:contextualSpacing/>
              <w:jc w:val="center"/>
              <w:rPr>
                <w:rFonts w:cs="Arial"/>
              </w:rPr>
            </w:pPr>
            <w:r w:rsidRPr="00180585">
              <w:rPr>
                <w:rFonts w:cs="Arial"/>
              </w:rPr>
              <w:t>18 points</w:t>
            </w:r>
          </w:p>
        </w:tc>
        <w:tc>
          <w:tcPr>
            <w:tcW w:w="1000" w:type="pct"/>
            <w:vAlign w:val="center"/>
          </w:tcPr>
          <w:p w14:paraId="5CF0B011" w14:textId="77777777" w:rsidR="000E70F7" w:rsidRPr="00180585" w:rsidRDefault="000E70F7" w:rsidP="000E70F7">
            <w:pPr>
              <w:contextualSpacing/>
              <w:jc w:val="center"/>
              <w:rPr>
                <w:rFonts w:cs="Arial"/>
              </w:rPr>
            </w:pPr>
            <w:r w:rsidRPr="00180585">
              <w:rPr>
                <w:rFonts w:cs="Arial"/>
              </w:rPr>
              <w:t>-71.0</w:t>
            </w:r>
          </w:p>
        </w:tc>
      </w:tr>
    </w:tbl>
    <w:p w14:paraId="3420E436" w14:textId="77777777" w:rsidR="000E70F7" w:rsidRPr="00180585" w:rsidRDefault="000E70F7" w:rsidP="000E70F7">
      <w:pPr>
        <w:pStyle w:val="NoSpacing"/>
        <w:ind w:left="-450"/>
        <w:rPr>
          <w:rFonts w:cs="Arial"/>
        </w:rPr>
      </w:pPr>
    </w:p>
    <w:p w14:paraId="6CDFC1DB" w14:textId="77777777" w:rsidR="000E70F7" w:rsidRPr="00180585" w:rsidRDefault="000E70F7" w:rsidP="000E70F7">
      <w:pPr>
        <w:rPr>
          <w:rFonts w:cs="Arial"/>
        </w:rPr>
      </w:pPr>
    </w:p>
    <w:p w14:paraId="5F1CF162" w14:textId="6AD9EB22" w:rsidR="000E70F7" w:rsidRPr="00180585" w:rsidRDefault="000E70F7" w:rsidP="000E70F7">
      <w:pPr>
        <w:pStyle w:val="NoSpacing"/>
        <w:ind w:hanging="450"/>
        <w:rPr>
          <w:rFonts w:cs="Arial"/>
        </w:rPr>
      </w:pPr>
      <w:r w:rsidRPr="00180585">
        <w:rPr>
          <w:rFonts w:cs="Arial"/>
          <w:b/>
        </w:rPr>
        <w:lastRenderedPageBreak/>
        <w:t xml:space="preserve">Table </w:t>
      </w:r>
      <w:r>
        <w:rPr>
          <w:rFonts w:cs="Arial"/>
          <w:b/>
        </w:rPr>
        <w:t>13b</w:t>
      </w:r>
      <w:r w:rsidRPr="00180585">
        <w:rPr>
          <w:rFonts w:cs="Arial"/>
          <w:b/>
        </w:rPr>
        <w:t>: State Level Mathematics Data by Student Group</w:t>
      </w:r>
      <w:r w:rsidRPr="00180585">
        <w:rPr>
          <w:rFonts w:cs="Arial"/>
        </w:rPr>
        <w:t xml:space="preserve"> </w:t>
      </w:r>
      <w:r w:rsidRPr="00180585">
        <w:rPr>
          <w:rFonts w:cs="Arial"/>
          <w:b/>
        </w:rPr>
        <w:t>(Grade 11)</w:t>
      </w:r>
    </w:p>
    <w:tbl>
      <w:tblPr>
        <w:tblStyle w:val="TableGrid"/>
        <w:tblW w:w="5237" w:type="pct"/>
        <w:tblInd w:w="-455" w:type="dxa"/>
        <w:tblLayout w:type="fixed"/>
        <w:tblLook w:val="04A0" w:firstRow="1" w:lastRow="0" w:firstColumn="1" w:lastColumn="0" w:noHBand="0" w:noVBand="1"/>
        <w:tblDescription w:val="State Level Mathematics Data by Student Group (Grade 11)"/>
      </w:tblPr>
      <w:tblGrid>
        <w:gridCol w:w="2342"/>
        <w:gridCol w:w="1349"/>
        <w:gridCol w:w="1170"/>
        <w:gridCol w:w="1259"/>
        <w:gridCol w:w="1981"/>
        <w:gridCol w:w="2069"/>
      </w:tblGrid>
      <w:tr w:rsidR="000E70F7" w:rsidRPr="00180585" w14:paraId="780DC3C1" w14:textId="77777777" w:rsidTr="000E70F7">
        <w:trPr>
          <w:cantSplit/>
          <w:trHeight w:val="290"/>
          <w:tblHeader/>
        </w:trPr>
        <w:tc>
          <w:tcPr>
            <w:tcW w:w="1151" w:type="pct"/>
            <w:shd w:val="clear" w:color="auto" w:fill="auto"/>
            <w:noWrap/>
            <w:vAlign w:val="center"/>
          </w:tcPr>
          <w:p w14:paraId="74651C22" w14:textId="77777777" w:rsidR="000E70F7" w:rsidRPr="00180585" w:rsidRDefault="000E70F7" w:rsidP="000E70F7">
            <w:pPr>
              <w:rPr>
                <w:rFonts w:cs="Arial"/>
                <w:b/>
                <w:color w:val="000000"/>
              </w:rPr>
            </w:pPr>
            <w:r w:rsidRPr="00180585">
              <w:rPr>
                <w:rFonts w:cs="Arial"/>
                <w:b/>
                <w:color w:val="000000"/>
              </w:rPr>
              <w:t>Student Group</w:t>
            </w:r>
          </w:p>
        </w:tc>
        <w:tc>
          <w:tcPr>
            <w:tcW w:w="663" w:type="pct"/>
            <w:shd w:val="clear" w:color="auto" w:fill="auto"/>
            <w:noWrap/>
            <w:vAlign w:val="center"/>
          </w:tcPr>
          <w:p w14:paraId="65F534E4" w14:textId="77777777" w:rsidR="000E70F7" w:rsidRPr="00180585" w:rsidRDefault="000E70F7" w:rsidP="000E70F7">
            <w:pPr>
              <w:jc w:val="center"/>
              <w:rPr>
                <w:rFonts w:cs="Arial"/>
                <w:b/>
                <w:color w:val="000000"/>
              </w:rPr>
            </w:pPr>
            <w:r w:rsidRPr="00180585">
              <w:rPr>
                <w:rFonts w:cs="Arial"/>
                <w:b/>
                <w:color w:val="000000"/>
              </w:rPr>
              <w:t>Status</w:t>
            </w:r>
          </w:p>
        </w:tc>
        <w:tc>
          <w:tcPr>
            <w:tcW w:w="575" w:type="pct"/>
            <w:shd w:val="clear" w:color="auto" w:fill="auto"/>
            <w:noWrap/>
            <w:vAlign w:val="center"/>
          </w:tcPr>
          <w:p w14:paraId="0AFB0871" w14:textId="77777777" w:rsidR="000E70F7" w:rsidRPr="00180585" w:rsidRDefault="000E70F7" w:rsidP="000E70F7">
            <w:pPr>
              <w:jc w:val="center"/>
              <w:rPr>
                <w:rFonts w:cs="Arial"/>
                <w:b/>
                <w:color w:val="000000"/>
              </w:rPr>
            </w:pPr>
            <w:r w:rsidRPr="00180585">
              <w:rPr>
                <w:rFonts w:cs="Arial"/>
                <w:b/>
                <w:color w:val="000000"/>
              </w:rPr>
              <w:t>Change</w:t>
            </w:r>
          </w:p>
        </w:tc>
        <w:tc>
          <w:tcPr>
            <w:tcW w:w="619" w:type="pct"/>
            <w:shd w:val="clear" w:color="auto" w:fill="auto"/>
            <w:noWrap/>
            <w:vAlign w:val="center"/>
          </w:tcPr>
          <w:p w14:paraId="5B7F82F5" w14:textId="77777777" w:rsidR="000E70F7" w:rsidRPr="00180585" w:rsidRDefault="000E70F7" w:rsidP="000E70F7">
            <w:pPr>
              <w:jc w:val="center"/>
              <w:rPr>
                <w:rFonts w:cs="Arial"/>
                <w:b/>
                <w:color w:val="000000"/>
              </w:rPr>
            </w:pPr>
            <w:r w:rsidRPr="00180585">
              <w:rPr>
                <w:rFonts w:cs="Arial"/>
                <w:b/>
                <w:color w:val="000000"/>
              </w:rPr>
              <w:t>Color</w:t>
            </w:r>
          </w:p>
        </w:tc>
        <w:tc>
          <w:tcPr>
            <w:tcW w:w="974" w:type="pct"/>
            <w:shd w:val="clear" w:color="auto" w:fill="auto"/>
            <w:vAlign w:val="center"/>
          </w:tcPr>
          <w:p w14:paraId="45CFDBC7" w14:textId="77777777" w:rsidR="000E70F7" w:rsidRPr="00180585" w:rsidRDefault="000E70F7" w:rsidP="000E70F7">
            <w:pPr>
              <w:jc w:val="center"/>
              <w:rPr>
                <w:rFonts w:cs="Arial"/>
                <w:b/>
                <w:color w:val="000000"/>
              </w:rPr>
            </w:pPr>
            <w:r w:rsidRPr="00180585">
              <w:rPr>
                <w:rFonts w:cs="Arial"/>
                <w:b/>
                <w:bCs/>
              </w:rPr>
              <w:t>Average Annual Improvement to Meet Goal</w:t>
            </w:r>
          </w:p>
        </w:tc>
        <w:tc>
          <w:tcPr>
            <w:tcW w:w="1017" w:type="pct"/>
            <w:shd w:val="clear" w:color="auto" w:fill="auto"/>
            <w:vAlign w:val="center"/>
          </w:tcPr>
          <w:p w14:paraId="522F34EA" w14:textId="77777777" w:rsidR="000E70F7" w:rsidRPr="00180585" w:rsidRDefault="000E70F7" w:rsidP="000E70F7">
            <w:pPr>
              <w:jc w:val="center"/>
              <w:rPr>
                <w:rFonts w:cs="Arial"/>
                <w:b/>
                <w:color w:val="000000"/>
              </w:rPr>
            </w:pPr>
            <w:r w:rsidRPr="00180585">
              <w:rPr>
                <w:rFonts w:cs="Arial"/>
                <w:b/>
                <w:bCs/>
              </w:rPr>
              <w:t>Status After Three Years</w:t>
            </w:r>
          </w:p>
        </w:tc>
      </w:tr>
      <w:tr w:rsidR="000E70F7" w:rsidRPr="00180585" w14:paraId="4F23A967" w14:textId="77777777" w:rsidTr="000E70F7">
        <w:trPr>
          <w:cantSplit/>
          <w:trHeight w:val="290"/>
        </w:trPr>
        <w:tc>
          <w:tcPr>
            <w:tcW w:w="1151" w:type="pct"/>
            <w:noWrap/>
            <w:vAlign w:val="center"/>
          </w:tcPr>
          <w:p w14:paraId="431BBFA5" w14:textId="77777777" w:rsidR="000E70F7" w:rsidRPr="00180585" w:rsidRDefault="000E70F7" w:rsidP="000E70F7">
            <w:pPr>
              <w:rPr>
                <w:rFonts w:cs="Arial"/>
                <w:color w:val="000000"/>
              </w:rPr>
            </w:pPr>
            <w:r w:rsidRPr="00180585">
              <w:rPr>
                <w:rFonts w:cs="Arial"/>
                <w:color w:val="000000"/>
              </w:rPr>
              <w:t>All Students</w:t>
            </w:r>
          </w:p>
        </w:tc>
        <w:tc>
          <w:tcPr>
            <w:tcW w:w="663" w:type="pct"/>
            <w:noWrap/>
            <w:vAlign w:val="center"/>
          </w:tcPr>
          <w:p w14:paraId="1A93F296" w14:textId="77777777" w:rsidR="000E70F7" w:rsidRPr="00180585" w:rsidRDefault="000E70F7" w:rsidP="000E70F7">
            <w:pPr>
              <w:jc w:val="center"/>
              <w:rPr>
                <w:rFonts w:cs="Arial"/>
                <w:color w:val="000000"/>
              </w:rPr>
            </w:pPr>
            <w:r w:rsidRPr="00180585">
              <w:rPr>
                <w:rFonts w:cs="Arial"/>
                <w:color w:val="000000"/>
              </w:rPr>
              <w:t>-64.5</w:t>
            </w:r>
          </w:p>
        </w:tc>
        <w:tc>
          <w:tcPr>
            <w:tcW w:w="575" w:type="pct"/>
            <w:noWrap/>
            <w:vAlign w:val="center"/>
          </w:tcPr>
          <w:p w14:paraId="38CE2F92" w14:textId="77777777" w:rsidR="000E70F7" w:rsidRPr="00180585" w:rsidRDefault="000E70F7" w:rsidP="000E70F7">
            <w:pPr>
              <w:jc w:val="center"/>
              <w:rPr>
                <w:rFonts w:cs="Arial"/>
                <w:color w:val="000000"/>
              </w:rPr>
            </w:pPr>
            <w:r w:rsidRPr="00180585">
              <w:rPr>
                <w:rFonts w:cs="Arial"/>
                <w:color w:val="000000"/>
              </w:rPr>
              <w:t>-0.7</w:t>
            </w:r>
          </w:p>
        </w:tc>
        <w:tc>
          <w:tcPr>
            <w:tcW w:w="619" w:type="pct"/>
            <w:noWrap/>
            <w:vAlign w:val="center"/>
          </w:tcPr>
          <w:p w14:paraId="5903CE07"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0203C228" w14:textId="77777777" w:rsidR="000E70F7" w:rsidRPr="00180585" w:rsidRDefault="000E70F7" w:rsidP="000E70F7">
            <w:pPr>
              <w:jc w:val="center"/>
              <w:rPr>
                <w:rFonts w:cs="Arial"/>
                <w:color w:val="000000"/>
              </w:rPr>
            </w:pPr>
            <w:r w:rsidRPr="00180585">
              <w:rPr>
                <w:rFonts w:cs="Arial"/>
                <w:color w:val="000000"/>
              </w:rPr>
              <w:t>9.2</w:t>
            </w:r>
          </w:p>
        </w:tc>
        <w:tc>
          <w:tcPr>
            <w:tcW w:w="1017" w:type="pct"/>
            <w:vAlign w:val="center"/>
          </w:tcPr>
          <w:p w14:paraId="653C2350" w14:textId="77777777" w:rsidR="000E70F7" w:rsidRPr="00180585" w:rsidRDefault="000E70F7" w:rsidP="000E70F7">
            <w:pPr>
              <w:jc w:val="center"/>
              <w:rPr>
                <w:rFonts w:cs="Arial"/>
                <w:color w:val="000000"/>
              </w:rPr>
            </w:pPr>
            <w:r w:rsidRPr="00180585">
              <w:rPr>
                <w:rFonts w:cs="Arial"/>
                <w:color w:val="000000"/>
              </w:rPr>
              <w:t>-36.9</w:t>
            </w:r>
          </w:p>
        </w:tc>
      </w:tr>
      <w:tr w:rsidR="000E70F7" w:rsidRPr="00180585" w14:paraId="66C6DA71" w14:textId="77777777" w:rsidTr="000E70F7">
        <w:trPr>
          <w:cantSplit/>
          <w:trHeight w:val="290"/>
        </w:trPr>
        <w:tc>
          <w:tcPr>
            <w:tcW w:w="1151" w:type="pct"/>
            <w:noWrap/>
            <w:vAlign w:val="center"/>
          </w:tcPr>
          <w:p w14:paraId="2626B022" w14:textId="77777777" w:rsidR="000E70F7" w:rsidRPr="00180585" w:rsidRDefault="000E70F7" w:rsidP="000E70F7">
            <w:pPr>
              <w:rPr>
                <w:rFonts w:cs="Arial"/>
                <w:color w:val="000000"/>
              </w:rPr>
            </w:pPr>
            <w:r w:rsidRPr="00180585">
              <w:rPr>
                <w:rFonts w:cs="Arial"/>
                <w:color w:val="000000"/>
              </w:rPr>
              <w:t>American Indian</w:t>
            </w:r>
          </w:p>
        </w:tc>
        <w:tc>
          <w:tcPr>
            <w:tcW w:w="663" w:type="pct"/>
            <w:noWrap/>
            <w:vAlign w:val="center"/>
          </w:tcPr>
          <w:p w14:paraId="353FC86B" w14:textId="77777777" w:rsidR="000E70F7" w:rsidRPr="00180585" w:rsidRDefault="000E70F7" w:rsidP="000E70F7">
            <w:pPr>
              <w:jc w:val="center"/>
              <w:rPr>
                <w:rFonts w:cs="Arial"/>
                <w:color w:val="000000"/>
              </w:rPr>
            </w:pPr>
            <w:r w:rsidRPr="00180585">
              <w:rPr>
                <w:rFonts w:cs="Arial"/>
                <w:color w:val="000000"/>
              </w:rPr>
              <w:t>-102.7</w:t>
            </w:r>
          </w:p>
        </w:tc>
        <w:tc>
          <w:tcPr>
            <w:tcW w:w="575" w:type="pct"/>
            <w:noWrap/>
            <w:vAlign w:val="center"/>
          </w:tcPr>
          <w:p w14:paraId="6AF86FF5" w14:textId="77777777" w:rsidR="000E70F7" w:rsidRPr="00180585" w:rsidRDefault="000E70F7" w:rsidP="000E70F7">
            <w:pPr>
              <w:jc w:val="center"/>
              <w:rPr>
                <w:rFonts w:cs="Arial"/>
                <w:color w:val="000000"/>
              </w:rPr>
            </w:pPr>
            <w:r w:rsidRPr="00180585">
              <w:rPr>
                <w:rFonts w:cs="Arial"/>
                <w:color w:val="000000"/>
              </w:rPr>
              <w:t>-7.3</w:t>
            </w:r>
          </w:p>
        </w:tc>
        <w:tc>
          <w:tcPr>
            <w:tcW w:w="619" w:type="pct"/>
            <w:noWrap/>
            <w:vAlign w:val="center"/>
          </w:tcPr>
          <w:p w14:paraId="57EC07F5"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14FA28E2" w14:textId="77777777" w:rsidR="000E70F7" w:rsidRPr="00180585" w:rsidRDefault="000E70F7" w:rsidP="000E70F7">
            <w:pPr>
              <w:jc w:val="center"/>
              <w:rPr>
                <w:rFonts w:cs="Arial"/>
                <w:color w:val="000000"/>
              </w:rPr>
            </w:pPr>
            <w:r w:rsidRPr="00180585">
              <w:rPr>
                <w:rFonts w:cs="Arial"/>
                <w:color w:val="000000"/>
              </w:rPr>
              <w:t>14.7</w:t>
            </w:r>
          </w:p>
        </w:tc>
        <w:tc>
          <w:tcPr>
            <w:tcW w:w="1017" w:type="pct"/>
            <w:vAlign w:val="center"/>
          </w:tcPr>
          <w:p w14:paraId="5BFF28A3" w14:textId="77777777" w:rsidR="000E70F7" w:rsidRPr="00180585" w:rsidRDefault="000E70F7" w:rsidP="000E70F7">
            <w:pPr>
              <w:jc w:val="center"/>
              <w:rPr>
                <w:rFonts w:cs="Arial"/>
                <w:color w:val="000000"/>
              </w:rPr>
            </w:pPr>
            <w:r w:rsidRPr="00180585">
              <w:rPr>
                <w:rFonts w:cs="Arial"/>
                <w:color w:val="000000"/>
              </w:rPr>
              <w:t>-58.6</w:t>
            </w:r>
          </w:p>
        </w:tc>
      </w:tr>
      <w:tr w:rsidR="000E70F7" w:rsidRPr="00180585" w14:paraId="7F13FF3B" w14:textId="77777777" w:rsidTr="000E70F7">
        <w:trPr>
          <w:cantSplit/>
          <w:trHeight w:val="290"/>
        </w:trPr>
        <w:tc>
          <w:tcPr>
            <w:tcW w:w="1151" w:type="pct"/>
            <w:noWrap/>
            <w:vAlign w:val="center"/>
          </w:tcPr>
          <w:p w14:paraId="75B70A19" w14:textId="77777777" w:rsidR="000E70F7" w:rsidRPr="00180585" w:rsidRDefault="000E70F7" w:rsidP="000E70F7">
            <w:pPr>
              <w:rPr>
                <w:rFonts w:cs="Arial"/>
                <w:color w:val="000000"/>
              </w:rPr>
            </w:pPr>
            <w:r w:rsidRPr="00180585">
              <w:rPr>
                <w:rFonts w:cs="Arial"/>
                <w:color w:val="000000"/>
              </w:rPr>
              <w:t xml:space="preserve">Asian </w:t>
            </w:r>
          </w:p>
        </w:tc>
        <w:tc>
          <w:tcPr>
            <w:tcW w:w="663" w:type="pct"/>
            <w:noWrap/>
            <w:vAlign w:val="center"/>
          </w:tcPr>
          <w:p w14:paraId="0A0B5440" w14:textId="77777777" w:rsidR="000E70F7" w:rsidRPr="00180585" w:rsidRDefault="000E70F7" w:rsidP="000E70F7">
            <w:pPr>
              <w:jc w:val="center"/>
              <w:rPr>
                <w:rFonts w:cs="Arial"/>
                <w:color w:val="000000"/>
              </w:rPr>
            </w:pPr>
            <w:r w:rsidRPr="00180585">
              <w:rPr>
                <w:rFonts w:cs="Arial"/>
                <w:color w:val="000000"/>
              </w:rPr>
              <w:t>46</w:t>
            </w:r>
          </w:p>
        </w:tc>
        <w:tc>
          <w:tcPr>
            <w:tcW w:w="575" w:type="pct"/>
            <w:noWrap/>
            <w:vAlign w:val="center"/>
          </w:tcPr>
          <w:p w14:paraId="6FABD5C4" w14:textId="77777777" w:rsidR="000E70F7" w:rsidRPr="00180585" w:rsidRDefault="000E70F7" w:rsidP="000E70F7">
            <w:pPr>
              <w:jc w:val="center"/>
              <w:rPr>
                <w:rFonts w:cs="Arial"/>
                <w:color w:val="000000"/>
              </w:rPr>
            </w:pPr>
            <w:r w:rsidRPr="00180585">
              <w:rPr>
                <w:rFonts w:cs="Arial"/>
                <w:color w:val="000000"/>
              </w:rPr>
              <w:t>1.9</w:t>
            </w:r>
          </w:p>
        </w:tc>
        <w:tc>
          <w:tcPr>
            <w:tcW w:w="619" w:type="pct"/>
            <w:noWrap/>
            <w:vAlign w:val="center"/>
          </w:tcPr>
          <w:p w14:paraId="2E34BB16"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37FA10A3"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0F5D084C" w14:textId="77777777" w:rsidR="000E70F7" w:rsidRPr="00180585" w:rsidRDefault="000E70F7" w:rsidP="000E70F7">
            <w:pPr>
              <w:jc w:val="center"/>
              <w:rPr>
                <w:rFonts w:cs="Arial"/>
                <w:color w:val="000000"/>
              </w:rPr>
            </w:pPr>
            <w:r w:rsidRPr="00180585">
              <w:rPr>
                <w:rFonts w:cs="Arial"/>
                <w:color w:val="000000"/>
              </w:rPr>
              <w:t>46.1</w:t>
            </w:r>
          </w:p>
        </w:tc>
      </w:tr>
      <w:tr w:rsidR="000E70F7" w:rsidRPr="00180585" w14:paraId="20099E35" w14:textId="77777777" w:rsidTr="000E70F7">
        <w:trPr>
          <w:cantSplit/>
          <w:trHeight w:val="290"/>
        </w:trPr>
        <w:tc>
          <w:tcPr>
            <w:tcW w:w="1151" w:type="pct"/>
            <w:noWrap/>
            <w:vAlign w:val="center"/>
          </w:tcPr>
          <w:p w14:paraId="3D338068" w14:textId="77777777" w:rsidR="000E70F7" w:rsidRPr="00180585" w:rsidRDefault="000E70F7" w:rsidP="000E70F7">
            <w:pPr>
              <w:rPr>
                <w:rFonts w:cs="Arial"/>
                <w:color w:val="000000"/>
              </w:rPr>
            </w:pPr>
            <w:r w:rsidRPr="00180585">
              <w:rPr>
                <w:rFonts w:cs="Arial"/>
                <w:color w:val="000000"/>
              </w:rPr>
              <w:t xml:space="preserve">Black or African American </w:t>
            </w:r>
          </w:p>
        </w:tc>
        <w:tc>
          <w:tcPr>
            <w:tcW w:w="663" w:type="pct"/>
            <w:noWrap/>
            <w:vAlign w:val="center"/>
          </w:tcPr>
          <w:p w14:paraId="7BD1E6ED" w14:textId="77777777" w:rsidR="000E70F7" w:rsidRPr="00180585" w:rsidRDefault="000E70F7" w:rsidP="000E70F7">
            <w:pPr>
              <w:jc w:val="center"/>
              <w:rPr>
                <w:rFonts w:cs="Arial"/>
                <w:color w:val="000000"/>
              </w:rPr>
            </w:pPr>
            <w:r w:rsidRPr="00180585">
              <w:rPr>
                <w:rFonts w:cs="Arial"/>
                <w:color w:val="000000"/>
              </w:rPr>
              <w:t>-129.8</w:t>
            </w:r>
          </w:p>
        </w:tc>
        <w:tc>
          <w:tcPr>
            <w:tcW w:w="575" w:type="pct"/>
            <w:noWrap/>
            <w:vAlign w:val="center"/>
          </w:tcPr>
          <w:p w14:paraId="3E950770" w14:textId="77777777" w:rsidR="000E70F7" w:rsidRPr="00180585" w:rsidRDefault="000E70F7" w:rsidP="000E70F7">
            <w:pPr>
              <w:jc w:val="center"/>
              <w:rPr>
                <w:rFonts w:cs="Arial"/>
                <w:color w:val="000000"/>
              </w:rPr>
            </w:pPr>
            <w:r w:rsidRPr="00180585">
              <w:rPr>
                <w:rFonts w:cs="Arial"/>
                <w:color w:val="000000"/>
              </w:rPr>
              <w:t>-3.6</w:t>
            </w:r>
          </w:p>
        </w:tc>
        <w:tc>
          <w:tcPr>
            <w:tcW w:w="619" w:type="pct"/>
            <w:noWrap/>
            <w:vAlign w:val="center"/>
          </w:tcPr>
          <w:p w14:paraId="764B188B"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39F989ED" w14:textId="77777777" w:rsidR="000E70F7" w:rsidRPr="00180585" w:rsidRDefault="000E70F7" w:rsidP="000E70F7">
            <w:pPr>
              <w:jc w:val="center"/>
              <w:rPr>
                <w:rFonts w:cs="Arial"/>
                <w:color w:val="000000"/>
              </w:rPr>
            </w:pPr>
            <w:r w:rsidRPr="00180585">
              <w:rPr>
                <w:rFonts w:cs="Arial"/>
                <w:color w:val="000000"/>
              </w:rPr>
              <w:t>18.5</w:t>
            </w:r>
          </w:p>
        </w:tc>
        <w:tc>
          <w:tcPr>
            <w:tcW w:w="1017" w:type="pct"/>
            <w:vAlign w:val="center"/>
          </w:tcPr>
          <w:p w14:paraId="352D25A3" w14:textId="77777777" w:rsidR="000E70F7" w:rsidRPr="00180585" w:rsidRDefault="000E70F7" w:rsidP="000E70F7">
            <w:pPr>
              <w:jc w:val="center"/>
              <w:rPr>
                <w:rFonts w:cs="Arial"/>
                <w:color w:val="000000"/>
              </w:rPr>
            </w:pPr>
            <w:r w:rsidRPr="00180585">
              <w:rPr>
                <w:rFonts w:cs="Arial"/>
                <w:color w:val="000000"/>
              </w:rPr>
              <w:t>-74.3</w:t>
            </w:r>
          </w:p>
        </w:tc>
      </w:tr>
      <w:tr w:rsidR="000E70F7" w:rsidRPr="00180585" w14:paraId="73F561DD" w14:textId="77777777" w:rsidTr="000E70F7">
        <w:trPr>
          <w:cantSplit/>
          <w:trHeight w:val="290"/>
        </w:trPr>
        <w:tc>
          <w:tcPr>
            <w:tcW w:w="1151" w:type="pct"/>
            <w:noWrap/>
            <w:vAlign w:val="center"/>
          </w:tcPr>
          <w:p w14:paraId="2C070F60" w14:textId="77777777" w:rsidR="000E70F7" w:rsidRPr="00180585" w:rsidRDefault="000E70F7" w:rsidP="000E70F7">
            <w:pPr>
              <w:rPr>
                <w:rFonts w:cs="Arial"/>
                <w:color w:val="000000"/>
              </w:rPr>
            </w:pPr>
            <w:r w:rsidRPr="00180585">
              <w:rPr>
                <w:rFonts w:cs="Arial"/>
                <w:color w:val="000000"/>
              </w:rPr>
              <w:t xml:space="preserve">Filipino </w:t>
            </w:r>
          </w:p>
        </w:tc>
        <w:tc>
          <w:tcPr>
            <w:tcW w:w="663" w:type="pct"/>
            <w:noWrap/>
            <w:vAlign w:val="center"/>
          </w:tcPr>
          <w:p w14:paraId="25E5B197" w14:textId="77777777" w:rsidR="000E70F7" w:rsidRPr="00180585" w:rsidRDefault="000E70F7" w:rsidP="000E70F7">
            <w:pPr>
              <w:jc w:val="center"/>
              <w:rPr>
                <w:rFonts w:cs="Arial"/>
                <w:color w:val="000000"/>
              </w:rPr>
            </w:pPr>
            <w:r w:rsidRPr="00180585">
              <w:rPr>
                <w:rFonts w:cs="Arial"/>
                <w:color w:val="000000"/>
              </w:rPr>
              <w:t>-15.2</w:t>
            </w:r>
          </w:p>
        </w:tc>
        <w:tc>
          <w:tcPr>
            <w:tcW w:w="575" w:type="pct"/>
            <w:noWrap/>
            <w:vAlign w:val="center"/>
          </w:tcPr>
          <w:p w14:paraId="77DAADEB" w14:textId="77777777" w:rsidR="000E70F7" w:rsidRPr="00180585" w:rsidRDefault="000E70F7" w:rsidP="000E70F7">
            <w:pPr>
              <w:jc w:val="center"/>
              <w:rPr>
                <w:rFonts w:cs="Arial"/>
                <w:color w:val="000000"/>
              </w:rPr>
            </w:pPr>
            <w:r w:rsidRPr="00180585">
              <w:rPr>
                <w:rFonts w:cs="Arial"/>
                <w:color w:val="000000"/>
              </w:rPr>
              <w:t>-3.9</w:t>
            </w:r>
          </w:p>
        </w:tc>
        <w:tc>
          <w:tcPr>
            <w:tcW w:w="619" w:type="pct"/>
            <w:noWrap/>
            <w:vAlign w:val="center"/>
          </w:tcPr>
          <w:p w14:paraId="1B4EF5D4" w14:textId="77777777" w:rsidR="000E70F7" w:rsidRPr="00180585" w:rsidRDefault="000E70F7" w:rsidP="000E70F7">
            <w:pPr>
              <w:jc w:val="center"/>
              <w:rPr>
                <w:rFonts w:cs="Arial"/>
                <w:color w:val="000000"/>
              </w:rPr>
            </w:pPr>
            <w:r w:rsidRPr="00180585">
              <w:rPr>
                <w:rFonts w:cs="Arial"/>
                <w:color w:val="000000"/>
              </w:rPr>
              <w:t>Yellow</w:t>
            </w:r>
          </w:p>
        </w:tc>
        <w:tc>
          <w:tcPr>
            <w:tcW w:w="974" w:type="pct"/>
            <w:vAlign w:val="center"/>
          </w:tcPr>
          <w:p w14:paraId="3F397765" w14:textId="77777777" w:rsidR="000E70F7" w:rsidRPr="00180585" w:rsidRDefault="000E70F7" w:rsidP="000E70F7">
            <w:pPr>
              <w:jc w:val="center"/>
              <w:rPr>
                <w:rFonts w:cs="Arial"/>
                <w:color w:val="000000"/>
              </w:rPr>
            </w:pPr>
            <w:r w:rsidRPr="00180585">
              <w:rPr>
                <w:rFonts w:cs="Arial"/>
                <w:color w:val="000000"/>
              </w:rPr>
              <w:t>2.2</w:t>
            </w:r>
          </w:p>
        </w:tc>
        <w:tc>
          <w:tcPr>
            <w:tcW w:w="1017" w:type="pct"/>
            <w:vAlign w:val="center"/>
          </w:tcPr>
          <w:p w14:paraId="1AA62C12" w14:textId="77777777" w:rsidR="000E70F7" w:rsidRPr="00180585" w:rsidRDefault="000E70F7" w:rsidP="000E70F7">
            <w:pPr>
              <w:jc w:val="center"/>
              <w:rPr>
                <w:rFonts w:cs="Arial"/>
                <w:color w:val="000000"/>
              </w:rPr>
            </w:pPr>
            <w:r w:rsidRPr="00180585">
              <w:rPr>
                <w:rFonts w:cs="Arial"/>
                <w:color w:val="000000"/>
              </w:rPr>
              <w:t>-8.6</w:t>
            </w:r>
          </w:p>
        </w:tc>
      </w:tr>
      <w:tr w:rsidR="000E70F7" w:rsidRPr="00180585" w14:paraId="263119F7" w14:textId="77777777" w:rsidTr="000E70F7">
        <w:trPr>
          <w:cantSplit/>
          <w:trHeight w:val="290"/>
        </w:trPr>
        <w:tc>
          <w:tcPr>
            <w:tcW w:w="1151" w:type="pct"/>
            <w:noWrap/>
            <w:vAlign w:val="center"/>
          </w:tcPr>
          <w:p w14:paraId="27B84563" w14:textId="77777777" w:rsidR="000E70F7" w:rsidRPr="00180585" w:rsidRDefault="000E70F7" w:rsidP="000E70F7">
            <w:pPr>
              <w:rPr>
                <w:rFonts w:cs="Arial"/>
                <w:color w:val="000000"/>
              </w:rPr>
            </w:pPr>
            <w:r w:rsidRPr="00180585">
              <w:rPr>
                <w:rFonts w:cs="Arial"/>
                <w:color w:val="000000"/>
              </w:rPr>
              <w:t>Hispanic</w:t>
            </w:r>
          </w:p>
        </w:tc>
        <w:tc>
          <w:tcPr>
            <w:tcW w:w="663" w:type="pct"/>
            <w:noWrap/>
            <w:vAlign w:val="center"/>
          </w:tcPr>
          <w:p w14:paraId="634AA23B" w14:textId="77777777" w:rsidR="000E70F7" w:rsidRPr="00180585" w:rsidRDefault="000E70F7" w:rsidP="000E70F7">
            <w:pPr>
              <w:jc w:val="center"/>
              <w:rPr>
                <w:rFonts w:cs="Arial"/>
                <w:color w:val="000000"/>
              </w:rPr>
            </w:pPr>
            <w:r w:rsidRPr="00180585">
              <w:rPr>
                <w:rFonts w:cs="Arial"/>
                <w:color w:val="000000"/>
              </w:rPr>
              <w:t>-99.7</w:t>
            </w:r>
          </w:p>
        </w:tc>
        <w:tc>
          <w:tcPr>
            <w:tcW w:w="575" w:type="pct"/>
            <w:noWrap/>
            <w:vAlign w:val="center"/>
          </w:tcPr>
          <w:p w14:paraId="413EA546" w14:textId="77777777" w:rsidR="000E70F7" w:rsidRPr="00180585" w:rsidRDefault="000E70F7" w:rsidP="000E70F7">
            <w:pPr>
              <w:jc w:val="center"/>
              <w:rPr>
                <w:rFonts w:cs="Arial"/>
                <w:color w:val="000000"/>
              </w:rPr>
            </w:pPr>
            <w:r w:rsidRPr="00180585">
              <w:rPr>
                <w:rFonts w:cs="Arial"/>
                <w:color w:val="000000"/>
              </w:rPr>
              <w:t>-4.3</w:t>
            </w:r>
          </w:p>
        </w:tc>
        <w:tc>
          <w:tcPr>
            <w:tcW w:w="619" w:type="pct"/>
            <w:noWrap/>
            <w:vAlign w:val="center"/>
          </w:tcPr>
          <w:p w14:paraId="1B57413A"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7D6E1CE4" w14:textId="77777777" w:rsidR="000E70F7" w:rsidRPr="00180585" w:rsidRDefault="000E70F7" w:rsidP="000E70F7">
            <w:pPr>
              <w:jc w:val="center"/>
              <w:rPr>
                <w:rFonts w:cs="Arial"/>
                <w:color w:val="000000"/>
              </w:rPr>
            </w:pPr>
            <w:r w:rsidRPr="00180585">
              <w:rPr>
                <w:rFonts w:cs="Arial"/>
                <w:color w:val="000000"/>
              </w:rPr>
              <w:t>14.2</w:t>
            </w:r>
          </w:p>
        </w:tc>
        <w:tc>
          <w:tcPr>
            <w:tcW w:w="1017" w:type="pct"/>
            <w:vAlign w:val="center"/>
          </w:tcPr>
          <w:p w14:paraId="04575A55" w14:textId="77777777" w:rsidR="000E70F7" w:rsidRPr="00180585" w:rsidRDefault="000E70F7" w:rsidP="000E70F7">
            <w:pPr>
              <w:jc w:val="center"/>
              <w:rPr>
                <w:rFonts w:cs="Arial"/>
                <w:color w:val="000000"/>
              </w:rPr>
            </w:pPr>
            <w:r w:rsidRPr="00180585">
              <w:rPr>
                <w:rFonts w:cs="Arial"/>
                <w:color w:val="000000"/>
              </w:rPr>
              <w:t>-57.1</w:t>
            </w:r>
          </w:p>
        </w:tc>
      </w:tr>
      <w:tr w:rsidR="000E70F7" w:rsidRPr="00180585" w14:paraId="0F366C7D" w14:textId="77777777" w:rsidTr="000E70F7">
        <w:trPr>
          <w:cantSplit/>
          <w:trHeight w:val="290"/>
        </w:trPr>
        <w:tc>
          <w:tcPr>
            <w:tcW w:w="1151" w:type="pct"/>
            <w:noWrap/>
            <w:vAlign w:val="center"/>
          </w:tcPr>
          <w:p w14:paraId="44BDDD37" w14:textId="77777777" w:rsidR="000E70F7" w:rsidRPr="00180585" w:rsidRDefault="000E70F7" w:rsidP="000E70F7">
            <w:pPr>
              <w:rPr>
                <w:rFonts w:cs="Arial"/>
                <w:color w:val="000000"/>
              </w:rPr>
            </w:pPr>
            <w:r w:rsidRPr="00180585">
              <w:rPr>
                <w:rFonts w:cs="Arial"/>
                <w:color w:val="000000"/>
              </w:rPr>
              <w:t xml:space="preserve">Pacific Islander </w:t>
            </w:r>
          </w:p>
        </w:tc>
        <w:tc>
          <w:tcPr>
            <w:tcW w:w="663" w:type="pct"/>
            <w:noWrap/>
            <w:vAlign w:val="center"/>
          </w:tcPr>
          <w:p w14:paraId="42DC6192" w14:textId="77777777" w:rsidR="000E70F7" w:rsidRPr="00180585" w:rsidRDefault="000E70F7" w:rsidP="000E70F7">
            <w:pPr>
              <w:jc w:val="center"/>
              <w:rPr>
                <w:rFonts w:cs="Arial"/>
                <w:color w:val="000000"/>
              </w:rPr>
            </w:pPr>
            <w:r w:rsidRPr="00180585">
              <w:rPr>
                <w:rFonts w:cs="Arial"/>
                <w:color w:val="000000"/>
              </w:rPr>
              <w:t>-92.4</w:t>
            </w:r>
          </w:p>
        </w:tc>
        <w:tc>
          <w:tcPr>
            <w:tcW w:w="575" w:type="pct"/>
            <w:noWrap/>
            <w:vAlign w:val="center"/>
          </w:tcPr>
          <w:p w14:paraId="1B97E8AC" w14:textId="77777777" w:rsidR="000E70F7" w:rsidRPr="00180585" w:rsidRDefault="000E70F7" w:rsidP="000E70F7">
            <w:pPr>
              <w:jc w:val="center"/>
              <w:rPr>
                <w:rFonts w:cs="Arial"/>
                <w:color w:val="000000"/>
              </w:rPr>
            </w:pPr>
            <w:r w:rsidRPr="00180585">
              <w:rPr>
                <w:rFonts w:cs="Arial"/>
                <w:color w:val="000000"/>
              </w:rPr>
              <w:t>-7.2</w:t>
            </w:r>
          </w:p>
        </w:tc>
        <w:tc>
          <w:tcPr>
            <w:tcW w:w="619" w:type="pct"/>
            <w:noWrap/>
            <w:vAlign w:val="center"/>
          </w:tcPr>
          <w:p w14:paraId="2DC5BEAA"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163051BB" w14:textId="77777777" w:rsidR="000E70F7" w:rsidRPr="00180585" w:rsidRDefault="000E70F7" w:rsidP="000E70F7">
            <w:pPr>
              <w:jc w:val="center"/>
              <w:rPr>
                <w:rFonts w:cs="Arial"/>
                <w:color w:val="000000"/>
              </w:rPr>
            </w:pPr>
            <w:r w:rsidRPr="00180585">
              <w:rPr>
                <w:rFonts w:cs="Arial"/>
                <w:color w:val="000000"/>
              </w:rPr>
              <w:t>13.2</w:t>
            </w:r>
          </w:p>
        </w:tc>
        <w:tc>
          <w:tcPr>
            <w:tcW w:w="1017" w:type="pct"/>
            <w:vAlign w:val="center"/>
          </w:tcPr>
          <w:p w14:paraId="56BC41D5" w14:textId="77777777" w:rsidR="000E70F7" w:rsidRPr="00180585" w:rsidRDefault="000E70F7" w:rsidP="000E70F7">
            <w:pPr>
              <w:jc w:val="center"/>
              <w:rPr>
                <w:rFonts w:cs="Arial"/>
                <w:color w:val="000000"/>
              </w:rPr>
            </w:pPr>
            <w:r w:rsidRPr="00180585">
              <w:rPr>
                <w:rFonts w:cs="Arial"/>
                <w:color w:val="000000"/>
              </w:rPr>
              <w:t>-52.8</w:t>
            </w:r>
          </w:p>
        </w:tc>
      </w:tr>
      <w:tr w:rsidR="000E70F7" w:rsidRPr="00180585" w14:paraId="21190E78" w14:textId="77777777" w:rsidTr="000E70F7">
        <w:trPr>
          <w:cantSplit/>
          <w:trHeight w:val="290"/>
        </w:trPr>
        <w:tc>
          <w:tcPr>
            <w:tcW w:w="1151" w:type="pct"/>
            <w:noWrap/>
            <w:vAlign w:val="center"/>
          </w:tcPr>
          <w:p w14:paraId="35EC9E4D" w14:textId="77777777" w:rsidR="000E70F7" w:rsidRPr="00180585" w:rsidRDefault="000E70F7" w:rsidP="000E70F7">
            <w:pPr>
              <w:rPr>
                <w:rFonts w:cs="Arial"/>
                <w:color w:val="000000"/>
              </w:rPr>
            </w:pPr>
            <w:r w:rsidRPr="00180585">
              <w:rPr>
                <w:rFonts w:cs="Arial"/>
                <w:color w:val="000000"/>
              </w:rPr>
              <w:t>Two or More Races</w:t>
            </w:r>
          </w:p>
        </w:tc>
        <w:tc>
          <w:tcPr>
            <w:tcW w:w="663" w:type="pct"/>
            <w:noWrap/>
            <w:vAlign w:val="center"/>
          </w:tcPr>
          <w:p w14:paraId="5181ADDD" w14:textId="77777777" w:rsidR="000E70F7" w:rsidRPr="00180585" w:rsidRDefault="000E70F7" w:rsidP="000E70F7">
            <w:pPr>
              <w:jc w:val="center"/>
              <w:rPr>
                <w:rFonts w:cs="Arial"/>
                <w:color w:val="000000"/>
              </w:rPr>
            </w:pPr>
            <w:r w:rsidRPr="00180585">
              <w:rPr>
                <w:rFonts w:cs="Arial"/>
                <w:color w:val="000000"/>
              </w:rPr>
              <w:t>-34.1</w:t>
            </w:r>
          </w:p>
        </w:tc>
        <w:tc>
          <w:tcPr>
            <w:tcW w:w="575" w:type="pct"/>
            <w:noWrap/>
            <w:vAlign w:val="center"/>
          </w:tcPr>
          <w:p w14:paraId="76F7D278" w14:textId="77777777" w:rsidR="000E70F7" w:rsidRPr="00180585" w:rsidRDefault="000E70F7" w:rsidP="000E70F7">
            <w:pPr>
              <w:jc w:val="center"/>
              <w:rPr>
                <w:rFonts w:cs="Arial"/>
                <w:color w:val="000000"/>
              </w:rPr>
            </w:pPr>
            <w:r w:rsidRPr="00180585">
              <w:rPr>
                <w:rFonts w:cs="Arial"/>
                <w:color w:val="000000"/>
              </w:rPr>
              <w:t>2.8</w:t>
            </w:r>
          </w:p>
        </w:tc>
        <w:tc>
          <w:tcPr>
            <w:tcW w:w="619" w:type="pct"/>
            <w:noWrap/>
            <w:vAlign w:val="center"/>
          </w:tcPr>
          <w:p w14:paraId="1C5247F9"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1B9FD109" w14:textId="77777777" w:rsidR="000E70F7" w:rsidRPr="00180585" w:rsidRDefault="000E70F7" w:rsidP="000E70F7">
            <w:pPr>
              <w:jc w:val="center"/>
              <w:rPr>
                <w:rFonts w:cs="Arial"/>
                <w:color w:val="000000"/>
              </w:rPr>
            </w:pPr>
            <w:r w:rsidRPr="00180585">
              <w:rPr>
                <w:rFonts w:cs="Arial"/>
                <w:color w:val="000000"/>
              </w:rPr>
              <w:t>4.9</w:t>
            </w:r>
          </w:p>
        </w:tc>
        <w:tc>
          <w:tcPr>
            <w:tcW w:w="1017" w:type="pct"/>
            <w:vAlign w:val="center"/>
          </w:tcPr>
          <w:p w14:paraId="5D22F4E0" w14:textId="77777777" w:rsidR="000E70F7" w:rsidRPr="00180585" w:rsidRDefault="000E70F7" w:rsidP="000E70F7">
            <w:pPr>
              <w:jc w:val="center"/>
              <w:rPr>
                <w:rFonts w:cs="Arial"/>
                <w:color w:val="000000"/>
              </w:rPr>
            </w:pPr>
            <w:r w:rsidRPr="00180585">
              <w:rPr>
                <w:rFonts w:cs="Arial"/>
                <w:color w:val="000000"/>
              </w:rPr>
              <w:t>-19.4</w:t>
            </w:r>
          </w:p>
        </w:tc>
      </w:tr>
      <w:tr w:rsidR="000E70F7" w:rsidRPr="00180585" w14:paraId="4F2C4517" w14:textId="77777777" w:rsidTr="000E70F7">
        <w:trPr>
          <w:cantSplit/>
          <w:trHeight w:val="290"/>
        </w:trPr>
        <w:tc>
          <w:tcPr>
            <w:tcW w:w="1151" w:type="pct"/>
            <w:noWrap/>
            <w:vAlign w:val="center"/>
          </w:tcPr>
          <w:p w14:paraId="594CC3F2" w14:textId="77777777" w:rsidR="000E70F7" w:rsidRPr="00180585" w:rsidRDefault="000E70F7" w:rsidP="000E70F7">
            <w:pPr>
              <w:rPr>
                <w:rFonts w:cs="Arial"/>
                <w:color w:val="000000"/>
              </w:rPr>
            </w:pPr>
            <w:r w:rsidRPr="00180585">
              <w:rPr>
                <w:rFonts w:cs="Arial"/>
                <w:color w:val="000000"/>
              </w:rPr>
              <w:t>White</w:t>
            </w:r>
          </w:p>
        </w:tc>
        <w:tc>
          <w:tcPr>
            <w:tcW w:w="663" w:type="pct"/>
            <w:noWrap/>
            <w:vAlign w:val="center"/>
          </w:tcPr>
          <w:p w14:paraId="7105F726" w14:textId="77777777" w:rsidR="000E70F7" w:rsidRPr="00180585" w:rsidRDefault="000E70F7" w:rsidP="000E70F7">
            <w:pPr>
              <w:jc w:val="center"/>
              <w:rPr>
                <w:rFonts w:cs="Arial"/>
                <w:color w:val="000000"/>
              </w:rPr>
            </w:pPr>
            <w:r w:rsidRPr="00180585">
              <w:rPr>
                <w:rFonts w:cs="Arial"/>
                <w:color w:val="000000"/>
              </w:rPr>
              <w:t>-34.4</w:t>
            </w:r>
          </w:p>
        </w:tc>
        <w:tc>
          <w:tcPr>
            <w:tcW w:w="575" w:type="pct"/>
            <w:noWrap/>
            <w:vAlign w:val="center"/>
          </w:tcPr>
          <w:p w14:paraId="0CE75DA6" w14:textId="77777777" w:rsidR="000E70F7" w:rsidRPr="00180585" w:rsidRDefault="000E70F7" w:rsidP="000E70F7">
            <w:pPr>
              <w:jc w:val="center"/>
              <w:rPr>
                <w:rFonts w:cs="Arial"/>
                <w:color w:val="000000"/>
              </w:rPr>
            </w:pPr>
            <w:r w:rsidRPr="00180585">
              <w:rPr>
                <w:rFonts w:cs="Arial"/>
                <w:color w:val="000000"/>
              </w:rPr>
              <w:t>3.3</w:t>
            </w:r>
          </w:p>
        </w:tc>
        <w:tc>
          <w:tcPr>
            <w:tcW w:w="619" w:type="pct"/>
            <w:noWrap/>
            <w:vAlign w:val="center"/>
          </w:tcPr>
          <w:p w14:paraId="23007210" w14:textId="77777777" w:rsidR="000E70F7" w:rsidRPr="00180585" w:rsidRDefault="000E70F7" w:rsidP="000E70F7">
            <w:pPr>
              <w:jc w:val="center"/>
              <w:rPr>
                <w:rFonts w:cs="Arial"/>
                <w:color w:val="000000"/>
              </w:rPr>
            </w:pPr>
            <w:r w:rsidRPr="00180585">
              <w:rPr>
                <w:rFonts w:cs="Arial"/>
                <w:color w:val="000000"/>
              </w:rPr>
              <w:t>Yellow</w:t>
            </w:r>
          </w:p>
        </w:tc>
        <w:tc>
          <w:tcPr>
            <w:tcW w:w="974" w:type="pct"/>
            <w:vAlign w:val="center"/>
          </w:tcPr>
          <w:p w14:paraId="63249199" w14:textId="77777777" w:rsidR="000E70F7" w:rsidRPr="00180585" w:rsidRDefault="000E70F7" w:rsidP="000E70F7">
            <w:pPr>
              <w:jc w:val="center"/>
              <w:rPr>
                <w:rFonts w:cs="Arial"/>
                <w:color w:val="000000"/>
              </w:rPr>
            </w:pPr>
            <w:r w:rsidRPr="00180585">
              <w:rPr>
                <w:rFonts w:cs="Arial"/>
                <w:color w:val="000000"/>
              </w:rPr>
              <w:t>4.9</w:t>
            </w:r>
          </w:p>
        </w:tc>
        <w:tc>
          <w:tcPr>
            <w:tcW w:w="1017" w:type="pct"/>
            <w:vAlign w:val="center"/>
          </w:tcPr>
          <w:p w14:paraId="0CF286DB" w14:textId="77777777" w:rsidR="000E70F7" w:rsidRPr="00180585" w:rsidRDefault="000E70F7" w:rsidP="000E70F7">
            <w:pPr>
              <w:jc w:val="center"/>
              <w:rPr>
                <w:rFonts w:cs="Arial"/>
                <w:color w:val="000000"/>
              </w:rPr>
            </w:pPr>
            <w:r w:rsidRPr="00180585">
              <w:rPr>
                <w:rFonts w:cs="Arial"/>
                <w:color w:val="000000"/>
              </w:rPr>
              <w:t>-19.7</w:t>
            </w:r>
          </w:p>
        </w:tc>
      </w:tr>
      <w:tr w:rsidR="000E70F7" w:rsidRPr="00180585" w14:paraId="2A8CD980" w14:textId="77777777" w:rsidTr="000E70F7">
        <w:trPr>
          <w:cantSplit/>
          <w:trHeight w:val="290"/>
        </w:trPr>
        <w:tc>
          <w:tcPr>
            <w:tcW w:w="1151" w:type="pct"/>
            <w:noWrap/>
            <w:vAlign w:val="center"/>
          </w:tcPr>
          <w:p w14:paraId="706372C5" w14:textId="77777777" w:rsidR="000E70F7" w:rsidRPr="00180585" w:rsidRDefault="000E70F7" w:rsidP="000E70F7">
            <w:pPr>
              <w:rPr>
                <w:rFonts w:cs="Arial"/>
                <w:color w:val="000000"/>
              </w:rPr>
            </w:pPr>
            <w:r w:rsidRPr="00180585">
              <w:rPr>
                <w:rFonts w:cs="Arial"/>
                <w:color w:val="000000"/>
              </w:rPr>
              <w:t xml:space="preserve">English Learner </w:t>
            </w:r>
          </w:p>
        </w:tc>
        <w:tc>
          <w:tcPr>
            <w:tcW w:w="663" w:type="pct"/>
            <w:noWrap/>
            <w:vAlign w:val="center"/>
          </w:tcPr>
          <w:p w14:paraId="3236F397" w14:textId="77777777" w:rsidR="000E70F7" w:rsidRPr="00180585" w:rsidRDefault="000E70F7" w:rsidP="000E70F7">
            <w:pPr>
              <w:jc w:val="center"/>
              <w:rPr>
                <w:rFonts w:cs="Arial"/>
                <w:color w:val="000000"/>
              </w:rPr>
            </w:pPr>
            <w:r w:rsidRPr="00180585">
              <w:rPr>
                <w:rFonts w:cs="Arial"/>
                <w:color w:val="000000"/>
              </w:rPr>
              <w:t>-153</w:t>
            </w:r>
          </w:p>
        </w:tc>
        <w:tc>
          <w:tcPr>
            <w:tcW w:w="575" w:type="pct"/>
            <w:noWrap/>
            <w:vAlign w:val="center"/>
          </w:tcPr>
          <w:p w14:paraId="012BC3CC" w14:textId="77777777" w:rsidR="000E70F7" w:rsidRPr="00180585" w:rsidRDefault="000E70F7" w:rsidP="000E70F7">
            <w:pPr>
              <w:jc w:val="center"/>
              <w:rPr>
                <w:rFonts w:cs="Arial"/>
                <w:color w:val="000000"/>
              </w:rPr>
            </w:pPr>
            <w:r w:rsidRPr="00180585">
              <w:rPr>
                <w:rFonts w:cs="Arial"/>
                <w:color w:val="000000"/>
              </w:rPr>
              <w:t>-8.2</w:t>
            </w:r>
          </w:p>
        </w:tc>
        <w:tc>
          <w:tcPr>
            <w:tcW w:w="619" w:type="pct"/>
            <w:noWrap/>
            <w:vAlign w:val="center"/>
          </w:tcPr>
          <w:p w14:paraId="070317B8"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1CB1A093" w14:textId="77777777" w:rsidR="000E70F7" w:rsidRPr="00180585" w:rsidRDefault="000E70F7" w:rsidP="000E70F7">
            <w:pPr>
              <w:jc w:val="center"/>
              <w:rPr>
                <w:rFonts w:cs="Arial"/>
                <w:color w:val="000000"/>
              </w:rPr>
            </w:pPr>
            <w:r w:rsidRPr="00180585">
              <w:rPr>
                <w:rFonts w:cs="Arial"/>
                <w:color w:val="000000"/>
              </w:rPr>
              <w:t>21.9</w:t>
            </w:r>
          </w:p>
        </w:tc>
        <w:tc>
          <w:tcPr>
            <w:tcW w:w="1017" w:type="pct"/>
            <w:vAlign w:val="center"/>
          </w:tcPr>
          <w:p w14:paraId="6569E541" w14:textId="77777777" w:rsidR="000E70F7" w:rsidRPr="00180585" w:rsidRDefault="000E70F7" w:rsidP="000E70F7">
            <w:pPr>
              <w:jc w:val="center"/>
              <w:rPr>
                <w:rFonts w:cs="Arial"/>
                <w:color w:val="000000"/>
              </w:rPr>
            </w:pPr>
            <w:r w:rsidRPr="00180585">
              <w:rPr>
                <w:rFonts w:cs="Arial"/>
                <w:color w:val="000000"/>
              </w:rPr>
              <w:t>-87.3</w:t>
            </w:r>
          </w:p>
        </w:tc>
      </w:tr>
      <w:tr w:rsidR="000E70F7" w:rsidRPr="00180585" w14:paraId="6F2BBC86" w14:textId="77777777" w:rsidTr="000E70F7">
        <w:trPr>
          <w:cantSplit/>
          <w:trHeight w:val="290"/>
        </w:trPr>
        <w:tc>
          <w:tcPr>
            <w:tcW w:w="1151" w:type="pct"/>
            <w:noWrap/>
            <w:vAlign w:val="center"/>
          </w:tcPr>
          <w:p w14:paraId="7880CE6D" w14:textId="77777777" w:rsidR="000E70F7" w:rsidRPr="00180585" w:rsidRDefault="000E70F7" w:rsidP="000E70F7">
            <w:pPr>
              <w:rPr>
                <w:rFonts w:cs="Arial"/>
                <w:color w:val="000000"/>
              </w:rPr>
            </w:pPr>
            <w:r w:rsidRPr="00180585">
              <w:rPr>
                <w:rFonts w:cs="Arial"/>
                <w:color w:val="000000"/>
              </w:rPr>
              <w:t>Foster</w:t>
            </w:r>
          </w:p>
        </w:tc>
        <w:tc>
          <w:tcPr>
            <w:tcW w:w="663" w:type="pct"/>
            <w:noWrap/>
            <w:vAlign w:val="center"/>
          </w:tcPr>
          <w:p w14:paraId="007C1E04" w14:textId="77777777" w:rsidR="000E70F7" w:rsidRPr="00180585" w:rsidRDefault="000E70F7" w:rsidP="000E70F7">
            <w:pPr>
              <w:jc w:val="center"/>
              <w:rPr>
                <w:rFonts w:cs="Arial"/>
                <w:color w:val="000000"/>
              </w:rPr>
            </w:pPr>
            <w:r w:rsidRPr="00180585">
              <w:rPr>
                <w:rFonts w:cs="Arial"/>
                <w:color w:val="000000"/>
              </w:rPr>
              <w:t>-193.6</w:t>
            </w:r>
          </w:p>
        </w:tc>
        <w:tc>
          <w:tcPr>
            <w:tcW w:w="575" w:type="pct"/>
            <w:noWrap/>
            <w:vAlign w:val="center"/>
          </w:tcPr>
          <w:p w14:paraId="34984104" w14:textId="77777777" w:rsidR="000E70F7" w:rsidRPr="00180585" w:rsidRDefault="000E70F7" w:rsidP="000E70F7">
            <w:pPr>
              <w:jc w:val="center"/>
              <w:rPr>
                <w:rFonts w:cs="Arial"/>
                <w:color w:val="000000"/>
              </w:rPr>
            </w:pPr>
            <w:r w:rsidRPr="00180585">
              <w:rPr>
                <w:rFonts w:cs="Arial"/>
                <w:color w:val="000000"/>
              </w:rPr>
              <w:t>-3.5</w:t>
            </w:r>
          </w:p>
        </w:tc>
        <w:tc>
          <w:tcPr>
            <w:tcW w:w="619" w:type="pct"/>
            <w:noWrap/>
            <w:vAlign w:val="center"/>
          </w:tcPr>
          <w:p w14:paraId="50030DD2"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20360EB0" w14:textId="77777777" w:rsidR="000E70F7" w:rsidRPr="00180585" w:rsidRDefault="000E70F7" w:rsidP="000E70F7">
            <w:pPr>
              <w:jc w:val="center"/>
              <w:rPr>
                <w:rFonts w:cs="Arial"/>
                <w:color w:val="000000"/>
              </w:rPr>
            </w:pPr>
            <w:r w:rsidRPr="00180585">
              <w:rPr>
                <w:rFonts w:cs="Arial"/>
                <w:color w:val="000000"/>
              </w:rPr>
              <w:t>27.7</w:t>
            </w:r>
          </w:p>
        </w:tc>
        <w:tc>
          <w:tcPr>
            <w:tcW w:w="1017" w:type="pct"/>
            <w:vAlign w:val="center"/>
          </w:tcPr>
          <w:p w14:paraId="54DE4C8E" w14:textId="77777777" w:rsidR="000E70F7" w:rsidRPr="00180585" w:rsidRDefault="000E70F7" w:rsidP="000E70F7">
            <w:pPr>
              <w:jc w:val="center"/>
              <w:rPr>
                <w:rFonts w:cs="Arial"/>
                <w:color w:val="000000"/>
              </w:rPr>
            </w:pPr>
            <w:r w:rsidRPr="00180585">
              <w:rPr>
                <w:rFonts w:cs="Arial"/>
                <w:color w:val="000000"/>
              </w:rPr>
              <w:t>-110.5</w:t>
            </w:r>
          </w:p>
        </w:tc>
      </w:tr>
      <w:tr w:rsidR="000E70F7" w:rsidRPr="00180585" w14:paraId="362C9C74" w14:textId="77777777" w:rsidTr="000E70F7">
        <w:trPr>
          <w:cantSplit/>
          <w:trHeight w:val="290"/>
        </w:trPr>
        <w:tc>
          <w:tcPr>
            <w:tcW w:w="1151" w:type="pct"/>
            <w:noWrap/>
            <w:vAlign w:val="center"/>
          </w:tcPr>
          <w:p w14:paraId="7BEC51D1" w14:textId="77777777" w:rsidR="000E70F7" w:rsidRPr="00180585" w:rsidRDefault="000E70F7" w:rsidP="000E70F7">
            <w:pPr>
              <w:rPr>
                <w:rFonts w:cs="Arial"/>
                <w:color w:val="000000"/>
              </w:rPr>
            </w:pPr>
            <w:r w:rsidRPr="00180585">
              <w:rPr>
                <w:rFonts w:cs="Arial"/>
                <w:color w:val="000000"/>
              </w:rPr>
              <w:t>Homeless</w:t>
            </w:r>
          </w:p>
        </w:tc>
        <w:tc>
          <w:tcPr>
            <w:tcW w:w="663" w:type="pct"/>
            <w:noWrap/>
            <w:vAlign w:val="center"/>
          </w:tcPr>
          <w:p w14:paraId="340BC9EB" w14:textId="77777777" w:rsidR="000E70F7" w:rsidRPr="00180585" w:rsidRDefault="000E70F7" w:rsidP="000E70F7">
            <w:pPr>
              <w:jc w:val="center"/>
              <w:rPr>
                <w:rFonts w:cs="Arial"/>
                <w:color w:val="000000"/>
              </w:rPr>
            </w:pPr>
            <w:r w:rsidRPr="00180585">
              <w:rPr>
                <w:rFonts w:cs="Arial"/>
                <w:color w:val="000000"/>
              </w:rPr>
              <w:t>-124.7</w:t>
            </w:r>
          </w:p>
        </w:tc>
        <w:tc>
          <w:tcPr>
            <w:tcW w:w="575" w:type="pct"/>
            <w:noWrap/>
            <w:vAlign w:val="center"/>
          </w:tcPr>
          <w:p w14:paraId="434E141D" w14:textId="77777777" w:rsidR="000E70F7" w:rsidRPr="00180585" w:rsidRDefault="000E70F7" w:rsidP="000E70F7">
            <w:pPr>
              <w:jc w:val="center"/>
              <w:rPr>
                <w:rFonts w:cs="Arial"/>
                <w:color w:val="000000"/>
              </w:rPr>
            </w:pPr>
            <w:r w:rsidRPr="00180585">
              <w:rPr>
                <w:rFonts w:cs="Arial"/>
                <w:color w:val="000000"/>
              </w:rPr>
              <w:t>-13.4</w:t>
            </w:r>
          </w:p>
        </w:tc>
        <w:tc>
          <w:tcPr>
            <w:tcW w:w="619" w:type="pct"/>
            <w:noWrap/>
            <w:vAlign w:val="center"/>
          </w:tcPr>
          <w:p w14:paraId="25666AE9"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65204655" w14:textId="77777777" w:rsidR="000E70F7" w:rsidRPr="00180585" w:rsidRDefault="000E70F7" w:rsidP="000E70F7">
            <w:pPr>
              <w:jc w:val="center"/>
              <w:rPr>
                <w:rFonts w:cs="Arial"/>
                <w:color w:val="000000"/>
              </w:rPr>
            </w:pPr>
            <w:r w:rsidRPr="00180585">
              <w:rPr>
                <w:rFonts w:cs="Arial"/>
                <w:color w:val="000000"/>
              </w:rPr>
              <w:t>17.8</w:t>
            </w:r>
          </w:p>
        </w:tc>
        <w:tc>
          <w:tcPr>
            <w:tcW w:w="1017" w:type="pct"/>
            <w:vAlign w:val="center"/>
          </w:tcPr>
          <w:p w14:paraId="223714FB" w14:textId="77777777" w:rsidR="000E70F7" w:rsidRPr="00180585" w:rsidRDefault="000E70F7" w:rsidP="000E70F7">
            <w:pPr>
              <w:jc w:val="center"/>
              <w:rPr>
                <w:rFonts w:cs="Arial"/>
                <w:color w:val="000000"/>
              </w:rPr>
            </w:pPr>
            <w:r w:rsidRPr="00180585">
              <w:rPr>
                <w:rFonts w:cs="Arial"/>
                <w:color w:val="000000"/>
              </w:rPr>
              <w:t>-71.3</w:t>
            </w:r>
          </w:p>
        </w:tc>
      </w:tr>
      <w:tr w:rsidR="000E70F7" w:rsidRPr="00180585" w14:paraId="7156C645" w14:textId="77777777" w:rsidTr="000E70F7">
        <w:trPr>
          <w:cantSplit/>
          <w:trHeight w:val="290"/>
        </w:trPr>
        <w:tc>
          <w:tcPr>
            <w:tcW w:w="1151" w:type="pct"/>
            <w:noWrap/>
            <w:vAlign w:val="center"/>
          </w:tcPr>
          <w:p w14:paraId="687ADB9D" w14:textId="77777777" w:rsidR="000E70F7" w:rsidRPr="00180585" w:rsidRDefault="000E70F7" w:rsidP="000E70F7">
            <w:pPr>
              <w:rPr>
                <w:rFonts w:cs="Arial"/>
                <w:color w:val="000000"/>
              </w:rPr>
            </w:pPr>
            <w:r w:rsidRPr="00180585">
              <w:rPr>
                <w:rFonts w:cs="Arial"/>
                <w:color w:val="000000"/>
              </w:rPr>
              <w:t xml:space="preserve">Socioeconomically Disadvantaged </w:t>
            </w:r>
          </w:p>
        </w:tc>
        <w:tc>
          <w:tcPr>
            <w:tcW w:w="663" w:type="pct"/>
            <w:noWrap/>
            <w:vAlign w:val="center"/>
          </w:tcPr>
          <w:p w14:paraId="4C480F32" w14:textId="77777777" w:rsidR="000E70F7" w:rsidRPr="00180585" w:rsidRDefault="000E70F7" w:rsidP="000E70F7">
            <w:pPr>
              <w:jc w:val="center"/>
              <w:rPr>
                <w:rFonts w:cs="Arial"/>
                <w:color w:val="000000"/>
              </w:rPr>
            </w:pPr>
            <w:r w:rsidRPr="00180585">
              <w:rPr>
                <w:rFonts w:cs="Arial"/>
                <w:color w:val="000000"/>
              </w:rPr>
              <w:t>-99</w:t>
            </w:r>
          </w:p>
        </w:tc>
        <w:tc>
          <w:tcPr>
            <w:tcW w:w="575" w:type="pct"/>
            <w:noWrap/>
            <w:vAlign w:val="center"/>
          </w:tcPr>
          <w:p w14:paraId="037BBFFE" w14:textId="77777777" w:rsidR="000E70F7" w:rsidRPr="00180585" w:rsidRDefault="000E70F7" w:rsidP="000E70F7">
            <w:pPr>
              <w:jc w:val="center"/>
              <w:rPr>
                <w:rFonts w:cs="Arial"/>
                <w:color w:val="000000"/>
              </w:rPr>
            </w:pPr>
            <w:r w:rsidRPr="00180585">
              <w:rPr>
                <w:rFonts w:cs="Arial"/>
                <w:color w:val="000000"/>
              </w:rPr>
              <w:t>-3.4</w:t>
            </w:r>
          </w:p>
        </w:tc>
        <w:tc>
          <w:tcPr>
            <w:tcW w:w="619" w:type="pct"/>
            <w:noWrap/>
            <w:vAlign w:val="center"/>
          </w:tcPr>
          <w:p w14:paraId="3D812A0C"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1F36DFBC" w14:textId="77777777" w:rsidR="000E70F7" w:rsidRPr="00180585" w:rsidRDefault="000E70F7" w:rsidP="000E70F7">
            <w:pPr>
              <w:jc w:val="center"/>
              <w:rPr>
                <w:rFonts w:cs="Arial"/>
                <w:color w:val="000000"/>
              </w:rPr>
            </w:pPr>
            <w:r w:rsidRPr="00180585">
              <w:rPr>
                <w:rFonts w:cs="Arial"/>
                <w:color w:val="000000"/>
              </w:rPr>
              <w:t>14.1</w:t>
            </w:r>
          </w:p>
        </w:tc>
        <w:tc>
          <w:tcPr>
            <w:tcW w:w="1017" w:type="pct"/>
            <w:vAlign w:val="center"/>
          </w:tcPr>
          <w:p w14:paraId="1731ECD1" w14:textId="77777777" w:rsidR="000E70F7" w:rsidRPr="00180585" w:rsidRDefault="000E70F7" w:rsidP="000E70F7">
            <w:pPr>
              <w:jc w:val="center"/>
              <w:rPr>
                <w:rFonts w:cs="Arial"/>
                <w:color w:val="000000"/>
              </w:rPr>
            </w:pPr>
            <w:r w:rsidRPr="00180585">
              <w:rPr>
                <w:rFonts w:cs="Arial"/>
                <w:color w:val="000000"/>
              </w:rPr>
              <w:t>-56.7</w:t>
            </w:r>
          </w:p>
        </w:tc>
      </w:tr>
      <w:tr w:rsidR="000E70F7" w:rsidRPr="00180585" w14:paraId="759DFEC3" w14:textId="77777777" w:rsidTr="000E70F7">
        <w:trPr>
          <w:cantSplit/>
          <w:trHeight w:val="290"/>
        </w:trPr>
        <w:tc>
          <w:tcPr>
            <w:tcW w:w="1151" w:type="pct"/>
            <w:noWrap/>
            <w:vAlign w:val="center"/>
          </w:tcPr>
          <w:p w14:paraId="290135AF" w14:textId="77777777" w:rsidR="000E70F7" w:rsidRPr="00180585" w:rsidRDefault="000E70F7" w:rsidP="000E70F7">
            <w:pPr>
              <w:rPr>
                <w:rFonts w:cs="Arial"/>
                <w:color w:val="000000"/>
              </w:rPr>
            </w:pPr>
            <w:r w:rsidRPr="00180585">
              <w:rPr>
                <w:rFonts w:cs="Arial"/>
                <w:color w:val="000000"/>
              </w:rPr>
              <w:t>Students With Disabilities</w:t>
            </w:r>
          </w:p>
        </w:tc>
        <w:tc>
          <w:tcPr>
            <w:tcW w:w="663" w:type="pct"/>
            <w:noWrap/>
            <w:vAlign w:val="center"/>
          </w:tcPr>
          <w:p w14:paraId="2E7554B7" w14:textId="77777777" w:rsidR="000E70F7" w:rsidRPr="00180585" w:rsidRDefault="000E70F7" w:rsidP="000E70F7">
            <w:pPr>
              <w:jc w:val="center"/>
              <w:rPr>
                <w:rFonts w:cs="Arial"/>
                <w:color w:val="000000"/>
              </w:rPr>
            </w:pPr>
            <w:r w:rsidRPr="00180585">
              <w:rPr>
                <w:rFonts w:cs="Arial"/>
                <w:color w:val="000000"/>
              </w:rPr>
              <w:t>-200.9</w:t>
            </w:r>
          </w:p>
        </w:tc>
        <w:tc>
          <w:tcPr>
            <w:tcW w:w="575" w:type="pct"/>
            <w:noWrap/>
            <w:vAlign w:val="center"/>
          </w:tcPr>
          <w:p w14:paraId="663FB7A9" w14:textId="77777777" w:rsidR="000E70F7" w:rsidRPr="00180585" w:rsidRDefault="000E70F7" w:rsidP="000E70F7">
            <w:pPr>
              <w:jc w:val="center"/>
              <w:rPr>
                <w:rFonts w:cs="Arial"/>
                <w:color w:val="000000"/>
              </w:rPr>
            </w:pPr>
            <w:r w:rsidRPr="00180585">
              <w:rPr>
                <w:rFonts w:cs="Arial"/>
                <w:color w:val="000000"/>
              </w:rPr>
              <w:t>-4.3</w:t>
            </w:r>
          </w:p>
        </w:tc>
        <w:tc>
          <w:tcPr>
            <w:tcW w:w="619" w:type="pct"/>
            <w:noWrap/>
            <w:vAlign w:val="center"/>
          </w:tcPr>
          <w:p w14:paraId="3575BDAA"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00F9F27C" w14:textId="77777777" w:rsidR="000E70F7" w:rsidRPr="00180585" w:rsidRDefault="000E70F7" w:rsidP="000E70F7">
            <w:pPr>
              <w:jc w:val="center"/>
              <w:rPr>
                <w:rFonts w:cs="Arial"/>
                <w:color w:val="000000"/>
              </w:rPr>
            </w:pPr>
            <w:r w:rsidRPr="00180585">
              <w:rPr>
                <w:rFonts w:cs="Arial"/>
                <w:color w:val="000000"/>
              </w:rPr>
              <w:t>28.7</w:t>
            </w:r>
          </w:p>
        </w:tc>
        <w:tc>
          <w:tcPr>
            <w:tcW w:w="1017" w:type="pct"/>
            <w:vAlign w:val="center"/>
          </w:tcPr>
          <w:p w14:paraId="0FD83CB7" w14:textId="77777777" w:rsidR="000E70F7" w:rsidRPr="00180585" w:rsidRDefault="000E70F7" w:rsidP="000E70F7">
            <w:pPr>
              <w:jc w:val="center"/>
              <w:rPr>
                <w:rFonts w:cs="Arial"/>
                <w:color w:val="000000"/>
              </w:rPr>
            </w:pPr>
            <w:r w:rsidRPr="00180585">
              <w:rPr>
                <w:rFonts w:cs="Arial"/>
                <w:color w:val="000000"/>
              </w:rPr>
              <w:t>-114.8</w:t>
            </w:r>
          </w:p>
        </w:tc>
      </w:tr>
    </w:tbl>
    <w:p w14:paraId="3EB8CD1F" w14:textId="77777777" w:rsidR="000E70F7" w:rsidRDefault="000E70F7" w:rsidP="002D172F">
      <w:pPr>
        <w:pStyle w:val="NoSpacing"/>
        <w:rPr>
          <w:b/>
        </w:rPr>
      </w:pPr>
    </w:p>
    <w:p w14:paraId="1B2D1948" w14:textId="33B7FDAC" w:rsidR="00130F2B" w:rsidRPr="004F7B82" w:rsidRDefault="00130F2B" w:rsidP="002D172F">
      <w:pPr>
        <w:pStyle w:val="NoSpacing"/>
        <w:rPr>
          <w:b/>
        </w:rPr>
      </w:pPr>
      <w:r w:rsidRPr="00130F2B">
        <w:rPr>
          <w:b/>
        </w:rPr>
        <w:br w:type="page"/>
      </w:r>
    </w:p>
    <w:p w14:paraId="4B0C797E" w14:textId="77777777" w:rsidR="005D12FF" w:rsidRPr="00C23CF0" w:rsidRDefault="005D12FF" w:rsidP="002D172F">
      <w:pPr>
        <w:numPr>
          <w:ilvl w:val="3"/>
          <w:numId w:val="6"/>
        </w:numPr>
        <w:contextualSpacing/>
        <w:rPr>
          <w:rFonts w:ascii="Times New Roman" w:eastAsia="Calibri" w:hAnsi="Times New Roman"/>
          <w:szCs w:val="22"/>
        </w:rPr>
      </w:pPr>
      <w:r w:rsidRPr="00C23CF0">
        <w:rPr>
          <w:rFonts w:ascii="Times New Roman" w:eastAsia="Calibri" w:hAnsi="Times New Roman"/>
          <w:szCs w:val="22"/>
          <w:u w:val="single"/>
        </w:rPr>
        <w:lastRenderedPageBreak/>
        <w:t>Graduation Rate</w:t>
      </w:r>
      <w:r w:rsidRPr="00C23CF0">
        <w:rPr>
          <w:rFonts w:ascii="Times New Roman" w:eastAsia="Calibri" w:hAnsi="Times New Roman"/>
          <w:szCs w:val="22"/>
        </w:rPr>
        <w:t xml:space="preserve">. </w:t>
      </w:r>
      <w:r w:rsidRPr="00C23CF0">
        <w:rPr>
          <w:rFonts w:ascii="Times New Roman" w:eastAsia="Calibri" w:hAnsi="Times New Roman"/>
          <w:i/>
          <w:szCs w:val="22"/>
        </w:rPr>
        <w:t>(ESEA section 1111(c)(4)(A)(i)(I)(bb))</w:t>
      </w:r>
    </w:p>
    <w:p w14:paraId="389DAE4A" w14:textId="2D32AA9B" w:rsidR="005D12FF" w:rsidRPr="00C23CF0" w:rsidRDefault="005D12FF" w:rsidP="002D172F">
      <w:pPr>
        <w:numPr>
          <w:ilvl w:val="4"/>
          <w:numId w:val="6"/>
        </w:numPr>
        <w:spacing w:after="240"/>
        <w:ind w:left="1800"/>
        <w:rPr>
          <w:rFonts w:ascii="Times New Roman" w:eastAsia="Calibri" w:hAnsi="Times New Roman"/>
          <w:szCs w:val="22"/>
        </w:rPr>
      </w:pPr>
      <w:r w:rsidRPr="00C23CF0">
        <w:rPr>
          <w:rFonts w:ascii="Times New Roman" w:eastAsia="Calibri" w:hAnsi="Times New Roman"/>
          <w:szCs w:val="22"/>
        </w:rPr>
        <w:t xml:space="preserve">Describe the long-term goals for the four-year adjusted cohort graduation rate for all students and for each subgroup of students, including: (i) baseline data; (ii) the </w:t>
      </w:r>
      <w:r w:rsidR="00D17776" w:rsidRPr="00C23CF0">
        <w:rPr>
          <w:rFonts w:ascii="Times New Roman" w:eastAsia="Calibri" w:hAnsi="Times New Roman"/>
          <w:szCs w:val="22"/>
        </w:rPr>
        <w:br/>
      </w:r>
      <w:r w:rsidRPr="00C23CF0">
        <w:rPr>
          <w:rFonts w:ascii="Times New Roman" w:eastAsia="Calibri" w:hAnsi="Times New Roman"/>
          <w:szCs w:val="22"/>
        </w:rPr>
        <w:t>timeline for meeting the long-term goals, for which the term must be the same multi-year length of time for all students and for each subgroup of students in the State; and (iii) how the long-term goals are ambitious.</w:t>
      </w:r>
    </w:p>
    <w:p w14:paraId="14342CB8" w14:textId="77777777" w:rsidR="005D12FF" w:rsidRPr="000900B3" w:rsidRDefault="005D12FF" w:rsidP="002D172F">
      <w:pPr>
        <w:spacing w:after="240"/>
        <w:ind w:left="1800"/>
        <w:rPr>
          <w:rFonts w:eastAsia="Calibri" w:cs="Arial"/>
          <w:szCs w:val="22"/>
        </w:rPr>
      </w:pPr>
      <w:r w:rsidRPr="000900B3">
        <w:rPr>
          <w:rFonts w:eastAsia="Calibri" w:cs="Arial"/>
          <w:szCs w:val="22"/>
        </w:rPr>
        <w:t xml:space="preserve">California’s overall graduation rates have been steadily increasing since California started calculating the four-year cohort rate beginning with the 2009–10 graduating class. </w:t>
      </w:r>
    </w:p>
    <w:p w14:paraId="30A44E89" w14:textId="06433945" w:rsidR="00495BF4" w:rsidRDefault="005D12FF" w:rsidP="002D172F">
      <w:pPr>
        <w:spacing w:after="240"/>
        <w:ind w:left="1800"/>
      </w:pPr>
      <w:r w:rsidRPr="000900B3">
        <w:rPr>
          <w:rFonts w:eastAsia="Calibri" w:cs="Arial"/>
          <w:szCs w:val="22"/>
        </w:rPr>
        <w:t xml:space="preserve">The baseline data for graduation rate is based on the </w:t>
      </w:r>
      <w:r w:rsidR="005610E5">
        <w:rPr>
          <w:rFonts w:eastAsia="Calibri" w:cs="Arial"/>
          <w:szCs w:val="22"/>
        </w:rPr>
        <w:t>2015-16</w:t>
      </w:r>
      <w:r w:rsidRPr="000900B3">
        <w:rPr>
          <w:rFonts w:eastAsia="Calibri" w:cs="Arial"/>
          <w:szCs w:val="22"/>
        </w:rPr>
        <w:t xml:space="preserve"> four-year cohort rate for Status. The baseline data was used to establish the five-by-five colored grid, which is shown below. </w:t>
      </w:r>
      <w:r w:rsidR="003067A9" w:rsidRPr="000900B3">
        <w:rPr>
          <w:rFonts w:eastAsia="Calibri" w:cs="Arial"/>
          <w:szCs w:val="22"/>
        </w:rPr>
        <w:t xml:space="preserve">The </w:t>
      </w:r>
      <w:r w:rsidR="003067A9">
        <w:rPr>
          <w:rFonts w:eastAsia="Calibri" w:cs="Arial"/>
          <w:szCs w:val="22"/>
        </w:rPr>
        <w:t>2014</w:t>
      </w:r>
      <w:r w:rsidR="005610E5">
        <w:rPr>
          <w:rFonts w:eastAsia="Calibri" w:cs="Arial"/>
          <w:szCs w:val="22"/>
        </w:rPr>
        <w:t xml:space="preserve">-15 four-year cohort </w:t>
      </w:r>
      <w:r w:rsidRPr="000900B3">
        <w:rPr>
          <w:rFonts w:eastAsia="Calibri" w:cs="Arial"/>
          <w:szCs w:val="22"/>
        </w:rPr>
        <w:t>was used to determine Change in the five-by-five colored grid.</w:t>
      </w:r>
      <w:r w:rsidR="00BE6F79">
        <w:rPr>
          <w:rFonts w:eastAsia="Calibri" w:cs="Arial"/>
          <w:szCs w:val="22"/>
        </w:rPr>
        <w:t xml:space="preserve"> </w:t>
      </w:r>
    </w:p>
    <w:p w14:paraId="5ACCA40F" w14:textId="38C192EF" w:rsidR="009E4505" w:rsidRDefault="009E69B2" w:rsidP="002D172F">
      <w:pPr>
        <w:spacing w:after="240"/>
        <w:ind w:left="1800"/>
      </w:pPr>
      <w:r>
        <w:t>In</w:t>
      </w:r>
      <w:r w:rsidR="009E4505">
        <w:t xml:space="preserve"> July 2019</w:t>
      </w:r>
      <w:r>
        <w:t>, the SBE</w:t>
      </w:r>
      <w:r w:rsidR="009E4505">
        <w:t xml:space="preserve"> adopted </w:t>
      </w:r>
      <w:r w:rsidR="003D2951">
        <w:t>an extended</w:t>
      </w:r>
      <w:r w:rsidR="002E423E">
        <w:t>-</w:t>
      </w:r>
      <w:r w:rsidR="003D2951">
        <w:t>year graduation rate that now includes</w:t>
      </w:r>
      <w:r>
        <w:rPr>
          <w:vertAlign w:val="superscript"/>
        </w:rPr>
        <w:t xml:space="preserve"> </w:t>
      </w:r>
      <w:r>
        <w:t>fifth</w:t>
      </w:r>
      <w:r w:rsidR="003D2951">
        <w:t xml:space="preserve"> year graduates. </w:t>
      </w:r>
      <w:r w:rsidR="00C75A38">
        <w:t xml:space="preserve">Because the goal for extended graduation rates must be higher than the four-year cohort graduation rate, the SBE increased the goal from 90 percent to 90.5 percent. </w:t>
      </w:r>
      <w:r w:rsidR="00F046D3">
        <w:t>T</w:t>
      </w:r>
      <w:r w:rsidR="00C75A38">
        <w:t xml:space="preserve">he goal for all students and all student groups is to </w:t>
      </w:r>
      <w:r w:rsidR="00F046D3">
        <w:t xml:space="preserve">reach the “High” Status, shown in the five-by-five colored grid below. This means the goal is to </w:t>
      </w:r>
      <w:r w:rsidR="00C75A38">
        <w:t>have an extended</w:t>
      </w:r>
      <w:r w:rsidR="002E423E">
        <w:t>-</w:t>
      </w:r>
      <w:r w:rsidR="00C75A38">
        <w:t xml:space="preserve">graduation rate of at least 90.5 percent. </w:t>
      </w:r>
    </w:p>
    <w:p w14:paraId="53569A98" w14:textId="752EACDE" w:rsidR="00F046D3" w:rsidRPr="000900B3" w:rsidRDefault="00F046D3" w:rsidP="002D172F">
      <w:pPr>
        <w:spacing w:after="240"/>
        <w:ind w:left="1800"/>
        <w:rPr>
          <w:rFonts w:eastAsia="Calibri" w:cs="Arial"/>
          <w:szCs w:val="22"/>
        </w:rPr>
      </w:pPr>
      <w:r>
        <w:t xml:space="preserve">In addition, because the extended graduation rate has a much more positive impact for schools in the lower percentiles, the SBE </w:t>
      </w:r>
      <w:r w:rsidR="009E69B2">
        <w:t xml:space="preserve">approved </w:t>
      </w:r>
      <w:r>
        <w:t>raise</w:t>
      </w:r>
      <w:r w:rsidR="009E69B2">
        <w:t>d</w:t>
      </w:r>
      <w:r>
        <w:t xml:space="preserve"> the graduation rate threshold for the “Very Low” Status level </w:t>
      </w:r>
      <w:r w:rsidR="002E423E">
        <w:t xml:space="preserve">from below 67 percent </w:t>
      </w:r>
      <w:r>
        <w:t xml:space="preserve">to </w:t>
      </w:r>
      <w:r w:rsidR="002E423E">
        <w:t xml:space="preserve">below </w:t>
      </w:r>
      <w:r>
        <w:t xml:space="preserve">68 percent. Therefore, any school with a graduation rate below 68 percent will be identified for CSI. </w:t>
      </w:r>
    </w:p>
    <w:p w14:paraId="17C69570" w14:textId="42D983D5" w:rsidR="005D12FF" w:rsidRPr="000900B3" w:rsidRDefault="005D12FF" w:rsidP="002D172F">
      <w:pPr>
        <w:spacing w:after="240"/>
        <w:ind w:left="1800"/>
        <w:rPr>
          <w:rFonts w:cs="Arial"/>
          <w:szCs w:val="22"/>
        </w:rPr>
      </w:pPr>
      <w:r w:rsidRPr="000900B3">
        <w:rPr>
          <w:rFonts w:cs="Arial"/>
          <w:szCs w:val="22"/>
        </w:rPr>
        <w:t>For graduation rate,</w:t>
      </w:r>
      <w:r w:rsidR="002E423E">
        <w:rPr>
          <w:rFonts w:cs="Arial"/>
          <w:szCs w:val="22"/>
        </w:rPr>
        <w:t>48.5</w:t>
      </w:r>
      <w:r w:rsidRPr="000900B3">
        <w:rPr>
          <w:rFonts w:cs="Arial"/>
          <w:szCs w:val="22"/>
        </w:rPr>
        <w:t xml:space="preserve"> percent of schools would currently meet or exceed this goal for all student performance. This is an ambitious goal because of the need for schools to improve their overall performance year after year and in light of the significant progress that some student groups need to make to meet the long-term goal and narrow performance gaps. </w:t>
      </w:r>
    </w:p>
    <w:p w14:paraId="081997FF" w14:textId="7D2F6558" w:rsidR="008D25F8" w:rsidRPr="00A05C79" w:rsidRDefault="005D12FF" w:rsidP="008D25F8">
      <w:pPr>
        <w:spacing w:after="240"/>
        <w:ind w:left="1800"/>
        <w:rPr>
          <w:highlight w:val="yellow"/>
        </w:rPr>
      </w:pPr>
      <w:r w:rsidRPr="000900B3">
        <w:rPr>
          <w:rFonts w:cs="Arial"/>
          <w:szCs w:val="22"/>
        </w:rPr>
        <w:t xml:space="preserve">The SBE has established a </w:t>
      </w:r>
      <w:r w:rsidR="003067A9" w:rsidRPr="000900B3">
        <w:rPr>
          <w:rFonts w:cs="Arial"/>
          <w:szCs w:val="22"/>
        </w:rPr>
        <w:t>seven-year</w:t>
      </w:r>
      <w:r w:rsidRPr="000900B3">
        <w:rPr>
          <w:rFonts w:cs="Arial"/>
          <w:szCs w:val="22"/>
        </w:rPr>
        <w:t xml:space="preserve"> timeline for reaching the goal. The SBE expects to revise the performance levels for state indicators every seven years and has established an annual review process to assess progress on all indicators statewide</w:t>
      </w:r>
      <w:r w:rsidR="008D25F8" w:rsidRPr="004F7B82">
        <w:t xml:space="preserve">. </w:t>
      </w:r>
      <w:r w:rsidR="005F7375" w:rsidRPr="00A05C79">
        <w:rPr>
          <w:highlight w:val="yellow"/>
        </w:rPr>
        <w:t>&lt;Start Add&gt;</w:t>
      </w:r>
      <w:r w:rsidR="008D25F8" w:rsidRPr="00A05C79">
        <w:rPr>
          <w:highlight w:val="yellow"/>
        </w:rPr>
        <w:t>Additionally, as approved by the U.S. Department of Education on August 12, 2022, through the 2021</w:t>
      </w:r>
      <w:r w:rsidR="008D25F8" w:rsidRPr="00A05C79">
        <w:rPr>
          <w:rFonts w:cs="Arial"/>
          <w:highlight w:val="yellow"/>
        </w:rPr>
        <w:t>–</w:t>
      </w:r>
      <w:r w:rsidR="008D25F8" w:rsidRPr="00A05C79">
        <w:rPr>
          <w:highlight w:val="yellow"/>
        </w:rPr>
        <w:t>22 Addendum Template for the Consolidated State Plan due to COVID-19, California shifted the timeline to measure long-term goals and measurement of interim progress forward by two years</w:t>
      </w:r>
      <w:r w:rsidR="00B65E5E" w:rsidRPr="00A05C79">
        <w:rPr>
          <w:highlight w:val="yellow"/>
        </w:rPr>
        <w:t xml:space="preserve"> as follows:</w:t>
      </w:r>
    </w:p>
    <w:p w14:paraId="22AFE654" w14:textId="77777777" w:rsidR="00B65E5E" w:rsidRPr="00A05C79" w:rsidRDefault="00B65E5E" w:rsidP="00B65E5E">
      <w:pPr>
        <w:rPr>
          <w:rFonts w:ascii="Times New Roman" w:hAnsi="Times New Roman"/>
          <w:highlight w:val="yellow"/>
        </w:rPr>
      </w:pPr>
    </w:p>
    <w:tbl>
      <w:tblPr>
        <w:tblW w:w="369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1845"/>
        <w:gridCol w:w="1845"/>
      </w:tblGrid>
      <w:tr w:rsidR="00B65E5E" w:rsidRPr="005F7375" w14:paraId="1B50169A"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123F284"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lastRenderedPageBreak/>
              <w:t>Number</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B1B8F29"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Year</w:t>
            </w:r>
          </w:p>
        </w:tc>
      </w:tr>
      <w:tr w:rsidR="00B65E5E" w:rsidRPr="005F7375" w14:paraId="267C61ED"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A7FCB6A"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1</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43AB878F"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2017</w:t>
            </w:r>
          </w:p>
        </w:tc>
      </w:tr>
      <w:tr w:rsidR="00B65E5E" w:rsidRPr="005F7375" w14:paraId="05FDF282"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0CC586EF"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2</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10D63D64"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2018</w:t>
            </w:r>
          </w:p>
        </w:tc>
      </w:tr>
      <w:tr w:rsidR="00B65E5E" w:rsidRPr="005F7375" w14:paraId="0A8CDD2D"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7A4D1C25"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3</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7B3DBD1C" w14:textId="77777777" w:rsidR="00B65E5E" w:rsidRPr="00A05C79" w:rsidRDefault="00B65E5E" w:rsidP="00BD41E3">
            <w:pPr>
              <w:jc w:val="center"/>
              <w:rPr>
                <w:rFonts w:ascii="Aptos" w:hAnsi="Aptos"/>
                <w:color w:val="000000"/>
                <w:highlight w:val="yellow"/>
              </w:rPr>
            </w:pPr>
            <w:r w:rsidRPr="00A05C79">
              <w:rPr>
                <w:rFonts w:cs="Arial"/>
                <w:color w:val="000000"/>
                <w:highlight w:val="yellow"/>
                <w:bdr w:val="none" w:sz="0" w:space="0" w:color="auto" w:frame="1"/>
              </w:rPr>
              <w:t>2019</w:t>
            </w:r>
          </w:p>
        </w:tc>
      </w:tr>
      <w:tr w:rsidR="00B65E5E" w:rsidRPr="005F7375" w14:paraId="23DE733C"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90DC084"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4</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7F9F787E"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2022</w:t>
            </w:r>
          </w:p>
        </w:tc>
      </w:tr>
      <w:tr w:rsidR="00B65E5E" w:rsidRPr="005F7375" w14:paraId="5F512520"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27F78935"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5</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E5789DF"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2023</w:t>
            </w:r>
          </w:p>
        </w:tc>
      </w:tr>
      <w:tr w:rsidR="00B65E5E" w:rsidRPr="005F7375" w14:paraId="09A4C6AB"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470A12CB"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6</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87FCB3D"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2024</w:t>
            </w:r>
          </w:p>
        </w:tc>
      </w:tr>
      <w:tr w:rsidR="00B65E5E" w:rsidRPr="005F7375" w14:paraId="2A8156C2" w14:textId="77777777" w:rsidTr="005F7375">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116649FE"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7</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1C314DC6" w14:textId="77777777" w:rsidR="00B65E5E" w:rsidRPr="00A05C79" w:rsidRDefault="00B65E5E" w:rsidP="00BD41E3">
            <w:pPr>
              <w:jc w:val="center"/>
              <w:rPr>
                <w:rFonts w:ascii="Aptos" w:hAnsi="Aptos"/>
                <w:b/>
                <w:bCs/>
                <w:color w:val="000000"/>
                <w:highlight w:val="yellow"/>
              </w:rPr>
            </w:pPr>
            <w:r w:rsidRPr="00A05C79">
              <w:rPr>
                <w:rFonts w:cs="Arial"/>
                <w:b/>
                <w:bCs/>
                <w:color w:val="000000"/>
                <w:highlight w:val="yellow"/>
                <w:bdr w:val="none" w:sz="0" w:space="0" w:color="auto" w:frame="1"/>
              </w:rPr>
              <w:t>2025</w:t>
            </w:r>
          </w:p>
        </w:tc>
      </w:tr>
    </w:tbl>
    <w:p w14:paraId="4EA69458" w14:textId="1D23CF45" w:rsidR="00B65E5E" w:rsidRPr="004F7B82" w:rsidRDefault="005F7375" w:rsidP="008D25F8">
      <w:pPr>
        <w:spacing w:after="240"/>
        <w:ind w:left="1800"/>
      </w:pPr>
      <w:r w:rsidRPr="00A05C79">
        <w:rPr>
          <w:highlight w:val="yellow"/>
        </w:rPr>
        <w:t>&lt;End Add&gt;</w:t>
      </w:r>
    </w:p>
    <w:p w14:paraId="48C692CA" w14:textId="77777777" w:rsidR="00CD2DBA" w:rsidRPr="000900B3" w:rsidRDefault="005D12FF" w:rsidP="002D172F">
      <w:pPr>
        <w:spacing w:before="240" w:after="11280"/>
        <w:ind w:left="1800"/>
        <w:rPr>
          <w:rFonts w:cs="Arial"/>
        </w:rPr>
      </w:pPr>
      <w:r w:rsidRPr="000900B3">
        <w:rPr>
          <w:rFonts w:eastAsia="Calibri" w:cs="Arial"/>
          <w:szCs w:val="22"/>
        </w:rPr>
        <w:t xml:space="preserve">The CDE has produced a report that indicates where schools and student groups are on the five-by-five colored grid, allowing schools to determine how much improvement is needed to reach that goal. The report is available on the CDE California Model Five-by-Five Placement Reports &amp; Data Web page at </w:t>
      </w:r>
      <w:hyperlink r:id="rId35" w:tooltip="Five-by-Five Placement Reports &amp; Data" w:history="1">
        <w:r w:rsidRPr="000900B3">
          <w:rPr>
            <w:rStyle w:val="Hyperlink"/>
            <w:rFonts w:eastAsia="Calibri" w:cs="Arial"/>
            <w:szCs w:val="22"/>
          </w:rPr>
          <w:t>https://www6.cde.ca.gov/californiamodel/</w:t>
        </w:r>
      </w:hyperlink>
      <w:r w:rsidRPr="000900B3">
        <w:rPr>
          <w:rFonts w:eastAsia="Calibri" w:cs="Arial"/>
          <w:szCs w:val="22"/>
        </w:rPr>
        <w:t>.</w:t>
      </w:r>
    </w:p>
    <w:p w14:paraId="3312E13E" w14:textId="77777777" w:rsidR="00EF64CB" w:rsidRDefault="00EF64CB" w:rsidP="002D172F">
      <w:pPr>
        <w:ind w:left="-360"/>
        <w:rPr>
          <w:rFonts w:eastAsia="Calibri" w:cs="Arial"/>
          <w:b/>
        </w:rPr>
      </w:pPr>
    </w:p>
    <w:p w14:paraId="04FA2CAC" w14:textId="32459932" w:rsidR="00F72A59" w:rsidRPr="000900B3" w:rsidRDefault="00AF4913" w:rsidP="002D172F">
      <w:pPr>
        <w:ind w:left="-360"/>
        <w:rPr>
          <w:rFonts w:eastAsia="Calibri" w:cs="Arial"/>
          <w:b/>
        </w:rPr>
      </w:pPr>
      <w:r w:rsidRPr="000900B3">
        <w:rPr>
          <w:rFonts w:eastAsia="Calibri" w:cs="Arial"/>
          <w:b/>
        </w:rPr>
        <w:t xml:space="preserve">Table </w:t>
      </w:r>
      <w:r w:rsidR="00BD37F9" w:rsidRPr="00BD37F9">
        <w:rPr>
          <w:rFonts w:eastAsia="Calibri" w:cs="Arial"/>
          <w:b/>
        </w:rPr>
        <w:t>14</w:t>
      </w:r>
      <w:r w:rsidR="00F72A59" w:rsidRPr="000900B3">
        <w:rPr>
          <w:rFonts w:eastAsia="Calibri" w:cs="Arial"/>
          <w:b/>
        </w:rPr>
        <w:t>. High School Graduation Rate Indicator</w:t>
      </w:r>
    </w:p>
    <w:tbl>
      <w:tblPr>
        <w:tblStyle w:val="TableGrid23"/>
        <w:tblW w:w="10710" w:type="dxa"/>
        <w:tblInd w:w="-365" w:type="dxa"/>
        <w:tblLayout w:type="fixed"/>
        <w:tblLook w:val="04A0" w:firstRow="1" w:lastRow="0" w:firstColumn="1" w:lastColumn="0" w:noHBand="0" w:noVBand="1"/>
        <w:tblDescription w:val="High School Graduation Rate Indicator"/>
      </w:tblPr>
      <w:tblGrid>
        <w:gridCol w:w="1800"/>
        <w:gridCol w:w="1885"/>
        <w:gridCol w:w="1350"/>
        <w:gridCol w:w="1985"/>
        <w:gridCol w:w="1440"/>
        <w:gridCol w:w="2250"/>
      </w:tblGrid>
      <w:tr w:rsidR="00F72A59" w:rsidRPr="000900B3" w14:paraId="55E4C3E9" w14:textId="77777777" w:rsidTr="004F7B82">
        <w:trPr>
          <w:tblHeader/>
        </w:trPr>
        <w:tc>
          <w:tcPr>
            <w:tcW w:w="1800" w:type="dxa"/>
            <w:shd w:val="clear" w:color="auto" w:fill="auto"/>
            <w:vAlign w:val="center"/>
          </w:tcPr>
          <w:p w14:paraId="0C907B6F" w14:textId="77777777" w:rsidR="00F72A59" w:rsidRPr="004F7B82" w:rsidRDefault="00F72A59" w:rsidP="002D172F">
            <w:pPr>
              <w:jc w:val="center"/>
              <w:rPr>
                <w:rFonts w:eastAsia="Calibri" w:cs="Arial"/>
              </w:rPr>
            </w:pPr>
            <w:r w:rsidRPr="004F7B82">
              <w:rPr>
                <w:rFonts w:eastAsia="Calibri" w:cs="Arial"/>
                <w:b/>
              </w:rPr>
              <w:t>Levels</w:t>
            </w:r>
          </w:p>
        </w:tc>
        <w:tc>
          <w:tcPr>
            <w:tcW w:w="1885" w:type="dxa"/>
            <w:shd w:val="clear" w:color="auto" w:fill="auto"/>
            <w:vAlign w:val="center"/>
          </w:tcPr>
          <w:p w14:paraId="1DDC069A" w14:textId="77777777" w:rsidR="00F72A59" w:rsidRPr="004F7B82" w:rsidRDefault="00F72A59" w:rsidP="002D172F">
            <w:pPr>
              <w:jc w:val="center"/>
              <w:rPr>
                <w:rFonts w:eastAsia="Calibri" w:cs="Arial"/>
              </w:rPr>
            </w:pPr>
            <w:r w:rsidRPr="004F7B82">
              <w:rPr>
                <w:rFonts w:eastAsia="Calibri" w:cs="Arial"/>
              </w:rPr>
              <w:t>Change: Declined Significantly</w:t>
            </w:r>
          </w:p>
          <w:p w14:paraId="1CF5FB0B" w14:textId="77777777" w:rsidR="00F72A59" w:rsidRPr="004F7B82" w:rsidRDefault="00F72A59" w:rsidP="002D172F">
            <w:pPr>
              <w:jc w:val="center"/>
              <w:rPr>
                <w:rFonts w:eastAsia="Calibri" w:cs="Arial"/>
                <w:b/>
              </w:rPr>
            </w:pPr>
            <w:r w:rsidRPr="004F7B82">
              <w:rPr>
                <w:rFonts w:eastAsia="Calibri" w:cs="Arial"/>
                <w:b/>
              </w:rPr>
              <w:t>73 Schools</w:t>
            </w:r>
          </w:p>
          <w:p w14:paraId="23AC9835" w14:textId="77777777" w:rsidR="00F72A59" w:rsidRPr="004F7B82" w:rsidRDefault="00F72A59" w:rsidP="002D172F">
            <w:pPr>
              <w:spacing w:before="120"/>
              <w:jc w:val="center"/>
              <w:rPr>
                <w:rFonts w:eastAsia="Calibri" w:cs="Arial"/>
              </w:rPr>
            </w:pPr>
            <w:r w:rsidRPr="004F7B82">
              <w:rPr>
                <w:rFonts w:eastAsia="Calibri" w:cs="Arial"/>
              </w:rPr>
              <w:t>Declined by greater than 5%</w:t>
            </w:r>
          </w:p>
        </w:tc>
        <w:tc>
          <w:tcPr>
            <w:tcW w:w="1350" w:type="dxa"/>
            <w:shd w:val="clear" w:color="auto" w:fill="auto"/>
            <w:vAlign w:val="center"/>
          </w:tcPr>
          <w:p w14:paraId="2F580079" w14:textId="77777777" w:rsidR="00F72A59" w:rsidRPr="004F7B82" w:rsidRDefault="00F72A59" w:rsidP="002D172F">
            <w:pPr>
              <w:jc w:val="center"/>
              <w:rPr>
                <w:rFonts w:eastAsia="Calibri" w:cs="Arial"/>
              </w:rPr>
            </w:pPr>
            <w:r w:rsidRPr="004F7B82">
              <w:rPr>
                <w:rFonts w:eastAsia="Calibri" w:cs="Arial"/>
              </w:rPr>
              <w:t>Change: Declined</w:t>
            </w:r>
          </w:p>
          <w:p w14:paraId="5E16E5EA" w14:textId="77777777" w:rsidR="00F72A59" w:rsidRPr="004F7B82" w:rsidRDefault="00F72A59" w:rsidP="002D172F">
            <w:pPr>
              <w:jc w:val="center"/>
              <w:rPr>
                <w:rFonts w:eastAsia="Calibri" w:cs="Arial"/>
                <w:b/>
              </w:rPr>
            </w:pPr>
            <w:r w:rsidRPr="004F7B82">
              <w:rPr>
                <w:rFonts w:eastAsia="Calibri" w:cs="Arial"/>
                <w:b/>
              </w:rPr>
              <w:t>190 Schools</w:t>
            </w:r>
          </w:p>
          <w:p w14:paraId="2F7F388C" w14:textId="77777777" w:rsidR="00F72A59" w:rsidRPr="004F7B82" w:rsidRDefault="00F72A59" w:rsidP="002D172F">
            <w:pPr>
              <w:spacing w:before="120"/>
              <w:jc w:val="center"/>
              <w:rPr>
                <w:rFonts w:eastAsia="Calibri" w:cs="Arial"/>
              </w:rPr>
            </w:pPr>
            <w:r w:rsidRPr="004F7B82">
              <w:rPr>
                <w:rFonts w:eastAsia="Calibri" w:cs="Arial"/>
              </w:rPr>
              <w:t>Declined by 1% to 5%</w:t>
            </w:r>
          </w:p>
        </w:tc>
        <w:tc>
          <w:tcPr>
            <w:tcW w:w="1985" w:type="dxa"/>
            <w:shd w:val="clear" w:color="auto" w:fill="auto"/>
            <w:vAlign w:val="center"/>
          </w:tcPr>
          <w:p w14:paraId="3EA913F9" w14:textId="77777777" w:rsidR="00F72A59" w:rsidRPr="004F7B82" w:rsidRDefault="00F72A59" w:rsidP="002D172F">
            <w:pPr>
              <w:jc w:val="center"/>
              <w:rPr>
                <w:rFonts w:eastAsia="Calibri" w:cs="Arial"/>
              </w:rPr>
            </w:pPr>
            <w:r w:rsidRPr="004F7B82">
              <w:rPr>
                <w:rFonts w:eastAsia="Calibri" w:cs="Arial"/>
              </w:rPr>
              <w:t>Change: Maintained</w:t>
            </w:r>
          </w:p>
          <w:p w14:paraId="77700B60" w14:textId="77777777" w:rsidR="00F72A59" w:rsidRPr="004F7B82" w:rsidRDefault="00F72A59" w:rsidP="002D172F">
            <w:pPr>
              <w:jc w:val="center"/>
              <w:rPr>
                <w:rFonts w:eastAsia="Calibri" w:cs="Arial"/>
                <w:b/>
              </w:rPr>
            </w:pPr>
            <w:r w:rsidRPr="004F7B82">
              <w:rPr>
                <w:rFonts w:eastAsia="Calibri" w:cs="Arial"/>
                <w:b/>
              </w:rPr>
              <w:t>333 Schools</w:t>
            </w:r>
          </w:p>
          <w:p w14:paraId="20714C80" w14:textId="77777777" w:rsidR="00F72A59" w:rsidRPr="004F7B82" w:rsidRDefault="00F72A59" w:rsidP="002D172F">
            <w:pPr>
              <w:spacing w:before="120"/>
              <w:jc w:val="center"/>
              <w:rPr>
                <w:rFonts w:eastAsia="Calibri" w:cs="Arial"/>
              </w:rPr>
            </w:pPr>
            <w:r w:rsidRPr="004F7B82">
              <w:rPr>
                <w:rFonts w:eastAsia="Calibri" w:cs="Arial"/>
              </w:rPr>
              <w:t>Declined or increased by less than 1%</w:t>
            </w:r>
          </w:p>
        </w:tc>
        <w:tc>
          <w:tcPr>
            <w:tcW w:w="1440" w:type="dxa"/>
            <w:shd w:val="clear" w:color="auto" w:fill="auto"/>
            <w:vAlign w:val="center"/>
          </w:tcPr>
          <w:p w14:paraId="35909042" w14:textId="77777777" w:rsidR="00F72A59" w:rsidRPr="004F7B82" w:rsidRDefault="00F72A59" w:rsidP="002D172F">
            <w:pPr>
              <w:jc w:val="center"/>
              <w:rPr>
                <w:rFonts w:eastAsia="Calibri" w:cs="Arial"/>
              </w:rPr>
            </w:pPr>
            <w:r w:rsidRPr="004F7B82">
              <w:rPr>
                <w:rFonts w:eastAsia="Calibri" w:cs="Arial"/>
              </w:rPr>
              <w:t>Change: Increased</w:t>
            </w:r>
          </w:p>
          <w:p w14:paraId="05FB11F1" w14:textId="77777777" w:rsidR="00F72A59" w:rsidRPr="004F7B82" w:rsidRDefault="00F72A59" w:rsidP="002D172F">
            <w:pPr>
              <w:jc w:val="center"/>
              <w:rPr>
                <w:rFonts w:eastAsia="Calibri" w:cs="Arial"/>
                <w:b/>
              </w:rPr>
            </w:pPr>
            <w:r w:rsidRPr="004F7B82">
              <w:rPr>
                <w:rFonts w:eastAsia="Calibri" w:cs="Arial"/>
                <w:b/>
              </w:rPr>
              <w:t>493 Schools</w:t>
            </w:r>
          </w:p>
          <w:p w14:paraId="0BEBF57D" w14:textId="77777777" w:rsidR="00F72A59" w:rsidRPr="004F7B82" w:rsidRDefault="00F72A59" w:rsidP="002D172F">
            <w:pPr>
              <w:spacing w:before="120"/>
              <w:jc w:val="center"/>
              <w:rPr>
                <w:rFonts w:eastAsia="Calibri" w:cs="Arial"/>
              </w:rPr>
            </w:pPr>
            <w:r w:rsidRPr="004F7B82">
              <w:rPr>
                <w:rFonts w:eastAsia="Calibri" w:cs="Arial"/>
              </w:rPr>
              <w:t xml:space="preserve">Increased by 1% </w:t>
            </w:r>
          </w:p>
          <w:p w14:paraId="763572F4" w14:textId="77777777" w:rsidR="00F72A59" w:rsidRPr="004F7B82" w:rsidRDefault="00F72A59" w:rsidP="002D172F">
            <w:pPr>
              <w:jc w:val="center"/>
              <w:rPr>
                <w:rFonts w:eastAsia="Calibri" w:cs="Arial"/>
              </w:rPr>
            </w:pPr>
            <w:r w:rsidRPr="004F7B82">
              <w:rPr>
                <w:rFonts w:eastAsia="Calibri" w:cs="Arial"/>
              </w:rPr>
              <w:t>to 5%</w:t>
            </w:r>
          </w:p>
        </w:tc>
        <w:tc>
          <w:tcPr>
            <w:tcW w:w="2250" w:type="dxa"/>
            <w:shd w:val="clear" w:color="auto" w:fill="auto"/>
            <w:vAlign w:val="center"/>
          </w:tcPr>
          <w:p w14:paraId="7B8803D5" w14:textId="77777777" w:rsidR="00F72A59" w:rsidRPr="004F7B82" w:rsidRDefault="00F72A59" w:rsidP="002D172F">
            <w:pPr>
              <w:jc w:val="center"/>
              <w:rPr>
                <w:rFonts w:eastAsia="Calibri" w:cs="Arial"/>
              </w:rPr>
            </w:pPr>
            <w:r w:rsidRPr="004F7B82">
              <w:rPr>
                <w:rFonts w:eastAsia="Calibri" w:cs="Arial"/>
              </w:rPr>
              <w:t>Change: Increased Significantly</w:t>
            </w:r>
          </w:p>
          <w:p w14:paraId="2C07F2B3" w14:textId="77777777" w:rsidR="00F72A59" w:rsidRPr="004F7B82" w:rsidRDefault="00F72A59" w:rsidP="002D172F">
            <w:pPr>
              <w:jc w:val="center"/>
              <w:rPr>
                <w:rFonts w:eastAsia="Calibri" w:cs="Arial"/>
                <w:b/>
              </w:rPr>
            </w:pPr>
            <w:r w:rsidRPr="004F7B82">
              <w:rPr>
                <w:rFonts w:eastAsia="Calibri" w:cs="Arial"/>
                <w:b/>
              </w:rPr>
              <w:t>275 Schools</w:t>
            </w:r>
          </w:p>
          <w:p w14:paraId="47F67B4B" w14:textId="77777777" w:rsidR="00F72A59" w:rsidRPr="004F7B82" w:rsidRDefault="00F72A59" w:rsidP="002D172F">
            <w:pPr>
              <w:spacing w:before="120"/>
              <w:jc w:val="center"/>
              <w:rPr>
                <w:rFonts w:eastAsia="Calibri" w:cs="Arial"/>
                <w:b/>
              </w:rPr>
            </w:pPr>
            <w:r w:rsidRPr="004F7B82">
              <w:rPr>
                <w:rFonts w:eastAsia="Calibri" w:cs="Arial"/>
              </w:rPr>
              <w:t>Increased by 5% or greater</w:t>
            </w:r>
          </w:p>
        </w:tc>
      </w:tr>
      <w:tr w:rsidR="00F72A59" w:rsidRPr="000900B3" w14:paraId="694A2EBF" w14:textId="77777777" w:rsidTr="004F7B82">
        <w:tc>
          <w:tcPr>
            <w:tcW w:w="1800" w:type="dxa"/>
            <w:shd w:val="clear" w:color="auto" w:fill="auto"/>
            <w:vAlign w:val="center"/>
          </w:tcPr>
          <w:p w14:paraId="443CAF6A" w14:textId="77777777" w:rsidR="00F72A59" w:rsidRPr="004F7B82" w:rsidRDefault="00F72A59" w:rsidP="002D172F">
            <w:pPr>
              <w:jc w:val="center"/>
              <w:rPr>
                <w:rFonts w:eastAsia="Calibri" w:cs="Arial"/>
              </w:rPr>
            </w:pPr>
            <w:r w:rsidRPr="004F7B82">
              <w:rPr>
                <w:rFonts w:eastAsia="Calibri" w:cs="Arial"/>
              </w:rPr>
              <w:t>Status: Very High</w:t>
            </w:r>
          </w:p>
          <w:p w14:paraId="67225351" w14:textId="77777777" w:rsidR="00F72A59" w:rsidRPr="004F7B82" w:rsidRDefault="00F72A59" w:rsidP="002D172F">
            <w:pPr>
              <w:jc w:val="center"/>
              <w:rPr>
                <w:rFonts w:eastAsia="Calibri" w:cs="Arial"/>
                <w:b/>
              </w:rPr>
            </w:pPr>
            <w:r w:rsidRPr="004F7B82">
              <w:rPr>
                <w:rFonts w:eastAsia="Calibri" w:cs="Arial"/>
                <w:b/>
              </w:rPr>
              <w:t>520 Schools</w:t>
            </w:r>
          </w:p>
          <w:p w14:paraId="2AE33427" w14:textId="77777777" w:rsidR="00F72A59" w:rsidRPr="004F7B82" w:rsidRDefault="00F72A59" w:rsidP="002D172F">
            <w:pPr>
              <w:spacing w:before="120"/>
              <w:jc w:val="center"/>
              <w:rPr>
                <w:rFonts w:eastAsia="Calibri" w:cs="Arial"/>
              </w:rPr>
            </w:pPr>
            <w:r w:rsidRPr="004F7B82">
              <w:rPr>
                <w:rFonts w:eastAsia="Calibri" w:cs="Arial"/>
              </w:rPr>
              <w:t>95% or more</w:t>
            </w:r>
          </w:p>
        </w:tc>
        <w:tc>
          <w:tcPr>
            <w:tcW w:w="1885" w:type="dxa"/>
            <w:shd w:val="clear" w:color="auto" w:fill="BFBFBF"/>
            <w:vAlign w:val="center"/>
          </w:tcPr>
          <w:p w14:paraId="69547AF5" w14:textId="77777777" w:rsidR="00F72A59" w:rsidRPr="004F7B82" w:rsidRDefault="00F72A59" w:rsidP="002D172F">
            <w:pPr>
              <w:jc w:val="center"/>
              <w:rPr>
                <w:rFonts w:eastAsia="Calibri" w:cs="Arial"/>
                <w:color w:val="FFFFFF"/>
              </w:rPr>
            </w:pPr>
            <w:r w:rsidRPr="004F7B82">
              <w:rPr>
                <w:rFonts w:eastAsia="Calibri" w:cs="Arial"/>
              </w:rPr>
              <w:t>N/A</w:t>
            </w:r>
          </w:p>
        </w:tc>
        <w:tc>
          <w:tcPr>
            <w:tcW w:w="1350" w:type="dxa"/>
            <w:shd w:val="clear" w:color="auto" w:fill="0000FF"/>
            <w:vAlign w:val="center"/>
          </w:tcPr>
          <w:p w14:paraId="68FDEB15" w14:textId="77777777" w:rsidR="00F72A59" w:rsidRPr="004F7B82" w:rsidRDefault="00F72A59" w:rsidP="002D172F">
            <w:pPr>
              <w:jc w:val="center"/>
              <w:rPr>
                <w:rFonts w:eastAsia="Calibri" w:cs="Arial"/>
                <w:color w:val="FFFFFF"/>
              </w:rPr>
            </w:pPr>
            <w:r w:rsidRPr="004F7B82">
              <w:rPr>
                <w:rFonts w:eastAsia="Calibri" w:cs="Arial"/>
                <w:color w:val="FFFFFF"/>
              </w:rPr>
              <w:t>39</w:t>
            </w:r>
          </w:p>
          <w:p w14:paraId="70307BEA" w14:textId="77777777" w:rsidR="00F72A59" w:rsidRPr="004F7B82" w:rsidRDefault="00F72A59" w:rsidP="002D172F">
            <w:pPr>
              <w:jc w:val="center"/>
              <w:rPr>
                <w:rFonts w:eastAsia="Calibri" w:cs="Arial"/>
                <w:color w:val="FFFFFF"/>
              </w:rPr>
            </w:pPr>
            <w:r w:rsidRPr="004F7B82">
              <w:rPr>
                <w:rFonts w:eastAsia="Calibri" w:cs="Arial"/>
                <w:color w:val="FFFFFF"/>
              </w:rPr>
              <w:t>(2.9%)</w:t>
            </w:r>
          </w:p>
          <w:p w14:paraId="0F0EA072" w14:textId="77777777" w:rsidR="00F72A59" w:rsidRPr="004F7B82" w:rsidRDefault="00F72A59" w:rsidP="002D172F">
            <w:pPr>
              <w:jc w:val="center"/>
              <w:rPr>
                <w:rFonts w:eastAsia="Calibri" w:cs="Arial"/>
                <w:color w:val="FFFFFF"/>
              </w:rPr>
            </w:pPr>
            <w:r w:rsidRPr="004F7B82">
              <w:rPr>
                <w:rFonts w:eastAsia="Calibri" w:cs="Arial"/>
                <w:color w:val="FFFFFF"/>
              </w:rPr>
              <w:t>Blue</w:t>
            </w:r>
          </w:p>
        </w:tc>
        <w:tc>
          <w:tcPr>
            <w:tcW w:w="1985" w:type="dxa"/>
            <w:shd w:val="clear" w:color="auto" w:fill="0000FF"/>
            <w:vAlign w:val="center"/>
          </w:tcPr>
          <w:p w14:paraId="3F2DE033" w14:textId="77777777" w:rsidR="00F72A59" w:rsidRPr="004F7B82" w:rsidRDefault="00F72A59" w:rsidP="002D172F">
            <w:pPr>
              <w:jc w:val="center"/>
              <w:rPr>
                <w:rFonts w:eastAsia="Calibri" w:cs="Arial"/>
                <w:color w:val="FFFFFF"/>
              </w:rPr>
            </w:pPr>
            <w:r w:rsidRPr="004F7B82">
              <w:rPr>
                <w:rFonts w:eastAsia="Calibri" w:cs="Arial"/>
                <w:color w:val="FFFFFF"/>
              </w:rPr>
              <w:t>203</w:t>
            </w:r>
          </w:p>
          <w:p w14:paraId="5DFED380" w14:textId="77777777" w:rsidR="00F72A59" w:rsidRPr="004F7B82" w:rsidRDefault="00F72A59" w:rsidP="002D172F">
            <w:pPr>
              <w:jc w:val="center"/>
              <w:rPr>
                <w:rFonts w:eastAsia="Calibri" w:cs="Arial"/>
                <w:color w:val="FFFFFF"/>
              </w:rPr>
            </w:pPr>
            <w:r w:rsidRPr="004F7B82">
              <w:rPr>
                <w:rFonts w:eastAsia="Calibri" w:cs="Arial"/>
                <w:color w:val="FFFFFF"/>
              </w:rPr>
              <w:t>(14.9%)</w:t>
            </w:r>
          </w:p>
          <w:p w14:paraId="1404C093" w14:textId="77777777" w:rsidR="00F72A59" w:rsidRPr="004F7B82" w:rsidRDefault="00F72A59" w:rsidP="002D172F">
            <w:pPr>
              <w:jc w:val="center"/>
              <w:rPr>
                <w:rFonts w:eastAsia="Calibri" w:cs="Arial"/>
                <w:color w:val="FFFFFF"/>
              </w:rPr>
            </w:pPr>
            <w:r w:rsidRPr="004F7B82">
              <w:rPr>
                <w:rFonts w:eastAsia="Calibri" w:cs="Arial"/>
                <w:color w:val="FFFFFF"/>
              </w:rPr>
              <w:t>Blue</w:t>
            </w:r>
          </w:p>
        </w:tc>
        <w:tc>
          <w:tcPr>
            <w:tcW w:w="1440" w:type="dxa"/>
            <w:shd w:val="clear" w:color="auto" w:fill="0000FF"/>
            <w:vAlign w:val="center"/>
          </w:tcPr>
          <w:p w14:paraId="155C9089" w14:textId="77777777" w:rsidR="00F72A59" w:rsidRPr="004F7B82" w:rsidRDefault="00F72A59" w:rsidP="002D172F">
            <w:pPr>
              <w:jc w:val="center"/>
              <w:rPr>
                <w:rFonts w:eastAsia="Calibri" w:cs="Arial"/>
                <w:color w:val="FFFFFF"/>
              </w:rPr>
            </w:pPr>
            <w:r w:rsidRPr="004F7B82">
              <w:rPr>
                <w:rFonts w:eastAsia="Calibri" w:cs="Arial"/>
                <w:color w:val="FFFFFF"/>
              </w:rPr>
              <w:t>224</w:t>
            </w:r>
          </w:p>
          <w:p w14:paraId="1B21960A" w14:textId="77777777" w:rsidR="00F72A59" w:rsidRPr="004F7B82" w:rsidRDefault="00F72A59" w:rsidP="002D172F">
            <w:pPr>
              <w:jc w:val="center"/>
              <w:rPr>
                <w:rFonts w:eastAsia="Calibri" w:cs="Arial"/>
                <w:color w:val="FFFFFF"/>
              </w:rPr>
            </w:pPr>
            <w:r w:rsidRPr="004F7B82">
              <w:rPr>
                <w:rFonts w:eastAsia="Calibri" w:cs="Arial"/>
                <w:color w:val="FFFFFF"/>
              </w:rPr>
              <w:t>(16.4%)</w:t>
            </w:r>
          </w:p>
          <w:p w14:paraId="7285AEEF" w14:textId="77777777" w:rsidR="00F72A59" w:rsidRPr="004F7B82" w:rsidRDefault="00F72A59" w:rsidP="002D172F">
            <w:pPr>
              <w:jc w:val="center"/>
              <w:rPr>
                <w:rFonts w:eastAsia="Calibri" w:cs="Arial"/>
                <w:color w:val="FFFFFF"/>
              </w:rPr>
            </w:pPr>
            <w:r w:rsidRPr="004F7B82">
              <w:rPr>
                <w:rFonts w:eastAsia="Calibri" w:cs="Arial"/>
                <w:color w:val="FFFFFF"/>
              </w:rPr>
              <w:t>Blue</w:t>
            </w:r>
          </w:p>
        </w:tc>
        <w:tc>
          <w:tcPr>
            <w:tcW w:w="2250" w:type="dxa"/>
            <w:shd w:val="clear" w:color="auto" w:fill="0000FF"/>
            <w:vAlign w:val="center"/>
          </w:tcPr>
          <w:p w14:paraId="0D94F499" w14:textId="77777777" w:rsidR="00F72A59" w:rsidRPr="004F7B82" w:rsidRDefault="00F72A59" w:rsidP="002D172F">
            <w:pPr>
              <w:jc w:val="center"/>
              <w:rPr>
                <w:rFonts w:eastAsia="Calibri" w:cs="Arial"/>
                <w:color w:val="FFFFFF"/>
              </w:rPr>
            </w:pPr>
            <w:r w:rsidRPr="004F7B82">
              <w:rPr>
                <w:rFonts w:eastAsia="Calibri" w:cs="Arial"/>
                <w:color w:val="FFFFFF"/>
              </w:rPr>
              <w:t>54</w:t>
            </w:r>
          </w:p>
          <w:p w14:paraId="2678491B" w14:textId="77777777" w:rsidR="00F72A59" w:rsidRPr="004F7B82" w:rsidRDefault="00F72A59" w:rsidP="002D172F">
            <w:pPr>
              <w:jc w:val="center"/>
              <w:rPr>
                <w:rFonts w:eastAsia="Calibri" w:cs="Arial"/>
                <w:color w:val="FFFFFF"/>
              </w:rPr>
            </w:pPr>
            <w:r w:rsidRPr="004F7B82">
              <w:rPr>
                <w:rFonts w:eastAsia="Calibri" w:cs="Arial"/>
                <w:color w:val="FFFFFF"/>
              </w:rPr>
              <w:t>(4.0%)</w:t>
            </w:r>
          </w:p>
          <w:p w14:paraId="6F995B23" w14:textId="77777777" w:rsidR="00F72A59" w:rsidRPr="004F7B82" w:rsidRDefault="00F72A59" w:rsidP="002D172F">
            <w:pPr>
              <w:jc w:val="center"/>
              <w:rPr>
                <w:rFonts w:eastAsia="Calibri" w:cs="Arial"/>
              </w:rPr>
            </w:pPr>
            <w:r w:rsidRPr="004F7B82">
              <w:rPr>
                <w:rFonts w:eastAsia="Calibri" w:cs="Arial"/>
                <w:color w:val="FFFFFF"/>
              </w:rPr>
              <w:t>Blue</w:t>
            </w:r>
          </w:p>
        </w:tc>
      </w:tr>
      <w:tr w:rsidR="00F72A59" w:rsidRPr="000900B3" w14:paraId="276E90CA" w14:textId="77777777" w:rsidTr="004F7B82">
        <w:tc>
          <w:tcPr>
            <w:tcW w:w="1800" w:type="dxa"/>
            <w:shd w:val="clear" w:color="auto" w:fill="auto"/>
            <w:vAlign w:val="center"/>
          </w:tcPr>
          <w:p w14:paraId="5DF037EA" w14:textId="77777777" w:rsidR="00F72A59" w:rsidRPr="004F7B82" w:rsidRDefault="00F72A59" w:rsidP="002D172F">
            <w:pPr>
              <w:jc w:val="center"/>
              <w:rPr>
                <w:rFonts w:eastAsia="Calibri" w:cs="Arial"/>
              </w:rPr>
            </w:pPr>
            <w:r w:rsidRPr="004F7B82">
              <w:rPr>
                <w:rFonts w:eastAsia="Calibri" w:cs="Arial"/>
              </w:rPr>
              <w:t>Status: High</w:t>
            </w:r>
          </w:p>
          <w:p w14:paraId="639E06BD" w14:textId="77777777" w:rsidR="00F72A59" w:rsidRPr="004F7B82" w:rsidRDefault="00F72A59" w:rsidP="002D172F">
            <w:pPr>
              <w:jc w:val="center"/>
              <w:rPr>
                <w:rFonts w:eastAsia="Calibri" w:cs="Arial"/>
                <w:b/>
              </w:rPr>
            </w:pPr>
            <w:r w:rsidRPr="004F7B82">
              <w:rPr>
                <w:rFonts w:eastAsia="Calibri" w:cs="Arial"/>
                <w:b/>
              </w:rPr>
              <w:t>354 Schools</w:t>
            </w:r>
          </w:p>
          <w:p w14:paraId="40756EBB" w14:textId="0236D82B" w:rsidR="00F72A59" w:rsidRPr="004F7B82" w:rsidRDefault="00F72A59" w:rsidP="002D172F">
            <w:pPr>
              <w:spacing w:before="120"/>
              <w:jc w:val="center"/>
              <w:rPr>
                <w:rFonts w:eastAsia="Calibri" w:cs="Arial"/>
              </w:rPr>
            </w:pPr>
            <w:r w:rsidRPr="004F7B82">
              <w:rPr>
                <w:rFonts w:eastAsia="Calibri" w:cs="Arial"/>
              </w:rPr>
              <w:t>90</w:t>
            </w:r>
            <w:r w:rsidR="00F046D3">
              <w:rPr>
                <w:rFonts w:eastAsia="Calibri" w:cs="Arial"/>
              </w:rPr>
              <w:t>.5</w:t>
            </w:r>
            <w:r w:rsidRPr="004F7B82">
              <w:rPr>
                <w:rFonts w:eastAsia="Calibri" w:cs="Arial"/>
              </w:rPr>
              <w:t>% to less than 95%</w:t>
            </w:r>
          </w:p>
        </w:tc>
        <w:tc>
          <w:tcPr>
            <w:tcW w:w="1885" w:type="dxa"/>
            <w:shd w:val="clear" w:color="auto" w:fill="FFA500"/>
            <w:vAlign w:val="center"/>
          </w:tcPr>
          <w:p w14:paraId="7425CF40" w14:textId="77777777" w:rsidR="00F72A59" w:rsidRPr="004F7B82" w:rsidRDefault="00F72A59" w:rsidP="002D172F">
            <w:pPr>
              <w:jc w:val="center"/>
              <w:rPr>
                <w:rFonts w:eastAsia="Calibri" w:cs="Arial"/>
              </w:rPr>
            </w:pPr>
            <w:r w:rsidRPr="004F7B82">
              <w:rPr>
                <w:rFonts w:eastAsia="Calibri" w:cs="Arial"/>
              </w:rPr>
              <w:t>5</w:t>
            </w:r>
          </w:p>
          <w:p w14:paraId="698CC9DA" w14:textId="77777777" w:rsidR="00F72A59" w:rsidRPr="004F7B82" w:rsidRDefault="00F72A59" w:rsidP="002D172F">
            <w:pPr>
              <w:jc w:val="center"/>
              <w:rPr>
                <w:rFonts w:eastAsia="Calibri" w:cs="Arial"/>
              </w:rPr>
            </w:pPr>
            <w:r w:rsidRPr="004F7B82">
              <w:rPr>
                <w:rFonts w:eastAsia="Calibri" w:cs="Arial"/>
              </w:rPr>
              <w:t>(0.4%)</w:t>
            </w:r>
          </w:p>
          <w:p w14:paraId="592896EC" w14:textId="77777777" w:rsidR="00F72A59" w:rsidRPr="004F7B82" w:rsidRDefault="00F72A59" w:rsidP="002D172F">
            <w:pPr>
              <w:jc w:val="center"/>
              <w:rPr>
                <w:rFonts w:eastAsia="Calibri" w:cs="Arial"/>
                <w:color w:val="FFFFFF"/>
              </w:rPr>
            </w:pPr>
            <w:r w:rsidRPr="004F7B82">
              <w:rPr>
                <w:rFonts w:eastAsia="Calibri" w:cs="Arial"/>
              </w:rPr>
              <w:t>Orange</w:t>
            </w:r>
          </w:p>
        </w:tc>
        <w:tc>
          <w:tcPr>
            <w:tcW w:w="1350" w:type="dxa"/>
            <w:shd w:val="clear" w:color="auto" w:fill="FFFF00"/>
            <w:vAlign w:val="center"/>
          </w:tcPr>
          <w:p w14:paraId="0532B6B4" w14:textId="77777777" w:rsidR="00F72A59" w:rsidRPr="004F7B82" w:rsidRDefault="00F72A59" w:rsidP="002D172F">
            <w:pPr>
              <w:jc w:val="center"/>
              <w:rPr>
                <w:rFonts w:eastAsia="Calibri" w:cs="Arial"/>
              </w:rPr>
            </w:pPr>
            <w:r w:rsidRPr="004F7B82">
              <w:rPr>
                <w:rFonts w:eastAsia="Calibri" w:cs="Arial"/>
              </w:rPr>
              <w:t>65</w:t>
            </w:r>
          </w:p>
          <w:p w14:paraId="0597B823" w14:textId="77777777" w:rsidR="00F72A59" w:rsidRPr="004F7B82" w:rsidRDefault="00F72A59" w:rsidP="002D172F">
            <w:pPr>
              <w:jc w:val="center"/>
              <w:rPr>
                <w:rFonts w:eastAsia="Calibri" w:cs="Arial"/>
              </w:rPr>
            </w:pPr>
            <w:r w:rsidRPr="004F7B82">
              <w:rPr>
                <w:rFonts w:eastAsia="Calibri" w:cs="Arial"/>
              </w:rPr>
              <w:t>(4.8%)</w:t>
            </w:r>
          </w:p>
          <w:p w14:paraId="287FD8A7" w14:textId="77777777" w:rsidR="00F72A59" w:rsidRPr="004F7B82" w:rsidRDefault="00F72A59" w:rsidP="002D172F">
            <w:pPr>
              <w:jc w:val="center"/>
              <w:rPr>
                <w:rFonts w:eastAsia="Calibri" w:cs="Arial"/>
                <w:color w:val="FFFFFF"/>
              </w:rPr>
            </w:pPr>
            <w:r w:rsidRPr="004F7B82">
              <w:rPr>
                <w:rFonts w:eastAsia="Calibri" w:cs="Arial"/>
              </w:rPr>
              <w:t>Yellow</w:t>
            </w:r>
          </w:p>
        </w:tc>
        <w:tc>
          <w:tcPr>
            <w:tcW w:w="1985" w:type="dxa"/>
            <w:shd w:val="clear" w:color="auto" w:fill="006500"/>
            <w:vAlign w:val="center"/>
          </w:tcPr>
          <w:p w14:paraId="4BA75283" w14:textId="77777777" w:rsidR="00F72A59" w:rsidRPr="004F7B82" w:rsidRDefault="00F72A59" w:rsidP="002D172F">
            <w:pPr>
              <w:jc w:val="center"/>
              <w:rPr>
                <w:rFonts w:eastAsia="Calibri" w:cs="Arial"/>
                <w:color w:val="FFFFFF"/>
              </w:rPr>
            </w:pPr>
            <w:r w:rsidRPr="004F7B82">
              <w:rPr>
                <w:rFonts w:eastAsia="Calibri" w:cs="Arial"/>
                <w:color w:val="FFFFFF"/>
              </w:rPr>
              <w:t>71</w:t>
            </w:r>
            <w:r w:rsidRPr="004F7B82">
              <w:rPr>
                <w:rFonts w:eastAsia="Calibri" w:cs="Arial"/>
                <w:color w:val="FFFFFF"/>
              </w:rPr>
              <w:br/>
              <w:t>(5.2%)</w:t>
            </w:r>
            <w:r w:rsidRPr="004F7B82">
              <w:rPr>
                <w:rFonts w:eastAsia="Calibri" w:cs="Arial"/>
                <w:color w:val="FFFFFF"/>
              </w:rPr>
              <w:br/>
              <w:t>Green</w:t>
            </w:r>
          </w:p>
        </w:tc>
        <w:tc>
          <w:tcPr>
            <w:tcW w:w="1440" w:type="dxa"/>
            <w:shd w:val="clear" w:color="auto" w:fill="006500"/>
            <w:vAlign w:val="center"/>
          </w:tcPr>
          <w:p w14:paraId="6D154F3E" w14:textId="77777777" w:rsidR="00F72A59" w:rsidRPr="004F7B82" w:rsidRDefault="00F72A59" w:rsidP="002D172F">
            <w:pPr>
              <w:jc w:val="center"/>
              <w:rPr>
                <w:rFonts w:eastAsia="Calibri" w:cs="Arial"/>
                <w:color w:val="FFFFFF"/>
              </w:rPr>
            </w:pPr>
            <w:r w:rsidRPr="004F7B82">
              <w:rPr>
                <w:rFonts w:eastAsia="Calibri" w:cs="Arial"/>
                <w:color w:val="FFFFFF"/>
              </w:rPr>
              <w:t>142</w:t>
            </w:r>
          </w:p>
          <w:p w14:paraId="658DEDB0" w14:textId="77777777" w:rsidR="00F72A59" w:rsidRPr="004F7B82" w:rsidRDefault="00F72A59" w:rsidP="002D172F">
            <w:pPr>
              <w:jc w:val="center"/>
              <w:rPr>
                <w:rFonts w:eastAsia="Calibri" w:cs="Arial"/>
                <w:color w:val="FFFFFF"/>
              </w:rPr>
            </w:pPr>
            <w:r w:rsidRPr="004F7B82">
              <w:rPr>
                <w:rFonts w:eastAsia="Calibri" w:cs="Arial"/>
                <w:color w:val="FFFFFF"/>
              </w:rPr>
              <w:t>(10.4%)</w:t>
            </w:r>
          </w:p>
          <w:p w14:paraId="10E475FF" w14:textId="77777777" w:rsidR="00F72A59" w:rsidRPr="004F7B82" w:rsidRDefault="00F72A59" w:rsidP="002D172F">
            <w:pPr>
              <w:jc w:val="center"/>
              <w:rPr>
                <w:rFonts w:eastAsia="Calibri" w:cs="Arial"/>
                <w:color w:val="FFFFFF"/>
              </w:rPr>
            </w:pPr>
            <w:r w:rsidRPr="004F7B82">
              <w:rPr>
                <w:rFonts w:eastAsia="Calibri" w:cs="Arial"/>
                <w:color w:val="FFFFFF"/>
              </w:rPr>
              <w:t>Green</w:t>
            </w:r>
          </w:p>
        </w:tc>
        <w:tc>
          <w:tcPr>
            <w:tcW w:w="2250" w:type="dxa"/>
            <w:shd w:val="clear" w:color="auto" w:fill="0000FF"/>
            <w:vAlign w:val="center"/>
          </w:tcPr>
          <w:p w14:paraId="278F712F" w14:textId="77777777" w:rsidR="00F72A59" w:rsidRPr="004F7B82" w:rsidRDefault="00F72A59" w:rsidP="002D172F">
            <w:pPr>
              <w:jc w:val="center"/>
              <w:rPr>
                <w:rFonts w:eastAsia="Calibri" w:cs="Arial"/>
                <w:color w:val="FFFFFF"/>
              </w:rPr>
            </w:pPr>
            <w:r w:rsidRPr="004F7B82">
              <w:rPr>
                <w:rFonts w:eastAsia="Calibri" w:cs="Arial"/>
                <w:color w:val="FFFFFF"/>
              </w:rPr>
              <w:t>71</w:t>
            </w:r>
          </w:p>
          <w:p w14:paraId="44F5DEBB" w14:textId="77777777" w:rsidR="00F72A59" w:rsidRPr="004F7B82" w:rsidRDefault="00F72A59" w:rsidP="002D172F">
            <w:pPr>
              <w:jc w:val="center"/>
              <w:rPr>
                <w:rFonts w:eastAsia="Calibri" w:cs="Arial"/>
              </w:rPr>
            </w:pPr>
            <w:r w:rsidRPr="004F7B82">
              <w:rPr>
                <w:rFonts w:eastAsia="Calibri" w:cs="Arial"/>
                <w:color w:val="FFFFFF"/>
              </w:rPr>
              <w:t>(5.2%)</w:t>
            </w:r>
            <w:r w:rsidRPr="004F7B82">
              <w:rPr>
                <w:rFonts w:eastAsia="Calibri" w:cs="Arial"/>
                <w:color w:val="FFFFFF"/>
              </w:rPr>
              <w:br/>
              <w:t>Blue</w:t>
            </w:r>
          </w:p>
        </w:tc>
      </w:tr>
      <w:tr w:rsidR="00F72A59" w:rsidRPr="000900B3" w14:paraId="5686C9F1" w14:textId="77777777" w:rsidTr="004F7B82">
        <w:tc>
          <w:tcPr>
            <w:tcW w:w="1800" w:type="dxa"/>
            <w:shd w:val="clear" w:color="auto" w:fill="auto"/>
            <w:vAlign w:val="center"/>
          </w:tcPr>
          <w:p w14:paraId="57B55B97" w14:textId="77777777" w:rsidR="00F72A59" w:rsidRPr="004F7B82" w:rsidRDefault="00F72A59" w:rsidP="002D172F">
            <w:pPr>
              <w:jc w:val="center"/>
              <w:rPr>
                <w:rFonts w:eastAsia="Calibri" w:cs="Arial"/>
              </w:rPr>
            </w:pPr>
            <w:r w:rsidRPr="004F7B82">
              <w:rPr>
                <w:rFonts w:eastAsia="Calibri" w:cs="Arial"/>
              </w:rPr>
              <w:t>Status: Medium</w:t>
            </w:r>
          </w:p>
          <w:p w14:paraId="63879143" w14:textId="77777777" w:rsidR="00F72A59" w:rsidRPr="004F7B82" w:rsidRDefault="00F72A59" w:rsidP="002D172F">
            <w:pPr>
              <w:jc w:val="center"/>
              <w:rPr>
                <w:rFonts w:eastAsia="Calibri" w:cs="Arial"/>
                <w:b/>
              </w:rPr>
            </w:pPr>
            <w:r w:rsidRPr="004F7B82">
              <w:rPr>
                <w:rFonts w:eastAsia="Calibri" w:cs="Arial"/>
                <w:b/>
              </w:rPr>
              <w:t>164 Schools</w:t>
            </w:r>
          </w:p>
          <w:p w14:paraId="62DC9646" w14:textId="397C49F5" w:rsidR="00F72A59" w:rsidRPr="004F7B82" w:rsidRDefault="00F72A59" w:rsidP="002D172F">
            <w:pPr>
              <w:spacing w:before="120"/>
              <w:jc w:val="center"/>
              <w:rPr>
                <w:rFonts w:eastAsia="Calibri" w:cs="Arial"/>
              </w:rPr>
            </w:pPr>
            <w:r w:rsidRPr="004F7B82">
              <w:rPr>
                <w:rFonts w:eastAsia="Calibri" w:cs="Arial"/>
              </w:rPr>
              <w:t>85% to less than 90</w:t>
            </w:r>
            <w:r w:rsidR="00F046D3">
              <w:rPr>
                <w:rFonts w:eastAsia="Calibri" w:cs="Arial"/>
              </w:rPr>
              <w:t>.5</w:t>
            </w:r>
            <w:r w:rsidRPr="004F7B82">
              <w:rPr>
                <w:rFonts w:eastAsia="Calibri" w:cs="Arial"/>
              </w:rPr>
              <w:t>%</w:t>
            </w:r>
          </w:p>
        </w:tc>
        <w:tc>
          <w:tcPr>
            <w:tcW w:w="1885" w:type="dxa"/>
            <w:shd w:val="clear" w:color="auto" w:fill="FFA500"/>
            <w:vAlign w:val="center"/>
          </w:tcPr>
          <w:p w14:paraId="437DDA97" w14:textId="77777777" w:rsidR="00F72A59" w:rsidRPr="004F7B82" w:rsidRDefault="00F72A59" w:rsidP="002D172F">
            <w:pPr>
              <w:jc w:val="center"/>
              <w:rPr>
                <w:rFonts w:eastAsia="Calibri" w:cs="Arial"/>
              </w:rPr>
            </w:pPr>
            <w:r w:rsidRPr="004F7B82">
              <w:rPr>
                <w:rFonts w:eastAsia="Calibri" w:cs="Arial"/>
              </w:rPr>
              <w:t>6</w:t>
            </w:r>
          </w:p>
          <w:p w14:paraId="4E37A08E" w14:textId="77777777" w:rsidR="00F72A59" w:rsidRPr="004F7B82" w:rsidRDefault="00F72A59" w:rsidP="002D172F">
            <w:pPr>
              <w:jc w:val="center"/>
              <w:rPr>
                <w:rFonts w:eastAsia="Calibri" w:cs="Arial"/>
                <w:color w:val="FFFFFF"/>
              </w:rPr>
            </w:pPr>
            <w:r w:rsidRPr="004F7B82">
              <w:rPr>
                <w:rFonts w:eastAsia="Calibri" w:cs="Arial"/>
              </w:rPr>
              <w:t>(0.4%)</w:t>
            </w:r>
            <w:r w:rsidRPr="004F7B82">
              <w:rPr>
                <w:rFonts w:eastAsia="Calibri" w:cs="Arial"/>
              </w:rPr>
              <w:br/>
              <w:t>Orange</w:t>
            </w:r>
          </w:p>
        </w:tc>
        <w:tc>
          <w:tcPr>
            <w:tcW w:w="1350" w:type="dxa"/>
            <w:shd w:val="clear" w:color="auto" w:fill="FFA500"/>
            <w:vAlign w:val="center"/>
          </w:tcPr>
          <w:p w14:paraId="47174F49" w14:textId="77777777" w:rsidR="00F72A59" w:rsidRPr="004F7B82" w:rsidRDefault="00F72A59" w:rsidP="002D172F">
            <w:pPr>
              <w:jc w:val="center"/>
              <w:rPr>
                <w:rFonts w:eastAsia="Calibri" w:cs="Arial"/>
              </w:rPr>
            </w:pPr>
            <w:r w:rsidRPr="004F7B82">
              <w:rPr>
                <w:rFonts w:eastAsia="Calibri" w:cs="Arial"/>
              </w:rPr>
              <w:t>29</w:t>
            </w:r>
          </w:p>
          <w:p w14:paraId="64498C58" w14:textId="77777777" w:rsidR="00F72A59" w:rsidRPr="004F7B82" w:rsidRDefault="00F72A59" w:rsidP="002D172F">
            <w:pPr>
              <w:jc w:val="center"/>
              <w:rPr>
                <w:rFonts w:eastAsia="Calibri" w:cs="Arial"/>
                <w:color w:val="FFFFFF"/>
              </w:rPr>
            </w:pPr>
            <w:r w:rsidRPr="004F7B82">
              <w:rPr>
                <w:rFonts w:eastAsia="Calibri" w:cs="Arial"/>
              </w:rPr>
              <w:t>(2.1%)</w:t>
            </w:r>
            <w:r w:rsidRPr="004F7B82">
              <w:rPr>
                <w:rFonts w:eastAsia="Calibri" w:cs="Arial"/>
              </w:rPr>
              <w:br/>
              <w:t>Orange</w:t>
            </w:r>
          </w:p>
        </w:tc>
        <w:tc>
          <w:tcPr>
            <w:tcW w:w="1985" w:type="dxa"/>
            <w:shd w:val="clear" w:color="auto" w:fill="FFFF00"/>
            <w:vAlign w:val="center"/>
          </w:tcPr>
          <w:p w14:paraId="7499EA3A" w14:textId="77777777" w:rsidR="00F72A59" w:rsidRPr="004F7B82" w:rsidRDefault="00F72A59" w:rsidP="002D172F">
            <w:pPr>
              <w:jc w:val="center"/>
              <w:rPr>
                <w:rFonts w:eastAsia="Calibri" w:cs="Arial"/>
              </w:rPr>
            </w:pPr>
            <w:r w:rsidRPr="004F7B82">
              <w:rPr>
                <w:rFonts w:eastAsia="Calibri" w:cs="Arial"/>
              </w:rPr>
              <w:t>28</w:t>
            </w:r>
          </w:p>
          <w:p w14:paraId="4FBBA03D" w14:textId="77777777" w:rsidR="00F72A59" w:rsidRPr="004F7B82" w:rsidRDefault="00F72A59" w:rsidP="002D172F">
            <w:pPr>
              <w:jc w:val="center"/>
              <w:rPr>
                <w:rFonts w:eastAsia="Calibri" w:cs="Arial"/>
              </w:rPr>
            </w:pPr>
            <w:r w:rsidRPr="004F7B82">
              <w:rPr>
                <w:rFonts w:eastAsia="Calibri" w:cs="Arial"/>
              </w:rPr>
              <w:t>(2.1%)</w:t>
            </w:r>
            <w:r w:rsidRPr="004F7B82">
              <w:rPr>
                <w:rFonts w:eastAsia="Calibri" w:cs="Arial"/>
              </w:rPr>
              <w:br/>
              <w:t>Yellow</w:t>
            </w:r>
          </w:p>
        </w:tc>
        <w:tc>
          <w:tcPr>
            <w:tcW w:w="1440" w:type="dxa"/>
            <w:shd w:val="clear" w:color="auto" w:fill="006500"/>
            <w:vAlign w:val="center"/>
          </w:tcPr>
          <w:p w14:paraId="6BFF3706" w14:textId="77777777" w:rsidR="00F72A59" w:rsidRPr="004F7B82" w:rsidRDefault="00F72A59" w:rsidP="002D172F">
            <w:pPr>
              <w:jc w:val="center"/>
              <w:rPr>
                <w:rFonts w:eastAsia="Calibri" w:cs="Arial"/>
                <w:color w:val="FFFFFF"/>
              </w:rPr>
            </w:pPr>
            <w:r w:rsidRPr="004F7B82">
              <w:rPr>
                <w:rFonts w:eastAsia="Calibri" w:cs="Arial"/>
                <w:color w:val="FFFFFF"/>
              </w:rPr>
              <w:t>55</w:t>
            </w:r>
          </w:p>
          <w:p w14:paraId="38EECC7A" w14:textId="77777777" w:rsidR="00F72A59" w:rsidRPr="004F7B82" w:rsidRDefault="00F72A59" w:rsidP="002D172F">
            <w:pPr>
              <w:jc w:val="center"/>
              <w:rPr>
                <w:rFonts w:ascii="Calibri" w:eastAsia="Calibri" w:hAnsi="Calibri"/>
                <w:color w:val="FFFFFF"/>
              </w:rPr>
            </w:pPr>
            <w:r w:rsidRPr="004F7B82">
              <w:rPr>
                <w:rFonts w:eastAsia="Calibri" w:cs="Arial"/>
                <w:color w:val="FFFFFF"/>
              </w:rPr>
              <w:t>(4.0%)</w:t>
            </w:r>
            <w:r w:rsidRPr="004F7B82">
              <w:rPr>
                <w:rFonts w:eastAsia="Calibri" w:cs="Arial"/>
                <w:color w:val="FFFFFF"/>
              </w:rPr>
              <w:br/>
              <w:t>Green</w:t>
            </w:r>
          </w:p>
        </w:tc>
        <w:tc>
          <w:tcPr>
            <w:tcW w:w="2250" w:type="dxa"/>
            <w:shd w:val="clear" w:color="auto" w:fill="006500"/>
            <w:vAlign w:val="center"/>
          </w:tcPr>
          <w:p w14:paraId="3C27425B" w14:textId="77777777" w:rsidR="00F72A59" w:rsidRPr="004F7B82" w:rsidRDefault="00F72A59" w:rsidP="002D172F">
            <w:pPr>
              <w:jc w:val="center"/>
              <w:rPr>
                <w:rFonts w:eastAsia="Calibri" w:cs="Arial"/>
                <w:color w:val="FFFFFF"/>
              </w:rPr>
            </w:pPr>
            <w:r w:rsidRPr="004F7B82">
              <w:rPr>
                <w:rFonts w:eastAsia="Calibri" w:cs="Arial"/>
                <w:color w:val="FFFFFF"/>
              </w:rPr>
              <w:t>46</w:t>
            </w:r>
          </w:p>
          <w:p w14:paraId="49297553" w14:textId="77777777" w:rsidR="00F72A59" w:rsidRPr="004F7B82" w:rsidRDefault="00F72A59" w:rsidP="002D172F">
            <w:pPr>
              <w:jc w:val="center"/>
              <w:rPr>
                <w:rFonts w:eastAsia="Calibri" w:cs="Arial"/>
                <w:color w:val="FFFFFF"/>
              </w:rPr>
            </w:pPr>
            <w:r w:rsidRPr="004F7B82">
              <w:rPr>
                <w:rFonts w:eastAsia="Calibri" w:cs="Arial"/>
                <w:color w:val="FFFFFF"/>
              </w:rPr>
              <w:t>(3.4%)</w:t>
            </w:r>
            <w:r w:rsidRPr="004F7B82">
              <w:rPr>
                <w:rFonts w:eastAsia="Calibri" w:cs="Arial"/>
                <w:color w:val="FFFFFF"/>
              </w:rPr>
              <w:br/>
              <w:t>Green</w:t>
            </w:r>
          </w:p>
        </w:tc>
      </w:tr>
      <w:tr w:rsidR="00F72A59" w:rsidRPr="000900B3" w14:paraId="75CCDF32" w14:textId="77777777" w:rsidTr="004F7B82">
        <w:tc>
          <w:tcPr>
            <w:tcW w:w="1800" w:type="dxa"/>
            <w:shd w:val="clear" w:color="auto" w:fill="auto"/>
            <w:vAlign w:val="center"/>
          </w:tcPr>
          <w:p w14:paraId="0BFE05C2" w14:textId="77777777" w:rsidR="00F72A59" w:rsidRPr="004F7B82" w:rsidRDefault="00F72A59" w:rsidP="002D172F">
            <w:pPr>
              <w:jc w:val="center"/>
              <w:rPr>
                <w:rFonts w:eastAsia="Calibri" w:cs="Arial"/>
              </w:rPr>
            </w:pPr>
            <w:r w:rsidRPr="004F7B82">
              <w:rPr>
                <w:rFonts w:eastAsia="Calibri" w:cs="Arial"/>
              </w:rPr>
              <w:t>Status: Low</w:t>
            </w:r>
          </w:p>
          <w:p w14:paraId="2B2FA9D6" w14:textId="77777777" w:rsidR="00F72A59" w:rsidRPr="004F7B82" w:rsidRDefault="00F72A59" w:rsidP="002D172F">
            <w:pPr>
              <w:jc w:val="center"/>
              <w:rPr>
                <w:rFonts w:eastAsia="Calibri" w:cs="Arial"/>
                <w:b/>
              </w:rPr>
            </w:pPr>
            <w:r w:rsidRPr="004F7B82">
              <w:rPr>
                <w:rFonts w:eastAsia="Calibri" w:cs="Arial"/>
                <w:b/>
              </w:rPr>
              <w:t>204 Schools</w:t>
            </w:r>
          </w:p>
          <w:p w14:paraId="5E933FB9" w14:textId="2DA35061" w:rsidR="00F72A59" w:rsidRPr="004F7B82" w:rsidRDefault="00F72A59" w:rsidP="002D172F">
            <w:pPr>
              <w:spacing w:before="120"/>
              <w:jc w:val="center"/>
              <w:rPr>
                <w:rFonts w:eastAsia="Calibri" w:cs="Arial"/>
              </w:rPr>
            </w:pPr>
            <w:r w:rsidRPr="004F7B82">
              <w:rPr>
                <w:rFonts w:eastAsia="Calibri" w:cs="Arial"/>
              </w:rPr>
              <w:t>6</w:t>
            </w:r>
            <w:r w:rsidR="00F046D3">
              <w:rPr>
                <w:rFonts w:eastAsia="Calibri" w:cs="Arial"/>
              </w:rPr>
              <w:t>8</w:t>
            </w:r>
            <w:r w:rsidRPr="004F7B82">
              <w:rPr>
                <w:rFonts w:eastAsia="Calibri" w:cs="Arial"/>
              </w:rPr>
              <w:t>% to less than 85%</w:t>
            </w:r>
          </w:p>
        </w:tc>
        <w:tc>
          <w:tcPr>
            <w:tcW w:w="1885" w:type="dxa"/>
            <w:shd w:val="clear" w:color="auto" w:fill="A20000"/>
            <w:vAlign w:val="center"/>
          </w:tcPr>
          <w:p w14:paraId="520072E6" w14:textId="77777777" w:rsidR="00F72A59" w:rsidRPr="004F7B82" w:rsidRDefault="00F72A59" w:rsidP="002D172F">
            <w:pPr>
              <w:jc w:val="center"/>
              <w:rPr>
                <w:rFonts w:eastAsia="Calibri" w:cs="Arial"/>
              </w:rPr>
            </w:pPr>
            <w:r w:rsidRPr="004F7B82">
              <w:rPr>
                <w:rFonts w:eastAsia="Calibri" w:cs="Arial"/>
              </w:rPr>
              <w:t>28</w:t>
            </w:r>
          </w:p>
          <w:p w14:paraId="7644C176" w14:textId="77777777" w:rsidR="00F72A59" w:rsidRPr="004F7B82" w:rsidRDefault="00F72A59" w:rsidP="002D172F">
            <w:pPr>
              <w:jc w:val="center"/>
              <w:rPr>
                <w:rFonts w:eastAsia="Calibri" w:cs="Arial"/>
              </w:rPr>
            </w:pPr>
            <w:r w:rsidRPr="004F7B82">
              <w:rPr>
                <w:rFonts w:eastAsia="Calibri" w:cs="Arial"/>
              </w:rPr>
              <w:t>(2.1%)</w:t>
            </w:r>
          </w:p>
          <w:p w14:paraId="46BEB8E3" w14:textId="77777777" w:rsidR="00F72A59" w:rsidRPr="004F7B82" w:rsidRDefault="00F72A59" w:rsidP="002D172F">
            <w:pPr>
              <w:jc w:val="center"/>
              <w:rPr>
                <w:rFonts w:eastAsia="Calibri" w:cs="Arial"/>
              </w:rPr>
            </w:pPr>
            <w:r w:rsidRPr="004F7B82">
              <w:rPr>
                <w:rFonts w:eastAsia="Calibri" w:cs="Arial"/>
              </w:rPr>
              <w:t>Red</w:t>
            </w:r>
          </w:p>
        </w:tc>
        <w:tc>
          <w:tcPr>
            <w:tcW w:w="1350" w:type="dxa"/>
            <w:shd w:val="clear" w:color="auto" w:fill="FFA500"/>
            <w:vAlign w:val="center"/>
          </w:tcPr>
          <w:p w14:paraId="1DC7C165" w14:textId="77777777" w:rsidR="00F72A59" w:rsidRPr="004F7B82" w:rsidRDefault="00F72A59" w:rsidP="002D172F">
            <w:pPr>
              <w:jc w:val="center"/>
              <w:rPr>
                <w:rFonts w:eastAsia="Calibri" w:cs="Arial"/>
              </w:rPr>
            </w:pPr>
            <w:r w:rsidRPr="004F7B82">
              <w:rPr>
                <w:rFonts w:eastAsia="Calibri" w:cs="Arial"/>
              </w:rPr>
              <w:t>33</w:t>
            </w:r>
          </w:p>
          <w:p w14:paraId="13530CDF" w14:textId="77777777" w:rsidR="00F72A59" w:rsidRPr="004F7B82" w:rsidRDefault="00F72A59" w:rsidP="002D172F">
            <w:pPr>
              <w:jc w:val="center"/>
              <w:rPr>
                <w:rFonts w:eastAsia="Calibri" w:cs="Arial"/>
              </w:rPr>
            </w:pPr>
            <w:r w:rsidRPr="004F7B82">
              <w:rPr>
                <w:rFonts w:eastAsia="Calibri" w:cs="Arial"/>
              </w:rPr>
              <w:t>(2.4%)</w:t>
            </w:r>
          </w:p>
          <w:p w14:paraId="74217DEE" w14:textId="77777777" w:rsidR="00F72A59" w:rsidRPr="004F7B82" w:rsidRDefault="00F72A59" w:rsidP="002D172F">
            <w:pPr>
              <w:jc w:val="center"/>
              <w:rPr>
                <w:rFonts w:eastAsia="Calibri" w:cs="Arial"/>
              </w:rPr>
            </w:pPr>
            <w:r w:rsidRPr="004F7B82">
              <w:rPr>
                <w:rFonts w:eastAsia="Calibri" w:cs="Arial"/>
              </w:rPr>
              <w:t>Orange</w:t>
            </w:r>
          </w:p>
        </w:tc>
        <w:tc>
          <w:tcPr>
            <w:tcW w:w="1985" w:type="dxa"/>
            <w:shd w:val="clear" w:color="auto" w:fill="FFA500"/>
            <w:vAlign w:val="center"/>
          </w:tcPr>
          <w:p w14:paraId="43E91922" w14:textId="77777777" w:rsidR="00F72A59" w:rsidRPr="004F7B82" w:rsidRDefault="00F72A59" w:rsidP="002D172F">
            <w:pPr>
              <w:jc w:val="center"/>
              <w:rPr>
                <w:rFonts w:eastAsia="Calibri" w:cs="Arial"/>
              </w:rPr>
            </w:pPr>
            <w:r w:rsidRPr="004F7B82">
              <w:rPr>
                <w:rFonts w:eastAsia="Calibri" w:cs="Arial"/>
              </w:rPr>
              <w:t>21</w:t>
            </w:r>
          </w:p>
          <w:p w14:paraId="607608FD" w14:textId="77777777" w:rsidR="00F72A59" w:rsidRPr="004F7B82" w:rsidRDefault="00F72A59" w:rsidP="002D172F">
            <w:pPr>
              <w:jc w:val="center"/>
              <w:rPr>
                <w:rFonts w:ascii="Calibri" w:eastAsia="Calibri" w:hAnsi="Calibri"/>
              </w:rPr>
            </w:pPr>
            <w:r w:rsidRPr="004F7B82">
              <w:rPr>
                <w:rFonts w:eastAsia="Calibri" w:cs="Arial"/>
              </w:rPr>
              <w:t>(1.5%)</w:t>
            </w:r>
            <w:r w:rsidRPr="004F7B82">
              <w:rPr>
                <w:rFonts w:eastAsia="Calibri" w:cs="Arial"/>
              </w:rPr>
              <w:br/>
              <w:t>Orange</w:t>
            </w:r>
          </w:p>
        </w:tc>
        <w:tc>
          <w:tcPr>
            <w:tcW w:w="1440" w:type="dxa"/>
            <w:shd w:val="clear" w:color="auto" w:fill="FFFF00"/>
            <w:vAlign w:val="center"/>
          </w:tcPr>
          <w:p w14:paraId="2B43B15F" w14:textId="77777777" w:rsidR="00F72A59" w:rsidRPr="004F7B82" w:rsidRDefault="00F72A59" w:rsidP="002D172F">
            <w:pPr>
              <w:jc w:val="center"/>
              <w:rPr>
                <w:rFonts w:eastAsia="Calibri" w:cs="Arial"/>
              </w:rPr>
            </w:pPr>
            <w:r w:rsidRPr="004F7B82">
              <w:rPr>
                <w:rFonts w:eastAsia="Calibri" w:cs="Arial"/>
              </w:rPr>
              <w:t>52</w:t>
            </w:r>
          </w:p>
          <w:p w14:paraId="5EF84CB9" w14:textId="77777777" w:rsidR="00F72A59" w:rsidRPr="004F7B82" w:rsidRDefault="00F72A59" w:rsidP="002D172F">
            <w:pPr>
              <w:jc w:val="center"/>
              <w:rPr>
                <w:rFonts w:ascii="Calibri" w:eastAsia="Calibri" w:hAnsi="Calibri"/>
              </w:rPr>
            </w:pPr>
            <w:r w:rsidRPr="004F7B82">
              <w:rPr>
                <w:rFonts w:eastAsia="Calibri" w:cs="Arial"/>
              </w:rPr>
              <w:t>(3.8%)</w:t>
            </w:r>
            <w:r w:rsidRPr="004F7B82">
              <w:rPr>
                <w:rFonts w:eastAsia="Calibri" w:cs="Arial"/>
              </w:rPr>
              <w:br/>
              <w:t>Yellow</w:t>
            </w:r>
          </w:p>
        </w:tc>
        <w:tc>
          <w:tcPr>
            <w:tcW w:w="2250" w:type="dxa"/>
            <w:shd w:val="clear" w:color="auto" w:fill="FFFF00"/>
            <w:vAlign w:val="center"/>
          </w:tcPr>
          <w:p w14:paraId="76A42C6C" w14:textId="77777777" w:rsidR="00F72A59" w:rsidRPr="004F7B82" w:rsidRDefault="00F72A59" w:rsidP="002D172F">
            <w:pPr>
              <w:jc w:val="center"/>
              <w:rPr>
                <w:rFonts w:eastAsia="Calibri" w:cs="Arial"/>
              </w:rPr>
            </w:pPr>
            <w:r w:rsidRPr="004F7B82">
              <w:rPr>
                <w:rFonts w:eastAsia="Calibri" w:cs="Arial"/>
              </w:rPr>
              <w:t>70</w:t>
            </w:r>
          </w:p>
          <w:p w14:paraId="13491590" w14:textId="77777777" w:rsidR="00F72A59" w:rsidRPr="004F7B82" w:rsidRDefault="00F72A59" w:rsidP="002D172F">
            <w:pPr>
              <w:jc w:val="center"/>
              <w:rPr>
                <w:rFonts w:ascii="Calibri" w:eastAsia="Calibri" w:hAnsi="Calibri"/>
              </w:rPr>
            </w:pPr>
            <w:r w:rsidRPr="004F7B82">
              <w:rPr>
                <w:rFonts w:eastAsia="Calibri" w:cs="Arial"/>
              </w:rPr>
              <w:t>(5.1%)</w:t>
            </w:r>
            <w:r w:rsidRPr="004F7B82">
              <w:rPr>
                <w:rFonts w:eastAsia="Calibri" w:cs="Arial"/>
              </w:rPr>
              <w:br/>
              <w:t>Yellow</w:t>
            </w:r>
          </w:p>
        </w:tc>
      </w:tr>
      <w:tr w:rsidR="00F72A59" w:rsidRPr="000900B3" w14:paraId="7A7C823A" w14:textId="77777777" w:rsidTr="004F7B82">
        <w:tc>
          <w:tcPr>
            <w:tcW w:w="1800" w:type="dxa"/>
            <w:shd w:val="clear" w:color="auto" w:fill="auto"/>
            <w:vAlign w:val="center"/>
          </w:tcPr>
          <w:p w14:paraId="4F9B6F9C" w14:textId="77777777" w:rsidR="00F72A59" w:rsidRPr="004F7B82" w:rsidRDefault="00F72A59" w:rsidP="002D172F">
            <w:pPr>
              <w:jc w:val="center"/>
              <w:rPr>
                <w:rFonts w:eastAsia="Calibri" w:cs="Arial"/>
              </w:rPr>
            </w:pPr>
            <w:r w:rsidRPr="004F7B82">
              <w:rPr>
                <w:rFonts w:eastAsia="Calibri" w:cs="Arial"/>
              </w:rPr>
              <w:t>Status: Very Low</w:t>
            </w:r>
          </w:p>
          <w:p w14:paraId="191583A0" w14:textId="77777777" w:rsidR="00F72A59" w:rsidRPr="004F7B82" w:rsidRDefault="00F72A59" w:rsidP="002D172F">
            <w:pPr>
              <w:jc w:val="center"/>
              <w:rPr>
                <w:rFonts w:eastAsia="Calibri" w:cs="Arial"/>
                <w:b/>
              </w:rPr>
            </w:pPr>
            <w:r w:rsidRPr="004F7B82">
              <w:rPr>
                <w:rFonts w:eastAsia="Calibri" w:cs="Arial"/>
                <w:b/>
              </w:rPr>
              <w:t>122 Schools</w:t>
            </w:r>
          </w:p>
          <w:p w14:paraId="69673D55" w14:textId="6D4F7672" w:rsidR="00F72A59" w:rsidRPr="004F7B82" w:rsidRDefault="00F72A59" w:rsidP="00F046D3">
            <w:pPr>
              <w:spacing w:before="120"/>
              <w:jc w:val="center"/>
              <w:rPr>
                <w:rFonts w:eastAsia="Calibri" w:cs="Arial"/>
              </w:rPr>
            </w:pPr>
            <w:r w:rsidRPr="004F7B82">
              <w:rPr>
                <w:rFonts w:eastAsia="Calibri" w:cs="Arial"/>
              </w:rPr>
              <w:t xml:space="preserve">Less than </w:t>
            </w:r>
            <w:r w:rsidR="00F046D3" w:rsidRPr="004F7B82">
              <w:rPr>
                <w:rFonts w:eastAsia="Calibri" w:cs="Arial"/>
              </w:rPr>
              <w:t>6</w:t>
            </w:r>
            <w:r w:rsidR="00F046D3">
              <w:rPr>
                <w:rFonts w:eastAsia="Calibri" w:cs="Arial"/>
              </w:rPr>
              <w:t>8</w:t>
            </w:r>
            <w:r w:rsidRPr="004F7B82">
              <w:rPr>
                <w:rFonts w:eastAsia="Calibri" w:cs="Arial"/>
              </w:rPr>
              <w:t>%</w:t>
            </w:r>
          </w:p>
        </w:tc>
        <w:tc>
          <w:tcPr>
            <w:tcW w:w="1885" w:type="dxa"/>
            <w:shd w:val="clear" w:color="auto" w:fill="A20000"/>
            <w:vAlign w:val="center"/>
          </w:tcPr>
          <w:p w14:paraId="38A8C62A" w14:textId="77777777" w:rsidR="00F72A59" w:rsidRPr="004F7B82" w:rsidRDefault="00F72A59" w:rsidP="002D172F">
            <w:pPr>
              <w:jc w:val="center"/>
              <w:rPr>
                <w:rFonts w:eastAsia="Calibri" w:cs="Arial"/>
              </w:rPr>
            </w:pPr>
            <w:r w:rsidRPr="004F7B82">
              <w:rPr>
                <w:rFonts w:eastAsia="Calibri" w:cs="Arial"/>
              </w:rPr>
              <w:t>34</w:t>
            </w:r>
          </w:p>
          <w:p w14:paraId="3DC6FC65" w14:textId="77777777" w:rsidR="00F72A59" w:rsidRPr="004F7B82" w:rsidRDefault="00F72A59" w:rsidP="002D172F">
            <w:pPr>
              <w:jc w:val="center"/>
              <w:rPr>
                <w:rFonts w:eastAsia="Calibri" w:cs="Arial"/>
              </w:rPr>
            </w:pPr>
            <w:r w:rsidRPr="004F7B82">
              <w:rPr>
                <w:rFonts w:eastAsia="Calibri" w:cs="Arial"/>
              </w:rPr>
              <w:t>(2.5%)</w:t>
            </w:r>
            <w:r w:rsidRPr="004F7B82">
              <w:rPr>
                <w:rFonts w:eastAsia="Calibri" w:cs="Arial"/>
              </w:rPr>
              <w:br/>
              <w:t>Red</w:t>
            </w:r>
          </w:p>
        </w:tc>
        <w:tc>
          <w:tcPr>
            <w:tcW w:w="1350" w:type="dxa"/>
            <w:shd w:val="clear" w:color="auto" w:fill="A20000"/>
            <w:vAlign w:val="center"/>
          </w:tcPr>
          <w:p w14:paraId="15CD7EF1" w14:textId="77777777" w:rsidR="00F72A59" w:rsidRPr="004F7B82" w:rsidRDefault="00F72A59" w:rsidP="002D172F">
            <w:pPr>
              <w:jc w:val="center"/>
              <w:rPr>
                <w:rFonts w:eastAsia="Calibri" w:cs="Arial"/>
              </w:rPr>
            </w:pPr>
            <w:r w:rsidRPr="004F7B82">
              <w:rPr>
                <w:rFonts w:eastAsia="Calibri" w:cs="Arial"/>
              </w:rPr>
              <w:t>24</w:t>
            </w:r>
          </w:p>
          <w:p w14:paraId="078BABA3" w14:textId="77777777" w:rsidR="00F72A59" w:rsidRPr="004F7B82" w:rsidRDefault="00F72A59" w:rsidP="002D172F">
            <w:pPr>
              <w:jc w:val="center"/>
              <w:rPr>
                <w:rFonts w:eastAsia="Calibri" w:cs="Arial"/>
              </w:rPr>
            </w:pPr>
            <w:r w:rsidRPr="004F7B82">
              <w:rPr>
                <w:rFonts w:eastAsia="Calibri" w:cs="Arial"/>
              </w:rPr>
              <w:t>(1.8%)</w:t>
            </w:r>
            <w:r w:rsidRPr="004F7B82">
              <w:rPr>
                <w:rFonts w:eastAsia="Calibri" w:cs="Arial"/>
              </w:rPr>
              <w:br/>
              <w:t>Red</w:t>
            </w:r>
          </w:p>
        </w:tc>
        <w:tc>
          <w:tcPr>
            <w:tcW w:w="1985" w:type="dxa"/>
            <w:shd w:val="clear" w:color="auto" w:fill="A20000"/>
            <w:vAlign w:val="center"/>
          </w:tcPr>
          <w:p w14:paraId="144435A7" w14:textId="77777777" w:rsidR="00F72A59" w:rsidRPr="004F7B82" w:rsidRDefault="00F72A59" w:rsidP="002D172F">
            <w:pPr>
              <w:jc w:val="center"/>
              <w:rPr>
                <w:rFonts w:eastAsia="Calibri" w:cs="Arial"/>
              </w:rPr>
            </w:pPr>
            <w:r w:rsidRPr="004F7B82">
              <w:rPr>
                <w:rFonts w:eastAsia="Calibri" w:cs="Arial"/>
              </w:rPr>
              <w:t>10</w:t>
            </w:r>
          </w:p>
          <w:p w14:paraId="17CB0C4E" w14:textId="77777777" w:rsidR="00F72A59" w:rsidRPr="004F7B82" w:rsidRDefault="00F72A59" w:rsidP="002D172F">
            <w:pPr>
              <w:jc w:val="center"/>
              <w:rPr>
                <w:rFonts w:eastAsia="Calibri" w:cs="Arial"/>
              </w:rPr>
            </w:pPr>
            <w:r w:rsidRPr="004F7B82">
              <w:rPr>
                <w:rFonts w:eastAsia="Calibri" w:cs="Arial"/>
              </w:rPr>
              <w:t>(0.7%)</w:t>
            </w:r>
          </w:p>
          <w:p w14:paraId="63A3CE7F" w14:textId="77777777" w:rsidR="00F72A59" w:rsidRPr="004F7B82" w:rsidRDefault="00F72A59" w:rsidP="002D172F">
            <w:pPr>
              <w:jc w:val="center"/>
              <w:rPr>
                <w:rFonts w:ascii="Calibri" w:eastAsia="Calibri" w:hAnsi="Calibri"/>
              </w:rPr>
            </w:pPr>
            <w:r w:rsidRPr="004F7B82">
              <w:rPr>
                <w:rFonts w:eastAsia="Calibri" w:cs="Arial"/>
              </w:rPr>
              <w:t>Red</w:t>
            </w:r>
          </w:p>
        </w:tc>
        <w:tc>
          <w:tcPr>
            <w:tcW w:w="1440" w:type="dxa"/>
            <w:shd w:val="clear" w:color="auto" w:fill="A20000"/>
            <w:vAlign w:val="center"/>
          </w:tcPr>
          <w:p w14:paraId="1E35C6E4" w14:textId="77777777" w:rsidR="00F72A59" w:rsidRPr="004F7B82" w:rsidRDefault="00F72A59" w:rsidP="002D172F">
            <w:pPr>
              <w:jc w:val="center"/>
              <w:rPr>
                <w:rFonts w:eastAsia="Calibri" w:cs="Arial"/>
              </w:rPr>
            </w:pPr>
            <w:r w:rsidRPr="004F7B82">
              <w:rPr>
                <w:rFonts w:eastAsia="Calibri" w:cs="Arial"/>
              </w:rPr>
              <w:t>20</w:t>
            </w:r>
          </w:p>
          <w:p w14:paraId="101BC9C2" w14:textId="77777777" w:rsidR="00F72A59" w:rsidRPr="004F7B82" w:rsidRDefault="00F72A59" w:rsidP="002D172F">
            <w:pPr>
              <w:jc w:val="center"/>
              <w:rPr>
                <w:rFonts w:eastAsia="Calibri" w:cs="Arial"/>
              </w:rPr>
            </w:pPr>
            <w:r w:rsidRPr="004F7B82">
              <w:rPr>
                <w:rFonts w:eastAsia="Calibri" w:cs="Arial"/>
              </w:rPr>
              <w:t>(1.5%)</w:t>
            </w:r>
            <w:r w:rsidRPr="004F7B82">
              <w:rPr>
                <w:rFonts w:eastAsia="Calibri" w:cs="Arial"/>
              </w:rPr>
              <w:br/>
              <w:t>Red</w:t>
            </w:r>
          </w:p>
        </w:tc>
        <w:tc>
          <w:tcPr>
            <w:tcW w:w="2250" w:type="dxa"/>
            <w:shd w:val="clear" w:color="auto" w:fill="A20000"/>
            <w:vAlign w:val="center"/>
          </w:tcPr>
          <w:p w14:paraId="1517E268" w14:textId="77777777" w:rsidR="00F72A59" w:rsidRPr="004F7B82" w:rsidRDefault="00F72A59" w:rsidP="002D172F">
            <w:pPr>
              <w:jc w:val="center"/>
              <w:rPr>
                <w:rFonts w:eastAsia="Calibri" w:cs="Arial"/>
              </w:rPr>
            </w:pPr>
            <w:r w:rsidRPr="004F7B82">
              <w:rPr>
                <w:rFonts w:eastAsia="Calibri" w:cs="Arial"/>
              </w:rPr>
              <w:t>34</w:t>
            </w:r>
          </w:p>
          <w:p w14:paraId="50557BD5" w14:textId="77777777" w:rsidR="00F72A59" w:rsidRPr="004F7B82" w:rsidRDefault="00F72A59" w:rsidP="002D172F">
            <w:pPr>
              <w:jc w:val="center"/>
              <w:rPr>
                <w:rFonts w:ascii="Calibri" w:eastAsia="Calibri" w:hAnsi="Calibri"/>
              </w:rPr>
            </w:pPr>
            <w:r w:rsidRPr="004F7B82">
              <w:rPr>
                <w:rFonts w:eastAsia="Calibri" w:cs="Arial"/>
              </w:rPr>
              <w:t>(2.5%)</w:t>
            </w:r>
            <w:r w:rsidRPr="004F7B82">
              <w:rPr>
                <w:rFonts w:eastAsia="Calibri" w:cs="Arial"/>
              </w:rPr>
              <w:br/>
              <w:t>Red</w:t>
            </w:r>
          </w:p>
        </w:tc>
      </w:tr>
    </w:tbl>
    <w:p w14:paraId="159CE1D6" w14:textId="77777777" w:rsidR="00CD2DBA" w:rsidRPr="000900B3" w:rsidRDefault="00CD2DBA" w:rsidP="002D172F"/>
    <w:tbl>
      <w:tblPr>
        <w:tblStyle w:val="TableGrid27"/>
        <w:tblW w:w="10710" w:type="dxa"/>
        <w:tblInd w:w="-365" w:type="dxa"/>
        <w:tblLook w:val="04A0" w:firstRow="1" w:lastRow="0" w:firstColumn="1" w:lastColumn="0" w:noHBand="0" w:noVBand="1"/>
        <w:tblDescription w:val="High School Graduation Rate Indicator by school"/>
      </w:tblPr>
      <w:tblGrid>
        <w:gridCol w:w="1890"/>
        <w:gridCol w:w="810"/>
        <w:gridCol w:w="1350"/>
        <w:gridCol w:w="1350"/>
        <w:gridCol w:w="1710"/>
        <w:gridCol w:w="1440"/>
        <w:gridCol w:w="2160"/>
      </w:tblGrid>
      <w:tr w:rsidR="00F72A59" w:rsidRPr="000900B3" w14:paraId="7EEA5DEA" w14:textId="77777777" w:rsidTr="004F7B82">
        <w:trPr>
          <w:tblHeader/>
        </w:trPr>
        <w:tc>
          <w:tcPr>
            <w:tcW w:w="1890" w:type="dxa"/>
            <w:shd w:val="clear" w:color="auto" w:fill="auto"/>
          </w:tcPr>
          <w:p w14:paraId="3E907E79" w14:textId="77777777" w:rsidR="00F72A59" w:rsidRPr="000900B3" w:rsidRDefault="00F72A59" w:rsidP="002D172F">
            <w:pPr>
              <w:jc w:val="center"/>
              <w:rPr>
                <w:rFonts w:cs="Arial"/>
                <w:lang w:eastAsia="zh-CN"/>
              </w:rPr>
            </w:pPr>
            <w:r w:rsidRPr="000900B3">
              <w:rPr>
                <w:rFonts w:cs="Arial"/>
                <w:lang w:eastAsia="zh-CN"/>
              </w:rPr>
              <w:t># of schools</w:t>
            </w:r>
          </w:p>
        </w:tc>
        <w:tc>
          <w:tcPr>
            <w:tcW w:w="810" w:type="dxa"/>
            <w:shd w:val="clear" w:color="auto" w:fill="D0CECE"/>
          </w:tcPr>
          <w:p w14:paraId="4850B67B" w14:textId="77777777" w:rsidR="00F72A59" w:rsidRPr="000900B3" w:rsidRDefault="00F72A59" w:rsidP="002D172F">
            <w:pPr>
              <w:jc w:val="center"/>
              <w:rPr>
                <w:rFonts w:cs="Arial"/>
                <w:lang w:eastAsia="zh-CN"/>
              </w:rPr>
            </w:pPr>
            <w:r w:rsidRPr="000900B3">
              <w:rPr>
                <w:rFonts w:cs="Arial"/>
                <w:lang w:eastAsia="zh-CN"/>
              </w:rPr>
              <w:t>N/A</w:t>
            </w:r>
          </w:p>
        </w:tc>
        <w:tc>
          <w:tcPr>
            <w:tcW w:w="1350" w:type="dxa"/>
            <w:shd w:val="clear" w:color="auto" w:fill="A20000"/>
            <w:vAlign w:val="center"/>
          </w:tcPr>
          <w:p w14:paraId="5B75744F" w14:textId="77777777" w:rsidR="00F72A59" w:rsidRPr="000900B3" w:rsidRDefault="00F72A59" w:rsidP="002D172F">
            <w:pPr>
              <w:jc w:val="center"/>
              <w:rPr>
                <w:rFonts w:cs="Arial"/>
                <w:b/>
                <w:lang w:eastAsia="zh-CN"/>
              </w:rPr>
            </w:pPr>
            <w:r w:rsidRPr="000900B3">
              <w:rPr>
                <w:rFonts w:cs="Arial"/>
                <w:b/>
                <w:color w:val="FFFFFF"/>
                <w:lang w:eastAsia="zh-CN"/>
              </w:rPr>
              <w:t>Red</w:t>
            </w:r>
          </w:p>
        </w:tc>
        <w:tc>
          <w:tcPr>
            <w:tcW w:w="1350" w:type="dxa"/>
            <w:shd w:val="clear" w:color="auto" w:fill="FFA500"/>
            <w:vAlign w:val="center"/>
          </w:tcPr>
          <w:p w14:paraId="43FBDC8E" w14:textId="77777777" w:rsidR="00F72A59" w:rsidRPr="000900B3" w:rsidRDefault="00F72A59" w:rsidP="002D172F">
            <w:pPr>
              <w:jc w:val="center"/>
              <w:rPr>
                <w:rFonts w:cs="Arial"/>
                <w:b/>
                <w:lang w:eastAsia="zh-CN"/>
              </w:rPr>
            </w:pPr>
            <w:r w:rsidRPr="000900B3">
              <w:rPr>
                <w:rFonts w:cs="Arial"/>
                <w:b/>
                <w:lang w:eastAsia="zh-CN"/>
              </w:rPr>
              <w:t>Orange</w:t>
            </w:r>
          </w:p>
        </w:tc>
        <w:tc>
          <w:tcPr>
            <w:tcW w:w="1710" w:type="dxa"/>
            <w:shd w:val="clear" w:color="auto" w:fill="FFFF00"/>
            <w:vAlign w:val="center"/>
          </w:tcPr>
          <w:p w14:paraId="304915F8" w14:textId="77777777" w:rsidR="00F72A59" w:rsidRPr="000900B3" w:rsidRDefault="00F72A59" w:rsidP="002D172F">
            <w:pPr>
              <w:jc w:val="center"/>
              <w:rPr>
                <w:rFonts w:cs="Arial"/>
                <w:b/>
                <w:color w:val="FFFFFF"/>
                <w:lang w:eastAsia="zh-CN"/>
              </w:rPr>
            </w:pPr>
            <w:r w:rsidRPr="000900B3">
              <w:rPr>
                <w:rFonts w:cs="Arial"/>
                <w:b/>
                <w:lang w:eastAsia="zh-CN"/>
              </w:rPr>
              <w:t>Yellow</w:t>
            </w:r>
          </w:p>
        </w:tc>
        <w:tc>
          <w:tcPr>
            <w:tcW w:w="1440" w:type="dxa"/>
            <w:shd w:val="clear" w:color="auto" w:fill="006500"/>
            <w:vAlign w:val="center"/>
          </w:tcPr>
          <w:p w14:paraId="7EDC9186" w14:textId="77777777" w:rsidR="00F72A59" w:rsidRPr="000900B3" w:rsidRDefault="00F72A59" w:rsidP="002D172F">
            <w:pPr>
              <w:jc w:val="center"/>
              <w:rPr>
                <w:rFonts w:cs="Arial"/>
                <w:b/>
                <w:color w:val="FFFFFF"/>
                <w:lang w:eastAsia="zh-CN"/>
              </w:rPr>
            </w:pPr>
            <w:r w:rsidRPr="000900B3">
              <w:rPr>
                <w:rFonts w:cs="Arial"/>
                <w:b/>
                <w:color w:val="FFFFFF"/>
                <w:lang w:eastAsia="zh-CN"/>
              </w:rPr>
              <w:t>Green</w:t>
            </w:r>
          </w:p>
        </w:tc>
        <w:tc>
          <w:tcPr>
            <w:tcW w:w="2160" w:type="dxa"/>
            <w:shd w:val="clear" w:color="auto" w:fill="0000FF"/>
            <w:vAlign w:val="center"/>
          </w:tcPr>
          <w:p w14:paraId="6EC7B7FD" w14:textId="77777777" w:rsidR="00F72A59" w:rsidRPr="000900B3" w:rsidRDefault="00F72A59" w:rsidP="002D172F">
            <w:pPr>
              <w:jc w:val="center"/>
              <w:rPr>
                <w:rFonts w:cs="Arial"/>
                <w:b/>
                <w:color w:val="FFFFFF"/>
                <w:lang w:eastAsia="zh-CN"/>
              </w:rPr>
            </w:pPr>
            <w:r w:rsidRPr="000900B3">
              <w:rPr>
                <w:rFonts w:cs="Arial"/>
                <w:b/>
                <w:color w:val="FFFFFF"/>
                <w:lang w:eastAsia="zh-CN"/>
              </w:rPr>
              <w:t>Blue</w:t>
            </w:r>
          </w:p>
        </w:tc>
      </w:tr>
      <w:tr w:rsidR="00F72A59" w:rsidRPr="000900B3" w14:paraId="4ACC7ADE" w14:textId="77777777" w:rsidTr="004F7B82">
        <w:tc>
          <w:tcPr>
            <w:tcW w:w="1890" w:type="dxa"/>
            <w:shd w:val="clear" w:color="auto" w:fill="auto"/>
            <w:vAlign w:val="center"/>
          </w:tcPr>
          <w:p w14:paraId="0021E7B4" w14:textId="77777777" w:rsidR="00F72A59" w:rsidRPr="000900B3" w:rsidRDefault="00F72A59" w:rsidP="002D172F">
            <w:pPr>
              <w:jc w:val="center"/>
              <w:rPr>
                <w:rFonts w:cs="Arial"/>
                <w:lang w:eastAsia="zh-CN"/>
              </w:rPr>
            </w:pPr>
            <w:r w:rsidRPr="000900B3">
              <w:rPr>
                <w:rFonts w:cs="Arial"/>
                <w:lang w:eastAsia="zh-CN"/>
              </w:rPr>
              <w:t>1,364</w:t>
            </w:r>
          </w:p>
        </w:tc>
        <w:tc>
          <w:tcPr>
            <w:tcW w:w="810" w:type="dxa"/>
            <w:shd w:val="clear" w:color="auto" w:fill="auto"/>
            <w:vAlign w:val="center"/>
          </w:tcPr>
          <w:p w14:paraId="2FC28416" w14:textId="77777777" w:rsidR="00F72A59" w:rsidRPr="000900B3" w:rsidRDefault="00F72A59" w:rsidP="002D172F">
            <w:pPr>
              <w:jc w:val="center"/>
              <w:rPr>
                <w:rFonts w:cs="Arial"/>
                <w:lang w:eastAsia="zh-CN"/>
              </w:rPr>
            </w:pPr>
            <w:r w:rsidRPr="000900B3">
              <w:rPr>
                <w:rFonts w:cs="Arial"/>
                <w:lang w:eastAsia="zh-CN"/>
              </w:rPr>
              <w:t>N/A</w:t>
            </w:r>
          </w:p>
        </w:tc>
        <w:tc>
          <w:tcPr>
            <w:tcW w:w="1350" w:type="dxa"/>
            <w:shd w:val="clear" w:color="auto" w:fill="auto"/>
            <w:vAlign w:val="center"/>
          </w:tcPr>
          <w:p w14:paraId="54521376" w14:textId="77777777" w:rsidR="00F72A59" w:rsidRPr="000900B3" w:rsidRDefault="00F72A59" w:rsidP="002D172F">
            <w:pPr>
              <w:jc w:val="center"/>
              <w:rPr>
                <w:rFonts w:cs="Arial"/>
                <w:lang w:eastAsia="zh-CN"/>
              </w:rPr>
            </w:pPr>
            <w:r w:rsidRPr="000900B3">
              <w:rPr>
                <w:rFonts w:cs="Arial"/>
                <w:lang w:eastAsia="zh-CN"/>
              </w:rPr>
              <w:t>150 (11.0%)</w:t>
            </w:r>
          </w:p>
        </w:tc>
        <w:tc>
          <w:tcPr>
            <w:tcW w:w="1350" w:type="dxa"/>
            <w:shd w:val="clear" w:color="auto" w:fill="auto"/>
            <w:vAlign w:val="center"/>
          </w:tcPr>
          <w:p w14:paraId="6BC18B6D" w14:textId="77777777" w:rsidR="00F72A59" w:rsidRPr="000900B3" w:rsidRDefault="00F72A59" w:rsidP="002D172F">
            <w:pPr>
              <w:jc w:val="center"/>
              <w:rPr>
                <w:rFonts w:cs="Arial"/>
                <w:lang w:eastAsia="zh-CN"/>
              </w:rPr>
            </w:pPr>
            <w:r w:rsidRPr="000900B3">
              <w:rPr>
                <w:rFonts w:cs="Arial"/>
                <w:lang w:eastAsia="zh-CN"/>
              </w:rPr>
              <w:t>94 (6.9%)</w:t>
            </w:r>
          </w:p>
        </w:tc>
        <w:tc>
          <w:tcPr>
            <w:tcW w:w="1710" w:type="dxa"/>
            <w:shd w:val="clear" w:color="auto" w:fill="auto"/>
            <w:vAlign w:val="center"/>
          </w:tcPr>
          <w:p w14:paraId="7B0ED492" w14:textId="77777777" w:rsidR="00F72A59" w:rsidRPr="000900B3" w:rsidRDefault="00F72A59" w:rsidP="002D172F">
            <w:pPr>
              <w:jc w:val="center"/>
              <w:rPr>
                <w:rFonts w:cs="Arial"/>
                <w:lang w:eastAsia="zh-CN"/>
              </w:rPr>
            </w:pPr>
            <w:r w:rsidRPr="000900B3">
              <w:rPr>
                <w:rFonts w:cs="Arial"/>
                <w:lang w:eastAsia="zh-CN"/>
              </w:rPr>
              <w:t>215 (15.8%)</w:t>
            </w:r>
          </w:p>
        </w:tc>
        <w:tc>
          <w:tcPr>
            <w:tcW w:w="1440" w:type="dxa"/>
            <w:shd w:val="clear" w:color="auto" w:fill="auto"/>
            <w:vAlign w:val="center"/>
          </w:tcPr>
          <w:p w14:paraId="02FDEE89" w14:textId="77777777" w:rsidR="00F72A59" w:rsidRPr="000900B3" w:rsidRDefault="00F72A59" w:rsidP="002D172F">
            <w:pPr>
              <w:jc w:val="center"/>
              <w:rPr>
                <w:rFonts w:cs="Arial"/>
                <w:lang w:eastAsia="zh-CN"/>
              </w:rPr>
            </w:pPr>
            <w:r w:rsidRPr="000900B3">
              <w:rPr>
                <w:rFonts w:cs="Arial"/>
                <w:lang w:eastAsia="zh-CN"/>
              </w:rPr>
              <w:t>314 (23.0%)</w:t>
            </w:r>
          </w:p>
        </w:tc>
        <w:tc>
          <w:tcPr>
            <w:tcW w:w="2160" w:type="dxa"/>
            <w:shd w:val="clear" w:color="auto" w:fill="auto"/>
            <w:vAlign w:val="center"/>
          </w:tcPr>
          <w:p w14:paraId="62B4BD3B" w14:textId="77777777" w:rsidR="00F72A59" w:rsidRPr="000900B3" w:rsidRDefault="00F72A59" w:rsidP="002D172F">
            <w:pPr>
              <w:jc w:val="center"/>
              <w:rPr>
                <w:rFonts w:cs="Arial"/>
                <w:lang w:eastAsia="zh-CN"/>
              </w:rPr>
            </w:pPr>
            <w:r w:rsidRPr="000900B3">
              <w:rPr>
                <w:rFonts w:cs="Arial"/>
                <w:lang w:eastAsia="zh-CN"/>
              </w:rPr>
              <w:t>591 (43.3%)</w:t>
            </w:r>
          </w:p>
        </w:tc>
      </w:tr>
    </w:tbl>
    <w:p w14:paraId="7B80F39A" w14:textId="3CE3CEDA" w:rsidR="00597246" w:rsidRPr="004F7B82" w:rsidRDefault="00F72A59" w:rsidP="002D172F">
      <w:pPr>
        <w:pStyle w:val="NoSpacing"/>
        <w:spacing w:after="120"/>
        <w:ind w:left="-360" w:right="-540"/>
        <w:rPr>
          <w:rStyle w:val="noheadingspace1"/>
        </w:rPr>
      </w:pPr>
      <w:r w:rsidRPr="000900B3">
        <w:rPr>
          <w:rFonts w:eastAsia="Calibri" w:cs="Arial"/>
        </w:rPr>
        <w:t xml:space="preserve">For all percentages calculated above, the total number of schools (1,364) was used for the denominator. </w:t>
      </w:r>
      <w:r w:rsidRPr="000900B3">
        <w:t>The statewide baseline data, which uses the 2014–15 cohort rate, for all students</w:t>
      </w:r>
      <w:r w:rsidR="0046543D" w:rsidRPr="000900B3">
        <w:t xml:space="preserve"> </w:t>
      </w:r>
      <w:r w:rsidRPr="000900B3">
        <w:t>and each student group are provided below. The table shows the approximate average annual improvement necessary over the seven-year period for each student group to meet the long-term goal. The table displays the performance gaps at the state level among student groups who attend non-alternative schools, and shows that some student groups will need to make significantly more progress than higher performing student groups to reach the statewide goal within seven years.</w:t>
      </w:r>
      <w:r w:rsidR="00860955">
        <w:rPr>
          <w:b/>
        </w:rPr>
        <w:br w:type="page"/>
      </w:r>
      <w:r w:rsidR="00597246" w:rsidRPr="00860955">
        <w:rPr>
          <w:rStyle w:val="noheadingspace1"/>
          <w:b/>
        </w:rPr>
        <w:lastRenderedPageBreak/>
        <w:t xml:space="preserve">Table </w:t>
      </w:r>
      <w:r w:rsidR="003067A9" w:rsidRPr="00BD37F9">
        <w:rPr>
          <w:rStyle w:val="noheadingspace1"/>
          <w:b/>
        </w:rPr>
        <w:t>15</w:t>
      </w:r>
      <w:r w:rsidR="003067A9">
        <w:rPr>
          <w:rStyle w:val="noheadingspace1"/>
          <w:b/>
        </w:rPr>
        <w:t>.</w:t>
      </w:r>
      <w:r w:rsidR="003067A9" w:rsidRPr="00860955">
        <w:rPr>
          <w:rStyle w:val="noheadingspace1"/>
          <w:b/>
        </w:rPr>
        <w:t xml:space="preserve"> State</w:t>
      </w:r>
      <w:r w:rsidR="00597246" w:rsidRPr="00860955">
        <w:rPr>
          <w:rStyle w:val="noheadingspace1"/>
          <w:b/>
        </w:rPr>
        <w:t xml:space="preserve"> Level </w:t>
      </w:r>
      <w:r w:rsidR="00860955" w:rsidRPr="00860955">
        <w:rPr>
          <w:rStyle w:val="noheadingspace1"/>
          <w:b/>
        </w:rPr>
        <w:t>Graduation Rate by Student Group</w:t>
      </w:r>
    </w:p>
    <w:tbl>
      <w:tblPr>
        <w:tblStyle w:val="TableGrid41"/>
        <w:tblW w:w="5000" w:type="pct"/>
        <w:tblLook w:val="04A0" w:firstRow="1" w:lastRow="0" w:firstColumn="1" w:lastColumn="0" w:noHBand="0" w:noVBand="1"/>
        <w:tblDescription w:val="State Level Graduation Rate by Student Group"/>
      </w:tblPr>
      <w:tblGrid>
        <w:gridCol w:w="2425"/>
        <w:gridCol w:w="1183"/>
        <w:gridCol w:w="1309"/>
        <w:gridCol w:w="1256"/>
        <w:gridCol w:w="1791"/>
        <w:gridCol w:w="1746"/>
      </w:tblGrid>
      <w:tr w:rsidR="00CF532F" w:rsidRPr="000900B3" w14:paraId="70C891F0" w14:textId="77777777" w:rsidTr="00B9181E">
        <w:trPr>
          <w:tblHeader/>
        </w:trPr>
        <w:tc>
          <w:tcPr>
            <w:tcW w:w="1249" w:type="pct"/>
            <w:shd w:val="clear" w:color="auto" w:fill="auto"/>
            <w:vAlign w:val="center"/>
          </w:tcPr>
          <w:p w14:paraId="52EC0A39" w14:textId="77777777" w:rsidR="00CF532F" w:rsidRPr="000900B3" w:rsidRDefault="00CF532F" w:rsidP="005610E5">
            <w:pPr>
              <w:rPr>
                <w:b/>
                <w:lang w:eastAsia="zh-CN"/>
              </w:rPr>
            </w:pPr>
            <w:r w:rsidRPr="000900B3">
              <w:rPr>
                <w:b/>
                <w:lang w:eastAsia="zh-CN"/>
              </w:rPr>
              <w:t>Student Group</w:t>
            </w:r>
          </w:p>
        </w:tc>
        <w:tc>
          <w:tcPr>
            <w:tcW w:w="609" w:type="pct"/>
            <w:shd w:val="clear" w:color="auto" w:fill="auto"/>
            <w:vAlign w:val="center"/>
          </w:tcPr>
          <w:p w14:paraId="4450FFE1" w14:textId="77777777" w:rsidR="00CF532F" w:rsidRPr="000900B3" w:rsidRDefault="00CF532F" w:rsidP="005610E5">
            <w:pPr>
              <w:jc w:val="center"/>
              <w:rPr>
                <w:lang w:eastAsia="zh-CN"/>
              </w:rPr>
            </w:pPr>
            <w:r w:rsidRPr="000900B3">
              <w:rPr>
                <w:b/>
                <w:bCs/>
                <w:lang w:eastAsia="zh-CN"/>
              </w:rPr>
              <w:t>Grade Rate (Status)</w:t>
            </w:r>
          </w:p>
        </w:tc>
        <w:tc>
          <w:tcPr>
            <w:tcW w:w="674" w:type="pct"/>
            <w:shd w:val="clear" w:color="auto" w:fill="auto"/>
            <w:vAlign w:val="center"/>
          </w:tcPr>
          <w:p w14:paraId="7275260A" w14:textId="77777777" w:rsidR="00CF532F" w:rsidRPr="000900B3" w:rsidRDefault="00CF532F" w:rsidP="005610E5">
            <w:pPr>
              <w:jc w:val="center"/>
              <w:rPr>
                <w:b/>
                <w:lang w:eastAsia="zh-CN"/>
              </w:rPr>
            </w:pPr>
            <w:r w:rsidRPr="000900B3">
              <w:rPr>
                <w:b/>
                <w:bCs/>
                <w:lang w:eastAsia="zh-CN"/>
              </w:rPr>
              <w:t>Change</w:t>
            </w:r>
          </w:p>
        </w:tc>
        <w:tc>
          <w:tcPr>
            <w:tcW w:w="647" w:type="pct"/>
            <w:shd w:val="clear" w:color="auto" w:fill="auto"/>
            <w:vAlign w:val="center"/>
          </w:tcPr>
          <w:p w14:paraId="13413C88" w14:textId="77777777" w:rsidR="00CF532F" w:rsidRPr="000900B3" w:rsidRDefault="00CF532F" w:rsidP="005610E5">
            <w:pPr>
              <w:jc w:val="center"/>
              <w:rPr>
                <w:b/>
                <w:bCs/>
                <w:lang w:eastAsia="zh-CN"/>
              </w:rPr>
            </w:pPr>
            <w:r w:rsidRPr="000900B3">
              <w:rPr>
                <w:b/>
                <w:bCs/>
                <w:lang w:eastAsia="zh-CN"/>
              </w:rPr>
              <w:t>Color</w:t>
            </w:r>
          </w:p>
        </w:tc>
        <w:tc>
          <w:tcPr>
            <w:tcW w:w="922" w:type="pct"/>
            <w:vAlign w:val="center"/>
          </w:tcPr>
          <w:p w14:paraId="48BBDA4A" w14:textId="77777777" w:rsidR="00CF532F" w:rsidRPr="000900B3" w:rsidRDefault="00CF532F" w:rsidP="005610E5">
            <w:pPr>
              <w:jc w:val="center"/>
              <w:rPr>
                <w:bCs/>
                <w:lang w:eastAsia="zh-CN"/>
              </w:rPr>
            </w:pPr>
            <w:r w:rsidRPr="000900B3">
              <w:rPr>
                <w:rFonts w:cs="Arial"/>
                <w:b/>
                <w:bCs/>
                <w:lang w:eastAsia="zh-CN"/>
              </w:rPr>
              <w:t>Average Annual Improvement to Meet Goal</w:t>
            </w:r>
          </w:p>
        </w:tc>
        <w:tc>
          <w:tcPr>
            <w:tcW w:w="899" w:type="pct"/>
            <w:vAlign w:val="center"/>
          </w:tcPr>
          <w:p w14:paraId="69B21B27" w14:textId="77777777" w:rsidR="00CF532F" w:rsidRPr="000900B3" w:rsidRDefault="00CF532F" w:rsidP="005610E5">
            <w:pPr>
              <w:jc w:val="center"/>
              <w:rPr>
                <w:rFonts w:cs="Arial"/>
                <w:b/>
                <w:bCs/>
                <w:lang w:eastAsia="zh-CN"/>
              </w:rPr>
            </w:pPr>
            <w:r w:rsidRPr="000900B3">
              <w:rPr>
                <w:rFonts w:cs="Arial"/>
                <w:b/>
                <w:bCs/>
                <w:lang w:eastAsia="zh-CN"/>
              </w:rPr>
              <w:t>Status After Year 3</w:t>
            </w:r>
          </w:p>
        </w:tc>
      </w:tr>
      <w:tr w:rsidR="00CF532F" w:rsidRPr="000900B3" w14:paraId="11090932" w14:textId="77777777" w:rsidTr="00B9181E">
        <w:tc>
          <w:tcPr>
            <w:tcW w:w="1249" w:type="pct"/>
            <w:shd w:val="clear" w:color="auto" w:fill="auto"/>
            <w:vAlign w:val="center"/>
          </w:tcPr>
          <w:p w14:paraId="59939E2B" w14:textId="77777777" w:rsidR="00CF532F" w:rsidRPr="000900B3" w:rsidRDefault="00CF532F" w:rsidP="005610E5">
            <w:pPr>
              <w:rPr>
                <w:lang w:eastAsia="zh-CN"/>
              </w:rPr>
            </w:pPr>
            <w:r w:rsidRPr="000900B3">
              <w:rPr>
                <w:lang w:eastAsia="zh-CN"/>
              </w:rPr>
              <w:t>All Students</w:t>
            </w:r>
          </w:p>
        </w:tc>
        <w:tc>
          <w:tcPr>
            <w:tcW w:w="609" w:type="pct"/>
            <w:shd w:val="clear" w:color="auto" w:fill="auto"/>
            <w:vAlign w:val="center"/>
          </w:tcPr>
          <w:p w14:paraId="0F27CCBD" w14:textId="450C715D" w:rsidR="00CF532F" w:rsidRPr="000900B3" w:rsidRDefault="00F614BE" w:rsidP="005610E5">
            <w:pPr>
              <w:jc w:val="center"/>
              <w:rPr>
                <w:lang w:eastAsia="zh-CN"/>
              </w:rPr>
            </w:pPr>
            <w:r>
              <w:rPr>
                <w:lang w:eastAsia="zh-CN"/>
              </w:rPr>
              <w:t>83.8</w:t>
            </w:r>
          </w:p>
        </w:tc>
        <w:tc>
          <w:tcPr>
            <w:tcW w:w="674" w:type="pct"/>
            <w:shd w:val="clear" w:color="auto" w:fill="auto"/>
            <w:vAlign w:val="center"/>
          </w:tcPr>
          <w:p w14:paraId="04E61E78" w14:textId="716874A0" w:rsidR="00CF532F" w:rsidRPr="000900B3" w:rsidRDefault="00F614BE" w:rsidP="005610E5">
            <w:pPr>
              <w:jc w:val="center"/>
              <w:rPr>
                <w:lang w:eastAsia="zh-CN"/>
              </w:rPr>
            </w:pPr>
            <w:r>
              <w:rPr>
                <w:lang w:eastAsia="zh-CN"/>
              </w:rPr>
              <w:t>0.9</w:t>
            </w:r>
          </w:p>
        </w:tc>
        <w:tc>
          <w:tcPr>
            <w:tcW w:w="647" w:type="pct"/>
            <w:shd w:val="clear" w:color="auto" w:fill="auto"/>
            <w:vAlign w:val="center"/>
          </w:tcPr>
          <w:p w14:paraId="0B2B90BA" w14:textId="2D00B653" w:rsidR="00CF532F" w:rsidRPr="000900B3" w:rsidRDefault="00F614BE" w:rsidP="005610E5">
            <w:pPr>
              <w:jc w:val="center"/>
              <w:rPr>
                <w:bCs/>
                <w:lang w:eastAsia="zh-CN"/>
              </w:rPr>
            </w:pPr>
            <w:r>
              <w:rPr>
                <w:bCs/>
                <w:lang w:eastAsia="zh-CN"/>
              </w:rPr>
              <w:t>Orange</w:t>
            </w:r>
          </w:p>
        </w:tc>
        <w:tc>
          <w:tcPr>
            <w:tcW w:w="922" w:type="pct"/>
            <w:vAlign w:val="center"/>
          </w:tcPr>
          <w:p w14:paraId="215BECB7" w14:textId="1342CA2D" w:rsidR="00CF532F" w:rsidRPr="000900B3" w:rsidRDefault="00B259A1" w:rsidP="005610E5">
            <w:pPr>
              <w:jc w:val="center"/>
              <w:rPr>
                <w:bCs/>
                <w:lang w:eastAsia="zh-CN"/>
              </w:rPr>
            </w:pPr>
            <w:r>
              <w:rPr>
                <w:bCs/>
                <w:lang w:eastAsia="zh-CN"/>
              </w:rPr>
              <w:t>1.3</w:t>
            </w:r>
          </w:p>
        </w:tc>
        <w:tc>
          <w:tcPr>
            <w:tcW w:w="899" w:type="pct"/>
            <w:vAlign w:val="center"/>
          </w:tcPr>
          <w:p w14:paraId="5E94E459" w14:textId="2AB8A17C" w:rsidR="00CF532F" w:rsidRPr="000900B3" w:rsidRDefault="00B259A1" w:rsidP="005610E5">
            <w:pPr>
              <w:jc w:val="center"/>
              <w:rPr>
                <w:rFonts w:cs="Arial"/>
                <w:lang w:eastAsia="zh-CN"/>
              </w:rPr>
            </w:pPr>
            <w:r>
              <w:rPr>
                <w:rFonts w:cs="Arial"/>
                <w:lang w:eastAsia="zh-CN"/>
              </w:rPr>
              <w:t>87.8</w:t>
            </w:r>
          </w:p>
        </w:tc>
      </w:tr>
      <w:tr w:rsidR="00CF532F" w:rsidRPr="000900B3" w14:paraId="4F115ADD" w14:textId="77777777" w:rsidTr="00B9181E">
        <w:tc>
          <w:tcPr>
            <w:tcW w:w="1249" w:type="pct"/>
            <w:shd w:val="clear" w:color="auto" w:fill="auto"/>
            <w:vAlign w:val="center"/>
          </w:tcPr>
          <w:p w14:paraId="22B274FE" w14:textId="77777777" w:rsidR="00CF532F" w:rsidRPr="000900B3" w:rsidRDefault="00CF532F" w:rsidP="005610E5">
            <w:pPr>
              <w:rPr>
                <w:lang w:eastAsia="zh-CN"/>
              </w:rPr>
            </w:pPr>
            <w:r w:rsidRPr="000900B3">
              <w:rPr>
                <w:lang w:eastAsia="zh-CN"/>
              </w:rPr>
              <w:t>American Indian</w:t>
            </w:r>
          </w:p>
        </w:tc>
        <w:tc>
          <w:tcPr>
            <w:tcW w:w="609" w:type="pct"/>
            <w:shd w:val="clear" w:color="auto" w:fill="auto"/>
            <w:vAlign w:val="center"/>
          </w:tcPr>
          <w:p w14:paraId="333F0619" w14:textId="681E4874" w:rsidR="00CF532F" w:rsidRPr="000900B3" w:rsidRDefault="00F614BE" w:rsidP="005610E5">
            <w:pPr>
              <w:jc w:val="center"/>
              <w:rPr>
                <w:lang w:eastAsia="zh-CN"/>
              </w:rPr>
            </w:pPr>
            <w:r>
              <w:rPr>
                <w:lang w:eastAsia="zh-CN"/>
              </w:rPr>
              <w:t>74.0</w:t>
            </w:r>
          </w:p>
        </w:tc>
        <w:tc>
          <w:tcPr>
            <w:tcW w:w="674" w:type="pct"/>
            <w:shd w:val="clear" w:color="auto" w:fill="auto"/>
            <w:vAlign w:val="center"/>
          </w:tcPr>
          <w:p w14:paraId="13D9AE0C" w14:textId="2F145AB1" w:rsidR="00CF532F" w:rsidRPr="000900B3" w:rsidRDefault="00F614BE" w:rsidP="005610E5">
            <w:pPr>
              <w:jc w:val="center"/>
              <w:rPr>
                <w:lang w:eastAsia="zh-CN"/>
              </w:rPr>
            </w:pPr>
            <w:r>
              <w:rPr>
                <w:lang w:eastAsia="zh-CN"/>
              </w:rPr>
              <w:t>-0.4</w:t>
            </w:r>
          </w:p>
        </w:tc>
        <w:tc>
          <w:tcPr>
            <w:tcW w:w="647" w:type="pct"/>
            <w:shd w:val="clear" w:color="auto" w:fill="auto"/>
            <w:vAlign w:val="center"/>
          </w:tcPr>
          <w:p w14:paraId="20F6C858" w14:textId="1F46E43D" w:rsidR="00CF532F" w:rsidRPr="000900B3" w:rsidRDefault="00F614BE" w:rsidP="005610E5">
            <w:pPr>
              <w:jc w:val="center"/>
              <w:rPr>
                <w:bCs/>
                <w:lang w:eastAsia="zh-CN"/>
              </w:rPr>
            </w:pPr>
            <w:r>
              <w:rPr>
                <w:bCs/>
                <w:lang w:eastAsia="zh-CN"/>
              </w:rPr>
              <w:t>Orange</w:t>
            </w:r>
          </w:p>
        </w:tc>
        <w:tc>
          <w:tcPr>
            <w:tcW w:w="922" w:type="pct"/>
            <w:vAlign w:val="center"/>
          </w:tcPr>
          <w:p w14:paraId="3670A479" w14:textId="42E1B08A" w:rsidR="00CF532F" w:rsidRPr="000900B3" w:rsidRDefault="00B259A1" w:rsidP="005610E5">
            <w:pPr>
              <w:jc w:val="center"/>
              <w:rPr>
                <w:bCs/>
                <w:lang w:eastAsia="zh-CN"/>
              </w:rPr>
            </w:pPr>
            <w:r>
              <w:rPr>
                <w:bCs/>
                <w:lang w:eastAsia="zh-CN"/>
              </w:rPr>
              <w:t>3.3</w:t>
            </w:r>
          </w:p>
        </w:tc>
        <w:tc>
          <w:tcPr>
            <w:tcW w:w="899" w:type="pct"/>
            <w:vAlign w:val="center"/>
          </w:tcPr>
          <w:p w14:paraId="1A627AE5" w14:textId="596FDF6C" w:rsidR="00CF532F" w:rsidRPr="000900B3" w:rsidRDefault="00B259A1" w:rsidP="005610E5">
            <w:pPr>
              <w:jc w:val="center"/>
              <w:rPr>
                <w:rFonts w:cs="Arial"/>
                <w:lang w:eastAsia="zh-CN"/>
              </w:rPr>
            </w:pPr>
            <w:r>
              <w:rPr>
                <w:rFonts w:cs="Arial"/>
                <w:lang w:eastAsia="zh-CN"/>
              </w:rPr>
              <w:t>83.9</w:t>
            </w:r>
          </w:p>
        </w:tc>
      </w:tr>
      <w:tr w:rsidR="00CF532F" w:rsidRPr="000900B3" w14:paraId="5408E233" w14:textId="77777777" w:rsidTr="00B9181E">
        <w:tc>
          <w:tcPr>
            <w:tcW w:w="1249" w:type="pct"/>
            <w:shd w:val="clear" w:color="auto" w:fill="auto"/>
            <w:vAlign w:val="center"/>
          </w:tcPr>
          <w:p w14:paraId="67D7A88C" w14:textId="77777777" w:rsidR="00CF532F" w:rsidRPr="000900B3" w:rsidRDefault="00CF532F" w:rsidP="005610E5">
            <w:pPr>
              <w:rPr>
                <w:lang w:eastAsia="zh-CN"/>
              </w:rPr>
            </w:pPr>
            <w:r w:rsidRPr="000900B3">
              <w:rPr>
                <w:lang w:eastAsia="zh-CN"/>
              </w:rPr>
              <w:t>Asian</w:t>
            </w:r>
          </w:p>
        </w:tc>
        <w:tc>
          <w:tcPr>
            <w:tcW w:w="609" w:type="pct"/>
            <w:shd w:val="clear" w:color="auto" w:fill="auto"/>
            <w:vAlign w:val="center"/>
          </w:tcPr>
          <w:p w14:paraId="576A0203" w14:textId="72226286" w:rsidR="00CF532F" w:rsidRPr="000900B3" w:rsidRDefault="00F614BE" w:rsidP="005610E5">
            <w:pPr>
              <w:jc w:val="center"/>
              <w:rPr>
                <w:lang w:eastAsia="zh-CN"/>
              </w:rPr>
            </w:pPr>
            <w:r>
              <w:rPr>
                <w:lang w:eastAsia="zh-CN"/>
              </w:rPr>
              <w:t>93.7</w:t>
            </w:r>
          </w:p>
        </w:tc>
        <w:tc>
          <w:tcPr>
            <w:tcW w:w="674" w:type="pct"/>
            <w:shd w:val="clear" w:color="auto" w:fill="auto"/>
            <w:vAlign w:val="center"/>
          </w:tcPr>
          <w:p w14:paraId="18DC104C" w14:textId="0BF010F8" w:rsidR="00CF532F" w:rsidRPr="000900B3" w:rsidRDefault="00F614BE" w:rsidP="005610E5">
            <w:pPr>
              <w:jc w:val="center"/>
              <w:rPr>
                <w:lang w:eastAsia="zh-CN"/>
              </w:rPr>
            </w:pPr>
            <w:r>
              <w:rPr>
                <w:lang w:eastAsia="zh-CN"/>
              </w:rPr>
              <w:t>0.9</w:t>
            </w:r>
          </w:p>
        </w:tc>
        <w:tc>
          <w:tcPr>
            <w:tcW w:w="647" w:type="pct"/>
            <w:shd w:val="clear" w:color="auto" w:fill="auto"/>
            <w:vAlign w:val="center"/>
          </w:tcPr>
          <w:p w14:paraId="4D69F9F7" w14:textId="4EA316CE" w:rsidR="00CF532F" w:rsidRPr="000900B3" w:rsidRDefault="00F614BE" w:rsidP="005610E5">
            <w:pPr>
              <w:jc w:val="center"/>
              <w:rPr>
                <w:bCs/>
                <w:lang w:eastAsia="zh-CN"/>
              </w:rPr>
            </w:pPr>
            <w:r>
              <w:rPr>
                <w:bCs/>
                <w:lang w:eastAsia="zh-CN"/>
              </w:rPr>
              <w:t>Green</w:t>
            </w:r>
          </w:p>
        </w:tc>
        <w:tc>
          <w:tcPr>
            <w:tcW w:w="922" w:type="pct"/>
            <w:vAlign w:val="center"/>
          </w:tcPr>
          <w:p w14:paraId="75A76812" w14:textId="77777777" w:rsidR="00CF532F" w:rsidRPr="000900B3" w:rsidRDefault="00CF532F" w:rsidP="005610E5">
            <w:pPr>
              <w:jc w:val="center"/>
              <w:rPr>
                <w:bCs/>
                <w:lang w:eastAsia="zh-CN"/>
              </w:rPr>
            </w:pPr>
            <w:r w:rsidRPr="000900B3">
              <w:rPr>
                <w:rFonts w:cs="Arial"/>
                <w:lang w:eastAsia="zh-CN"/>
              </w:rPr>
              <w:t>Increased from Baseline</w:t>
            </w:r>
          </w:p>
        </w:tc>
        <w:tc>
          <w:tcPr>
            <w:tcW w:w="899" w:type="pct"/>
            <w:vAlign w:val="center"/>
          </w:tcPr>
          <w:p w14:paraId="32507798" w14:textId="5B66E8D8" w:rsidR="00CF532F" w:rsidRPr="000900B3" w:rsidRDefault="00B259A1" w:rsidP="005610E5">
            <w:pPr>
              <w:jc w:val="center"/>
              <w:rPr>
                <w:rFonts w:cs="Arial"/>
                <w:lang w:eastAsia="zh-CN"/>
              </w:rPr>
            </w:pPr>
            <w:r>
              <w:rPr>
                <w:rFonts w:cs="Arial"/>
                <w:lang w:eastAsia="zh-CN"/>
              </w:rPr>
              <w:t>93.8</w:t>
            </w:r>
          </w:p>
        </w:tc>
      </w:tr>
      <w:tr w:rsidR="00CF532F" w:rsidRPr="000900B3" w14:paraId="7AB916B2" w14:textId="77777777" w:rsidTr="00B9181E">
        <w:tc>
          <w:tcPr>
            <w:tcW w:w="1249" w:type="pct"/>
            <w:shd w:val="clear" w:color="auto" w:fill="auto"/>
            <w:vAlign w:val="center"/>
          </w:tcPr>
          <w:p w14:paraId="73DAB283" w14:textId="77777777" w:rsidR="00CF532F" w:rsidRPr="000900B3" w:rsidRDefault="00CF532F" w:rsidP="005610E5">
            <w:pPr>
              <w:rPr>
                <w:lang w:eastAsia="zh-CN"/>
              </w:rPr>
            </w:pPr>
            <w:r w:rsidRPr="000900B3">
              <w:rPr>
                <w:lang w:eastAsia="zh-CN"/>
              </w:rPr>
              <w:t>Black or African American</w:t>
            </w:r>
          </w:p>
        </w:tc>
        <w:tc>
          <w:tcPr>
            <w:tcW w:w="609" w:type="pct"/>
            <w:shd w:val="clear" w:color="auto" w:fill="auto"/>
            <w:vAlign w:val="center"/>
          </w:tcPr>
          <w:p w14:paraId="27FF52B0" w14:textId="21EA7599" w:rsidR="00CF532F" w:rsidRPr="000900B3" w:rsidRDefault="00F614BE" w:rsidP="005610E5">
            <w:pPr>
              <w:jc w:val="center"/>
              <w:rPr>
                <w:lang w:eastAsia="zh-CN"/>
              </w:rPr>
            </w:pPr>
            <w:r>
              <w:rPr>
                <w:lang w:eastAsia="zh-CN"/>
              </w:rPr>
              <w:t>72.9</w:t>
            </w:r>
          </w:p>
        </w:tc>
        <w:tc>
          <w:tcPr>
            <w:tcW w:w="674" w:type="pct"/>
            <w:shd w:val="clear" w:color="auto" w:fill="auto"/>
            <w:vAlign w:val="center"/>
          </w:tcPr>
          <w:p w14:paraId="0913F099" w14:textId="6AEF0EA7" w:rsidR="00CF532F" w:rsidRPr="000900B3" w:rsidRDefault="00F614BE" w:rsidP="005610E5">
            <w:pPr>
              <w:jc w:val="center"/>
              <w:rPr>
                <w:lang w:eastAsia="zh-CN"/>
              </w:rPr>
            </w:pPr>
            <w:r>
              <w:rPr>
                <w:lang w:eastAsia="zh-CN"/>
              </w:rPr>
              <w:t>0.3</w:t>
            </w:r>
          </w:p>
        </w:tc>
        <w:tc>
          <w:tcPr>
            <w:tcW w:w="647" w:type="pct"/>
            <w:shd w:val="clear" w:color="auto" w:fill="auto"/>
            <w:vAlign w:val="center"/>
          </w:tcPr>
          <w:p w14:paraId="5D01DC12" w14:textId="5F658E5C" w:rsidR="00CF532F" w:rsidRPr="000900B3" w:rsidRDefault="00F614BE" w:rsidP="005610E5">
            <w:pPr>
              <w:jc w:val="center"/>
              <w:rPr>
                <w:bCs/>
                <w:lang w:eastAsia="zh-CN"/>
              </w:rPr>
            </w:pPr>
            <w:r>
              <w:rPr>
                <w:bCs/>
                <w:lang w:eastAsia="zh-CN"/>
              </w:rPr>
              <w:t>Orange</w:t>
            </w:r>
          </w:p>
        </w:tc>
        <w:tc>
          <w:tcPr>
            <w:tcW w:w="922" w:type="pct"/>
            <w:vAlign w:val="center"/>
          </w:tcPr>
          <w:p w14:paraId="2B648B1D" w14:textId="2F2642E9" w:rsidR="00CF532F" w:rsidRPr="000900B3" w:rsidRDefault="00B259A1" w:rsidP="005610E5">
            <w:pPr>
              <w:jc w:val="center"/>
              <w:rPr>
                <w:bCs/>
                <w:lang w:eastAsia="zh-CN"/>
              </w:rPr>
            </w:pPr>
            <w:r>
              <w:rPr>
                <w:bCs/>
                <w:lang w:eastAsia="zh-CN"/>
              </w:rPr>
              <w:t>3.5</w:t>
            </w:r>
          </w:p>
        </w:tc>
        <w:tc>
          <w:tcPr>
            <w:tcW w:w="899" w:type="pct"/>
            <w:vAlign w:val="center"/>
          </w:tcPr>
          <w:p w14:paraId="4B399294" w14:textId="37531FD9" w:rsidR="00CF532F" w:rsidRPr="000900B3" w:rsidRDefault="00B259A1" w:rsidP="005610E5">
            <w:pPr>
              <w:jc w:val="center"/>
              <w:rPr>
                <w:rFonts w:cs="Arial"/>
                <w:lang w:eastAsia="zh-CN"/>
              </w:rPr>
            </w:pPr>
            <w:r>
              <w:rPr>
                <w:rFonts w:cs="Arial"/>
                <w:lang w:eastAsia="zh-CN"/>
              </w:rPr>
              <w:t>83.5</w:t>
            </w:r>
          </w:p>
        </w:tc>
      </w:tr>
      <w:tr w:rsidR="00CF532F" w:rsidRPr="000900B3" w14:paraId="174D328B" w14:textId="77777777" w:rsidTr="00B9181E">
        <w:tc>
          <w:tcPr>
            <w:tcW w:w="1249" w:type="pct"/>
            <w:shd w:val="clear" w:color="auto" w:fill="auto"/>
            <w:vAlign w:val="center"/>
          </w:tcPr>
          <w:p w14:paraId="29A8B030" w14:textId="77777777" w:rsidR="00CF532F" w:rsidRPr="000900B3" w:rsidRDefault="00CF532F" w:rsidP="005610E5">
            <w:pPr>
              <w:rPr>
                <w:lang w:eastAsia="zh-CN"/>
              </w:rPr>
            </w:pPr>
            <w:r w:rsidRPr="000900B3">
              <w:rPr>
                <w:lang w:eastAsia="zh-CN"/>
              </w:rPr>
              <w:t>Filipino</w:t>
            </w:r>
          </w:p>
        </w:tc>
        <w:tc>
          <w:tcPr>
            <w:tcW w:w="609" w:type="pct"/>
            <w:shd w:val="clear" w:color="auto" w:fill="auto"/>
            <w:vAlign w:val="center"/>
          </w:tcPr>
          <w:p w14:paraId="477BEF4A" w14:textId="3A82CF51" w:rsidR="00CF532F" w:rsidRPr="000900B3" w:rsidRDefault="00F614BE" w:rsidP="005610E5">
            <w:pPr>
              <w:jc w:val="center"/>
              <w:rPr>
                <w:lang w:eastAsia="zh-CN"/>
              </w:rPr>
            </w:pPr>
            <w:r>
              <w:rPr>
                <w:lang w:eastAsia="zh-CN"/>
              </w:rPr>
              <w:t>94.0</w:t>
            </w:r>
          </w:p>
        </w:tc>
        <w:tc>
          <w:tcPr>
            <w:tcW w:w="674" w:type="pct"/>
            <w:shd w:val="clear" w:color="auto" w:fill="auto"/>
            <w:vAlign w:val="center"/>
          </w:tcPr>
          <w:p w14:paraId="7897B927" w14:textId="769A2DE4" w:rsidR="00CF532F" w:rsidRPr="000900B3" w:rsidRDefault="00F614BE" w:rsidP="005610E5">
            <w:pPr>
              <w:jc w:val="center"/>
              <w:rPr>
                <w:lang w:eastAsia="zh-CN"/>
              </w:rPr>
            </w:pPr>
            <w:r>
              <w:rPr>
                <w:lang w:eastAsia="zh-CN"/>
              </w:rPr>
              <w:t>0.7</w:t>
            </w:r>
          </w:p>
        </w:tc>
        <w:tc>
          <w:tcPr>
            <w:tcW w:w="647" w:type="pct"/>
            <w:shd w:val="clear" w:color="auto" w:fill="auto"/>
            <w:vAlign w:val="center"/>
          </w:tcPr>
          <w:p w14:paraId="6FA7141C" w14:textId="398BBB0C" w:rsidR="00CF532F" w:rsidRPr="000900B3" w:rsidRDefault="00F614BE" w:rsidP="005610E5">
            <w:pPr>
              <w:jc w:val="center"/>
              <w:rPr>
                <w:bCs/>
                <w:lang w:eastAsia="zh-CN"/>
              </w:rPr>
            </w:pPr>
            <w:r>
              <w:rPr>
                <w:bCs/>
                <w:lang w:eastAsia="zh-CN"/>
              </w:rPr>
              <w:t>Green</w:t>
            </w:r>
          </w:p>
        </w:tc>
        <w:tc>
          <w:tcPr>
            <w:tcW w:w="922" w:type="pct"/>
            <w:vAlign w:val="center"/>
          </w:tcPr>
          <w:p w14:paraId="77BB7B9E" w14:textId="77777777" w:rsidR="00CF532F" w:rsidRPr="000900B3" w:rsidRDefault="00CF532F" w:rsidP="005610E5">
            <w:pPr>
              <w:jc w:val="center"/>
              <w:rPr>
                <w:bCs/>
                <w:lang w:eastAsia="zh-CN"/>
              </w:rPr>
            </w:pPr>
            <w:r w:rsidRPr="000900B3">
              <w:rPr>
                <w:rFonts w:cs="Arial"/>
                <w:lang w:eastAsia="zh-CN"/>
              </w:rPr>
              <w:t>Increased from Baseline</w:t>
            </w:r>
          </w:p>
        </w:tc>
        <w:tc>
          <w:tcPr>
            <w:tcW w:w="899" w:type="pct"/>
            <w:vAlign w:val="center"/>
          </w:tcPr>
          <w:p w14:paraId="6E824991" w14:textId="7E43B445" w:rsidR="00CF532F" w:rsidRPr="000900B3" w:rsidRDefault="00B259A1" w:rsidP="005610E5">
            <w:pPr>
              <w:jc w:val="center"/>
              <w:rPr>
                <w:rFonts w:cs="Arial"/>
                <w:lang w:eastAsia="zh-CN"/>
              </w:rPr>
            </w:pPr>
            <w:r>
              <w:rPr>
                <w:rFonts w:cs="Arial"/>
                <w:lang w:eastAsia="zh-CN"/>
              </w:rPr>
              <w:t>94.1</w:t>
            </w:r>
          </w:p>
        </w:tc>
      </w:tr>
      <w:tr w:rsidR="00CF532F" w:rsidRPr="000900B3" w14:paraId="3A38317D" w14:textId="77777777" w:rsidTr="00B9181E">
        <w:tc>
          <w:tcPr>
            <w:tcW w:w="1249" w:type="pct"/>
            <w:shd w:val="clear" w:color="auto" w:fill="auto"/>
            <w:vAlign w:val="center"/>
          </w:tcPr>
          <w:p w14:paraId="0798C382" w14:textId="77777777" w:rsidR="00CF532F" w:rsidRPr="000900B3" w:rsidRDefault="00CF532F" w:rsidP="005610E5">
            <w:pPr>
              <w:rPr>
                <w:lang w:eastAsia="zh-CN"/>
              </w:rPr>
            </w:pPr>
            <w:r w:rsidRPr="000900B3">
              <w:rPr>
                <w:lang w:eastAsia="zh-CN"/>
              </w:rPr>
              <w:t>Hispanic or Latino</w:t>
            </w:r>
          </w:p>
        </w:tc>
        <w:tc>
          <w:tcPr>
            <w:tcW w:w="609" w:type="pct"/>
            <w:shd w:val="clear" w:color="auto" w:fill="auto"/>
            <w:vAlign w:val="center"/>
          </w:tcPr>
          <w:p w14:paraId="0A9110DF" w14:textId="3FAB7CBE" w:rsidR="00CF532F" w:rsidRPr="000900B3" w:rsidRDefault="00F614BE" w:rsidP="005610E5">
            <w:pPr>
              <w:jc w:val="center"/>
              <w:rPr>
                <w:lang w:eastAsia="zh-CN"/>
              </w:rPr>
            </w:pPr>
            <w:r>
              <w:rPr>
                <w:lang w:eastAsia="zh-CN"/>
              </w:rPr>
              <w:t>80.5</w:t>
            </w:r>
          </w:p>
        </w:tc>
        <w:tc>
          <w:tcPr>
            <w:tcW w:w="674" w:type="pct"/>
            <w:shd w:val="clear" w:color="auto" w:fill="auto"/>
            <w:vAlign w:val="center"/>
          </w:tcPr>
          <w:p w14:paraId="7A40E8CA" w14:textId="39FA6E3B" w:rsidR="00CF532F" w:rsidRPr="000900B3" w:rsidRDefault="00F614BE" w:rsidP="005610E5">
            <w:pPr>
              <w:jc w:val="center"/>
              <w:rPr>
                <w:lang w:eastAsia="zh-CN"/>
              </w:rPr>
            </w:pPr>
            <w:r>
              <w:rPr>
                <w:lang w:eastAsia="zh-CN"/>
              </w:rPr>
              <w:t>1.5</w:t>
            </w:r>
          </w:p>
        </w:tc>
        <w:tc>
          <w:tcPr>
            <w:tcW w:w="647" w:type="pct"/>
            <w:shd w:val="clear" w:color="auto" w:fill="auto"/>
            <w:vAlign w:val="center"/>
          </w:tcPr>
          <w:p w14:paraId="272F8CEA" w14:textId="2D6F1C52" w:rsidR="00CF532F" w:rsidRPr="000900B3" w:rsidRDefault="00F614BE" w:rsidP="005610E5">
            <w:pPr>
              <w:jc w:val="center"/>
              <w:rPr>
                <w:bCs/>
                <w:lang w:eastAsia="zh-CN"/>
              </w:rPr>
            </w:pPr>
            <w:r>
              <w:rPr>
                <w:bCs/>
                <w:lang w:eastAsia="zh-CN"/>
              </w:rPr>
              <w:t>Yellow</w:t>
            </w:r>
          </w:p>
        </w:tc>
        <w:tc>
          <w:tcPr>
            <w:tcW w:w="922" w:type="pct"/>
            <w:vAlign w:val="center"/>
          </w:tcPr>
          <w:p w14:paraId="663DA67A" w14:textId="07C2FD07" w:rsidR="00CF532F" w:rsidRPr="000900B3" w:rsidRDefault="00B259A1" w:rsidP="005610E5">
            <w:pPr>
              <w:jc w:val="center"/>
              <w:rPr>
                <w:bCs/>
                <w:lang w:eastAsia="zh-CN"/>
              </w:rPr>
            </w:pPr>
            <w:r>
              <w:rPr>
                <w:bCs/>
                <w:lang w:eastAsia="zh-CN"/>
              </w:rPr>
              <w:t>2.0</w:t>
            </w:r>
          </w:p>
        </w:tc>
        <w:tc>
          <w:tcPr>
            <w:tcW w:w="899" w:type="pct"/>
            <w:vAlign w:val="center"/>
          </w:tcPr>
          <w:p w14:paraId="66287C5F" w14:textId="6A7F0D9E" w:rsidR="00CF532F" w:rsidRPr="000900B3" w:rsidRDefault="00B259A1" w:rsidP="005610E5">
            <w:pPr>
              <w:jc w:val="center"/>
              <w:rPr>
                <w:rFonts w:cs="Arial"/>
                <w:lang w:eastAsia="zh-CN"/>
              </w:rPr>
            </w:pPr>
            <w:r>
              <w:rPr>
                <w:rFonts w:cs="Arial"/>
                <w:lang w:eastAsia="zh-CN"/>
              </w:rPr>
              <w:t>86.5</w:t>
            </w:r>
          </w:p>
        </w:tc>
      </w:tr>
      <w:tr w:rsidR="00CF532F" w:rsidRPr="000900B3" w14:paraId="32C9A126" w14:textId="77777777" w:rsidTr="00B9181E">
        <w:tc>
          <w:tcPr>
            <w:tcW w:w="1249" w:type="pct"/>
            <w:shd w:val="clear" w:color="auto" w:fill="auto"/>
            <w:vAlign w:val="center"/>
          </w:tcPr>
          <w:p w14:paraId="18CF4E3F" w14:textId="77777777" w:rsidR="00CF532F" w:rsidRPr="000900B3" w:rsidRDefault="00CF532F" w:rsidP="005610E5">
            <w:pPr>
              <w:rPr>
                <w:lang w:eastAsia="zh-CN"/>
              </w:rPr>
            </w:pPr>
            <w:r w:rsidRPr="000900B3">
              <w:rPr>
                <w:lang w:eastAsia="zh-CN"/>
              </w:rPr>
              <w:t>Pacific Islander</w:t>
            </w:r>
          </w:p>
        </w:tc>
        <w:tc>
          <w:tcPr>
            <w:tcW w:w="609" w:type="pct"/>
            <w:shd w:val="clear" w:color="auto" w:fill="auto"/>
            <w:vAlign w:val="center"/>
          </w:tcPr>
          <w:p w14:paraId="63F98573" w14:textId="0B8B7222" w:rsidR="00CF532F" w:rsidRPr="000900B3" w:rsidRDefault="00F614BE" w:rsidP="005610E5">
            <w:pPr>
              <w:jc w:val="center"/>
              <w:rPr>
                <w:lang w:eastAsia="zh-CN"/>
              </w:rPr>
            </w:pPr>
            <w:r>
              <w:rPr>
                <w:lang w:eastAsia="zh-CN"/>
              </w:rPr>
              <w:t>83.3</w:t>
            </w:r>
          </w:p>
        </w:tc>
        <w:tc>
          <w:tcPr>
            <w:tcW w:w="674" w:type="pct"/>
            <w:shd w:val="clear" w:color="auto" w:fill="auto"/>
            <w:vAlign w:val="center"/>
          </w:tcPr>
          <w:p w14:paraId="76818050" w14:textId="6978A351" w:rsidR="00CF532F" w:rsidRPr="000900B3" w:rsidRDefault="00F614BE" w:rsidP="005610E5">
            <w:pPr>
              <w:jc w:val="center"/>
              <w:rPr>
                <w:lang w:eastAsia="zh-CN"/>
              </w:rPr>
            </w:pPr>
            <w:r>
              <w:rPr>
                <w:lang w:eastAsia="zh-CN"/>
              </w:rPr>
              <w:t>0.1</w:t>
            </w:r>
          </w:p>
        </w:tc>
        <w:tc>
          <w:tcPr>
            <w:tcW w:w="647" w:type="pct"/>
            <w:shd w:val="clear" w:color="auto" w:fill="auto"/>
            <w:vAlign w:val="center"/>
          </w:tcPr>
          <w:p w14:paraId="612480B6" w14:textId="292BD88F" w:rsidR="00CF532F" w:rsidRPr="000900B3" w:rsidRDefault="00F614BE" w:rsidP="005610E5">
            <w:pPr>
              <w:jc w:val="center"/>
              <w:rPr>
                <w:bCs/>
                <w:lang w:eastAsia="zh-CN"/>
              </w:rPr>
            </w:pPr>
            <w:r>
              <w:rPr>
                <w:bCs/>
                <w:lang w:eastAsia="zh-CN"/>
              </w:rPr>
              <w:t>Orange</w:t>
            </w:r>
          </w:p>
        </w:tc>
        <w:tc>
          <w:tcPr>
            <w:tcW w:w="922" w:type="pct"/>
            <w:vAlign w:val="center"/>
          </w:tcPr>
          <w:p w14:paraId="506AA580" w14:textId="78197CD2" w:rsidR="00CF532F" w:rsidRPr="000900B3" w:rsidRDefault="00B259A1" w:rsidP="005610E5">
            <w:pPr>
              <w:jc w:val="center"/>
              <w:rPr>
                <w:bCs/>
                <w:lang w:eastAsia="zh-CN"/>
              </w:rPr>
            </w:pPr>
            <w:r>
              <w:rPr>
                <w:bCs/>
                <w:lang w:eastAsia="zh-CN"/>
              </w:rPr>
              <w:t>1.4</w:t>
            </w:r>
          </w:p>
        </w:tc>
        <w:tc>
          <w:tcPr>
            <w:tcW w:w="899" w:type="pct"/>
            <w:vAlign w:val="center"/>
          </w:tcPr>
          <w:p w14:paraId="265C021C" w14:textId="58961421" w:rsidR="00CF532F" w:rsidRPr="000900B3" w:rsidRDefault="00B259A1" w:rsidP="005610E5">
            <w:pPr>
              <w:jc w:val="center"/>
              <w:rPr>
                <w:rFonts w:cs="Arial"/>
                <w:lang w:eastAsia="zh-CN"/>
              </w:rPr>
            </w:pPr>
            <w:r>
              <w:rPr>
                <w:rFonts w:cs="Arial"/>
                <w:lang w:eastAsia="zh-CN"/>
              </w:rPr>
              <w:t>87.6</w:t>
            </w:r>
          </w:p>
        </w:tc>
      </w:tr>
      <w:tr w:rsidR="00CF532F" w:rsidRPr="000900B3" w14:paraId="0998D9DC" w14:textId="77777777" w:rsidTr="00B9181E">
        <w:tc>
          <w:tcPr>
            <w:tcW w:w="1249" w:type="pct"/>
            <w:shd w:val="clear" w:color="auto" w:fill="auto"/>
            <w:vAlign w:val="center"/>
          </w:tcPr>
          <w:p w14:paraId="7C37F263" w14:textId="77777777" w:rsidR="00CF532F" w:rsidRPr="000900B3" w:rsidRDefault="00CF532F" w:rsidP="005610E5">
            <w:pPr>
              <w:rPr>
                <w:lang w:eastAsia="zh-CN"/>
              </w:rPr>
            </w:pPr>
            <w:r w:rsidRPr="000900B3">
              <w:rPr>
                <w:lang w:eastAsia="zh-CN"/>
              </w:rPr>
              <w:t>Two or More Races</w:t>
            </w:r>
          </w:p>
        </w:tc>
        <w:tc>
          <w:tcPr>
            <w:tcW w:w="609" w:type="pct"/>
            <w:shd w:val="clear" w:color="auto" w:fill="auto"/>
            <w:vAlign w:val="center"/>
          </w:tcPr>
          <w:p w14:paraId="095ABA07" w14:textId="6CDD0F71" w:rsidR="00CF532F" w:rsidRPr="000900B3" w:rsidRDefault="00F614BE" w:rsidP="005610E5">
            <w:pPr>
              <w:jc w:val="center"/>
              <w:rPr>
                <w:lang w:eastAsia="zh-CN"/>
              </w:rPr>
            </w:pPr>
            <w:r>
              <w:rPr>
                <w:lang w:eastAsia="zh-CN"/>
              </w:rPr>
              <w:t>85.8</w:t>
            </w:r>
          </w:p>
        </w:tc>
        <w:tc>
          <w:tcPr>
            <w:tcW w:w="674" w:type="pct"/>
            <w:shd w:val="clear" w:color="auto" w:fill="auto"/>
            <w:vAlign w:val="center"/>
          </w:tcPr>
          <w:p w14:paraId="789F4DF8" w14:textId="69485FFF" w:rsidR="00CF532F" w:rsidRPr="000900B3" w:rsidRDefault="00F614BE" w:rsidP="005610E5">
            <w:pPr>
              <w:jc w:val="center"/>
              <w:rPr>
                <w:lang w:eastAsia="zh-CN"/>
              </w:rPr>
            </w:pPr>
            <w:r>
              <w:rPr>
                <w:lang w:eastAsia="zh-CN"/>
              </w:rPr>
              <w:t>-0.5</w:t>
            </w:r>
          </w:p>
        </w:tc>
        <w:tc>
          <w:tcPr>
            <w:tcW w:w="647" w:type="pct"/>
            <w:shd w:val="clear" w:color="auto" w:fill="auto"/>
            <w:vAlign w:val="center"/>
          </w:tcPr>
          <w:p w14:paraId="127F227A" w14:textId="79A71A25" w:rsidR="00CF532F" w:rsidRPr="000900B3" w:rsidRDefault="00F614BE" w:rsidP="005610E5">
            <w:pPr>
              <w:jc w:val="center"/>
              <w:rPr>
                <w:bCs/>
                <w:lang w:eastAsia="zh-CN"/>
              </w:rPr>
            </w:pPr>
            <w:r>
              <w:rPr>
                <w:bCs/>
                <w:lang w:eastAsia="zh-CN"/>
              </w:rPr>
              <w:t>Yellow</w:t>
            </w:r>
          </w:p>
        </w:tc>
        <w:tc>
          <w:tcPr>
            <w:tcW w:w="922" w:type="pct"/>
            <w:vAlign w:val="center"/>
          </w:tcPr>
          <w:p w14:paraId="325A4DB4" w14:textId="03901CCF" w:rsidR="00CF532F" w:rsidRPr="000900B3" w:rsidRDefault="00B259A1" w:rsidP="005610E5">
            <w:pPr>
              <w:jc w:val="center"/>
              <w:rPr>
                <w:bCs/>
                <w:lang w:eastAsia="zh-CN"/>
              </w:rPr>
            </w:pPr>
            <w:r>
              <w:rPr>
                <w:bCs/>
                <w:lang w:eastAsia="zh-CN"/>
              </w:rPr>
              <w:t>0.9</w:t>
            </w:r>
          </w:p>
        </w:tc>
        <w:tc>
          <w:tcPr>
            <w:tcW w:w="899" w:type="pct"/>
            <w:vAlign w:val="center"/>
          </w:tcPr>
          <w:p w14:paraId="4D63D2BF" w14:textId="33C5F6C5" w:rsidR="00CF532F" w:rsidRPr="000900B3" w:rsidRDefault="00B259A1" w:rsidP="005610E5">
            <w:pPr>
              <w:jc w:val="center"/>
              <w:rPr>
                <w:rFonts w:cs="Arial"/>
                <w:lang w:eastAsia="zh-CN"/>
              </w:rPr>
            </w:pPr>
            <w:r>
              <w:rPr>
                <w:rFonts w:cs="Arial"/>
                <w:lang w:eastAsia="zh-CN"/>
              </w:rPr>
              <w:t>88.6</w:t>
            </w:r>
          </w:p>
        </w:tc>
      </w:tr>
      <w:tr w:rsidR="00CF532F" w:rsidRPr="000900B3" w14:paraId="3B3515F1" w14:textId="77777777" w:rsidTr="00B9181E">
        <w:tc>
          <w:tcPr>
            <w:tcW w:w="1249" w:type="pct"/>
            <w:shd w:val="clear" w:color="auto" w:fill="auto"/>
            <w:vAlign w:val="center"/>
          </w:tcPr>
          <w:p w14:paraId="47EA72B0" w14:textId="77777777" w:rsidR="00CF532F" w:rsidRPr="000900B3" w:rsidRDefault="00CF532F" w:rsidP="005610E5">
            <w:pPr>
              <w:rPr>
                <w:lang w:eastAsia="zh-CN"/>
              </w:rPr>
            </w:pPr>
            <w:r w:rsidRPr="000900B3">
              <w:rPr>
                <w:lang w:eastAsia="zh-CN"/>
              </w:rPr>
              <w:t>White</w:t>
            </w:r>
          </w:p>
        </w:tc>
        <w:tc>
          <w:tcPr>
            <w:tcW w:w="609" w:type="pct"/>
            <w:shd w:val="clear" w:color="auto" w:fill="auto"/>
            <w:vAlign w:val="center"/>
          </w:tcPr>
          <w:p w14:paraId="083E9266" w14:textId="2BD4DC93" w:rsidR="00CF532F" w:rsidRPr="000900B3" w:rsidRDefault="00F614BE" w:rsidP="005610E5">
            <w:pPr>
              <w:jc w:val="center"/>
              <w:rPr>
                <w:lang w:eastAsia="zh-CN"/>
              </w:rPr>
            </w:pPr>
            <w:r>
              <w:rPr>
                <w:lang w:eastAsia="zh-CN"/>
              </w:rPr>
              <w:t>88.9</w:t>
            </w:r>
          </w:p>
        </w:tc>
        <w:tc>
          <w:tcPr>
            <w:tcW w:w="674" w:type="pct"/>
            <w:shd w:val="clear" w:color="auto" w:fill="auto"/>
            <w:vAlign w:val="center"/>
          </w:tcPr>
          <w:p w14:paraId="6382F8F7" w14:textId="05807F58" w:rsidR="00CF532F" w:rsidRPr="000900B3" w:rsidRDefault="00F614BE" w:rsidP="005610E5">
            <w:pPr>
              <w:jc w:val="center"/>
              <w:rPr>
                <w:lang w:eastAsia="zh-CN"/>
              </w:rPr>
            </w:pPr>
            <w:r>
              <w:rPr>
                <w:lang w:eastAsia="zh-CN"/>
              </w:rPr>
              <w:t>0.4</w:t>
            </w:r>
          </w:p>
        </w:tc>
        <w:tc>
          <w:tcPr>
            <w:tcW w:w="647" w:type="pct"/>
            <w:shd w:val="clear" w:color="auto" w:fill="auto"/>
            <w:vAlign w:val="center"/>
          </w:tcPr>
          <w:p w14:paraId="3296187D" w14:textId="7E1D6835" w:rsidR="00CF532F" w:rsidRPr="000900B3" w:rsidRDefault="00F614BE" w:rsidP="005610E5">
            <w:pPr>
              <w:jc w:val="center"/>
              <w:rPr>
                <w:bCs/>
                <w:lang w:eastAsia="zh-CN"/>
              </w:rPr>
            </w:pPr>
            <w:r>
              <w:rPr>
                <w:bCs/>
                <w:lang w:eastAsia="zh-CN"/>
              </w:rPr>
              <w:t>Yellow</w:t>
            </w:r>
          </w:p>
        </w:tc>
        <w:tc>
          <w:tcPr>
            <w:tcW w:w="922" w:type="pct"/>
            <w:vAlign w:val="center"/>
          </w:tcPr>
          <w:p w14:paraId="43363772" w14:textId="51BAD88D" w:rsidR="00CF532F" w:rsidRPr="000900B3" w:rsidRDefault="00B259A1" w:rsidP="005610E5">
            <w:pPr>
              <w:jc w:val="center"/>
              <w:rPr>
                <w:bCs/>
                <w:lang w:eastAsia="zh-CN"/>
              </w:rPr>
            </w:pPr>
            <w:r>
              <w:rPr>
                <w:bCs/>
                <w:lang w:eastAsia="zh-CN"/>
              </w:rPr>
              <w:t>0.3</w:t>
            </w:r>
          </w:p>
        </w:tc>
        <w:tc>
          <w:tcPr>
            <w:tcW w:w="899" w:type="pct"/>
            <w:vAlign w:val="center"/>
          </w:tcPr>
          <w:p w14:paraId="11F9E78F" w14:textId="23FD7AD8" w:rsidR="00B259A1" w:rsidRPr="000900B3" w:rsidRDefault="00B259A1" w:rsidP="00B259A1">
            <w:pPr>
              <w:jc w:val="center"/>
              <w:rPr>
                <w:rFonts w:cs="Arial"/>
                <w:lang w:eastAsia="zh-CN"/>
              </w:rPr>
            </w:pPr>
            <w:r>
              <w:rPr>
                <w:rFonts w:cs="Arial"/>
                <w:lang w:eastAsia="zh-CN"/>
              </w:rPr>
              <w:t>89.9</w:t>
            </w:r>
          </w:p>
        </w:tc>
      </w:tr>
      <w:tr w:rsidR="00CF532F" w:rsidRPr="000900B3" w14:paraId="58F3725D" w14:textId="77777777" w:rsidTr="00B9181E">
        <w:tc>
          <w:tcPr>
            <w:tcW w:w="1249" w:type="pct"/>
            <w:shd w:val="clear" w:color="auto" w:fill="auto"/>
            <w:vAlign w:val="center"/>
          </w:tcPr>
          <w:p w14:paraId="7E9792D7" w14:textId="340C71CB" w:rsidR="00CF532F" w:rsidRPr="000900B3" w:rsidRDefault="00CF532F" w:rsidP="005610E5">
            <w:pPr>
              <w:rPr>
                <w:lang w:eastAsia="zh-CN"/>
              </w:rPr>
            </w:pPr>
            <w:r w:rsidRPr="000900B3">
              <w:rPr>
                <w:lang w:eastAsia="zh-CN"/>
              </w:rPr>
              <w:t>English Learner</w:t>
            </w:r>
          </w:p>
        </w:tc>
        <w:tc>
          <w:tcPr>
            <w:tcW w:w="609" w:type="pct"/>
            <w:shd w:val="clear" w:color="auto" w:fill="auto"/>
            <w:vAlign w:val="center"/>
          </w:tcPr>
          <w:p w14:paraId="17E94F93" w14:textId="48E207AD" w:rsidR="00CF532F" w:rsidRPr="000900B3" w:rsidRDefault="00F614BE" w:rsidP="005610E5">
            <w:pPr>
              <w:jc w:val="center"/>
              <w:rPr>
                <w:lang w:eastAsia="zh-CN"/>
              </w:rPr>
            </w:pPr>
            <w:r>
              <w:rPr>
                <w:lang w:eastAsia="zh-CN"/>
              </w:rPr>
              <w:t>72.5</w:t>
            </w:r>
          </w:p>
        </w:tc>
        <w:tc>
          <w:tcPr>
            <w:tcW w:w="674" w:type="pct"/>
            <w:shd w:val="clear" w:color="auto" w:fill="auto"/>
            <w:vAlign w:val="center"/>
          </w:tcPr>
          <w:p w14:paraId="6C9E6B7A" w14:textId="27469AA9" w:rsidR="00CF532F" w:rsidRPr="000900B3" w:rsidRDefault="00F614BE" w:rsidP="005610E5">
            <w:pPr>
              <w:jc w:val="center"/>
              <w:rPr>
                <w:lang w:eastAsia="zh-CN"/>
              </w:rPr>
            </w:pPr>
            <w:r>
              <w:rPr>
                <w:lang w:eastAsia="zh-CN"/>
              </w:rPr>
              <w:t>3.0</w:t>
            </w:r>
          </w:p>
        </w:tc>
        <w:tc>
          <w:tcPr>
            <w:tcW w:w="647" w:type="pct"/>
            <w:shd w:val="clear" w:color="auto" w:fill="auto"/>
            <w:vAlign w:val="center"/>
          </w:tcPr>
          <w:p w14:paraId="148E268D" w14:textId="633A9128" w:rsidR="00CF532F" w:rsidRPr="000900B3" w:rsidRDefault="00A77B3E" w:rsidP="005610E5">
            <w:pPr>
              <w:jc w:val="center"/>
              <w:rPr>
                <w:bCs/>
                <w:lang w:eastAsia="zh-CN"/>
              </w:rPr>
            </w:pPr>
            <w:r>
              <w:rPr>
                <w:bCs/>
                <w:lang w:eastAsia="zh-CN"/>
              </w:rPr>
              <w:t>Yellow</w:t>
            </w:r>
          </w:p>
        </w:tc>
        <w:tc>
          <w:tcPr>
            <w:tcW w:w="922" w:type="pct"/>
            <w:vAlign w:val="center"/>
          </w:tcPr>
          <w:p w14:paraId="2C69B32F" w14:textId="3E17ADCE" w:rsidR="00CF532F" w:rsidRPr="000900B3" w:rsidRDefault="00B259A1" w:rsidP="005610E5">
            <w:pPr>
              <w:jc w:val="center"/>
              <w:rPr>
                <w:bCs/>
                <w:lang w:eastAsia="zh-CN"/>
              </w:rPr>
            </w:pPr>
            <w:r>
              <w:rPr>
                <w:bCs/>
                <w:lang w:eastAsia="zh-CN"/>
              </w:rPr>
              <w:t>3.6</w:t>
            </w:r>
          </w:p>
        </w:tc>
        <w:tc>
          <w:tcPr>
            <w:tcW w:w="899" w:type="pct"/>
            <w:vAlign w:val="center"/>
          </w:tcPr>
          <w:p w14:paraId="6E0BE23F" w14:textId="1C6455BF" w:rsidR="00CF532F" w:rsidRPr="000900B3" w:rsidRDefault="00B259A1" w:rsidP="005610E5">
            <w:pPr>
              <w:jc w:val="center"/>
              <w:rPr>
                <w:rFonts w:cs="Arial"/>
                <w:lang w:eastAsia="zh-CN"/>
              </w:rPr>
            </w:pPr>
            <w:r>
              <w:rPr>
                <w:rFonts w:cs="Arial"/>
                <w:lang w:eastAsia="zh-CN"/>
              </w:rPr>
              <w:t>83.3</w:t>
            </w:r>
          </w:p>
        </w:tc>
      </w:tr>
      <w:tr w:rsidR="0072542C" w:rsidRPr="000900B3" w14:paraId="4EFA3618" w14:textId="77777777" w:rsidTr="00B9181E">
        <w:tc>
          <w:tcPr>
            <w:tcW w:w="1249" w:type="pct"/>
            <w:shd w:val="clear" w:color="auto" w:fill="auto"/>
            <w:vAlign w:val="center"/>
          </w:tcPr>
          <w:p w14:paraId="3A80D02F" w14:textId="0A46EA28" w:rsidR="0072542C" w:rsidRPr="000900B3" w:rsidRDefault="0072542C" w:rsidP="005610E5">
            <w:pPr>
              <w:rPr>
                <w:lang w:eastAsia="zh-CN"/>
              </w:rPr>
            </w:pPr>
            <w:r>
              <w:rPr>
                <w:lang w:eastAsia="zh-CN"/>
              </w:rPr>
              <w:t>Foster Youth</w:t>
            </w:r>
          </w:p>
        </w:tc>
        <w:tc>
          <w:tcPr>
            <w:tcW w:w="609" w:type="pct"/>
            <w:shd w:val="clear" w:color="auto" w:fill="auto"/>
            <w:vAlign w:val="center"/>
          </w:tcPr>
          <w:p w14:paraId="7ABF6B52" w14:textId="2962EE7E" w:rsidR="0072542C" w:rsidRPr="0072542C" w:rsidRDefault="00A77B3E" w:rsidP="005610E5">
            <w:pPr>
              <w:jc w:val="center"/>
              <w:rPr>
                <w:bCs/>
                <w:lang w:eastAsia="zh-CN"/>
              </w:rPr>
            </w:pPr>
            <w:r>
              <w:rPr>
                <w:bCs/>
                <w:lang w:eastAsia="zh-CN"/>
              </w:rPr>
              <w:t>51.1</w:t>
            </w:r>
          </w:p>
        </w:tc>
        <w:tc>
          <w:tcPr>
            <w:tcW w:w="674" w:type="pct"/>
            <w:shd w:val="clear" w:color="auto" w:fill="auto"/>
            <w:vAlign w:val="center"/>
          </w:tcPr>
          <w:p w14:paraId="1C85173C" w14:textId="55A74E99" w:rsidR="0072542C" w:rsidRPr="000900B3" w:rsidRDefault="00A77B3E" w:rsidP="005610E5">
            <w:pPr>
              <w:jc w:val="center"/>
              <w:rPr>
                <w:bCs/>
                <w:lang w:eastAsia="zh-CN"/>
              </w:rPr>
            </w:pPr>
            <w:r>
              <w:rPr>
                <w:bCs/>
                <w:lang w:eastAsia="zh-CN"/>
              </w:rPr>
              <w:t>1.0</w:t>
            </w:r>
          </w:p>
        </w:tc>
        <w:tc>
          <w:tcPr>
            <w:tcW w:w="647" w:type="pct"/>
            <w:shd w:val="clear" w:color="auto" w:fill="auto"/>
            <w:vAlign w:val="center"/>
          </w:tcPr>
          <w:p w14:paraId="38D928BF" w14:textId="4F865B0C" w:rsidR="0072542C" w:rsidRPr="000900B3" w:rsidRDefault="00A77B3E" w:rsidP="005610E5">
            <w:pPr>
              <w:jc w:val="center"/>
              <w:rPr>
                <w:bCs/>
                <w:lang w:eastAsia="zh-CN"/>
              </w:rPr>
            </w:pPr>
            <w:r>
              <w:rPr>
                <w:bCs/>
                <w:lang w:eastAsia="zh-CN"/>
              </w:rPr>
              <w:t>Red</w:t>
            </w:r>
          </w:p>
        </w:tc>
        <w:tc>
          <w:tcPr>
            <w:tcW w:w="922" w:type="pct"/>
            <w:vAlign w:val="center"/>
          </w:tcPr>
          <w:p w14:paraId="7DFCF9F4" w14:textId="7D8223FB" w:rsidR="0072542C" w:rsidRPr="000900B3" w:rsidRDefault="00B259A1" w:rsidP="005610E5">
            <w:pPr>
              <w:jc w:val="center"/>
              <w:rPr>
                <w:rFonts w:cs="Arial"/>
                <w:lang w:eastAsia="zh-CN"/>
              </w:rPr>
            </w:pPr>
            <w:r>
              <w:rPr>
                <w:rFonts w:cs="Arial"/>
                <w:lang w:eastAsia="zh-CN"/>
              </w:rPr>
              <w:t xml:space="preserve">7.9 </w:t>
            </w:r>
          </w:p>
        </w:tc>
        <w:tc>
          <w:tcPr>
            <w:tcW w:w="899" w:type="pct"/>
            <w:vAlign w:val="center"/>
          </w:tcPr>
          <w:p w14:paraId="6D0E0C49" w14:textId="3D9DA21F" w:rsidR="0072542C" w:rsidRPr="000900B3" w:rsidRDefault="00B259A1" w:rsidP="005610E5">
            <w:pPr>
              <w:jc w:val="center"/>
              <w:rPr>
                <w:rFonts w:cs="Arial"/>
                <w:lang w:eastAsia="zh-CN"/>
              </w:rPr>
            </w:pPr>
            <w:r>
              <w:rPr>
                <w:rFonts w:cs="Arial"/>
                <w:lang w:eastAsia="zh-CN"/>
              </w:rPr>
              <w:t>74.7</w:t>
            </w:r>
          </w:p>
        </w:tc>
      </w:tr>
      <w:tr w:rsidR="0072542C" w:rsidRPr="000900B3" w14:paraId="1E892643" w14:textId="77777777" w:rsidTr="00B9181E">
        <w:tc>
          <w:tcPr>
            <w:tcW w:w="1249" w:type="pct"/>
            <w:shd w:val="clear" w:color="auto" w:fill="auto"/>
            <w:vAlign w:val="center"/>
          </w:tcPr>
          <w:p w14:paraId="2DE03CB5" w14:textId="61EDB66D" w:rsidR="0072542C" w:rsidRPr="000900B3" w:rsidRDefault="0072542C" w:rsidP="005610E5">
            <w:pPr>
              <w:rPr>
                <w:lang w:eastAsia="zh-CN"/>
              </w:rPr>
            </w:pPr>
            <w:r>
              <w:rPr>
                <w:lang w:eastAsia="zh-CN"/>
              </w:rPr>
              <w:t>Homeless</w:t>
            </w:r>
          </w:p>
        </w:tc>
        <w:tc>
          <w:tcPr>
            <w:tcW w:w="609" w:type="pct"/>
            <w:shd w:val="clear" w:color="auto" w:fill="auto"/>
            <w:vAlign w:val="center"/>
          </w:tcPr>
          <w:p w14:paraId="0E85B603" w14:textId="2D20E76D" w:rsidR="0072542C" w:rsidRPr="0072542C" w:rsidRDefault="00A77B3E" w:rsidP="005610E5">
            <w:pPr>
              <w:jc w:val="center"/>
              <w:rPr>
                <w:bCs/>
                <w:lang w:eastAsia="zh-CN"/>
              </w:rPr>
            </w:pPr>
            <w:r>
              <w:rPr>
                <w:bCs/>
                <w:lang w:eastAsia="zh-CN"/>
              </w:rPr>
              <w:t>70.5</w:t>
            </w:r>
          </w:p>
        </w:tc>
        <w:tc>
          <w:tcPr>
            <w:tcW w:w="674" w:type="pct"/>
            <w:shd w:val="clear" w:color="auto" w:fill="auto"/>
            <w:vAlign w:val="center"/>
          </w:tcPr>
          <w:p w14:paraId="3AA444CB" w14:textId="2E8750A0" w:rsidR="0072542C" w:rsidRPr="000900B3" w:rsidRDefault="00A77B3E" w:rsidP="005610E5">
            <w:pPr>
              <w:jc w:val="center"/>
              <w:rPr>
                <w:bCs/>
                <w:lang w:eastAsia="zh-CN"/>
              </w:rPr>
            </w:pPr>
            <w:r>
              <w:rPr>
                <w:bCs/>
                <w:lang w:eastAsia="zh-CN"/>
              </w:rPr>
              <w:t>3.1</w:t>
            </w:r>
          </w:p>
        </w:tc>
        <w:tc>
          <w:tcPr>
            <w:tcW w:w="647" w:type="pct"/>
            <w:shd w:val="clear" w:color="auto" w:fill="auto"/>
            <w:vAlign w:val="center"/>
          </w:tcPr>
          <w:p w14:paraId="4AEFDFF6" w14:textId="762EA789" w:rsidR="0072542C" w:rsidRPr="000900B3" w:rsidRDefault="00A77B3E" w:rsidP="005610E5">
            <w:pPr>
              <w:jc w:val="center"/>
              <w:rPr>
                <w:bCs/>
                <w:lang w:eastAsia="zh-CN"/>
              </w:rPr>
            </w:pPr>
            <w:r>
              <w:rPr>
                <w:bCs/>
                <w:lang w:eastAsia="zh-CN"/>
              </w:rPr>
              <w:t>Yellow</w:t>
            </w:r>
          </w:p>
        </w:tc>
        <w:tc>
          <w:tcPr>
            <w:tcW w:w="922" w:type="pct"/>
            <w:vAlign w:val="center"/>
          </w:tcPr>
          <w:p w14:paraId="6F6FAD64" w14:textId="0746AB8F" w:rsidR="0072542C" w:rsidRPr="000900B3" w:rsidRDefault="00B259A1" w:rsidP="005610E5">
            <w:pPr>
              <w:jc w:val="center"/>
              <w:rPr>
                <w:rFonts w:cs="Arial"/>
                <w:lang w:eastAsia="zh-CN"/>
              </w:rPr>
            </w:pPr>
            <w:r>
              <w:rPr>
                <w:rFonts w:cs="Arial"/>
                <w:lang w:eastAsia="zh-CN"/>
              </w:rPr>
              <w:t xml:space="preserve"> 4.0</w:t>
            </w:r>
          </w:p>
        </w:tc>
        <w:tc>
          <w:tcPr>
            <w:tcW w:w="899" w:type="pct"/>
            <w:vAlign w:val="center"/>
          </w:tcPr>
          <w:p w14:paraId="2A5BCB0B" w14:textId="5C923705" w:rsidR="0072542C" w:rsidRPr="000900B3" w:rsidRDefault="00B259A1" w:rsidP="005610E5">
            <w:pPr>
              <w:jc w:val="center"/>
              <w:rPr>
                <w:rFonts w:cs="Arial"/>
                <w:lang w:eastAsia="zh-CN"/>
              </w:rPr>
            </w:pPr>
            <w:r>
              <w:rPr>
                <w:rFonts w:cs="Arial"/>
                <w:lang w:eastAsia="zh-CN"/>
              </w:rPr>
              <w:t xml:space="preserve">82.5 </w:t>
            </w:r>
          </w:p>
        </w:tc>
      </w:tr>
      <w:tr w:rsidR="00CF532F" w:rsidRPr="000900B3" w14:paraId="413686D3" w14:textId="77777777" w:rsidTr="00B9181E">
        <w:tc>
          <w:tcPr>
            <w:tcW w:w="1249" w:type="pct"/>
            <w:shd w:val="clear" w:color="auto" w:fill="auto"/>
            <w:vAlign w:val="center"/>
          </w:tcPr>
          <w:p w14:paraId="0E772DC8" w14:textId="77777777" w:rsidR="00CF532F" w:rsidRPr="000900B3" w:rsidRDefault="00CF532F" w:rsidP="005610E5">
            <w:pPr>
              <w:rPr>
                <w:lang w:eastAsia="zh-CN"/>
              </w:rPr>
            </w:pPr>
            <w:r w:rsidRPr="000900B3">
              <w:rPr>
                <w:lang w:eastAsia="zh-CN"/>
              </w:rPr>
              <w:t>Socioeconomically Disadvantaged</w:t>
            </w:r>
          </w:p>
        </w:tc>
        <w:tc>
          <w:tcPr>
            <w:tcW w:w="609" w:type="pct"/>
            <w:shd w:val="clear" w:color="auto" w:fill="auto"/>
            <w:vAlign w:val="center"/>
          </w:tcPr>
          <w:p w14:paraId="0D241CE3" w14:textId="7DD472E9" w:rsidR="00CF532F" w:rsidRPr="000900B3" w:rsidRDefault="00A77B3E" w:rsidP="005610E5">
            <w:pPr>
              <w:jc w:val="center"/>
              <w:rPr>
                <w:lang w:eastAsia="zh-CN"/>
              </w:rPr>
            </w:pPr>
            <w:r>
              <w:rPr>
                <w:lang w:eastAsia="zh-CN"/>
              </w:rPr>
              <w:t>79.8</w:t>
            </w:r>
          </w:p>
        </w:tc>
        <w:tc>
          <w:tcPr>
            <w:tcW w:w="674" w:type="pct"/>
            <w:shd w:val="clear" w:color="auto" w:fill="auto"/>
            <w:vAlign w:val="center"/>
          </w:tcPr>
          <w:p w14:paraId="3D74F207" w14:textId="7381957B" w:rsidR="00CF532F" w:rsidRPr="000900B3" w:rsidRDefault="00A77B3E" w:rsidP="005610E5">
            <w:pPr>
              <w:jc w:val="center"/>
              <w:rPr>
                <w:lang w:eastAsia="zh-CN"/>
              </w:rPr>
            </w:pPr>
            <w:r>
              <w:rPr>
                <w:lang w:eastAsia="zh-CN"/>
              </w:rPr>
              <w:t>1.8</w:t>
            </w:r>
          </w:p>
        </w:tc>
        <w:tc>
          <w:tcPr>
            <w:tcW w:w="647" w:type="pct"/>
            <w:shd w:val="clear" w:color="auto" w:fill="auto"/>
            <w:vAlign w:val="center"/>
          </w:tcPr>
          <w:p w14:paraId="4A75CDE9" w14:textId="53A2E361" w:rsidR="00CF532F" w:rsidRPr="000900B3" w:rsidRDefault="00A77B3E" w:rsidP="005610E5">
            <w:pPr>
              <w:jc w:val="center"/>
              <w:rPr>
                <w:bCs/>
                <w:lang w:eastAsia="zh-CN"/>
              </w:rPr>
            </w:pPr>
            <w:r>
              <w:rPr>
                <w:bCs/>
                <w:lang w:eastAsia="zh-CN"/>
              </w:rPr>
              <w:t>Yellow</w:t>
            </w:r>
          </w:p>
        </w:tc>
        <w:tc>
          <w:tcPr>
            <w:tcW w:w="922" w:type="pct"/>
            <w:vAlign w:val="center"/>
          </w:tcPr>
          <w:p w14:paraId="2469358B" w14:textId="61256547" w:rsidR="00CF532F" w:rsidRPr="000900B3" w:rsidRDefault="00B259A1" w:rsidP="005610E5">
            <w:pPr>
              <w:jc w:val="center"/>
              <w:rPr>
                <w:bCs/>
                <w:lang w:eastAsia="zh-CN"/>
              </w:rPr>
            </w:pPr>
            <w:r>
              <w:rPr>
                <w:bCs/>
                <w:lang w:eastAsia="zh-CN"/>
              </w:rPr>
              <w:t>2.1</w:t>
            </w:r>
          </w:p>
        </w:tc>
        <w:tc>
          <w:tcPr>
            <w:tcW w:w="899" w:type="pct"/>
            <w:vAlign w:val="center"/>
          </w:tcPr>
          <w:p w14:paraId="7337DD6D" w14:textId="71C6EBA4" w:rsidR="00CF532F" w:rsidRPr="000900B3" w:rsidRDefault="00B259A1" w:rsidP="005610E5">
            <w:pPr>
              <w:jc w:val="center"/>
              <w:rPr>
                <w:rFonts w:cs="Arial"/>
                <w:lang w:eastAsia="zh-CN"/>
              </w:rPr>
            </w:pPr>
            <w:r>
              <w:rPr>
                <w:rFonts w:cs="Arial"/>
                <w:lang w:eastAsia="zh-CN"/>
              </w:rPr>
              <w:t>86.2</w:t>
            </w:r>
          </w:p>
        </w:tc>
      </w:tr>
      <w:tr w:rsidR="00CF532F" w:rsidRPr="000900B3" w14:paraId="10A18E2B" w14:textId="77777777" w:rsidTr="00B9181E">
        <w:tc>
          <w:tcPr>
            <w:tcW w:w="1249" w:type="pct"/>
            <w:shd w:val="clear" w:color="auto" w:fill="auto"/>
            <w:vAlign w:val="center"/>
          </w:tcPr>
          <w:p w14:paraId="63DF199A" w14:textId="17DDEB3F" w:rsidR="00CF532F" w:rsidRPr="000900B3" w:rsidRDefault="00CF532F" w:rsidP="005610E5">
            <w:pPr>
              <w:rPr>
                <w:lang w:eastAsia="zh-CN"/>
              </w:rPr>
            </w:pPr>
            <w:r w:rsidRPr="000900B3">
              <w:rPr>
                <w:lang w:eastAsia="zh-CN"/>
              </w:rPr>
              <w:t>Students with Disabilities</w:t>
            </w:r>
          </w:p>
        </w:tc>
        <w:tc>
          <w:tcPr>
            <w:tcW w:w="609" w:type="pct"/>
            <w:shd w:val="clear" w:color="auto" w:fill="auto"/>
            <w:vAlign w:val="center"/>
          </w:tcPr>
          <w:p w14:paraId="00E617B2" w14:textId="2AF9E877" w:rsidR="00CF532F" w:rsidRPr="000900B3" w:rsidRDefault="00A77B3E" w:rsidP="005610E5">
            <w:pPr>
              <w:jc w:val="center"/>
              <w:rPr>
                <w:lang w:eastAsia="zh-CN"/>
              </w:rPr>
            </w:pPr>
            <w:r>
              <w:rPr>
                <w:lang w:eastAsia="zh-CN"/>
              </w:rPr>
              <w:t>66.1</w:t>
            </w:r>
          </w:p>
        </w:tc>
        <w:tc>
          <w:tcPr>
            <w:tcW w:w="674" w:type="pct"/>
            <w:shd w:val="clear" w:color="auto" w:fill="auto"/>
            <w:vAlign w:val="center"/>
          </w:tcPr>
          <w:p w14:paraId="1627A69D" w14:textId="5057EA1B" w:rsidR="00CF532F" w:rsidRPr="000900B3" w:rsidRDefault="00A77B3E" w:rsidP="005610E5">
            <w:pPr>
              <w:jc w:val="center"/>
              <w:rPr>
                <w:lang w:eastAsia="zh-CN"/>
              </w:rPr>
            </w:pPr>
            <w:r>
              <w:rPr>
                <w:lang w:eastAsia="zh-CN"/>
              </w:rPr>
              <w:t>1.4</w:t>
            </w:r>
          </w:p>
        </w:tc>
        <w:tc>
          <w:tcPr>
            <w:tcW w:w="647" w:type="pct"/>
            <w:shd w:val="clear" w:color="auto" w:fill="auto"/>
            <w:vAlign w:val="center"/>
          </w:tcPr>
          <w:p w14:paraId="0A2F8931" w14:textId="57BCF595" w:rsidR="00CF532F" w:rsidRPr="000900B3" w:rsidRDefault="00A77B3E" w:rsidP="005610E5">
            <w:pPr>
              <w:jc w:val="center"/>
              <w:rPr>
                <w:bCs/>
                <w:lang w:eastAsia="zh-CN"/>
              </w:rPr>
            </w:pPr>
            <w:r>
              <w:rPr>
                <w:bCs/>
                <w:lang w:eastAsia="zh-CN"/>
              </w:rPr>
              <w:t>Red</w:t>
            </w:r>
          </w:p>
        </w:tc>
        <w:tc>
          <w:tcPr>
            <w:tcW w:w="922" w:type="pct"/>
            <w:vAlign w:val="center"/>
          </w:tcPr>
          <w:p w14:paraId="5CAEC599" w14:textId="774AE6DD" w:rsidR="00CF532F" w:rsidRPr="000900B3" w:rsidRDefault="00B259A1" w:rsidP="005610E5">
            <w:pPr>
              <w:jc w:val="center"/>
              <w:rPr>
                <w:bCs/>
                <w:lang w:eastAsia="zh-CN"/>
              </w:rPr>
            </w:pPr>
            <w:r>
              <w:rPr>
                <w:bCs/>
                <w:lang w:eastAsia="zh-CN"/>
              </w:rPr>
              <w:t>4.9</w:t>
            </w:r>
          </w:p>
        </w:tc>
        <w:tc>
          <w:tcPr>
            <w:tcW w:w="899" w:type="pct"/>
            <w:vAlign w:val="center"/>
          </w:tcPr>
          <w:p w14:paraId="37DF67E5" w14:textId="0F87A8E5" w:rsidR="00CF532F" w:rsidRPr="000900B3" w:rsidRDefault="00B259A1" w:rsidP="005610E5">
            <w:pPr>
              <w:jc w:val="center"/>
              <w:rPr>
                <w:rFonts w:cs="Arial"/>
                <w:lang w:eastAsia="zh-CN"/>
              </w:rPr>
            </w:pPr>
            <w:r>
              <w:rPr>
                <w:rFonts w:cs="Arial"/>
                <w:lang w:eastAsia="zh-CN"/>
              </w:rPr>
              <w:t>80.7</w:t>
            </w:r>
          </w:p>
        </w:tc>
      </w:tr>
    </w:tbl>
    <w:p w14:paraId="65DF3639" w14:textId="77777777" w:rsidR="00CF532F" w:rsidRDefault="00CF532F" w:rsidP="002D172F">
      <w:pPr>
        <w:spacing w:after="240"/>
        <w:ind w:right="-86"/>
        <w:rPr>
          <w:rFonts w:ascii="Times New Roman" w:eastAsia="Calibri" w:hAnsi="Times New Roman"/>
          <w:sz w:val="22"/>
          <w:szCs w:val="22"/>
        </w:rPr>
      </w:pPr>
    </w:p>
    <w:p w14:paraId="73FA212C" w14:textId="37BD77F1" w:rsidR="0036734D" w:rsidRDefault="0036734D" w:rsidP="002D172F">
      <w:pPr>
        <w:numPr>
          <w:ilvl w:val="0"/>
          <w:numId w:val="14"/>
        </w:numPr>
        <w:spacing w:after="240"/>
        <w:ind w:left="1901" w:right="-86" w:hanging="274"/>
        <w:rPr>
          <w:rFonts w:ascii="Times New Roman" w:eastAsia="Calibri" w:hAnsi="Times New Roman"/>
          <w:szCs w:val="22"/>
        </w:rPr>
      </w:pPr>
      <w:r w:rsidRPr="00C23CF0">
        <w:rPr>
          <w:rFonts w:ascii="Times New Roman" w:eastAsia="Calibri" w:hAnsi="Times New Roman"/>
          <w:szCs w:val="22"/>
        </w:rPr>
        <w:t xml:space="preserve">If applicable, describe the long-term goals for each extended-year adjusted cohort graduation rate, including (i) baseline data; (ii) the timeline for meeting the long-term goals, for which the term must be the same multi-year length of time for all students and for each subgroup of students in the State; (iii) how the long-term goals are ambitious; and (iv) how the long-term goals are more rigorous than the long-term goal set for the four-year adjusted cohort graduation rate. </w:t>
      </w:r>
    </w:p>
    <w:p w14:paraId="28E07C26" w14:textId="77777777" w:rsidR="00121CFC" w:rsidRPr="00121CFC" w:rsidRDefault="00121CFC" w:rsidP="00121CFC">
      <w:pPr>
        <w:spacing w:after="240"/>
        <w:ind w:left="1901" w:right="-86"/>
        <w:rPr>
          <w:rFonts w:eastAsia="Calibri" w:cs="Arial"/>
          <w:szCs w:val="22"/>
        </w:rPr>
      </w:pPr>
      <w:r w:rsidRPr="00121CFC">
        <w:rPr>
          <w:rFonts w:eastAsia="Calibri" w:cs="Arial"/>
          <w:szCs w:val="22"/>
        </w:rPr>
        <w:t xml:space="preserve">At the July 2019 meeting, the SBE adopted a graduation rate that now includes fifth year graduates. Because the goal for extended graduation rates must be higher than the four-year cohort graduation rate, the SBE adopted at their September 2019 an increase in the goal from 90 percent to 90.5 percent. The goal for all students and all student groups is to reach the “High” Status, shown in the five-by-five colored grid below. This means all schools and student groups, including those that do not have fifth-year graduates, will be held accountable for the higher 90.5 percent graduation rate goal on the California School Dashboard (Dashboard). </w:t>
      </w:r>
    </w:p>
    <w:p w14:paraId="47078210" w14:textId="77777777" w:rsidR="00121CFC" w:rsidRPr="00121CFC" w:rsidRDefault="00121CFC" w:rsidP="00121CFC">
      <w:pPr>
        <w:spacing w:after="240"/>
        <w:ind w:left="1901" w:right="-86"/>
        <w:rPr>
          <w:rFonts w:eastAsia="Calibri" w:cs="Arial"/>
          <w:szCs w:val="22"/>
        </w:rPr>
      </w:pPr>
    </w:p>
    <w:p w14:paraId="06158BDD" w14:textId="77777777" w:rsidR="00121CFC" w:rsidRPr="00121CFC" w:rsidRDefault="00121CFC" w:rsidP="00121CFC">
      <w:pPr>
        <w:spacing w:after="240"/>
        <w:ind w:left="1901" w:right="-86"/>
        <w:rPr>
          <w:rFonts w:eastAsia="Calibri" w:cs="Arial"/>
          <w:szCs w:val="22"/>
        </w:rPr>
      </w:pPr>
      <w:r w:rsidRPr="00121CFC">
        <w:rPr>
          <w:rFonts w:eastAsia="Calibri" w:cs="Arial"/>
          <w:szCs w:val="22"/>
        </w:rPr>
        <w:lastRenderedPageBreak/>
        <w:t>However, LEAs and schools are still required to meet the 90 percent four-year cohort graduation rate graduation rate goal and the established interim progress goals. LEAs and schools must not only report performance on the LEA and school report cards using the measures of interim progress, but LEAs also must annually review and update their overarching plans for educational programming to address areas where performance is not on track to meet the long-term goal or where the LEA is not making progress in addressing performance gaps among student groups.</w:t>
      </w:r>
    </w:p>
    <w:p w14:paraId="7AAF24C0" w14:textId="2AF0DF6D" w:rsidR="00121CFC" w:rsidRPr="00121CFC" w:rsidRDefault="00121CFC" w:rsidP="00121CFC">
      <w:pPr>
        <w:spacing w:after="240"/>
        <w:ind w:left="1901" w:right="-86"/>
        <w:rPr>
          <w:rFonts w:eastAsia="Calibri" w:cs="Arial"/>
          <w:szCs w:val="22"/>
        </w:rPr>
      </w:pPr>
      <w:r w:rsidRPr="00121CFC">
        <w:rPr>
          <w:rFonts w:eastAsia="Calibri" w:cs="Arial"/>
          <w:szCs w:val="22"/>
        </w:rPr>
        <w:t>In addition, because the extended graduation rate has a much more positive impact for schools in the lower percentiles, the SBE determined that it was appropriate to raise the graduation rate threshold for the “Very Low” Status level from below 67 percent to below 68 percent. Therefore, any school with a graduation rate below 68 percent will be identified for CSI.</w:t>
      </w:r>
    </w:p>
    <w:p w14:paraId="310D74FF" w14:textId="42630BA8" w:rsidR="00CF13C1" w:rsidRPr="00830FD1" w:rsidRDefault="00CF13C1" w:rsidP="00121CFC">
      <w:pPr>
        <w:pStyle w:val="ListParagraph"/>
        <w:numPr>
          <w:ilvl w:val="0"/>
          <w:numId w:val="15"/>
        </w:numPr>
        <w:spacing w:after="240"/>
        <w:rPr>
          <w:rFonts w:cs="Arial"/>
          <w:sz w:val="24"/>
        </w:rPr>
      </w:pPr>
      <w:r w:rsidRPr="00830FD1">
        <w:rPr>
          <w:rFonts w:ascii="Times New Roman" w:hAnsi="Times New Roman"/>
          <w:sz w:val="24"/>
        </w:rPr>
        <w:t xml:space="preserve">Provide the measurements of interim progress toward the long-term goals for the four-year adjusted cohort graduation rate and any extended-year adjusted cohort graduation rate in Appendix A. </w:t>
      </w:r>
    </w:p>
    <w:p w14:paraId="6C4E39A5" w14:textId="7AAAC393" w:rsidR="00CF13C1" w:rsidRPr="00C23CF0" w:rsidRDefault="00CF13C1" w:rsidP="002D172F">
      <w:pPr>
        <w:numPr>
          <w:ilvl w:val="0"/>
          <w:numId w:val="15"/>
        </w:numPr>
        <w:spacing w:after="240"/>
        <w:ind w:right="-180"/>
        <w:rPr>
          <w:rFonts w:eastAsia="Calibri" w:cs="Arial"/>
        </w:rPr>
      </w:pPr>
      <w:r w:rsidRPr="00C23CF0">
        <w:rPr>
          <w:rFonts w:ascii="Times New Roman" w:eastAsia="Calibri" w:hAnsi="Times New Roman"/>
        </w:rPr>
        <w:t xml:space="preserve">Describe how the long-term goals and measurements of interim progress for the four-year adjusted cohort graduation rate and any extended-year adjusted cohort </w:t>
      </w:r>
      <w:r w:rsidR="0046543D" w:rsidRPr="00C23CF0">
        <w:rPr>
          <w:rFonts w:ascii="Times New Roman" w:eastAsia="Calibri" w:hAnsi="Times New Roman"/>
        </w:rPr>
        <w:br/>
      </w:r>
      <w:r w:rsidRPr="00C23CF0">
        <w:rPr>
          <w:rFonts w:ascii="Times New Roman" w:eastAsia="Calibri" w:hAnsi="Times New Roman"/>
        </w:rPr>
        <w:t xml:space="preserve">graduation rate </w:t>
      </w:r>
      <w:proofErr w:type="gramStart"/>
      <w:r w:rsidRPr="00C23CF0">
        <w:rPr>
          <w:rFonts w:ascii="Times New Roman" w:eastAsia="Calibri" w:hAnsi="Times New Roman"/>
        </w:rPr>
        <w:t>take</w:t>
      </w:r>
      <w:proofErr w:type="gramEnd"/>
      <w:r w:rsidRPr="00C23CF0">
        <w:rPr>
          <w:rFonts w:ascii="Times New Roman" w:eastAsia="Calibri" w:hAnsi="Times New Roman"/>
        </w:rPr>
        <w:t xml:space="preserve"> into account the improvement necessary to make significant </w:t>
      </w:r>
      <w:r w:rsidR="0046543D" w:rsidRPr="00C23CF0">
        <w:rPr>
          <w:rFonts w:ascii="Times New Roman" w:eastAsia="Calibri" w:hAnsi="Times New Roman"/>
        </w:rPr>
        <w:br/>
      </w:r>
      <w:r w:rsidRPr="00C23CF0">
        <w:rPr>
          <w:rFonts w:ascii="Times New Roman" w:eastAsia="Calibri" w:hAnsi="Times New Roman"/>
        </w:rPr>
        <w:t>progress in closing statewide graduation rate gaps.</w:t>
      </w:r>
    </w:p>
    <w:p w14:paraId="10065512" w14:textId="09782705" w:rsidR="00CF13C1" w:rsidRPr="000900B3" w:rsidRDefault="00CF13C1" w:rsidP="009632F5">
      <w:pPr>
        <w:spacing w:before="240" w:after="240"/>
        <w:ind w:left="900" w:right="86"/>
      </w:pPr>
      <w:r w:rsidRPr="00C23CF0">
        <w:t xml:space="preserve">Given that all student groups have the same long-term goal, student </w:t>
      </w:r>
      <w:r w:rsidR="003E6B38" w:rsidRPr="00C23CF0">
        <w:t>g</w:t>
      </w:r>
      <w:r w:rsidRPr="00C23CF0">
        <w:t>roups with lower baseline performance will need to make greater improvement over time to reach the long-term goal. The ability for LEAs or schools to determine interim progress goals, including for lower performing student groups, is built into the California Model. In addition, the CDE has produced a report that indicates where schools and student groups are on the five-by-five colored grid,</w:t>
      </w:r>
      <w:r w:rsidRPr="000900B3">
        <w:t xml:space="preserve"> allowing schools to target improvement strategies to reach the goal for each student group. These reports are available on the CDE California Model Five-by-Five Placement Reports &amp; Data Web page at </w:t>
      </w:r>
      <w:hyperlink r:id="rId36" w:tooltip="Five-by-Five Placement Reports &amp; Data" w:history="1">
        <w:r w:rsidRPr="000900B3">
          <w:rPr>
            <w:rStyle w:val="Hyperlink"/>
          </w:rPr>
          <w:t>https://www6.cde.ca.gov/californiamodel/</w:t>
        </w:r>
      </w:hyperlink>
      <w:r w:rsidRPr="000900B3">
        <w:t xml:space="preserve">. </w:t>
      </w:r>
    </w:p>
    <w:p w14:paraId="5DFA5D31" w14:textId="77777777" w:rsidR="00CF13C1" w:rsidRPr="000900B3" w:rsidRDefault="00CF13C1" w:rsidP="009632F5">
      <w:pPr>
        <w:spacing w:after="240"/>
        <w:ind w:left="900" w:right="86"/>
      </w:pPr>
      <w:r w:rsidRPr="000900B3">
        <w:t>Additionally, under state law, every LEA must adopt and annually update a LCAP. In the LCAP, the LEA must establish goals for all students and the statutory student groups across priority areas defined in statute. The LEA must also describe actions and services, and related expenditures, to meet the goals for student performance.</w:t>
      </w:r>
    </w:p>
    <w:p w14:paraId="68D60FD8" w14:textId="77777777" w:rsidR="00CF13C1" w:rsidRPr="000900B3" w:rsidRDefault="00CF13C1" w:rsidP="009632F5">
      <w:pPr>
        <w:tabs>
          <w:tab w:val="left" w:pos="8640"/>
        </w:tabs>
        <w:spacing w:after="240"/>
        <w:ind w:left="900" w:right="86"/>
      </w:pPr>
      <w:r w:rsidRPr="000900B3">
        <w:t xml:space="preserve">The template LEAs must use for LCAPs includes a summary in which LEAs must address any indicator where the performance of one or more student groups is two or more color-coded levels below the performance for all students (e.g., </w:t>
      </w:r>
      <w:r w:rsidRPr="000900B3">
        <w:lastRenderedPageBreak/>
        <w:t>student group performance is Red while overall performance is Yellow, Green or Blue; student group performance is Orange while overall performance is Green or Blue). Under the California Model, an LEA is not making progress toward closing performance gaps among student groups if either of the examples described above are present. Accordingly, through the LCAP, such LEAs must describe the efforts they will undertake to make significant progress in closing performance gaps on the relevant indicator(s).</w:t>
      </w:r>
    </w:p>
    <w:p w14:paraId="772AB2A6" w14:textId="77777777" w:rsidR="00CF13C1" w:rsidRPr="000900B3" w:rsidRDefault="00CF13C1" w:rsidP="009632F5">
      <w:pPr>
        <w:spacing w:after="240"/>
        <w:ind w:left="900" w:right="86"/>
      </w:pPr>
      <w:r w:rsidRPr="000900B3">
        <w:t>LEAs must therefore annually review and update their overarching plans for educational programming to address areas where the LEA is not making progress in addressing performance gaps among student groups.</w:t>
      </w:r>
    </w:p>
    <w:p w14:paraId="57EE2AFC" w14:textId="77777777" w:rsidR="009632F5" w:rsidRDefault="00CF13C1" w:rsidP="009632F5">
      <w:pPr>
        <w:spacing w:after="1080"/>
        <w:ind w:left="900" w:right="86"/>
        <w:sectPr w:rsidR="009632F5">
          <w:headerReference w:type="default" r:id="rId37"/>
          <w:footerReference w:type="default" r:id="rId38"/>
          <w:headerReference w:type="first" r:id="rId39"/>
          <w:footerReference w:type="first" r:id="rId40"/>
          <w:type w:val="continuous"/>
          <w:pgSz w:w="12240" w:h="15840"/>
          <w:pgMar w:top="1440" w:right="1080" w:bottom="1440" w:left="1440" w:header="720" w:footer="720" w:gutter="0"/>
          <w:cols w:space="720"/>
          <w:noEndnote/>
          <w:docGrid w:linePitch="326"/>
        </w:sectPr>
      </w:pPr>
      <w:r w:rsidRPr="000900B3">
        <w:t>This statewide system to assist LEAs to leverage change is an important component to helping narrow statewide proficiency gaps. The table below shows how student groups within schools are doing statewide, broken down by the five color-coded performance levels.</w:t>
      </w:r>
    </w:p>
    <w:p w14:paraId="292C0004" w14:textId="380A0844" w:rsidR="009C66A7" w:rsidRPr="000900B3" w:rsidRDefault="00AF4913" w:rsidP="009632F5">
      <w:pPr>
        <w:pStyle w:val="NoSpacing"/>
        <w:ind w:left="-450"/>
        <w:rPr>
          <w:rFonts w:eastAsia="Calibri"/>
          <w:b/>
        </w:rPr>
      </w:pPr>
      <w:r w:rsidRPr="000900B3">
        <w:rPr>
          <w:rFonts w:eastAsia="Calibri"/>
          <w:b/>
        </w:rPr>
        <w:lastRenderedPageBreak/>
        <w:t xml:space="preserve">Table </w:t>
      </w:r>
      <w:r w:rsidR="00BD37F9" w:rsidRPr="00BD37F9">
        <w:rPr>
          <w:rFonts w:eastAsia="Calibri"/>
          <w:b/>
        </w:rPr>
        <w:t>16</w:t>
      </w:r>
      <w:r w:rsidR="009C66A7" w:rsidRPr="000900B3">
        <w:rPr>
          <w:rFonts w:eastAsia="Calibri"/>
          <w:b/>
        </w:rPr>
        <w:t>. School Graduation Rate Indicator, Performance Categories for Student Groups</w:t>
      </w:r>
    </w:p>
    <w:tbl>
      <w:tblPr>
        <w:tblStyle w:val="TableGrid29"/>
        <w:tblW w:w="10260" w:type="dxa"/>
        <w:tblInd w:w="-545" w:type="dxa"/>
        <w:tblLook w:val="04A0" w:firstRow="1" w:lastRow="0" w:firstColumn="1" w:lastColumn="0" w:noHBand="0" w:noVBand="1"/>
        <w:tblDescription w:val="School Graduation Rate Indicator, Performance Categories for Student Groups"/>
      </w:tblPr>
      <w:tblGrid>
        <w:gridCol w:w="2250"/>
        <w:gridCol w:w="1170"/>
        <w:gridCol w:w="1260"/>
        <w:gridCol w:w="1170"/>
        <w:gridCol w:w="1530"/>
        <w:gridCol w:w="1440"/>
        <w:gridCol w:w="1440"/>
      </w:tblGrid>
      <w:tr w:rsidR="00744B1C" w:rsidRPr="000900B3" w14:paraId="72867DC8" w14:textId="77777777">
        <w:trPr>
          <w:trHeight w:val="1070"/>
          <w:tblHeader/>
        </w:trPr>
        <w:tc>
          <w:tcPr>
            <w:tcW w:w="2250" w:type="dxa"/>
            <w:tcBorders>
              <w:top w:val="single" w:sz="4" w:space="0" w:color="auto"/>
              <w:left w:val="single" w:sz="4" w:space="0" w:color="auto"/>
              <w:bottom w:val="single" w:sz="4" w:space="0" w:color="auto"/>
              <w:right w:val="single" w:sz="4" w:space="0" w:color="auto"/>
            </w:tcBorders>
            <w:vAlign w:val="center"/>
          </w:tcPr>
          <w:p w14:paraId="18096582" w14:textId="77777777" w:rsidR="00744B1C" w:rsidRPr="000900B3" w:rsidRDefault="00744B1C" w:rsidP="002D172F">
            <w:pPr>
              <w:jc w:val="center"/>
              <w:rPr>
                <w:rFonts w:cs="Arial"/>
                <w:b/>
                <w:lang w:eastAsia="zh-CN"/>
              </w:rPr>
            </w:pPr>
            <w:r w:rsidRPr="000900B3">
              <w:rPr>
                <w:rFonts w:cs="Arial"/>
                <w:b/>
                <w:lang w:eastAsia="zh-CN"/>
              </w:rPr>
              <w:t>Student Groups</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tcPr>
          <w:p w14:paraId="3B87EDB7" w14:textId="77777777" w:rsidR="00744B1C" w:rsidRPr="000900B3" w:rsidRDefault="00744B1C" w:rsidP="002D172F">
            <w:pPr>
              <w:jc w:val="center"/>
              <w:rPr>
                <w:rFonts w:cs="Arial"/>
                <w:lang w:eastAsia="zh-CN"/>
              </w:rPr>
            </w:pPr>
            <w:r w:rsidRPr="000900B3">
              <w:rPr>
                <w:rFonts w:cs="Arial"/>
                <w:b/>
                <w:bCs/>
                <w:lang w:eastAsia="zh-CN"/>
              </w:rPr>
              <w:t>Total*</w:t>
            </w:r>
          </w:p>
        </w:tc>
        <w:tc>
          <w:tcPr>
            <w:tcW w:w="1260" w:type="dxa"/>
            <w:tcBorders>
              <w:top w:val="single" w:sz="4" w:space="0" w:color="auto"/>
              <w:left w:val="single" w:sz="4" w:space="0" w:color="auto"/>
              <w:bottom w:val="single" w:sz="4" w:space="0" w:color="auto"/>
              <w:right w:val="single" w:sz="4" w:space="0" w:color="auto"/>
            </w:tcBorders>
            <w:shd w:val="clear" w:color="auto" w:fill="A20000"/>
            <w:vAlign w:val="center"/>
          </w:tcPr>
          <w:p w14:paraId="68B755E0" w14:textId="77777777" w:rsidR="00744B1C" w:rsidRPr="000900B3" w:rsidRDefault="00744B1C" w:rsidP="002D172F">
            <w:pPr>
              <w:jc w:val="center"/>
              <w:rPr>
                <w:rFonts w:cs="Arial"/>
                <w:lang w:eastAsia="zh-CN"/>
              </w:rPr>
            </w:pPr>
            <w:r w:rsidRPr="000900B3">
              <w:rPr>
                <w:rFonts w:cs="Arial"/>
                <w:b/>
                <w:bCs/>
                <w:color w:val="FFFFFF"/>
                <w:lang w:eastAsia="zh-CN"/>
              </w:rPr>
              <w:t>Red</w:t>
            </w:r>
          </w:p>
        </w:tc>
        <w:tc>
          <w:tcPr>
            <w:tcW w:w="1170" w:type="dxa"/>
            <w:tcBorders>
              <w:top w:val="single" w:sz="4" w:space="0" w:color="auto"/>
              <w:left w:val="single" w:sz="4" w:space="0" w:color="auto"/>
              <w:bottom w:val="single" w:sz="4" w:space="0" w:color="auto"/>
              <w:right w:val="single" w:sz="4" w:space="0" w:color="auto"/>
            </w:tcBorders>
            <w:shd w:val="clear" w:color="auto" w:fill="FFA500"/>
            <w:vAlign w:val="center"/>
          </w:tcPr>
          <w:p w14:paraId="5C666EC1" w14:textId="77777777" w:rsidR="00744B1C" w:rsidRPr="000900B3" w:rsidRDefault="00744B1C" w:rsidP="002D172F">
            <w:pPr>
              <w:jc w:val="center"/>
              <w:rPr>
                <w:rFonts w:cs="Arial"/>
                <w:lang w:eastAsia="zh-CN"/>
              </w:rPr>
            </w:pPr>
            <w:r w:rsidRPr="000900B3">
              <w:rPr>
                <w:rFonts w:cs="Arial"/>
                <w:b/>
                <w:bCs/>
                <w:lang w:eastAsia="zh-CN"/>
              </w:rPr>
              <w:t>Orange</w:t>
            </w:r>
          </w:p>
        </w:tc>
        <w:tc>
          <w:tcPr>
            <w:tcW w:w="1530" w:type="dxa"/>
            <w:tcBorders>
              <w:top w:val="single" w:sz="4" w:space="0" w:color="auto"/>
              <w:left w:val="single" w:sz="4" w:space="0" w:color="auto"/>
              <w:bottom w:val="single" w:sz="4" w:space="0" w:color="auto"/>
              <w:right w:val="single" w:sz="4" w:space="0" w:color="auto"/>
            </w:tcBorders>
            <w:shd w:val="clear" w:color="auto" w:fill="FFFF00"/>
            <w:vAlign w:val="center"/>
          </w:tcPr>
          <w:p w14:paraId="60B3D008" w14:textId="77777777" w:rsidR="00744B1C" w:rsidRPr="000900B3" w:rsidRDefault="00744B1C" w:rsidP="002D172F">
            <w:pPr>
              <w:jc w:val="center"/>
              <w:rPr>
                <w:rFonts w:cs="Arial"/>
                <w:lang w:eastAsia="zh-CN"/>
              </w:rPr>
            </w:pPr>
            <w:r w:rsidRPr="000900B3">
              <w:rPr>
                <w:rFonts w:cs="Arial"/>
                <w:b/>
                <w:bCs/>
                <w:lang w:eastAsia="zh-CN"/>
              </w:rPr>
              <w:t>Yellow</w:t>
            </w:r>
          </w:p>
        </w:tc>
        <w:tc>
          <w:tcPr>
            <w:tcW w:w="1440" w:type="dxa"/>
            <w:tcBorders>
              <w:top w:val="single" w:sz="4" w:space="0" w:color="auto"/>
              <w:left w:val="single" w:sz="4" w:space="0" w:color="auto"/>
              <w:bottom w:val="single" w:sz="4" w:space="0" w:color="auto"/>
              <w:right w:val="single" w:sz="4" w:space="0" w:color="auto"/>
            </w:tcBorders>
            <w:shd w:val="clear" w:color="auto" w:fill="006500"/>
            <w:vAlign w:val="center"/>
          </w:tcPr>
          <w:p w14:paraId="6D40AEA7" w14:textId="77777777" w:rsidR="00744B1C" w:rsidRPr="000900B3" w:rsidRDefault="00744B1C" w:rsidP="002D172F">
            <w:pPr>
              <w:jc w:val="center"/>
              <w:rPr>
                <w:rFonts w:cs="Arial"/>
                <w:color w:val="FFFFFF"/>
                <w:lang w:eastAsia="zh-CN"/>
              </w:rPr>
            </w:pPr>
            <w:r w:rsidRPr="000900B3">
              <w:rPr>
                <w:rFonts w:cs="Arial"/>
                <w:b/>
                <w:bCs/>
                <w:color w:val="FFFFFF"/>
                <w:lang w:eastAsia="zh-CN"/>
              </w:rPr>
              <w:t>Green</w:t>
            </w:r>
          </w:p>
        </w:tc>
        <w:tc>
          <w:tcPr>
            <w:tcW w:w="1440" w:type="dxa"/>
            <w:tcBorders>
              <w:top w:val="single" w:sz="4" w:space="0" w:color="auto"/>
              <w:left w:val="single" w:sz="4" w:space="0" w:color="auto"/>
              <w:bottom w:val="single" w:sz="4" w:space="0" w:color="auto"/>
              <w:right w:val="single" w:sz="4" w:space="0" w:color="auto"/>
            </w:tcBorders>
            <w:shd w:val="clear" w:color="auto" w:fill="0000FF"/>
            <w:vAlign w:val="center"/>
          </w:tcPr>
          <w:p w14:paraId="65791E26" w14:textId="77777777" w:rsidR="00744B1C" w:rsidRPr="000900B3" w:rsidRDefault="00744B1C" w:rsidP="002D172F">
            <w:pPr>
              <w:jc w:val="center"/>
              <w:rPr>
                <w:rFonts w:cs="Arial"/>
                <w:color w:val="FFFFFF"/>
                <w:lang w:eastAsia="zh-CN"/>
              </w:rPr>
            </w:pPr>
            <w:r w:rsidRPr="000900B3">
              <w:rPr>
                <w:rFonts w:cs="Arial"/>
                <w:b/>
                <w:bCs/>
                <w:color w:val="FFFFFF"/>
                <w:lang w:eastAsia="zh-CN"/>
              </w:rPr>
              <w:t>Blue</w:t>
            </w:r>
          </w:p>
        </w:tc>
      </w:tr>
      <w:tr w:rsidR="00744B1C" w:rsidRPr="000900B3" w14:paraId="6BD041CC" w14:textId="77777777" w:rsidTr="00365EC6">
        <w:trPr>
          <w:trHeight w:val="75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C9443AA" w14:textId="77777777" w:rsidR="00744B1C" w:rsidRPr="000900B3" w:rsidRDefault="00744B1C" w:rsidP="002D172F">
            <w:pPr>
              <w:rPr>
                <w:rFonts w:cs="Arial"/>
                <w:lang w:eastAsia="zh-CN"/>
              </w:rPr>
            </w:pPr>
            <w:r w:rsidRPr="000900B3">
              <w:rPr>
                <w:rFonts w:cs="Arial"/>
                <w:lang w:eastAsia="zh-CN"/>
              </w:rPr>
              <w:t>All Schools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EF49AB6" w14:textId="77777777" w:rsidR="00744B1C" w:rsidRPr="000900B3" w:rsidRDefault="00744B1C" w:rsidP="002D172F">
            <w:pPr>
              <w:jc w:val="center"/>
              <w:rPr>
                <w:rFonts w:cs="Arial"/>
                <w:lang w:eastAsia="zh-CN"/>
              </w:rPr>
            </w:pPr>
            <w:r w:rsidRPr="000900B3">
              <w:rPr>
                <w:rFonts w:cs="Arial"/>
                <w:lang w:eastAsia="zh-CN"/>
              </w:rPr>
              <w:t>1,364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8E01CAC" w14:textId="77777777" w:rsidR="00744B1C" w:rsidRPr="000900B3" w:rsidRDefault="00744B1C" w:rsidP="002D172F">
            <w:pPr>
              <w:jc w:val="center"/>
              <w:rPr>
                <w:rFonts w:cs="Arial"/>
                <w:lang w:eastAsia="zh-CN"/>
              </w:rPr>
            </w:pPr>
            <w:r w:rsidRPr="000900B3">
              <w:rPr>
                <w:rFonts w:cs="Arial"/>
                <w:lang w:eastAsia="zh-CN"/>
              </w:rPr>
              <w:t>150</w:t>
            </w:r>
          </w:p>
          <w:p w14:paraId="68B8C32E" w14:textId="77777777" w:rsidR="00744B1C" w:rsidRPr="000900B3" w:rsidRDefault="00744B1C" w:rsidP="002D172F">
            <w:pPr>
              <w:jc w:val="center"/>
              <w:rPr>
                <w:rFonts w:cs="Arial"/>
                <w:lang w:eastAsia="zh-CN"/>
              </w:rPr>
            </w:pPr>
            <w:r w:rsidRPr="000900B3">
              <w:rPr>
                <w:rFonts w:cs="Arial"/>
                <w:lang w:eastAsia="zh-CN"/>
              </w:rPr>
              <w:t>(11.0%)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1324AD9B" w14:textId="77777777" w:rsidR="00744B1C" w:rsidRPr="000900B3" w:rsidRDefault="00744B1C" w:rsidP="002D172F">
            <w:pPr>
              <w:jc w:val="center"/>
              <w:rPr>
                <w:rFonts w:cs="Arial"/>
                <w:lang w:eastAsia="zh-CN"/>
              </w:rPr>
            </w:pPr>
            <w:r w:rsidRPr="000900B3">
              <w:rPr>
                <w:rFonts w:cs="Arial"/>
                <w:lang w:eastAsia="zh-CN"/>
              </w:rPr>
              <w:t>94</w:t>
            </w:r>
          </w:p>
          <w:p w14:paraId="0124CA63" w14:textId="77777777" w:rsidR="00744B1C" w:rsidRPr="000900B3" w:rsidRDefault="00744B1C" w:rsidP="002D172F">
            <w:pPr>
              <w:jc w:val="center"/>
              <w:rPr>
                <w:rFonts w:cs="Arial"/>
                <w:lang w:eastAsia="zh-CN"/>
              </w:rPr>
            </w:pPr>
            <w:r w:rsidRPr="000900B3">
              <w:rPr>
                <w:rFonts w:cs="Arial"/>
                <w:lang w:eastAsia="zh-CN"/>
              </w:rPr>
              <w:t>(6.9%)</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B74D87B" w14:textId="77777777" w:rsidR="00744B1C" w:rsidRPr="000900B3" w:rsidRDefault="00744B1C" w:rsidP="002D172F">
            <w:pPr>
              <w:jc w:val="center"/>
              <w:rPr>
                <w:rFonts w:cs="Arial"/>
                <w:lang w:eastAsia="zh-CN"/>
              </w:rPr>
            </w:pPr>
            <w:r w:rsidRPr="000900B3">
              <w:rPr>
                <w:rFonts w:cs="Arial"/>
                <w:lang w:eastAsia="zh-CN"/>
              </w:rPr>
              <w:t>215</w:t>
            </w:r>
          </w:p>
          <w:p w14:paraId="4CA1E071" w14:textId="77777777" w:rsidR="00744B1C" w:rsidRPr="000900B3" w:rsidRDefault="00744B1C" w:rsidP="002D172F">
            <w:pPr>
              <w:jc w:val="center"/>
              <w:rPr>
                <w:rFonts w:cs="Arial"/>
                <w:lang w:eastAsia="zh-CN"/>
              </w:rPr>
            </w:pPr>
            <w:r w:rsidRPr="000900B3">
              <w:rPr>
                <w:rFonts w:cs="Arial"/>
                <w:lang w:eastAsia="zh-CN"/>
              </w:rPr>
              <w:t>(15.8%)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92C3ADF" w14:textId="77777777" w:rsidR="00744B1C" w:rsidRPr="000900B3" w:rsidRDefault="00744B1C" w:rsidP="002D172F">
            <w:pPr>
              <w:jc w:val="center"/>
              <w:rPr>
                <w:rFonts w:cs="Arial"/>
                <w:lang w:eastAsia="zh-CN"/>
              </w:rPr>
            </w:pPr>
            <w:r w:rsidRPr="000900B3">
              <w:rPr>
                <w:rFonts w:cs="Arial"/>
                <w:lang w:eastAsia="zh-CN"/>
              </w:rPr>
              <w:t>314 (23.0%)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0DB6577" w14:textId="77777777" w:rsidR="00744B1C" w:rsidRPr="000900B3" w:rsidRDefault="00744B1C" w:rsidP="002D172F">
            <w:pPr>
              <w:jc w:val="center"/>
              <w:rPr>
                <w:rFonts w:cs="Arial"/>
                <w:lang w:eastAsia="zh-CN"/>
              </w:rPr>
            </w:pPr>
            <w:r w:rsidRPr="000900B3">
              <w:rPr>
                <w:rFonts w:cs="Arial"/>
                <w:lang w:eastAsia="zh-CN"/>
              </w:rPr>
              <w:t>591 (43.3%)</w:t>
            </w:r>
          </w:p>
        </w:tc>
      </w:tr>
      <w:tr w:rsidR="00744B1C" w:rsidRPr="000900B3" w14:paraId="09F33187" w14:textId="77777777" w:rsidTr="00365EC6">
        <w:trPr>
          <w:trHeight w:val="692"/>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2F791876" w14:textId="77777777" w:rsidR="00744B1C" w:rsidRPr="000900B3" w:rsidRDefault="00744B1C" w:rsidP="002D172F">
            <w:pPr>
              <w:rPr>
                <w:rFonts w:cs="Arial"/>
                <w:lang w:eastAsia="zh-CN"/>
              </w:rPr>
            </w:pPr>
            <w:r w:rsidRPr="000900B3">
              <w:rPr>
                <w:rFonts w:cs="Arial"/>
                <w:lang w:eastAsia="zh-CN"/>
              </w:rPr>
              <w:t>African American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3AC2954" w14:textId="77777777" w:rsidR="00744B1C" w:rsidRPr="000900B3" w:rsidRDefault="00744B1C" w:rsidP="002D172F">
            <w:pPr>
              <w:jc w:val="center"/>
              <w:rPr>
                <w:rFonts w:cs="Arial"/>
                <w:lang w:eastAsia="zh-CN"/>
              </w:rPr>
            </w:pPr>
            <w:r w:rsidRPr="000900B3">
              <w:rPr>
                <w:rFonts w:cs="Arial"/>
                <w:lang w:eastAsia="zh-CN"/>
              </w:rPr>
              <w:t>257</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EBA59C7" w14:textId="77777777" w:rsidR="00744B1C" w:rsidRPr="000900B3" w:rsidRDefault="00744B1C" w:rsidP="002D172F">
            <w:pPr>
              <w:jc w:val="center"/>
              <w:rPr>
                <w:rFonts w:cs="Arial"/>
                <w:lang w:eastAsia="zh-CN"/>
              </w:rPr>
            </w:pPr>
            <w:r w:rsidRPr="000900B3">
              <w:rPr>
                <w:rFonts w:cs="Arial"/>
                <w:lang w:eastAsia="zh-CN"/>
              </w:rPr>
              <w:t>36</w:t>
            </w:r>
          </w:p>
          <w:p w14:paraId="1E12EE1A" w14:textId="77777777" w:rsidR="00744B1C" w:rsidRPr="000900B3" w:rsidRDefault="00744B1C" w:rsidP="002D172F">
            <w:pPr>
              <w:jc w:val="center"/>
              <w:rPr>
                <w:rFonts w:cs="Arial"/>
                <w:lang w:eastAsia="zh-CN"/>
              </w:rPr>
            </w:pPr>
            <w:r w:rsidRPr="000900B3">
              <w:rPr>
                <w:rFonts w:cs="Arial"/>
                <w:lang w:eastAsia="zh-CN"/>
              </w:rPr>
              <w:t>(2.6%)</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574527DF" w14:textId="77777777" w:rsidR="00744B1C" w:rsidRPr="000900B3" w:rsidRDefault="00744B1C" w:rsidP="002D172F">
            <w:pPr>
              <w:jc w:val="center"/>
              <w:rPr>
                <w:rFonts w:cs="Arial"/>
                <w:lang w:eastAsia="zh-CN"/>
              </w:rPr>
            </w:pPr>
            <w:r w:rsidRPr="000900B3">
              <w:rPr>
                <w:rFonts w:cs="Arial"/>
                <w:lang w:eastAsia="zh-CN"/>
              </w:rPr>
              <w:t>34</w:t>
            </w:r>
          </w:p>
          <w:p w14:paraId="13177A58" w14:textId="77777777" w:rsidR="00744B1C" w:rsidRPr="000900B3" w:rsidRDefault="00744B1C" w:rsidP="002D172F">
            <w:pPr>
              <w:jc w:val="center"/>
              <w:rPr>
                <w:rFonts w:cs="Arial"/>
                <w:lang w:eastAsia="zh-CN"/>
              </w:rPr>
            </w:pPr>
            <w:r w:rsidRPr="000900B3">
              <w:rPr>
                <w:rFonts w:cs="Arial"/>
                <w:lang w:eastAsia="zh-CN"/>
              </w:rPr>
              <w:t>(2.5%)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06BD3DC4" w14:textId="77777777" w:rsidR="00744B1C" w:rsidRPr="000900B3" w:rsidRDefault="00744B1C" w:rsidP="002D172F">
            <w:pPr>
              <w:jc w:val="center"/>
              <w:rPr>
                <w:rFonts w:cs="Arial"/>
                <w:lang w:eastAsia="zh-CN"/>
              </w:rPr>
            </w:pPr>
            <w:r w:rsidRPr="000900B3">
              <w:rPr>
                <w:rFonts w:cs="Arial"/>
                <w:lang w:eastAsia="zh-CN"/>
              </w:rPr>
              <w:t>48</w:t>
            </w:r>
          </w:p>
          <w:p w14:paraId="24F739BC" w14:textId="77777777" w:rsidR="00744B1C" w:rsidRPr="000900B3" w:rsidRDefault="00744B1C" w:rsidP="002D172F">
            <w:pPr>
              <w:jc w:val="center"/>
              <w:rPr>
                <w:rFonts w:cs="Arial"/>
                <w:lang w:eastAsia="zh-CN"/>
              </w:rPr>
            </w:pPr>
            <w:r w:rsidRPr="000900B3">
              <w:rPr>
                <w:rFonts w:cs="Arial"/>
                <w:lang w:eastAsia="zh-CN"/>
              </w:rPr>
              <w:t>(3.5%)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6E973F" w14:textId="77777777" w:rsidR="00744B1C" w:rsidRPr="000900B3" w:rsidRDefault="00744B1C" w:rsidP="002D172F">
            <w:pPr>
              <w:jc w:val="center"/>
              <w:rPr>
                <w:rFonts w:cs="Arial"/>
                <w:lang w:eastAsia="zh-CN"/>
              </w:rPr>
            </w:pPr>
            <w:r w:rsidRPr="000900B3">
              <w:rPr>
                <w:rFonts w:cs="Arial"/>
                <w:lang w:eastAsia="zh-CN"/>
              </w:rPr>
              <w:t>73</w:t>
            </w:r>
          </w:p>
          <w:p w14:paraId="1CAD1D56" w14:textId="77777777" w:rsidR="00744B1C" w:rsidRPr="000900B3" w:rsidRDefault="00744B1C" w:rsidP="002D172F">
            <w:pPr>
              <w:jc w:val="center"/>
              <w:rPr>
                <w:rFonts w:cs="Arial"/>
                <w:lang w:eastAsia="zh-CN"/>
              </w:rPr>
            </w:pPr>
            <w:r w:rsidRPr="000900B3">
              <w:rPr>
                <w:rFonts w:cs="Arial"/>
                <w:lang w:eastAsia="zh-CN"/>
              </w:rPr>
              <w:t>(5.4%)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84B30BA" w14:textId="77777777" w:rsidR="00744B1C" w:rsidRPr="000900B3" w:rsidRDefault="00744B1C" w:rsidP="002D172F">
            <w:pPr>
              <w:jc w:val="center"/>
              <w:rPr>
                <w:rFonts w:cs="Arial"/>
                <w:lang w:eastAsia="zh-CN"/>
              </w:rPr>
            </w:pPr>
            <w:r w:rsidRPr="000900B3">
              <w:rPr>
                <w:rFonts w:cs="Arial"/>
                <w:lang w:eastAsia="zh-CN"/>
              </w:rPr>
              <w:t>66</w:t>
            </w:r>
          </w:p>
          <w:p w14:paraId="37992A29" w14:textId="77777777" w:rsidR="00744B1C" w:rsidRPr="000900B3" w:rsidRDefault="00744B1C" w:rsidP="002D172F">
            <w:pPr>
              <w:jc w:val="center"/>
              <w:rPr>
                <w:rFonts w:cs="Arial"/>
                <w:lang w:eastAsia="zh-CN"/>
              </w:rPr>
            </w:pPr>
            <w:r w:rsidRPr="000900B3">
              <w:rPr>
                <w:rFonts w:cs="Arial"/>
                <w:lang w:eastAsia="zh-CN"/>
              </w:rPr>
              <w:t>(4.8%)</w:t>
            </w:r>
          </w:p>
        </w:tc>
      </w:tr>
      <w:tr w:rsidR="00744B1C" w:rsidRPr="000900B3" w14:paraId="67574A31" w14:textId="77777777" w:rsidTr="00365EC6">
        <w:trPr>
          <w:trHeight w:val="728"/>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51BFB839" w14:textId="77777777" w:rsidR="00744B1C" w:rsidRPr="000900B3" w:rsidRDefault="00744B1C" w:rsidP="002D172F">
            <w:pPr>
              <w:rPr>
                <w:rFonts w:cs="Arial"/>
                <w:lang w:eastAsia="zh-CN"/>
              </w:rPr>
            </w:pPr>
            <w:r w:rsidRPr="000900B3">
              <w:rPr>
                <w:rFonts w:cs="Arial"/>
                <w:lang w:eastAsia="zh-CN"/>
              </w:rPr>
              <w:t>Asian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30B34AE" w14:textId="77777777" w:rsidR="00744B1C" w:rsidRPr="000900B3" w:rsidRDefault="00744B1C" w:rsidP="002D172F">
            <w:pPr>
              <w:jc w:val="center"/>
              <w:rPr>
                <w:rFonts w:cs="Arial"/>
                <w:lang w:eastAsia="zh-CN"/>
              </w:rPr>
            </w:pPr>
            <w:r w:rsidRPr="000900B3">
              <w:rPr>
                <w:rFonts w:cs="Arial"/>
                <w:lang w:eastAsia="zh-CN"/>
              </w:rPr>
              <w:t>325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FF0C61D" w14:textId="77777777" w:rsidR="00744B1C" w:rsidRPr="000900B3" w:rsidRDefault="00744B1C" w:rsidP="002D172F">
            <w:pPr>
              <w:jc w:val="center"/>
              <w:rPr>
                <w:rFonts w:cs="Arial"/>
                <w:lang w:eastAsia="zh-CN"/>
              </w:rPr>
            </w:pPr>
            <w:r w:rsidRPr="000900B3">
              <w:rPr>
                <w:rFonts w:cs="Arial"/>
                <w:lang w:eastAsia="zh-CN"/>
              </w:rPr>
              <w:t>6</w:t>
            </w:r>
          </w:p>
          <w:p w14:paraId="72ED0446" w14:textId="77777777" w:rsidR="00744B1C" w:rsidRPr="000900B3" w:rsidRDefault="00744B1C" w:rsidP="002D172F">
            <w:pPr>
              <w:jc w:val="center"/>
              <w:rPr>
                <w:rFonts w:cs="Arial"/>
                <w:lang w:eastAsia="zh-CN"/>
              </w:rPr>
            </w:pPr>
            <w:r w:rsidRPr="000900B3">
              <w:rPr>
                <w:rFonts w:cs="Arial"/>
                <w:lang w:eastAsia="zh-CN"/>
              </w:rPr>
              <w:t>(0.4%)</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9C9E50C" w14:textId="77777777" w:rsidR="00744B1C" w:rsidRPr="000900B3" w:rsidRDefault="00744B1C" w:rsidP="002D172F">
            <w:pPr>
              <w:jc w:val="center"/>
              <w:rPr>
                <w:rFonts w:cs="Arial"/>
                <w:lang w:eastAsia="zh-CN"/>
              </w:rPr>
            </w:pPr>
            <w:r w:rsidRPr="000900B3">
              <w:rPr>
                <w:rFonts w:cs="Arial"/>
                <w:lang w:eastAsia="zh-CN"/>
              </w:rPr>
              <w:t>19</w:t>
            </w:r>
          </w:p>
          <w:p w14:paraId="2164BB54" w14:textId="77777777" w:rsidR="00744B1C" w:rsidRPr="000900B3" w:rsidRDefault="00744B1C" w:rsidP="002D172F">
            <w:pPr>
              <w:jc w:val="center"/>
              <w:rPr>
                <w:rFonts w:cs="Arial"/>
                <w:lang w:eastAsia="zh-CN"/>
              </w:rPr>
            </w:pPr>
            <w:r w:rsidRPr="000900B3">
              <w:rPr>
                <w:rFonts w:cs="Arial"/>
                <w:lang w:eastAsia="zh-CN"/>
              </w:rPr>
              <w:t>(1.4%)</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073414F" w14:textId="77777777" w:rsidR="00744B1C" w:rsidRPr="000900B3" w:rsidRDefault="00744B1C" w:rsidP="002D172F">
            <w:pPr>
              <w:jc w:val="center"/>
              <w:rPr>
                <w:rFonts w:cs="Arial"/>
                <w:lang w:eastAsia="zh-CN"/>
              </w:rPr>
            </w:pPr>
            <w:r w:rsidRPr="000900B3">
              <w:rPr>
                <w:rFonts w:cs="Arial"/>
                <w:lang w:eastAsia="zh-CN"/>
              </w:rPr>
              <w:t>35</w:t>
            </w:r>
          </w:p>
          <w:p w14:paraId="509D4B97" w14:textId="77777777" w:rsidR="00744B1C" w:rsidRPr="000900B3" w:rsidRDefault="00744B1C" w:rsidP="002D172F">
            <w:pPr>
              <w:jc w:val="center"/>
              <w:rPr>
                <w:rFonts w:cs="Arial"/>
                <w:lang w:eastAsia="zh-CN"/>
              </w:rPr>
            </w:pPr>
            <w:r w:rsidRPr="000900B3">
              <w:rPr>
                <w:rFonts w:cs="Arial"/>
                <w:lang w:eastAsia="zh-CN"/>
              </w:rPr>
              <w:t>(2.6%)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D69BC2B" w14:textId="77777777" w:rsidR="00744B1C" w:rsidRPr="000900B3" w:rsidRDefault="00744B1C" w:rsidP="002D172F">
            <w:pPr>
              <w:jc w:val="center"/>
              <w:rPr>
                <w:rFonts w:cs="Arial"/>
                <w:lang w:eastAsia="zh-CN"/>
              </w:rPr>
            </w:pPr>
            <w:r w:rsidRPr="000900B3">
              <w:rPr>
                <w:rFonts w:cs="Arial"/>
                <w:lang w:eastAsia="zh-CN"/>
              </w:rPr>
              <w:t>34</w:t>
            </w:r>
          </w:p>
          <w:p w14:paraId="1C648F12" w14:textId="77777777" w:rsidR="00744B1C" w:rsidRPr="000900B3" w:rsidRDefault="00744B1C" w:rsidP="002D172F">
            <w:pPr>
              <w:jc w:val="center"/>
              <w:rPr>
                <w:rFonts w:cs="Arial"/>
                <w:lang w:eastAsia="zh-CN"/>
              </w:rPr>
            </w:pPr>
            <w:r w:rsidRPr="000900B3">
              <w:rPr>
                <w:rFonts w:cs="Arial"/>
                <w:lang w:eastAsia="zh-CN"/>
              </w:rPr>
              <w:t>(2.5%)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8D16A06" w14:textId="77777777" w:rsidR="00744B1C" w:rsidRPr="000900B3" w:rsidRDefault="00744B1C" w:rsidP="002D172F">
            <w:pPr>
              <w:jc w:val="center"/>
              <w:rPr>
                <w:rFonts w:cs="Arial"/>
                <w:lang w:eastAsia="zh-CN"/>
              </w:rPr>
            </w:pPr>
            <w:r w:rsidRPr="000900B3">
              <w:rPr>
                <w:rFonts w:cs="Arial"/>
                <w:lang w:eastAsia="zh-CN"/>
              </w:rPr>
              <w:t>231</w:t>
            </w:r>
          </w:p>
          <w:p w14:paraId="74DD42C4" w14:textId="77777777" w:rsidR="00744B1C" w:rsidRPr="000900B3" w:rsidRDefault="00744B1C" w:rsidP="002D172F">
            <w:pPr>
              <w:jc w:val="center"/>
              <w:rPr>
                <w:rFonts w:cs="Arial"/>
                <w:lang w:eastAsia="zh-CN"/>
              </w:rPr>
            </w:pPr>
            <w:r w:rsidRPr="000900B3">
              <w:rPr>
                <w:rFonts w:cs="Arial"/>
                <w:lang w:eastAsia="zh-CN"/>
              </w:rPr>
              <w:t>(16.9%)</w:t>
            </w:r>
          </w:p>
        </w:tc>
      </w:tr>
      <w:tr w:rsidR="00744B1C" w:rsidRPr="000900B3" w14:paraId="32055C7D" w14:textId="77777777" w:rsidTr="00365EC6">
        <w:trPr>
          <w:trHeight w:val="75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1AC636B5" w14:textId="77777777" w:rsidR="00744B1C" w:rsidRPr="000900B3" w:rsidRDefault="00744B1C" w:rsidP="002D172F">
            <w:pPr>
              <w:rPr>
                <w:rFonts w:cs="Arial"/>
                <w:lang w:eastAsia="zh-CN"/>
              </w:rPr>
            </w:pPr>
            <w:r w:rsidRPr="000900B3">
              <w:rPr>
                <w:rFonts w:cs="Arial"/>
                <w:lang w:eastAsia="zh-CN"/>
              </w:rPr>
              <w:t>Filipino</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12D8FBA" w14:textId="77777777" w:rsidR="00744B1C" w:rsidRPr="000900B3" w:rsidRDefault="00744B1C" w:rsidP="002D172F">
            <w:pPr>
              <w:jc w:val="center"/>
              <w:rPr>
                <w:rFonts w:cs="Arial"/>
                <w:lang w:eastAsia="zh-CN"/>
              </w:rPr>
            </w:pPr>
            <w:r w:rsidRPr="000900B3">
              <w:rPr>
                <w:rFonts w:cs="Arial"/>
                <w:lang w:eastAsia="zh-CN"/>
              </w:rPr>
              <w:t>120</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BEFA179" w14:textId="77777777" w:rsidR="00744B1C" w:rsidRPr="000900B3" w:rsidRDefault="00744B1C" w:rsidP="002D172F">
            <w:pPr>
              <w:jc w:val="center"/>
              <w:rPr>
                <w:rFonts w:cs="Arial"/>
                <w:lang w:eastAsia="zh-CN"/>
              </w:rPr>
            </w:pPr>
            <w:r w:rsidRPr="000900B3">
              <w:rPr>
                <w:rFonts w:cs="Arial"/>
                <w:lang w:eastAsia="zh-CN"/>
              </w:rPr>
              <w:t>2</w:t>
            </w:r>
          </w:p>
          <w:p w14:paraId="03125CB4" w14:textId="77777777" w:rsidR="00744B1C" w:rsidRPr="000900B3" w:rsidRDefault="00744B1C" w:rsidP="002D172F">
            <w:pPr>
              <w:jc w:val="center"/>
              <w:rPr>
                <w:rFonts w:cs="Arial"/>
                <w:lang w:eastAsia="zh-CN"/>
              </w:rPr>
            </w:pPr>
            <w:r w:rsidRPr="000900B3">
              <w:rPr>
                <w:rFonts w:cs="Arial"/>
                <w:lang w:eastAsia="zh-CN"/>
              </w:rPr>
              <w:t>(0.1%)</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27B0C47" w14:textId="77777777" w:rsidR="00744B1C" w:rsidRPr="000900B3" w:rsidRDefault="00744B1C" w:rsidP="002D172F">
            <w:pPr>
              <w:jc w:val="center"/>
              <w:rPr>
                <w:rFonts w:cs="Arial"/>
                <w:lang w:eastAsia="zh-CN"/>
              </w:rPr>
            </w:pPr>
            <w:r w:rsidRPr="000900B3">
              <w:rPr>
                <w:rFonts w:cs="Arial"/>
                <w:lang w:eastAsia="zh-CN"/>
              </w:rPr>
              <w:t>3</w:t>
            </w:r>
          </w:p>
          <w:p w14:paraId="7592E40C" w14:textId="77777777" w:rsidR="00744B1C" w:rsidRPr="000900B3" w:rsidRDefault="00744B1C" w:rsidP="002D172F">
            <w:pPr>
              <w:jc w:val="center"/>
              <w:rPr>
                <w:rFonts w:cs="Arial"/>
                <w:lang w:eastAsia="zh-CN"/>
              </w:rPr>
            </w:pPr>
            <w:r w:rsidRPr="000900B3">
              <w:rPr>
                <w:rFonts w:cs="Arial"/>
                <w:lang w:eastAsia="zh-CN"/>
              </w:rPr>
              <w:t>(0.2%)</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F4392A1" w14:textId="77777777" w:rsidR="00744B1C" w:rsidRPr="000900B3" w:rsidRDefault="00744B1C" w:rsidP="002D172F">
            <w:pPr>
              <w:jc w:val="center"/>
              <w:rPr>
                <w:rFonts w:cs="Arial"/>
                <w:lang w:eastAsia="zh-CN"/>
              </w:rPr>
            </w:pPr>
            <w:r w:rsidRPr="000900B3">
              <w:rPr>
                <w:rFonts w:cs="Arial"/>
                <w:lang w:eastAsia="zh-CN"/>
              </w:rPr>
              <w:t>14</w:t>
            </w:r>
          </w:p>
          <w:p w14:paraId="7E5CDE1C" w14:textId="77777777" w:rsidR="00744B1C" w:rsidRPr="000900B3" w:rsidRDefault="00744B1C" w:rsidP="002D172F">
            <w:pPr>
              <w:jc w:val="center"/>
              <w:rPr>
                <w:rFonts w:cs="Arial"/>
                <w:lang w:eastAsia="zh-CN"/>
              </w:rPr>
            </w:pPr>
            <w:r w:rsidRPr="000900B3">
              <w:rPr>
                <w:rFonts w:cs="Arial"/>
                <w:lang w:eastAsia="zh-CN"/>
              </w:rPr>
              <w:t>(1.0%)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BC1DE25" w14:textId="77777777" w:rsidR="00744B1C" w:rsidRPr="000900B3" w:rsidRDefault="00744B1C" w:rsidP="002D172F">
            <w:pPr>
              <w:jc w:val="center"/>
              <w:rPr>
                <w:rFonts w:cs="Arial"/>
                <w:lang w:eastAsia="zh-CN"/>
              </w:rPr>
            </w:pPr>
            <w:r w:rsidRPr="000900B3">
              <w:rPr>
                <w:rFonts w:cs="Arial"/>
                <w:lang w:eastAsia="zh-CN"/>
              </w:rPr>
              <w:t>18</w:t>
            </w:r>
          </w:p>
          <w:p w14:paraId="67740296" w14:textId="77777777" w:rsidR="00744B1C" w:rsidRPr="000900B3" w:rsidRDefault="00744B1C" w:rsidP="002D172F">
            <w:pPr>
              <w:jc w:val="center"/>
              <w:rPr>
                <w:rFonts w:cs="Arial"/>
                <w:lang w:eastAsia="zh-CN"/>
              </w:rPr>
            </w:pPr>
            <w:r w:rsidRPr="000900B3">
              <w:rPr>
                <w:rFonts w:cs="Arial"/>
                <w:lang w:eastAsia="zh-CN"/>
              </w:rPr>
              <w:t>(1.3%)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89429D4" w14:textId="77777777" w:rsidR="00744B1C" w:rsidRPr="000900B3" w:rsidRDefault="00744B1C" w:rsidP="002D172F">
            <w:pPr>
              <w:jc w:val="center"/>
              <w:rPr>
                <w:rFonts w:cs="Arial"/>
                <w:lang w:eastAsia="zh-CN"/>
              </w:rPr>
            </w:pPr>
            <w:r w:rsidRPr="000900B3">
              <w:rPr>
                <w:rFonts w:cs="Arial"/>
                <w:lang w:eastAsia="zh-CN"/>
              </w:rPr>
              <w:t>83</w:t>
            </w:r>
          </w:p>
          <w:p w14:paraId="17159517" w14:textId="77777777" w:rsidR="00744B1C" w:rsidRPr="000900B3" w:rsidRDefault="00744B1C" w:rsidP="002D172F">
            <w:pPr>
              <w:jc w:val="center"/>
              <w:rPr>
                <w:rFonts w:cs="Arial"/>
                <w:lang w:eastAsia="zh-CN"/>
              </w:rPr>
            </w:pPr>
            <w:r w:rsidRPr="000900B3">
              <w:rPr>
                <w:rFonts w:cs="Arial"/>
                <w:lang w:eastAsia="zh-CN"/>
              </w:rPr>
              <w:t>(6.1%)</w:t>
            </w:r>
          </w:p>
        </w:tc>
      </w:tr>
      <w:tr w:rsidR="00744B1C" w:rsidRPr="000900B3" w14:paraId="3809EF49" w14:textId="77777777" w:rsidTr="00365EC6">
        <w:trPr>
          <w:trHeight w:val="692"/>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12B9E5AE" w14:textId="77777777" w:rsidR="00744B1C" w:rsidRPr="000900B3" w:rsidRDefault="00744B1C" w:rsidP="002D172F">
            <w:pPr>
              <w:rPr>
                <w:rFonts w:cs="Arial"/>
                <w:lang w:eastAsia="zh-CN"/>
              </w:rPr>
            </w:pPr>
            <w:r w:rsidRPr="000900B3">
              <w:rPr>
                <w:rFonts w:cs="Arial"/>
                <w:lang w:eastAsia="zh-CN"/>
              </w:rPr>
              <w:t>Hispanic/Latino</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0ACF585" w14:textId="77777777" w:rsidR="00744B1C" w:rsidRPr="000900B3" w:rsidRDefault="00744B1C" w:rsidP="002D172F">
            <w:pPr>
              <w:jc w:val="center"/>
              <w:rPr>
                <w:rFonts w:cs="Arial"/>
                <w:lang w:eastAsia="zh-CN"/>
              </w:rPr>
            </w:pPr>
            <w:r w:rsidRPr="000900B3">
              <w:rPr>
                <w:rFonts w:cs="Arial"/>
                <w:lang w:eastAsia="zh-CN"/>
              </w:rPr>
              <w:t>1,116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653905D" w14:textId="77777777" w:rsidR="00744B1C" w:rsidRPr="000900B3" w:rsidRDefault="00744B1C" w:rsidP="002D172F">
            <w:pPr>
              <w:jc w:val="center"/>
              <w:rPr>
                <w:rFonts w:cs="Arial"/>
                <w:lang w:eastAsia="zh-CN"/>
              </w:rPr>
            </w:pPr>
            <w:r w:rsidRPr="000900B3">
              <w:rPr>
                <w:rFonts w:cs="Arial"/>
                <w:lang w:eastAsia="zh-CN"/>
              </w:rPr>
              <w:t>123</w:t>
            </w:r>
          </w:p>
          <w:p w14:paraId="4ED5F73C" w14:textId="77777777" w:rsidR="00744B1C" w:rsidRPr="000900B3" w:rsidRDefault="00744B1C" w:rsidP="002D172F">
            <w:pPr>
              <w:jc w:val="center"/>
              <w:rPr>
                <w:rFonts w:cs="Arial"/>
                <w:lang w:eastAsia="zh-CN"/>
              </w:rPr>
            </w:pPr>
            <w:r w:rsidRPr="000900B3">
              <w:rPr>
                <w:rFonts w:cs="Arial"/>
                <w:lang w:eastAsia="zh-CN"/>
              </w:rPr>
              <w:t>(9.0%)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17A87A9" w14:textId="77777777" w:rsidR="00744B1C" w:rsidRPr="000900B3" w:rsidRDefault="00744B1C" w:rsidP="002D172F">
            <w:pPr>
              <w:jc w:val="center"/>
              <w:rPr>
                <w:rFonts w:cs="Arial"/>
                <w:lang w:eastAsia="zh-CN"/>
              </w:rPr>
            </w:pPr>
            <w:r w:rsidRPr="000900B3">
              <w:rPr>
                <w:rFonts w:cs="Arial"/>
                <w:lang w:eastAsia="zh-CN"/>
              </w:rPr>
              <w:t>108</w:t>
            </w:r>
          </w:p>
          <w:p w14:paraId="54B2FDDD" w14:textId="77777777" w:rsidR="00744B1C" w:rsidRPr="000900B3" w:rsidRDefault="00744B1C" w:rsidP="002D172F">
            <w:pPr>
              <w:jc w:val="center"/>
              <w:rPr>
                <w:rFonts w:cs="Arial"/>
                <w:lang w:eastAsia="zh-CN"/>
              </w:rPr>
            </w:pPr>
            <w:r w:rsidRPr="000900B3">
              <w:rPr>
                <w:rFonts w:cs="Arial"/>
                <w:lang w:eastAsia="zh-CN"/>
              </w:rPr>
              <w:t>(7.9%)</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71C1EC36" w14:textId="77777777" w:rsidR="00744B1C" w:rsidRPr="000900B3" w:rsidRDefault="00744B1C" w:rsidP="002D172F">
            <w:pPr>
              <w:jc w:val="center"/>
              <w:rPr>
                <w:rFonts w:cs="Arial"/>
                <w:lang w:eastAsia="zh-CN"/>
              </w:rPr>
            </w:pPr>
            <w:r w:rsidRPr="000900B3">
              <w:rPr>
                <w:rFonts w:cs="Arial"/>
                <w:lang w:eastAsia="zh-CN"/>
              </w:rPr>
              <w:t>183</w:t>
            </w:r>
          </w:p>
          <w:p w14:paraId="378FD29F" w14:textId="77777777" w:rsidR="00744B1C" w:rsidRPr="000900B3" w:rsidRDefault="00744B1C" w:rsidP="002D172F">
            <w:pPr>
              <w:jc w:val="center"/>
              <w:rPr>
                <w:rFonts w:cs="Arial"/>
                <w:lang w:eastAsia="zh-CN"/>
              </w:rPr>
            </w:pPr>
            <w:r w:rsidRPr="000900B3">
              <w:rPr>
                <w:rFonts w:cs="Arial"/>
                <w:lang w:eastAsia="zh-CN"/>
              </w:rPr>
              <w:t>(13.4%)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38FF31B" w14:textId="77777777" w:rsidR="00744B1C" w:rsidRPr="000900B3" w:rsidRDefault="00744B1C" w:rsidP="002D172F">
            <w:pPr>
              <w:jc w:val="center"/>
              <w:rPr>
                <w:rFonts w:cs="Arial"/>
                <w:lang w:eastAsia="zh-CN"/>
              </w:rPr>
            </w:pPr>
            <w:r w:rsidRPr="000900B3">
              <w:rPr>
                <w:rFonts w:cs="Arial"/>
                <w:lang w:eastAsia="zh-CN"/>
              </w:rPr>
              <w:t>258</w:t>
            </w:r>
          </w:p>
          <w:p w14:paraId="646E2860" w14:textId="77777777" w:rsidR="00744B1C" w:rsidRPr="000900B3" w:rsidRDefault="00744B1C" w:rsidP="002D172F">
            <w:pPr>
              <w:jc w:val="center"/>
              <w:rPr>
                <w:rFonts w:cs="Arial"/>
                <w:lang w:eastAsia="zh-CN"/>
              </w:rPr>
            </w:pPr>
            <w:r w:rsidRPr="000900B3">
              <w:rPr>
                <w:rFonts w:cs="Arial"/>
                <w:lang w:eastAsia="zh-CN"/>
              </w:rPr>
              <w:t>(18.9%)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10FD558" w14:textId="77777777" w:rsidR="00744B1C" w:rsidRPr="000900B3" w:rsidRDefault="00744B1C" w:rsidP="002D172F">
            <w:pPr>
              <w:jc w:val="center"/>
              <w:rPr>
                <w:rFonts w:cs="Arial"/>
                <w:lang w:eastAsia="zh-CN"/>
              </w:rPr>
            </w:pPr>
            <w:r w:rsidRPr="000900B3">
              <w:rPr>
                <w:rFonts w:cs="Arial"/>
                <w:lang w:eastAsia="zh-CN"/>
              </w:rPr>
              <w:t>444</w:t>
            </w:r>
          </w:p>
          <w:p w14:paraId="07789572" w14:textId="77777777" w:rsidR="00744B1C" w:rsidRPr="000900B3" w:rsidRDefault="00744B1C" w:rsidP="002D172F">
            <w:pPr>
              <w:jc w:val="center"/>
              <w:rPr>
                <w:rFonts w:cs="Arial"/>
                <w:lang w:eastAsia="zh-CN"/>
              </w:rPr>
            </w:pPr>
            <w:r w:rsidRPr="000900B3">
              <w:rPr>
                <w:rFonts w:cs="Arial"/>
                <w:lang w:eastAsia="zh-CN"/>
              </w:rPr>
              <w:t>(32.6%)</w:t>
            </w:r>
          </w:p>
        </w:tc>
      </w:tr>
      <w:tr w:rsidR="00744B1C" w:rsidRPr="000900B3" w14:paraId="24EA65BC" w14:textId="77777777" w:rsidTr="00365EC6">
        <w:trPr>
          <w:trHeight w:val="728"/>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702D9830" w14:textId="77777777" w:rsidR="00744B1C" w:rsidRPr="000900B3" w:rsidRDefault="00744B1C" w:rsidP="002D172F">
            <w:pPr>
              <w:rPr>
                <w:rFonts w:cs="Arial"/>
                <w:lang w:eastAsia="zh-CN"/>
              </w:rPr>
            </w:pPr>
            <w:r w:rsidRPr="000900B3">
              <w:rPr>
                <w:rFonts w:cs="Arial"/>
                <w:lang w:eastAsia="zh-CN"/>
              </w:rPr>
              <w:t>Native American</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0344D05" w14:textId="77777777" w:rsidR="00744B1C" w:rsidRPr="000900B3" w:rsidRDefault="00744B1C" w:rsidP="002D172F">
            <w:pPr>
              <w:jc w:val="center"/>
              <w:rPr>
                <w:rFonts w:cs="Arial"/>
                <w:lang w:eastAsia="zh-CN"/>
              </w:rPr>
            </w:pPr>
            <w:r w:rsidRPr="000900B3">
              <w:rPr>
                <w:rFonts w:cs="Arial"/>
                <w:lang w:eastAsia="zh-CN"/>
              </w:rPr>
              <w:t>5</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17B7BBB" w14:textId="77777777" w:rsidR="00744B1C" w:rsidRPr="000900B3" w:rsidRDefault="00744B1C" w:rsidP="002D172F">
            <w:pPr>
              <w:jc w:val="center"/>
              <w:rPr>
                <w:rFonts w:cs="Arial"/>
                <w:lang w:eastAsia="zh-CN"/>
              </w:rPr>
            </w:pPr>
            <w:r w:rsidRPr="000900B3">
              <w:rPr>
                <w:rFonts w:cs="Arial"/>
                <w:lang w:eastAsia="zh-CN"/>
              </w:rPr>
              <w:t>0</w:t>
            </w:r>
          </w:p>
          <w:p w14:paraId="49467047" w14:textId="77777777" w:rsidR="00744B1C" w:rsidRPr="000900B3" w:rsidRDefault="00744B1C" w:rsidP="002D172F">
            <w:pPr>
              <w:jc w:val="center"/>
              <w:rPr>
                <w:rFonts w:cs="Arial"/>
                <w:lang w:eastAsia="zh-CN"/>
              </w:rPr>
            </w:pPr>
            <w:r w:rsidRPr="000900B3">
              <w:rPr>
                <w:rFonts w:cs="Arial"/>
                <w:lang w:eastAsia="zh-CN"/>
              </w:rPr>
              <w:t>(0.0%)</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E4E283D" w14:textId="77777777" w:rsidR="00744B1C" w:rsidRPr="000900B3" w:rsidRDefault="00744B1C" w:rsidP="002D172F">
            <w:pPr>
              <w:jc w:val="center"/>
              <w:rPr>
                <w:rFonts w:cs="Arial"/>
                <w:lang w:eastAsia="zh-CN"/>
              </w:rPr>
            </w:pPr>
            <w:r w:rsidRPr="000900B3">
              <w:rPr>
                <w:rFonts w:cs="Arial"/>
                <w:lang w:eastAsia="zh-CN"/>
              </w:rPr>
              <w:t>1</w:t>
            </w:r>
          </w:p>
          <w:p w14:paraId="076A7AD7" w14:textId="77777777" w:rsidR="00744B1C" w:rsidRPr="000900B3" w:rsidRDefault="00744B1C" w:rsidP="002D172F">
            <w:pPr>
              <w:jc w:val="center"/>
              <w:rPr>
                <w:rFonts w:cs="Arial"/>
                <w:lang w:eastAsia="zh-CN"/>
              </w:rPr>
            </w:pPr>
            <w:r w:rsidRPr="000900B3">
              <w:rPr>
                <w:rFonts w:cs="Arial"/>
                <w:lang w:eastAsia="zh-CN"/>
              </w:rPr>
              <w:t>(0.1%)</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AF732F2" w14:textId="77777777" w:rsidR="00744B1C" w:rsidRPr="000900B3" w:rsidRDefault="00744B1C" w:rsidP="002D172F">
            <w:pPr>
              <w:jc w:val="center"/>
              <w:rPr>
                <w:rFonts w:cs="Arial"/>
                <w:lang w:eastAsia="zh-CN"/>
              </w:rPr>
            </w:pPr>
            <w:r w:rsidRPr="000900B3">
              <w:rPr>
                <w:rFonts w:cs="Arial"/>
                <w:lang w:eastAsia="zh-CN"/>
              </w:rPr>
              <w:t>1</w:t>
            </w:r>
          </w:p>
          <w:p w14:paraId="186A212B" w14:textId="77777777" w:rsidR="00744B1C" w:rsidRPr="000900B3" w:rsidRDefault="00744B1C" w:rsidP="002D172F">
            <w:pPr>
              <w:jc w:val="center"/>
              <w:rPr>
                <w:rFonts w:cs="Arial"/>
                <w:lang w:eastAsia="zh-CN"/>
              </w:rPr>
            </w:pPr>
            <w:r w:rsidRPr="000900B3">
              <w:rPr>
                <w:rFonts w:cs="Arial"/>
                <w:lang w:eastAsia="zh-CN"/>
              </w:rPr>
              <w:t>(0.1%)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A872B63" w14:textId="77777777" w:rsidR="00744B1C" w:rsidRPr="000900B3" w:rsidRDefault="00744B1C" w:rsidP="002D172F">
            <w:pPr>
              <w:jc w:val="center"/>
              <w:rPr>
                <w:rFonts w:cs="Arial"/>
                <w:lang w:eastAsia="zh-CN"/>
              </w:rPr>
            </w:pPr>
            <w:r w:rsidRPr="000900B3">
              <w:rPr>
                <w:rFonts w:cs="Arial"/>
                <w:lang w:eastAsia="zh-CN"/>
              </w:rPr>
              <w:t>0</w:t>
            </w:r>
          </w:p>
          <w:p w14:paraId="6E985AB7" w14:textId="77777777" w:rsidR="00744B1C" w:rsidRPr="000900B3" w:rsidRDefault="00744B1C" w:rsidP="002D172F">
            <w:pPr>
              <w:jc w:val="center"/>
              <w:rPr>
                <w:rFonts w:cs="Arial"/>
                <w:lang w:eastAsia="zh-CN"/>
              </w:rPr>
            </w:pPr>
            <w:r w:rsidRPr="000900B3">
              <w:rPr>
                <w:rFonts w:cs="Arial"/>
                <w:lang w:eastAsia="zh-CN"/>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5DD11F1" w14:textId="77777777" w:rsidR="00744B1C" w:rsidRPr="000900B3" w:rsidRDefault="00744B1C" w:rsidP="002D172F">
            <w:pPr>
              <w:jc w:val="center"/>
              <w:rPr>
                <w:rFonts w:cs="Arial"/>
                <w:lang w:eastAsia="zh-CN"/>
              </w:rPr>
            </w:pPr>
            <w:r w:rsidRPr="000900B3">
              <w:rPr>
                <w:rFonts w:cs="Arial"/>
                <w:lang w:eastAsia="zh-CN"/>
              </w:rPr>
              <w:t>3</w:t>
            </w:r>
          </w:p>
          <w:p w14:paraId="6D06474E" w14:textId="77777777" w:rsidR="00744B1C" w:rsidRPr="000900B3" w:rsidRDefault="00744B1C" w:rsidP="002D172F">
            <w:pPr>
              <w:jc w:val="center"/>
              <w:rPr>
                <w:rFonts w:cs="Arial"/>
                <w:lang w:eastAsia="zh-CN"/>
              </w:rPr>
            </w:pPr>
            <w:r w:rsidRPr="000900B3">
              <w:rPr>
                <w:rFonts w:cs="Arial"/>
                <w:lang w:eastAsia="zh-CN"/>
              </w:rPr>
              <w:t>(0.2%)</w:t>
            </w:r>
          </w:p>
        </w:tc>
      </w:tr>
      <w:tr w:rsidR="00744B1C" w:rsidRPr="000900B3" w14:paraId="249DA0D7" w14:textId="77777777" w:rsidTr="00365EC6">
        <w:trPr>
          <w:trHeight w:val="75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4F4DB470" w14:textId="77777777" w:rsidR="00744B1C" w:rsidRPr="000900B3" w:rsidRDefault="00744B1C" w:rsidP="002D172F">
            <w:pPr>
              <w:rPr>
                <w:rFonts w:cs="Arial"/>
                <w:lang w:eastAsia="zh-CN"/>
              </w:rPr>
            </w:pPr>
            <w:r w:rsidRPr="000900B3">
              <w:rPr>
                <w:rFonts w:cs="Arial"/>
                <w:lang w:eastAsia="zh-CN"/>
              </w:rPr>
              <w:t>Pacific Islander</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310100A" w14:textId="77777777" w:rsidR="00744B1C" w:rsidRPr="000900B3" w:rsidRDefault="00744B1C" w:rsidP="002D172F">
            <w:pPr>
              <w:jc w:val="center"/>
              <w:rPr>
                <w:rFonts w:cs="Arial"/>
                <w:lang w:eastAsia="zh-CN"/>
              </w:rPr>
            </w:pPr>
            <w:r w:rsidRPr="000900B3">
              <w:rPr>
                <w:rFonts w:cs="Arial"/>
                <w:lang w:eastAsia="zh-CN"/>
              </w:rPr>
              <w:t>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A444A4A" w14:textId="77777777" w:rsidR="00744B1C" w:rsidRPr="000900B3" w:rsidRDefault="00744B1C" w:rsidP="002D172F">
            <w:pPr>
              <w:jc w:val="center"/>
              <w:rPr>
                <w:rFonts w:cs="Arial"/>
                <w:lang w:eastAsia="zh-CN"/>
              </w:rPr>
            </w:pPr>
            <w:r w:rsidRPr="000900B3">
              <w:rPr>
                <w:rFonts w:cs="Arial"/>
                <w:lang w:eastAsia="zh-CN"/>
              </w:rPr>
              <w:t>1</w:t>
            </w:r>
          </w:p>
          <w:p w14:paraId="38E2E00F" w14:textId="77777777" w:rsidR="00744B1C" w:rsidRPr="000900B3" w:rsidRDefault="00744B1C" w:rsidP="002D172F">
            <w:pPr>
              <w:jc w:val="center"/>
              <w:rPr>
                <w:rFonts w:cs="Arial"/>
                <w:lang w:eastAsia="zh-CN"/>
              </w:rPr>
            </w:pPr>
            <w:r w:rsidRPr="000900B3">
              <w:rPr>
                <w:rFonts w:cs="Arial"/>
                <w:lang w:eastAsia="zh-CN"/>
              </w:rPr>
              <w:t>(0.1%)</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2BA7DDB" w14:textId="77777777" w:rsidR="00744B1C" w:rsidRPr="000900B3" w:rsidRDefault="00744B1C" w:rsidP="002D172F">
            <w:pPr>
              <w:jc w:val="center"/>
              <w:rPr>
                <w:rFonts w:cs="Arial"/>
                <w:lang w:eastAsia="zh-CN"/>
              </w:rPr>
            </w:pPr>
            <w:r w:rsidRPr="000900B3">
              <w:rPr>
                <w:rFonts w:cs="Arial"/>
                <w:lang w:eastAsia="zh-CN"/>
              </w:rPr>
              <w:t>0</w:t>
            </w:r>
          </w:p>
          <w:p w14:paraId="777B35AA" w14:textId="77777777" w:rsidR="00744B1C" w:rsidRPr="000900B3" w:rsidRDefault="00744B1C" w:rsidP="002D172F">
            <w:pPr>
              <w:jc w:val="center"/>
              <w:rPr>
                <w:rFonts w:cs="Arial"/>
                <w:lang w:eastAsia="zh-CN"/>
              </w:rPr>
            </w:pPr>
            <w:r w:rsidRPr="000900B3">
              <w:rPr>
                <w:rFonts w:cs="Arial"/>
                <w:lang w:eastAsia="zh-CN"/>
              </w:rPr>
              <w:t>(0.0%)</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CC6A561" w14:textId="77777777" w:rsidR="00744B1C" w:rsidRPr="000900B3" w:rsidRDefault="00744B1C" w:rsidP="002D172F">
            <w:pPr>
              <w:jc w:val="center"/>
              <w:rPr>
                <w:rFonts w:cs="Arial"/>
                <w:lang w:eastAsia="zh-CN"/>
              </w:rPr>
            </w:pPr>
            <w:r w:rsidRPr="000900B3">
              <w:rPr>
                <w:rFonts w:cs="Arial"/>
                <w:lang w:eastAsia="zh-CN"/>
              </w:rPr>
              <w:t>0</w:t>
            </w:r>
          </w:p>
          <w:p w14:paraId="7BC3665B" w14:textId="77777777" w:rsidR="00744B1C" w:rsidRPr="000900B3" w:rsidRDefault="00744B1C" w:rsidP="002D172F">
            <w:pPr>
              <w:jc w:val="center"/>
              <w:rPr>
                <w:rFonts w:cs="Arial"/>
                <w:lang w:eastAsia="zh-CN"/>
              </w:rPr>
            </w:pPr>
            <w:r w:rsidRPr="000900B3">
              <w:rPr>
                <w:rFonts w:cs="Arial"/>
                <w:lang w:eastAsia="zh-CN"/>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23AB563" w14:textId="77777777" w:rsidR="00744B1C" w:rsidRPr="000900B3" w:rsidRDefault="00744B1C" w:rsidP="002D172F">
            <w:pPr>
              <w:jc w:val="center"/>
              <w:rPr>
                <w:rFonts w:cs="Arial"/>
                <w:lang w:eastAsia="zh-CN"/>
              </w:rPr>
            </w:pPr>
            <w:r w:rsidRPr="000900B3">
              <w:rPr>
                <w:rFonts w:cs="Arial"/>
                <w:lang w:eastAsia="zh-CN"/>
              </w:rPr>
              <w:t>0</w:t>
            </w:r>
          </w:p>
          <w:p w14:paraId="714D420C" w14:textId="77777777" w:rsidR="00744B1C" w:rsidRPr="000900B3" w:rsidRDefault="00744B1C" w:rsidP="002D172F">
            <w:pPr>
              <w:jc w:val="center"/>
              <w:rPr>
                <w:rFonts w:cs="Arial"/>
                <w:lang w:eastAsia="zh-CN"/>
              </w:rPr>
            </w:pPr>
            <w:r w:rsidRPr="000900B3">
              <w:rPr>
                <w:rFonts w:cs="Arial"/>
                <w:lang w:eastAsia="zh-CN"/>
              </w:rPr>
              <w:t>(0.0%)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BEBB135" w14:textId="77777777" w:rsidR="00744B1C" w:rsidRPr="000900B3" w:rsidRDefault="00744B1C" w:rsidP="002D172F">
            <w:pPr>
              <w:jc w:val="center"/>
              <w:rPr>
                <w:rFonts w:cs="Arial"/>
                <w:lang w:eastAsia="zh-CN"/>
              </w:rPr>
            </w:pPr>
            <w:r w:rsidRPr="000900B3">
              <w:rPr>
                <w:rFonts w:cs="Arial"/>
                <w:lang w:eastAsia="zh-CN"/>
              </w:rPr>
              <w:t>0</w:t>
            </w:r>
          </w:p>
          <w:p w14:paraId="5BFA18FE" w14:textId="77777777" w:rsidR="00744B1C" w:rsidRPr="000900B3" w:rsidRDefault="00744B1C" w:rsidP="002D172F">
            <w:pPr>
              <w:jc w:val="center"/>
              <w:rPr>
                <w:rFonts w:cs="Arial"/>
                <w:lang w:eastAsia="zh-CN"/>
              </w:rPr>
            </w:pPr>
            <w:r w:rsidRPr="000900B3">
              <w:rPr>
                <w:rFonts w:cs="Arial"/>
                <w:lang w:eastAsia="zh-CN"/>
              </w:rPr>
              <w:t>(0.0%)</w:t>
            </w:r>
          </w:p>
        </w:tc>
      </w:tr>
      <w:tr w:rsidR="00744B1C" w:rsidRPr="000900B3" w14:paraId="40A7B9B1" w14:textId="77777777" w:rsidTr="00365EC6">
        <w:trPr>
          <w:trHeight w:val="692"/>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4E302668" w14:textId="77777777" w:rsidR="00744B1C" w:rsidRPr="000900B3" w:rsidRDefault="00744B1C" w:rsidP="002D172F">
            <w:pPr>
              <w:rPr>
                <w:rFonts w:cs="Arial"/>
                <w:lang w:eastAsia="zh-CN"/>
              </w:rPr>
            </w:pPr>
            <w:r w:rsidRPr="000900B3">
              <w:rPr>
                <w:rFonts w:cs="Arial"/>
                <w:lang w:eastAsia="zh-CN"/>
              </w:rPr>
              <w:t>Two or More Races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83E3681" w14:textId="77777777" w:rsidR="00744B1C" w:rsidRPr="000900B3" w:rsidRDefault="00744B1C" w:rsidP="002D172F">
            <w:pPr>
              <w:jc w:val="center"/>
              <w:rPr>
                <w:rFonts w:cs="Arial"/>
                <w:lang w:eastAsia="zh-CN"/>
              </w:rPr>
            </w:pPr>
            <w:r w:rsidRPr="000900B3">
              <w:rPr>
                <w:rFonts w:cs="Arial"/>
                <w:lang w:eastAsia="zh-CN"/>
              </w:rPr>
              <w:t>56</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75BDBAB7" w14:textId="77777777" w:rsidR="00744B1C" w:rsidRPr="000900B3" w:rsidRDefault="00744B1C" w:rsidP="002D172F">
            <w:pPr>
              <w:jc w:val="center"/>
              <w:rPr>
                <w:rFonts w:cs="Arial"/>
                <w:lang w:eastAsia="zh-CN"/>
              </w:rPr>
            </w:pPr>
            <w:r w:rsidRPr="000900B3">
              <w:rPr>
                <w:rFonts w:cs="Arial"/>
                <w:lang w:eastAsia="zh-CN"/>
              </w:rPr>
              <w:t>3</w:t>
            </w:r>
          </w:p>
          <w:p w14:paraId="0AB1061B" w14:textId="77777777" w:rsidR="00744B1C" w:rsidRPr="000900B3" w:rsidRDefault="00744B1C" w:rsidP="002D172F">
            <w:pPr>
              <w:jc w:val="center"/>
              <w:rPr>
                <w:rFonts w:cs="Arial"/>
                <w:lang w:eastAsia="zh-CN"/>
              </w:rPr>
            </w:pPr>
            <w:r w:rsidRPr="000900B3">
              <w:rPr>
                <w:rFonts w:cs="Arial"/>
                <w:lang w:eastAsia="zh-CN"/>
              </w:rPr>
              <w:t>(0.2%)</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443E498" w14:textId="77777777" w:rsidR="00744B1C" w:rsidRPr="000900B3" w:rsidRDefault="00744B1C" w:rsidP="002D172F">
            <w:pPr>
              <w:jc w:val="center"/>
              <w:rPr>
                <w:rFonts w:cs="Arial"/>
                <w:lang w:eastAsia="zh-CN"/>
              </w:rPr>
            </w:pPr>
            <w:r w:rsidRPr="000900B3">
              <w:rPr>
                <w:rFonts w:cs="Arial"/>
                <w:lang w:eastAsia="zh-CN"/>
              </w:rPr>
              <w:t>7</w:t>
            </w:r>
          </w:p>
          <w:p w14:paraId="7BA56A31" w14:textId="77777777" w:rsidR="00744B1C" w:rsidRPr="000900B3" w:rsidRDefault="00744B1C" w:rsidP="002D172F">
            <w:pPr>
              <w:jc w:val="center"/>
              <w:rPr>
                <w:rFonts w:cs="Arial"/>
                <w:lang w:eastAsia="zh-CN"/>
              </w:rPr>
            </w:pPr>
            <w:r w:rsidRPr="000900B3">
              <w:rPr>
                <w:rFonts w:cs="Arial"/>
                <w:lang w:eastAsia="zh-CN"/>
              </w:rPr>
              <w:t>(0.5%)</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13E7C4E0" w14:textId="77777777" w:rsidR="00744B1C" w:rsidRPr="000900B3" w:rsidRDefault="00744B1C" w:rsidP="002D172F">
            <w:pPr>
              <w:jc w:val="center"/>
              <w:rPr>
                <w:rFonts w:cs="Arial"/>
                <w:lang w:eastAsia="zh-CN"/>
              </w:rPr>
            </w:pPr>
            <w:r w:rsidRPr="000900B3">
              <w:rPr>
                <w:rFonts w:cs="Arial"/>
                <w:lang w:eastAsia="zh-CN"/>
              </w:rPr>
              <w:t>9</w:t>
            </w:r>
          </w:p>
          <w:p w14:paraId="3D788E95" w14:textId="77777777" w:rsidR="00744B1C" w:rsidRPr="000900B3" w:rsidRDefault="00744B1C" w:rsidP="002D172F">
            <w:pPr>
              <w:jc w:val="center"/>
              <w:rPr>
                <w:rFonts w:cs="Arial"/>
                <w:lang w:eastAsia="zh-CN"/>
              </w:rPr>
            </w:pPr>
            <w:r w:rsidRPr="000900B3">
              <w:rPr>
                <w:rFonts w:cs="Arial"/>
                <w:lang w:eastAsia="zh-CN"/>
              </w:rPr>
              <w:t>(0.7%)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02AF5D" w14:textId="77777777" w:rsidR="00744B1C" w:rsidRPr="000900B3" w:rsidRDefault="00744B1C" w:rsidP="002D172F">
            <w:pPr>
              <w:jc w:val="center"/>
              <w:rPr>
                <w:rFonts w:cs="Arial"/>
                <w:lang w:eastAsia="zh-CN"/>
              </w:rPr>
            </w:pPr>
            <w:r w:rsidRPr="000900B3">
              <w:rPr>
                <w:rFonts w:cs="Arial"/>
                <w:lang w:eastAsia="zh-CN"/>
              </w:rPr>
              <w:t>5</w:t>
            </w:r>
          </w:p>
          <w:p w14:paraId="630E5654" w14:textId="77777777" w:rsidR="00744B1C" w:rsidRPr="000900B3" w:rsidRDefault="00744B1C" w:rsidP="002D172F">
            <w:pPr>
              <w:jc w:val="center"/>
              <w:rPr>
                <w:rFonts w:cs="Arial"/>
                <w:lang w:eastAsia="zh-CN"/>
              </w:rPr>
            </w:pPr>
            <w:r w:rsidRPr="000900B3">
              <w:rPr>
                <w:rFonts w:cs="Arial"/>
                <w:lang w:eastAsia="zh-CN"/>
              </w:rPr>
              <w:t>(0.4%)</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812C2A9" w14:textId="77777777" w:rsidR="00744B1C" w:rsidRPr="000900B3" w:rsidRDefault="00744B1C" w:rsidP="002D172F">
            <w:pPr>
              <w:jc w:val="center"/>
              <w:rPr>
                <w:rFonts w:cs="Arial"/>
                <w:lang w:eastAsia="zh-CN"/>
              </w:rPr>
            </w:pPr>
            <w:r w:rsidRPr="000900B3">
              <w:rPr>
                <w:rFonts w:cs="Arial"/>
                <w:lang w:eastAsia="zh-CN"/>
              </w:rPr>
              <w:t>32</w:t>
            </w:r>
          </w:p>
          <w:p w14:paraId="42C2A7AF" w14:textId="77777777" w:rsidR="00744B1C" w:rsidRPr="000900B3" w:rsidRDefault="00744B1C" w:rsidP="002D172F">
            <w:pPr>
              <w:jc w:val="center"/>
              <w:rPr>
                <w:rFonts w:cs="Arial"/>
                <w:lang w:eastAsia="zh-CN"/>
              </w:rPr>
            </w:pPr>
            <w:r w:rsidRPr="000900B3">
              <w:rPr>
                <w:rFonts w:cs="Arial"/>
                <w:lang w:eastAsia="zh-CN"/>
              </w:rPr>
              <w:t>(2.3%)</w:t>
            </w:r>
          </w:p>
        </w:tc>
      </w:tr>
      <w:tr w:rsidR="00744B1C" w:rsidRPr="000900B3" w14:paraId="7CF82D54" w14:textId="77777777" w:rsidTr="00365EC6">
        <w:trPr>
          <w:trHeight w:val="728"/>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7D8BA253" w14:textId="77777777" w:rsidR="00744B1C" w:rsidRPr="000900B3" w:rsidRDefault="00744B1C" w:rsidP="002D172F">
            <w:pPr>
              <w:rPr>
                <w:rFonts w:cs="Arial"/>
                <w:lang w:eastAsia="zh-CN"/>
              </w:rPr>
            </w:pPr>
            <w:r w:rsidRPr="000900B3">
              <w:rPr>
                <w:rFonts w:cs="Arial"/>
                <w:lang w:eastAsia="zh-CN"/>
              </w:rPr>
              <w:t>White</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0DF40FC" w14:textId="77777777" w:rsidR="00744B1C" w:rsidRPr="000900B3" w:rsidRDefault="00744B1C" w:rsidP="002D172F">
            <w:pPr>
              <w:jc w:val="center"/>
              <w:rPr>
                <w:rFonts w:cs="Arial"/>
                <w:lang w:eastAsia="zh-CN"/>
              </w:rPr>
            </w:pPr>
            <w:r w:rsidRPr="000900B3">
              <w:rPr>
                <w:rFonts w:cs="Arial"/>
                <w:lang w:eastAsia="zh-CN"/>
              </w:rPr>
              <w:t>801</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FCD070C" w14:textId="77777777" w:rsidR="00744B1C" w:rsidRPr="000900B3" w:rsidRDefault="00744B1C" w:rsidP="002D172F">
            <w:pPr>
              <w:jc w:val="center"/>
              <w:rPr>
                <w:rFonts w:cs="Arial"/>
                <w:lang w:eastAsia="zh-CN"/>
              </w:rPr>
            </w:pPr>
            <w:r w:rsidRPr="000900B3">
              <w:rPr>
                <w:rFonts w:cs="Arial"/>
                <w:lang w:eastAsia="zh-CN"/>
              </w:rPr>
              <w:t>64</w:t>
            </w:r>
          </w:p>
          <w:p w14:paraId="379428CF" w14:textId="77777777" w:rsidR="00744B1C" w:rsidRPr="000900B3" w:rsidRDefault="00744B1C" w:rsidP="002D172F">
            <w:pPr>
              <w:jc w:val="center"/>
              <w:rPr>
                <w:rFonts w:cs="Arial"/>
                <w:lang w:eastAsia="zh-CN"/>
              </w:rPr>
            </w:pPr>
            <w:r w:rsidRPr="000900B3">
              <w:rPr>
                <w:rFonts w:cs="Arial"/>
                <w:lang w:eastAsia="zh-CN"/>
              </w:rPr>
              <w:t>(4.7%)</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9EE51AF" w14:textId="77777777" w:rsidR="00744B1C" w:rsidRPr="000900B3" w:rsidRDefault="00744B1C" w:rsidP="002D172F">
            <w:pPr>
              <w:jc w:val="center"/>
              <w:rPr>
                <w:rFonts w:cs="Arial"/>
                <w:lang w:eastAsia="zh-CN"/>
              </w:rPr>
            </w:pPr>
            <w:r w:rsidRPr="000900B3">
              <w:rPr>
                <w:rFonts w:cs="Arial"/>
                <w:lang w:eastAsia="zh-CN"/>
              </w:rPr>
              <w:t>54</w:t>
            </w:r>
          </w:p>
          <w:p w14:paraId="56C08129" w14:textId="77777777" w:rsidR="00744B1C" w:rsidRPr="000900B3" w:rsidRDefault="00744B1C" w:rsidP="002D172F">
            <w:pPr>
              <w:jc w:val="center"/>
              <w:rPr>
                <w:rFonts w:cs="Arial"/>
                <w:lang w:eastAsia="zh-CN"/>
              </w:rPr>
            </w:pPr>
            <w:r w:rsidRPr="000900B3">
              <w:rPr>
                <w:rFonts w:cs="Arial"/>
                <w:lang w:eastAsia="zh-CN"/>
              </w:rPr>
              <w:t>(4.0%)</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3227F2E3" w14:textId="77777777" w:rsidR="00744B1C" w:rsidRPr="000900B3" w:rsidRDefault="00744B1C" w:rsidP="002D172F">
            <w:pPr>
              <w:jc w:val="center"/>
              <w:rPr>
                <w:rFonts w:cs="Arial"/>
                <w:lang w:eastAsia="zh-CN"/>
              </w:rPr>
            </w:pPr>
            <w:r w:rsidRPr="000900B3">
              <w:rPr>
                <w:rFonts w:cs="Arial"/>
                <w:lang w:eastAsia="zh-CN"/>
              </w:rPr>
              <w:t>107</w:t>
            </w:r>
          </w:p>
          <w:p w14:paraId="419DC502" w14:textId="77777777" w:rsidR="00744B1C" w:rsidRPr="000900B3" w:rsidRDefault="00744B1C" w:rsidP="002D172F">
            <w:pPr>
              <w:jc w:val="center"/>
              <w:rPr>
                <w:rFonts w:cs="Arial"/>
                <w:lang w:eastAsia="zh-CN"/>
              </w:rPr>
            </w:pPr>
            <w:r w:rsidRPr="000900B3">
              <w:rPr>
                <w:rFonts w:cs="Arial"/>
                <w:lang w:eastAsia="zh-CN"/>
              </w:rPr>
              <w:t>(7.8%)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C9BAFB2" w14:textId="77777777" w:rsidR="00744B1C" w:rsidRPr="000900B3" w:rsidRDefault="00744B1C" w:rsidP="002D172F">
            <w:pPr>
              <w:jc w:val="center"/>
              <w:rPr>
                <w:rFonts w:cs="Arial"/>
                <w:lang w:eastAsia="zh-CN"/>
              </w:rPr>
            </w:pPr>
            <w:r w:rsidRPr="000900B3">
              <w:rPr>
                <w:rFonts w:cs="Arial"/>
                <w:lang w:eastAsia="zh-CN"/>
              </w:rPr>
              <w:t>123</w:t>
            </w:r>
          </w:p>
          <w:p w14:paraId="5BB034ED" w14:textId="77777777" w:rsidR="00744B1C" w:rsidRPr="000900B3" w:rsidRDefault="00744B1C" w:rsidP="002D172F">
            <w:pPr>
              <w:jc w:val="center"/>
              <w:rPr>
                <w:rFonts w:cs="Arial"/>
                <w:lang w:eastAsia="zh-CN"/>
              </w:rPr>
            </w:pPr>
            <w:r w:rsidRPr="000900B3">
              <w:rPr>
                <w:rFonts w:cs="Arial"/>
                <w:lang w:eastAsia="zh-CN"/>
              </w:rPr>
              <w:t>(9.0%)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1EB4C34" w14:textId="77777777" w:rsidR="00744B1C" w:rsidRPr="000900B3" w:rsidRDefault="00744B1C" w:rsidP="002D172F">
            <w:pPr>
              <w:jc w:val="center"/>
              <w:rPr>
                <w:rFonts w:cs="Arial"/>
                <w:lang w:eastAsia="zh-CN"/>
              </w:rPr>
            </w:pPr>
            <w:r w:rsidRPr="000900B3">
              <w:rPr>
                <w:rFonts w:cs="Arial"/>
                <w:lang w:eastAsia="zh-CN"/>
              </w:rPr>
              <w:t>453</w:t>
            </w:r>
          </w:p>
          <w:p w14:paraId="0AD73425" w14:textId="77777777" w:rsidR="00744B1C" w:rsidRPr="000900B3" w:rsidRDefault="00744B1C" w:rsidP="002D172F">
            <w:pPr>
              <w:jc w:val="center"/>
              <w:rPr>
                <w:rFonts w:cs="Arial"/>
                <w:lang w:eastAsia="zh-CN"/>
              </w:rPr>
            </w:pPr>
            <w:r w:rsidRPr="000900B3">
              <w:rPr>
                <w:rFonts w:cs="Arial"/>
                <w:lang w:eastAsia="zh-CN"/>
              </w:rPr>
              <w:t>(33.2%)</w:t>
            </w:r>
          </w:p>
        </w:tc>
      </w:tr>
      <w:tr w:rsidR="00744B1C" w:rsidRPr="000900B3" w14:paraId="7BB62297" w14:textId="77777777" w:rsidTr="00365EC6">
        <w:trPr>
          <w:trHeight w:val="755"/>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57EFF111" w14:textId="77777777" w:rsidR="00744B1C" w:rsidRPr="000900B3" w:rsidRDefault="00744B1C" w:rsidP="002D172F">
            <w:pPr>
              <w:rPr>
                <w:rFonts w:cs="Arial"/>
                <w:lang w:eastAsia="zh-CN"/>
              </w:rPr>
            </w:pPr>
            <w:r w:rsidRPr="000900B3">
              <w:rPr>
                <w:rFonts w:cs="Arial"/>
                <w:lang w:eastAsia="zh-CN"/>
              </w:rPr>
              <w:t>Socioeconomically Disadvantaged</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2AFFF544" w14:textId="77777777" w:rsidR="00744B1C" w:rsidRPr="000900B3" w:rsidRDefault="00744B1C" w:rsidP="002D172F">
            <w:pPr>
              <w:jc w:val="center"/>
              <w:rPr>
                <w:rFonts w:cs="Arial"/>
                <w:lang w:eastAsia="zh-CN"/>
              </w:rPr>
            </w:pPr>
            <w:r w:rsidRPr="000900B3">
              <w:rPr>
                <w:rFonts w:cs="Arial"/>
                <w:lang w:eastAsia="zh-CN"/>
              </w:rPr>
              <w:t>1,249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3870EE3F" w14:textId="77777777" w:rsidR="00744B1C" w:rsidRPr="000900B3" w:rsidRDefault="00744B1C" w:rsidP="002D172F">
            <w:pPr>
              <w:jc w:val="center"/>
              <w:rPr>
                <w:rFonts w:cs="Arial"/>
                <w:lang w:eastAsia="zh-CN"/>
              </w:rPr>
            </w:pPr>
            <w:r w:rsidRPr="000900B3">
              <w:rPr>
                <w:rFonts w:cs="Arial"/>
                <w:lang w:eastAsia="zh-CN"/>
              </w:rPr>
              <w:t>147</w:t>
            </w:r>
          </w:p>
          <w:p w14:paraId="5F70B7BC" w14:textId="77777777" w:rsidR="00744B1C" w:rsidRPr="000900B3" w:rsidRDefault="00744B1C" w:rsidP="002D172F">
            <w:pPr>
              <w:jc w:val="center"/>
              <w:rPr>
                <w:rFonts w:cs="Arial"/>
                <w:lang w:eastAsia="zh-CN"/>
              </w:rPr>
            </w:pPr>
            <w:r w:rsidRPr="000900B3">
              <w:rPr>
                <w:rFonts w:cs="Arial"/>
                <w:lang w:eastAsia="zh-CN"/>
              </w:rPr>
              <w:t>(10.8%)</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024580C4" w14:textId="77777777" w:rsidR="00744B1C" w:rsidRPr="000900B3" w:rsidRDefault="00744B1C" w:rsidP="002D172F">
            <w:pPr>
              <w:jc w:val="center"/>
              <w:rPr>
                <w:rFonts w:cs="Arial"/>
                <w:lang w:eastAsia="zh-CN"/>
              </w:rPr>
            </w:pPr>
            <w:r w:rsidRPr="000900B3">
              <w:rPr>
                <w:rFonts w:cs="Arial"/>
                <w:lang w:eastAsia="zh-CN"/>
              </w:rPr>
              <w:t>140</w:t>
            </w:r>
          </w:p>
          <w:p w14:paraId="3F698E09" w14:textId="77777777" w:rsidR="00744B1C" w:rsidRPr="000900B3" w:rsidRDefault="00744B1C" w:rsidP="002D172F">
            <w:pPr>
              <w:jc w:val="center"/>
              <w:rPr>
                <w:rFonts w:cs="Arial"/>
                <w:lang w:eastAsia="zh-CN"/>
              </w:rPr>
            </w:pPr>
            <w:r w:rsidRPr="000900B3">
              <w:rPr>
                <w:rFonts w:cs="Arial"/>
                <w:lang w:eastAsia="zh-CN"/>
              </w:rPr>
              <w:t>(10.3%)</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F7AB6E7" w14:textId="77777777" w:rsidR="00744B1C" w:rsidRPr="000900B3" w:rsidRDefault="00744B1C" w:rsidP="002D172F">
            <w:pPr>
              <w:jc w:val="center"/>
              <w:rPr>
                <w:rFonts w:cs="Arial"/>
                <w:lang w:eastAsia="zh-CN"/>
              </w:rPr>
            </w:pPr>
            <w:r w:rsidRPr="000900B3">
              <w:rPr>
                <w:rFonts w:cs="Arial"/>
                <w:lang w:eastAsia="zh-CN"/>
              </w:rPr>
              <w:t>213</w:t>
            </w:r>
          </w:p>
          <w:p w14:paraId="31C79F46" w14:textId="77777777" w:rsidR="00744B1C" w:rsidRPr="000900B3" w:rsidRDefault="00744B1C" w:rsidP="002D172F">
            <w:pPr>
              <w:jc w:val="center"/>
              <w:rPr>
                <w:rFonts w:cs="Arial"/>
                <w:lang w:eastAsia="zh-CN"/>
              </w:rPr>
            </w:pPr>
            <w:r w:rsidRPr="000900B3">
              <w:rPr>
                <w:rFonts w:cs="Arial"/>
                <w:lang w:eastAsia="zh-CN"/>
              </w:rPr>
              <w:t>(15.6%)</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23614B9" w14:textId="77777777" w:rsidR="00744B1C" w:rsidRPr="000900B3" w:rsidRDefault="00744B1C" w:rsidP="002D172F">
            <w:pPr>
              <w:jc w:val="center"/>
              <w:rPr>
                <w:rFonts w:cs="Arial"/>
                <w:lang w:eastAsia="zh-CN"/>
              </w:rPr>
            </w:pPr>
            <w:r w:rsidRPr="000900B3">
              <w:rPr>
                <w:rFonts w:cs="Arial"/>
                <w:lang w:eastAsia="zh-CN"/>
              </w:rPr>
              <w:t>318</w:t>
            </w:r>
          </w:p>
          <w:p w14:paraId="7FC5E44E" w14:textId="77777777" w:rsidR="00744B1C" w:rsidRPr="000900B3" w:rsidRDefault="00744B1C" w:rsidP="002D172F">
            <w:pPr>
              <w:jc w:val="center"/>
              <w:rPr>
                <w:rFonts w:cs="Arial"/>
                <w:lang w:eastAsia="zh-CN"/>
              </w:rPr>
            </w:pPr>
            <w:r w:rsidRPr="000900B3">
              <w:rPr>
                <w:rFonts w:cs="Arial"/>
                <w:lang w:eastAsia="zh-CN"/>
              </w:rPr>
              <w:t>(23.3%)</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5D48223" w14:textId="77777777" w:rsidR="00744B1C" w:rsidRPr="000900B3" w:rsidRDefault="00744B1C" w:rsidP="002D172F">
            <w:pPr>
              <w:jc w:val="center"/>
              <w:rPr>
                <w:rFonts w:cs="Arial"/>
                <w:lang w:eastAsia="zh-CN"/>
              </w:rPr>
            </w:pPr>
            <w:r w:rsidRPr="000900B3">
              <w:rPr>
                <w:rFonts w:cs="Arial"/>
                <w:lang w:eastAsia="zh-CN"/>
              </w:rPr>
              <w:t>431</w:t>
            </w:r>
          </w:p>
          <w:p w14:paraId="24917805" w14:textId="77777777" w:rsidR="00744B1C" w:rsidRPr="000900B3" w:rsidRDefault="00744B1C" w:rsidP="002D172F">
            <w:pPr>
              <w:jc w:val="center"/>
              <w:rPr>
                <w:rFonts w:cs="Arial"/>
                <w:lang w:eastAsia="zh-CN"/>
              </w:rPr>
            </w:pPr>
            <w:r w:rsidRPr="000900B3">
              <w:rPr>
                <w:rFonts w:cs="Arial"/>
                <w:lang w:eastAsia="zh-CN"/>
              </w:rPr>
              <w:t>(31.6%)</w:t>
            </w:r>
          </w:p>
        </w:tc>
      </w:tr>
      <w:tr w:rsidR="00744B1C" w:rsidRPr="000900B3" w14:paraId="0C6D3E22" w14:textId="77777777" w:rsidTr="00365EC6">
        <w:trPr>
          <w:trHeight w:val="782"/>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155A05B3" w14:textId="77777777" w:rsidR="00744B1C" w:rsidRPr="000900B3" w:rsidRDefault="00744B1C" w:rsidP="002D172F">
            <w:pPr>
              <w:rPr>
                <w:rFonts w:cs="Arial"/>
                <w:lang w:eastAsia="zh-CN"/>
              </w:rPr>
            </w:pPr>
            <w:r w:rsidRPr="000900B3">
              <w:rPr>
                <w:rFonts w:cs="Arial"/>
                <w:lang w:eastAsia="zh-CN"/>
              </w:rPr>
              <w:t>English learners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9996DD5" w14:textId="77777777" w:rsidR="00744B1C" w:rsidRPr="000900B3" w:rsidRDefault="00744B1C" w:rsidP="002D172F">
            <w:pPr>
              <w:jc w:val="center"/>
              <w:rPr>
                <w:rFonts w:cs="Arial"/>
                <w:lang w:eastAsia="zh-CN"/>
              </w:rPr>
            </w:pPr>
            <w:r w:rsidRPr="000900B3">
              <w:rPr>
                <w:rFonts w:cs="Arial"/>
                <w:lang w:eastAsia="zh-CN"/>
              </w:rPr>
              <w:t>749</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4E175AFF" w14:textId="77777777" w:rsidR="00744B1C" w:rsidRPr="000900B3" w:rsidRDefault="00744B1C" w:rsidP="002D172F">
            <w:pPr>
              <w:jc w:val="center"/>
              <w:rPr>
                <w:rFonts w:cs="Arial"/>
                <w:lang w:eastAsia="zh-CN"/>
              </w:rPr>
            </w:pPr>
            <w:r w:rsidRPr="000900B3">
              <w:rPr>
                <w:rFonts w:cs="Arial"/>
                <w:lang w:eastAsia="zh-CN"/>
              </w:rPr>
              <w:t>157</w:t>
            </w:r>
          </w:p>
          <w:p w14:paraId="710AC193" w14:textId="77777777" w:rsidR="00744B1C" w:rsidRPr="000900B3" w:rsidRDefault="00744B1C" w:rsidP="002D172F">
            <w:pPr>
              <w:jc w:val="center"/>
              <w:rPr>
                <w:rFonts w:cs="Arial"/>
                <w:lang w:eastAsia="zh-CN"/>
              </w:rPr>
            </w:pPr>
            <w:r w:rsidRPr="000900B3">
              <w:rPr>
                <w:rFonts w:cs="Arial"/>
                <w:lang w:eastAsia="zh-CN"/>
              </w:rPr>
              <w:t>(11.5%)</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44B1158B" w14:textId="77777777" w:rsidR="00744B1C" w:rsidRPr="000900B3" w:rsidRDefault="00744B1C" w:rsidP="002D172F">
            <w:pPr>
              <w:jc w:val="center"/>
              <w:rPr>
                <w:rFonts w:cs="Arial"/>
                <w:lang w:eastAsia="zh-CN"/>
              </w:rPr>
            </w:pPr>
            <w:r w:rsidRPr="000900B3">
              <w:rPr>
                <w:rFonts w:cs="Arial"/>
                <w:lang w:eastAsia="zh-CN"/>
              </w:rPr>
              <w:t>84</w:t>
            </w:r>
          </w:p>
          <w:p w14:paraId="58945A20" w14:textId="77777777" w:rsidR="00744B1C" w:rsidRPr="000900B3" w:rsidRDefault="00744B1C" w:rsidP="002D172F">
            <w:pPr>
              <w:jc w:val="center"/>
              <w:rPr>
                <w:rFonts w:cs="Arial"/>
                <w:lang w:eastAsia="zh-CN"/>
              </w:rPr>
            </w:pPr>
            <w:r w:rsidRPr="000900B3">
              <w:rPr>
                <w:rFonts w:cs="Arial"/>
                <w:lang w:eastAsia="zh-CN"/>
              </w:rPr>
              <w:t>(6.2%)</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E52554A" w14:textId="77777777" w:rsidR="00744B1C" w:rsidRPr="000900B3" w:rsidRDefault="00744B1C" w:rsidP="002D172F">
            <w:pPr>
              <w:jc w:val="center"/>
              <w:rPr>
                <w:rFonts w:cs="Arial"/>
                <w:lang w:eastAsia="zh-CN"/>
              </w:rPr>
            </w:pPr>
            <w:r w:rsidRPr="000900B3">
              <w:rPr>
                <w:rFonts w:cs="Arial"/>
                <w:lang w:eastAsia="zh-CN"/>
              </w:rPr>
              <w:t>175</w:t>
            </w:r>
          </w:p>
          <w:p w14:paraId="479EE5A7" w14:textId="77777777" w:rsidR="00744B1C" w:rsidRPr="000900B3" w:rsidRDefault="00744B1C" w:rsidP="002D172F">
            <w:pPr>
              <w:jc w:val="center"/>
              <w:rPr>
                <w:rFonts w:cs="Arial"/>
                <w:lang w:eastAsia="zh-CN"/>
              </w:rPr>
            </w:pPr>
            <w:r w:rsidRPr="000900B3">
              <w:rPr>
                <w:rFonts w:cs="Arial"/>
                <w:lang w:eastAsia="zh-CN"/>
              </w:rPr>
              <w:t>(12.8%)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5DD157B" w14:textId="77777777" w:rsidR="00744B1C" w:rsidRPr="000900B3" w:rsidRDefault="00744B1C" w:rsidP="002D172F">
            <w:pPr>
              <w:jc w:val="center"/>
              <w:rPr>
                <w:rFonts w:cs="Arial"/>
                <w:lang w:eastAsia="zh-CN"/>
              </w:rPr>
            </w:pPr>
            <w:r w:rsidRPr="000900B3">
              <w:rPr>
                <w:rFonts w:cs="Arial"/>
                <w:lang w:eastAsia="zh-CN"/>
              </w:rPr>
              <w:t>152</w:t>
            </w:r>
          </w:p>
          <w:p w14:paraId="7D8DD30A" w14:textId="77777777" w:rsidR="00744B1C" w:rsidRPr="000900B3" w:rsidRDefault="00744B1C" w:rsidP="002D172F">
            <w:pPr>
              <w:jc w:val="center"/>
              <w:rPr>
                <w:rFonts w:cs="Arial"/>
                <w:lang w:eastAsia="zh-CN"/>
              </w:rPr>
            </w:pPr>
            <w:r w:rsidRPr="000900B3">
              <w:rPr>
                <w:rFonts w:cs="Arial"/>
                <w:lang w:eastAsia="zh-CN"/>
              </w:rPr>
              <w:t>(11.1%)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4E63226" w14:textId="77777777" w:rsidR="00744B1C" w:rsidRPr="000900B3" w:rsidRDefault="00744B1C" w:rsidP="002D172F">
            <w:pPr>
              <w:jc w:val="center"/>
              <w:rPr>
                <w:rFonts w:cs="Arial"/>
                <w:lang w:eastAsia="zh-CN"/>
              </w:rPr>
            </w:pPr>
            <w:r w:rsidRPr="000900B3">
              <w:rPr>
                <w:rFonts w:cs="Arial"/>
                <w:lang w:eastAsia="zh-CN"/>
              </w:rPr>
              <w:t>181</w:t>
            </w:r>
          </w:p>
          <w:p w14:paraId="4E1EBE09" w14:textId="77777777" w:rsidR="00744B1C" w:rsidRPr="000900B3" w:rsidRDefault="00744B1C" w:rsidP="002D172F">
            <w:pPr>
              <w:jc w:val="center"/>
              <w:rPr>
                <w:rFonts w:cs="Arial"/>
                <w:lang w:eastAsia="zh-CN"/>
              </w:rPr>
            </w:pPr>
            <w:r w:rsidRPr="000900B3">
              <w:rPr>
                <w:rFonts w:cs="Arial"/>
                <w:lang w:eastAsia="zh-CN"/>
              </w:rPr>
              <w:t>(13.3%)</w:t>
            </w:r>
          </w:p>
        </w:tc>
      </w:tr>
      <w:tr w:rsidR="00744B1C" w:rsidRPr="000900B3" w14:paraId="4F9F63FF" w14:textId="77777777" w:rsidTr="00365EC6">
        <w:trPr>
          <w:trHeight w:val="818"/>
        </w:trPr>
        <w:tc>
          <w:tcPr>
            <w:tcW w:w="2250" w:type="dxa"/>
            <w:tcBorders>
              <w:top w:val="single" w:sz="4" w:space="0" w:color="auto"/>
              <w:left w:val="single" w:sz="4" w:space="0" w:color="auto"/>
              <w:bottom w:val="single" w:sz="4" w:space="0" w:color="auto"/>
              <w:right w:val="single" w:sz="4" w:space="0" w:color="auto"/>
            </w:tcBorders>
            <w:shd w:val="clear" w:color="auto" w:fill="auto"/>
            <w:vAlign w:val="center"/>
          </w:tcPr>
          <w:p w14:paraId="55F5502E" w14:textId="77777777" w:rsidR="00744B1C" w:rsidRPr="000900B3" w:rsidRDefault="00744B1C" w:rsidP="002D172F">
            <w:pPr>
              <w:rPr>
                <w:rFonts w:cs="Arial"/>
                <w:lang w:eastAsia="zh-CN"/>
              </w:rPr>
            </w:pPr>
            <w:r w:rsidRPr="000900B3">
              <w:rPr>
                <w:rFonts w:cs="Arial"/>
                <w:lang w:eastAsia="zh-CN"/>
              </w:rPr>
              <w:t>Students with Disabilities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3F11C688" w14:textId="77777777" w:rsidR="00744B1C" w:rsidRPr="000900B3" w:rsidRDefault="00744B1C" w:rsidP="002D172F">
            <w:pPr>
              <w:jc w:val="center"/>
              <w:rPr>
                <w:rFonts w:cs="Arial"/>
                <w:lang w:eastAsia="zh-CN"/>
              </w:rPr>
            </w:pPr>
            <w:r w:rsidRPr="000900B3">
              <w:rPr>
                <w:rFonts w:cs="Arial"/>
                <w:lang w:eastAsia="zh-CN"/>
              </w:rPr>
              <w:t>664</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7FA36BC" w14:textId="77777777" w:rsidR="00744B1C" w:rsidRPr="000900B3" w:rsidRDefault="00744B1C" w:rsidP="002D172F">
            <w:pPr>
              <w:jc w:val="center"/>
              <w:rPr>
                <w:rFonts w:cs="Arial"/>
                <w:lang w:eastAsia="zh-CN"/>
              </w:rPr>
            </w:pPr>
            <w:r w:rsidRPr="000900B3">
              <w:rPr>
                <w:rFonts w:cs="Arial"/>
                <w:lang w:eastAsia="zh-CN"/>
              </w:rPr>
              <w:t>233</w:t>
            </w:r>
          </w:p>
          <w:p w14:paraId="45129048" w14:textId="77777777" w:rsidR="00744B1C" w:rsidRPr="000900B3" w:rsidRDefault="00744B1C" w:rsidP="002D172F">
            <w:pPr>
              <w:jc w:val="center"/>
              <w:rPr>
                <w:rFonts w:cs="Arial"/>
                <w:lang w:eastAsia="zh-CN"/>
              </w:rPr>
            </w:pPr>
            <w:r w:rsidRPr="000900B3">
              <w:rPr>
                <w:rFonts w:cs="Arial"/>
                <w:lang w:eastAsia="zh-CN"/>
              </w:rPr>
              <w:t>(17.1%)</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14:paraId="7435E6A8" w14:textId="77777777" w:rsidR="00744B1C" w:rsidRPr="000900B3" w:rsidRDefault="00744B1C" w:rsidP="002D172F">
            <w:pPr>
              <w:jc w:val="center"/>
              <w:rPr>
                <w:rFonts w:cs="Arial"/>
                <w:lang w:eastAsia="zh-CN"/>
              </w:rPr>
            </w:pPr>
            <w:r w:rsidRPr="000900B3">
              <w:rPr>
                <w:rFonts w:cs="Arial"/>
                <w:lang w:eastAsia="zh-CN"/>
              </w:rPr>
              <w:t>118</w:t>
            </w:r>
          </w:p>
          <w:p w14:paraId="52DEA654" w14:textId="77777777" w:rsidR="00744B1C" w:rsidRPr="000900B3" w:rsidRDefault="00744B1C" w:rsidP="002D172F">
            <w:pPr>
              <w:jc w:val="center"/>
              <w:rPr>
                <w:rFonts w:cs="Arial"/>
                <w:lang w:eastAsia="zh-CN"/>
              </w:rPr>
            </w:pPr>
            <w:r w:rsidRPr="000900B3">
              <w:rPr>
                <w:rFonts w:cs="Arial"/>
                <w:lang w:eastAsia="zh-CN"/>
              </w:rPr>
              <w:t>(8.7%)</w:t>
            </w: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14:paraId="429FC28D" w14:textId="77777777" w:rsidR="00744B1C" w:rsidRPr="000900B3" w:rsidRDefault="00744B1C" w:rsidP="002D172F">
            <w:pPr>
              <w:jc w:val="center"/>
              <w:rPr>
                <w:rFonts w:cs="Arial"/>
                <w:lang w:eastAsia="zh-CN"/>
              </w:rPr>
            </w:pPr>
            <w:r w:rsidRPr="000900B3">
              <w:rPr>
                <w:rFonts w:cs="Arial"/>
                <w:lang w:eastAsia="zh-CN"/>
              </w:rPr>
              <w:t>176</w:t>
            </w:r>
          </w:p>
          <w:p w14:paraId="05F7737E" w14:textId="77777777" w:rsidR="00744B1C" w:rsidRPr="000900B3" w:rsidRDefault="00744B1C" w:rsidP="002D172F">
            <w:pPr>
              <w:jc w:val="center"/>
              <w:rPr>
                <w:rFonts w:cs="Arial"/>
                <w:lang w:eastAsia="zh-CN"/>
              </w:rPr>
            </w:pPr>
            <w:r w:rsidRPr="000900B3">
              <w:rPr>
                <w:rFonts w:cs="Arial"/>
                <w:lang w:eastAsia="zh-CN"/>
              </w:rPr>
              <w:t>(12.9%)</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165B34" w14:textId="77777777" w:rsidR="00744B1C" w:rsidRPr="000900B3" w:rsidRDefault="00744B1C" w:rsidP="002D172F">
            <w:pPr>
              <w:jc w:val="center"/>
              <w:rPr>
                <w:rFonts w:cs="Arial"/>
                <w:lang w:eastAsia="zh-CN"/>
              </w:rPr>
            </w:pPr>
            <w:r w:rsidRPr="000900B3">
              <w:rPr>
                <w:rFonts w:cs="Arial"/>
                <w:lang w:eastAsia="zh-CN"/>
              </w:rPr>
              <w:t>78</w:t>
            </w:r>
          </w:p>
          <w:p w14:paraId="51B596BB" w14:textId="77777777" w:rsidR="00744B1C" w:rsidRPr="000900B3" w:rsidRDefault="00744B1C" w:rsidP="002D172F">
            <w:pPr>
              <w:jc w:val="center"/>
              <w:rPr>
                <w:rFonts w:cs="Arial"/>
                <w:lang w:eastAsia="zh-CN"/>
              </w:rPr>
            </w:pPr>
            <w:r w:rsidRPr="000900B3">
              <w:rPr>
                <w:rFonts w:cs="Arial"/>
                <w:lang w:eastAsia="zh-CN"/>
              </w:rPr>
              <w:t>(5.7%)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3E6470A8" w14:textId="77777777" w:rsidR="00744B1C" w:rsidRPr="000900B3" w:rsidRDefault="00744B1C" w:rsidP="002D172F">
            <w:pPr>
              <w:jc w:val="center"/>
              <w:rPr>
                <w:rFonts w:cs="Arial"/>
                <w:lang w:eastAsia="zh-CN"/>
              </w:rPr>
            </w:pPr>
            <w:r w:rsidRPr="000900B3">
              <w:rPr>
                <w:rFonts w:cs="Arial"/>
                <w:lang w:eastAsia="zh-CN"/>
              </w:rPr>
              <w:t>59</w:t>
            </w:r>
          </w:p>
          <w:p w14:paraId="2E42B17A" w14:textId="77777777" w:rsidR="00744B1C" w:rsidRPr="000900B3" w:rsidRDefault="00744B1C" w:rsidP="002D172F">
            <w:pPr>
              <w:jc w:val="center"/>
              <w:rPr>
                <w:rFonts w:cs="Arial"/>
                <w:lang w:eastAsia="zh-CN"/>
              </w:rPr>
            </w:pPr>
            <w:r w:rsidRPr="000900B3">
              <w:rPr>
                <w:rFonts w:cs="Arial"/>
                <w:lang w:eastAsia="zh-CN"/>
              </w:rPr>
              <w:t>(4.3%)</w:t>
            </w:r>
          </w:p>
        </w:tc>
      </w:tr>
    </w:tbl>
    <w:p w14:paraId="30CBFCD6" w14:textId="77777777" w:rsidR="00744B1C" w:rsidRPr="000900B3" w:rsidRDefault="00744B1C" w:rsidP="002D172F">
      <w:pPr>
        <w:spacing w:after="120"/>
        <w:ind w:left="-540" w:right="-270"/>
        <w:rPr>
          <w:rFonts w:eastAsia="Calibri" w:cs="Arial"/>
        </w:rPr>
      </w:pPr>
      <w:r w:rsidRPr="000900B3">
        <w:rPr>
          <w:rFonts w:eastAsia="Calibri" w:cs="Arial"/>
        </w:rPr>
        <w:t xml:space="preserve">*Total = Number of schools with 30 or more students at the schoolwide level and student group level. </w:t>
      </w:r>
    </w:p>
    <w:p w14:paraId="1CAF775C" w14:textId="77777777" w:rsidR="00744B1C" w:rsidRPr="000900B3" w:rsidRDefault="00744B1C" w:rsidP="002D172F">
      <w:pPr>
        <w:spacing w:after="240"/>
        <w:ind w:left="-540" w:right="90"/>
        <w:rPr>
          <w:rFonts w:eastAsia="Calibri" w:cs="Arial"/>
        </w:rPr>
      </w:pPr>
      <w:r w:rsidRPr="000900B3">
        <w:rPr>
          <w:rFonts w:eastAsia="Calibri" w:cs="Arial"/>
        </w:rPr>
        <w:t>For all percentages calculated above, the total number of schools (1,364) was used for the denominator.</w:t>
      </w:r>
    </w:p>
    <w:p w14:paraId="1282C131" w14:textId="77777777" w:rsidR="00744B1C" w:rsidRPr="000900B3" w:rsidRDefault="00744B1C" w:rsidP="009632F5">
      <w:pPr>
        <w:spacing w:after="120"/>
        <w:rPr>
          <w:rFonts w:cs="Arial"/>
        </w:rPr>
      </w:pPr>
      <w:r w:rsidRPr="000900B3">
        <w:rPr>
          <w:rFonts w:cs="Arial"/>
        </w:rPr>
        <w:t xml:space="preserve">The results show, as one example, that greater improvement among English learners statewide will be needed to make significant progress toward narrowing achievement gaps. </w:t>
      </w:r>
      <w:r w:rsidRPr="000900B3">
        <w:rPr>
          <w:rFonts w:cs="Arial"/>
        </w:rPr>
        <w:lastRenderedPageBreak/>
        <w:t>Only 333 schools (44.4 percent) are in the Green and Blue performance levels for this student group, which is 22 percentage points lower than the percent of schools in those performance levels overall.</w:t>
      </w:r>
    </w:p>
    <w:p w14:paraId="3D3A3431" w14:textId="77777777" w:rsidR="00744B1C" w:rsidRPr="000900B3" w:rsidRDefault="00744B1C" w:rsidP="009632F5">
      <w:pPr>
        <w:spacing w:after="120"/>
        <w:rPr>
          <w:rFonts w:cs="Arial"/>
        </w:rPr>
      </w:pPr>
      <w:r w:rsidRPr="000900B3">
        <w:rPr>
          <w:rFonts w:cs="Arial"/>
        </w:rPr>
        <w:t>Using the five-by-five grid, the schools represented in this table can determine how much greater improvement is necessary for lower-performing student groups to meet or exceed the goal within the relevant period of time. All LEAs must also address in their LCAP annually the efforts they will undertake to make significant progress in closing performance gaps where any student group is two or more levels below the overall performance within the LEA. The progress statewide toward narrowing performance gaps reflected in this table will occur as LEAs and schools complete that process and focus on accelerating improvement for students that are at lower levels of performance. California’s emerging statewide system of support, discussed in more detail in section A.4.viii.c, will focus on improving capacity at the local level to identify strengths and weaknesses and prioritize improvement efforts, including narrowing performance gaps.</w:t>
      </w:r>
    </w:p>
    <w:p w14:paraId="7CF108E6" w14:textId="77777777" w:rsidR="00866702" w:rsidRPr="000900B3" w:rsidRDefault="00744B1C" w:rsidP="009632F5">
      <w:pPr>
        <w:spacing w:after="120"/>
        <w:rPr>
          <w:rFonts w:cs="Arial"/>
        </w:rPr>
      </w:pPr>
      <w:r w:rsidRPr="000900B3">
        <w:rPr>
          <w:rFonts w:cs="Arial"/>
        </w:rPr>
        <w:t xml:space="preserve">The table below displays statewide baseline data for all students and each student group, </w:t>
      </w:r>
      <w:r w:rsidR="00866702" w:rsidRPr="000900B3">
        <w:rPr>
          <w:rFonts w:eastAsia="Calibri" w:cs="Arial"/>
        </w:rPr>
        <w:t>the approximate average annual improvement necessary over the seven-year period for each student group to meet the long-term goal, and the projected Status after year 3 if the student group makes the average annual improvement necessary over the seven-year period for each student group to meet the long-term goal and is therefore on track to meet the long-term goal.</w:t>
      </w:r>
      <w:r w:rsidR="00495BF4" w:rsidRPr="000900B3">
        <w:rPr>
          <w:rFonts w:eastAsia="Calibri" w:cs="Arial"/>
        </w:rPr>
        <w:t xml:space="preserve"> </w:t>
      </w:r>
      <w:r w:rsidRPr="000900B3">
        <w:rPr>
          <w:rFonts w:cs="Arial"/>
        </w:rPr>
        <w:t xml:space="preserve">The tables show that many student groups would need to make significantly more progress than higher performing student groups to reach the statewide goal within </w:t>
      </w:r>
      <w:r w:rsidR="00866702" w:rsidRPr="000900B3">
        <w:rPr>
          <w:rFonts w:cs="Arial"/>
        </w:rPr>
        <w:t>seven</w:t>
      </w:r>
      <w:r w:rsidRPr="000900B3">
        <w:rPr>
          <w:rFonts w:cs="Arial"/>
        </w:rPr>
        <w:t xml:space="preserve"> years. </w:t>
      </w:r>
    </w:p>
    <w:p w14:paraId="0AB24D3B" w14:textId="0B51B5C3" w:rsidR="00EB64A4" w:rsidRPr="000900B3" w:rsidRDefault="00866702" w:rsidP="009632F5">
      <w:pPr>
        <w:spacing w:after="120"/>
      </w:pPr>
      <w:r w:rsidRPr="000900B3">
        <w:rPr>
          <w:rFonts w:eastAsia="Calibri" w:cs="Arial"/>
        </w:rPr>
        <w:t xml:space="preserve">The table show that many student groups would need to make significantly more progress than higher performing student groups to reach the statewide goal within seven years. </w:t>
      </w:r>
      <w:r w:rsidR="00744B1C" w:rsidRPr="000900B3">
        <w:t xml:space="preserve">The statewide baseline data, which uses the </w:t>
      </w:r>
      <w:r w:rsidR="005610E5">
        <w:t>2015-16</w:t>
      </w:r>
      <w:r w:rsidR="00744B1C" w:rsidRPr="000900B3">
        <w:t xml:space="preserve"> cohort rate, for all students and each student group are provided below. The table displays the performance gaps at the state level among student groups who attend non-alternative schools, and shows that some student </w:t>
      </w:r>
      <w:r w:rsidR="00574A10" w:rsidRPr="000900B3">
        <w:t>g</w:t>
      </w:r>
      <w:r w:rsidR="00744B1C" w:rsidRPr="000900B3">
        <w:t>roups will need to make significantly more progress than higher performing student groups to reach the statewide goal within seven years.</w:t>
      </w:r>
      <w:r w:rsidR="00EB64A4" w:rsidRPr="000900B3">
        <w:br w:type="page"/>
      </w:r>
    </w:p>
    <w:p w14:paraId="75498554" w14:textId="1057EA37" w:rsidR="00744B1C" w:rsidRPr="000900B3" w:rsidRDefault="00AF4913" w:rsidP="002D172F">
      <w:pPr>
        <w:pStyle w:val="NoSpacing"/>
        <w:ind w:left="-360"/>
        <w:rPr>
          <w:b/>
        </w:rPr>
      </w:pPr>
      <w:r w:rsidRPr="000900B3">
        <w:rPr>
          <w:b/>
        </w:rPr>
        <w:lastRenderedPageBreak/>
        <w:t xml:space="preserve">Table </w:t>
      </w:r>
      <w:r w:rsidR="000F2D46" w:rsidRPr="000F2D46">
        <w:rPr>
          <w:b/>
        </w:rPr>
        <w:t>17</w:t>
      </w:r>
      <w:r w:rsidR="00FF1A14">
        <w:rPr>
          <w:b/>
        </w:rPr>
        <w:t>.</w:t>
      </w:r>
      <w:r w:rsidR="00744B1C" w:rsidRPr="000900B3">
        <w:rPr>
          <w:b/>
        </w:rPr>
        <w:t xml:space="preserve"> State Level Graduation Rate by Student Group</w:t>
      </w:r>
    </w:p>
    <w:p w14:paraId="540AABEC" w14:textId="77777777" w:rsidR="003F0BC0" w:rsidRPr="000900B3" w:rsidRDefault="003F0BC0" w:rsidP="002D172F">
      <w:pPr>
        <w:contextualSpacing/>
        <w:rPr>
          <w:rFonts w:ascii="Times New Roman" w:eastAsia="Calibri" w:hAnsi="Times New Roman"/>
          <w:sz w:val="22"/>
          <w:szCs w:val="22"/>
        </w:rPr>
      </w:pPr>
    </w:p>
    <w:tbl>
      <w:tblPr>
        <w:tblStyle w:val="TableGrid41"/>
        <w:tblW w:w="5000" w:type="pct"/>
        <w:tblLook w:val="04A0" w:firstRow="1" w:lastRow="0" w:firstColumn="1" w:lastColumn="0" w:noHBand="0" w:noVBand="1"/>
      </w:tblPr>
      <w:tblGrid>
        <w:gridCol w:w="2425"/>
        <w:gridCol w:w="1183"/>
        <w:gridCol w:w="1309"/>
        <w:gridCol w:w="1256"/>
        <w:gridCol w:w="1791"/>
        <w:gridCol w:w="1746"/>
      </w:tblGrid>
      <w:tr w:rsidR="003D2867" w:rsidRPr="000900B3" w14:paraId="5C382CE1" w14:textId="77777777" w:rsidTr="008A4DDA">
        <w:trPr>
          <w:tblHeader/>
        </w:trPr>
        <w:tc>
          <w:tcPr>
            <w:tcW w:w="1249" w:type="pct"/>
            <w:shd w:val="clear" w:color="auto" w:fill="auto"/>
            <w:vAlign w:val="center"/>
          </w:tcPr>
          <w:p w14:paraId="5F474BF1" w14:textId="77777777" w:rsidR="003D2867" w:rsidRPr="000900B3" w:rsidRDefault="003D2867" w:rsidP="008A4DDA">
            <w:pPr>
              <w:rPr>
                <w:b/>
                <w:lang w:eastAsia="zh-CN"/>
              </w:rPr>
            </w:pPr>
            <w:r w:rsidRPr="000900B3">
              <w:rPr>
                <w:b/>
                <w:lang w:eastAsia="zh-CN"/>
              </w:rPr>
              <w:t>Student Group</w:t>
            </w:r>
          </w:p>
        </w:tc>
        <w:tc>
          <w:tcPr>
            <w:tcW w:w="609" w:type="pct"/>
            <w:shd w:val="clear" w:color="auto" w:fill="auto"/>
            <w:vAlign w:val="center"/>
          </w:tcPr>
          <w:p w14:paraId="4D395616" w14:textId="77777777" w:rsidR="003D2867" w:rsidRPr="000900B3" w:rsidRDefault="003D2867" w:rsidP="008A4DDA">
            <w:pPr>
              <w:jc w:val="center"/>
              <w:rPr>
                <w:lang w:eastAsia="zh-CN"/>
              </w:rPr>
            </w:pPr>
            <w:r w:rsidRPr="000900B3">
              <w:rPr>
                <w:b/>
                <w:bCs/>
                <w:lang w:eastAsia="zh-CN"/>
              </w:rPr>
              <w:t>Grade Rate (Status)</w:t>
            </w:r>
          </w:p>
        </w:tc>
        <w:tc>
          <w:tcPr>
            <w:tcW w:w="674" w:type="pct"/>
            <w:shd w:val="clear" w:color="auto" w:fill="auto"/>
            <w:vAlign w:val="center"/>
          </w:tcPr>
          <w:p w14:paraId="2BA8554C" w14:textId="77777777" w:rsidR="003D2867" w:rsidRPr="000900B3" w:rsidRDefault="003D2867" w:rsidP="008A4DDA">
            <w:pPr>
              <w:jc w:val="center"/>
              <w:rPr>
                <w:b/>
                <w:lang w:eastAsia="zh-CN"/>
              </w:rPr>
            </w:pPr>
            <w:r w:rsidRPr="000900B3">
              <w:rPr>
                <w:b/>
                <w:bCs/>
                <w:lang w:eastAsia="zh-CN"/>
              </w:rPr>
              <w:t>Change</w:t>
            </w:r>
          </w:p>
        </w:tc>
        <w:tc>
          <w:tcPr>
            <w:tcW w:w="647" w:type="pct"/>
            <w:shd w:val="clear" w:color="auto" w:fill="auto"/>
            <w:vAlign w:val="center"/>
          </w:tcPr>
          <w:p w14:paraId="73DD0D23" w14:textId="77777777" w:rsidR="003D2867" w:rsidRPr="000900B3" w:rsidRDefault="003D2867" w:rsidP="008A4DDA">
            <w:pPr>
              <w:jc w:val="center"/>
              <w:rPr>
                <w:b/>
                <w:bCs/>
                <w:lang w:eastAsia="zh-CN"/>
              </w:rPr>
            </w:pPr>
            <w:r w:rsidRPr="000900B3">
              <w:rPr>
                <w:b/>
                <w:bCs/>
                <w:lang w:eastAsia="zh-CN"/>
              </w:rPr>
              <w:t>Color</w:t>
            </w:r>
          </w:p>
        </w:tc>
        <w:tc>
          <w:tcPr>
            <w:tcW w:w="922" w:type="pct"/>
            <w:vAlign w:val="center"/>
          </w:tcPr>
          <w:p w14:paraId="024DF154" w14:textId="77777777" w:rsidR="003D2867" w:rsidRPr="000900B3" w:rsidRDefault="003D2867" w:rsidP="008A4DDA">
            <w:pPr>
              <w:jc w:val="center"/>
              <w:rPr>
                <w:bCs/>
                <w:lang w:eastAsia="zh-CN"/>
              </w:rPr>
            </w:pPr>
            <w:r w:rsidRPr="000900B3">
              <w:rPr>
                <w:rFonts w:cs="Arial"/>
                <w:b/>
                <w:bCs/>
                <w:lang w:eastAsia="zh-CN"/>
              </w:rPr>
              <w:t>Average Annual Improvement to Meet Goal</w:t>
            </w:r>
          </w:p>
        </w:tc>
        <w:tc>
          <w:tcPr>
            <w:tcW w:w="900" w:type="pct"/>
            <w:vAlign w:val="center"/>
          </w:tcPr>
          <w:p w14:paraId="032FCF81" w14:textId="77777777" w:rsidR="003D2867" w:rsidRPr="000900B3" w:rsidRDefault="003D2867" w:rsidP="008A4DDA">
            <w:pPr>
              <w:jc w:val="center"/>
              <w:rPr>
                <w:rFonts w:cs="Arial"/>
                <w:b/>
                <w:bCs/>
                <w:lang w:eastAsia="zh-CN"/>
              </w:rPr>
            </w:pPr>
            <w:r w:rsidRPr="000900B3">
              <w:rPr>
                <w:rFonts w:cs="Arial"/>
                <w:b/>
                <w:bCs/>
                <w:lang w:eastAsia="zh-CN"/>
              </w:rPr>
              <w:t>Status After Year 3</w:t>
            </w:r>
          </w:p>
        </w:tc>
      </w:tr>
      <w:tr w:rsidR="003D2867" w:rsidRPr="000900B3" w14:paraId="43CA549E" w14:textId="77777777" w:rsidTr="008A4DDA">
        <w:tc>
          <w:tcPr>
            <w:tcW w:w="1249" w:type="pct"/>
            <w:shd w:val="clear" w:color="auto" w:fill="auto"/>
            <w:vAlign w:val="center"/>
          </w:tcPr>
          <w:p w14:paraId="721E9A3C" w14:textId="77777777" w:rsidR="003D2867" w:rsidRPr="000900B3" w:rsidRDefault="003D2867" w:rsidP="008A4DDA">
            <w:pPr>
              <w:rPr>
                <w:lang w:eastAsia="zh-CN"/>
              </w:rPr>
            </w:pPr>
            <w:r w:rsidRPr="000900B3">
              <w:rPr>
                <w:lang w:eastAsia="zh-CN"/>
              </w:rPr>
              <w:t>All Students</w:t>
            </w:r>
          </w:p>
        </w:tc>
        <w:tc>
          <w:tcPr>
            <w:tcW w:w="609" w:type="pct"/>
            <w:shd w:val="clear" w:color="auto" w:fill="auto"/>
            <w:vAlign w:val="center"/>
          </w:tcPr>
          <w:p w14:paraId="1B0FD494" w14:textId="77777777" w:rsidR="003D2867" w:rsidRPr="000900B3" w:rsidRDefault="003D2867" w:rsidP="008A4DDA">
            <w:pPr>
              <w:jc w:val="center"/>
              <w:rPr>
                <w:lang w:eastAsia="zh-CN"/>
              </w:rPr>
            </w:pPr>
            <w:r>
              <w:rPr>
                <w:lang w:eastAsia="zh-CN"/>
              </w:rPr>
              <w:t>83.8</w:t>
            </w:r>
          </w:p>
        </w:tc>
        <w:tc>
          <w:tcPr>
            <w:tcW w:w="674" w:type="pct"/>
            <w:shd w:val="clear" w:color="auto" w:fill="auto"/>
            <w:vAlign w:val="center"/>
          </w:tcPr>
          <w:p w14:paraId="495AF114" w14:textId="77777777" w:rsidR="003D2867" w:rsidRPr="000900B3" w:rsidRDefault="003D2867" w:rsidP="008A4DDA">
            <w:pPr>
              <w:jc w:val="center"/>
              <w:rPr>
                <w:lang w:eastAsia="zh-CN"/>
              </w:rPr>
            </w:pPr>
            <w:r>
              <w:rPr>
                <w:lang w:eastAsia="zh-CN"/>
              </w:rPr>
              <w:t>0.9</w:t>
            </w:r>
          </w:p>
        </w:tc>
        <w:tc>
          <w:tcPr>
            <w:tcW w:w="647" w:type="pct"/>
            <w:shd w:val="clear" w:color="auto" w:fill="auto"/>
            <w:vAlign w:val="center"/>
          </w:tcPr>
          <w:p w14:paraId="40DF78C3" w14:textId="77777777" w:rsidR="003D2867" w:rsidRPr="000900B3" w:rsidRDefault="003D2867" w:rsidP="008A4DDA">
            <w:pPr>
              <w:jc w:val="center"/>
              <w:rPr>
                <w:bCs/>
                <w:lang w:eastAsia="zh-CN"/>
              </w:rPr>
            </w:pPr>
            <w:r>
              <w:rPr>
                <w:bCs/>
                <w:lang w:eastAsia="zh-CN"/>
              </w:rPr>
              <w:t>Orange</w:t>
            </w:r>
          </w:p>
        </w:tc>
        <w:tc>
          <w:tcPr>
            <w:tcW w:w="922" w:type="pct"/>
            <w:vAlign w:val="center"/>
          </w:tcPr>
          <w:p w14:paraId="5828AB47" w14:textId="77777777" w:rsidR="003D2867" w:rsidRPr="000900B3" w:rsidRDefault="003D2867" w:rsidP="008A4DDA">
            <w:pPr>
              <w:jc w:val="center"/>
              <w:rPr>
                <w:bCs/>
                <w:lang w:eastAsia="zh-CN"/>
              </w:rPr>
            </w:pPr>
            <w:r>
              <w:rPr>
                <w:bCs/>
                <w:lang w:eastAsia="zh-CN"/>
              </w:rPr>
              <w:t>1.3</w:t>
            </w:r>
          </w:p>
        </w:tc>
        <w:tc>
          <w:tcPr>
            <w:tcW w:w="900" w:type="pct"/>
            <w:vAlign w:val="center"/>
          </w:tcPr>
          <w:p w14:paraId="2B3FA5DA" w14:textId="77777777" w:rsidR="003D2867" w:rsidRPr="000900B3" w:rsidRDefault="003D2867" w:rsidP="008A4DDA">
            <w:pPr>
              <w:jc w:val="center"/>
              <w:rPr>
                <w:rFonts w:cs="Arial"/>
                <w:lang w:eastAsia="zh-CN"/>
              </w:rPr>
            </w:pPr>
            <w:r>
              <w:rPr>
                <w:rFonts w:cs="Arial"/>
                <w:lang w:eastAsia="zh-CN"/>
              </w:rPr>
              <w:t>87.8</w:t>
            </w:r>
          </w:p>
        </w:tc>
      </w:tr>
      <w:tr w:rsidR="003D2867" w:rsidRPr="000900B3" w14:paraId="14295F71" w14:textId="77777777" w:rsidTr="008A4DDA">
        <w:tc>
          <w:tcPr>
            <w:tcW w:w="1249" w:type="pct"/>
            <w:shd w:val="clear" w:color="auto" w:fill="auto"/>
            <w:vAlign w:val="center"/>
          </w:tcPr>
          <w:p w14:paraId="441D029F" w14:textId="77777777" w:rsidR="003D2867" w:rsidRPr="000900B3" w:rsidRDefault="003D2867" w:rsidP="008A4DDA">
            <w:pPr>
              <w:rPr>
                <w:lang w:eastAsia="zh-CN"/>
              </w:rPr>
            </w:pPr>
            <w:r w:rsidRPr="000900B3">
              <w:rPr>
                <w:lang w:eastAsia="zh-CN"/>
              </w:rPr>
              <w:t>American Indian</w:t>
            </w:r>
          </w:p>
        </w:tc>
        <w:tc>
          <w:tcPr>
            <w:tcW w:w="609" w:type="pct"/>
            <w:shd w:val="clear" w:color="auto" w:fill="auto"/>
            <w:vAlign w:val="center"/>
          </w:tcPr>
          <w:p w14:paraId="27FA63B5" w14:textId="77777777" w:rsidR="003D2867" w:rsidRPr="000900B3" w:rsidRDefault="003D2867" w:rsidP="008A4DDA">
            <w:pPr>
              <w:jc w:val="center"/>
              <w:rPr>
                <w:lang w:eastAsia="zh-CN"/>
              </w:rPr>
            </w:pPr>
            <w:r>
              <w:rPr>
                <w:lang w:eastAsia="zh-CN"/>
              </w:rPr>
              <w:t>74.0</w:t>
            </w:r>
          </w:p>
        </w:tc>
        <w:tc>
          <w:tcPr>
            <w:tcW w:w="674" w:type="pct"/>
            <w:shd w:val="clear" w:color="auto" w:fill="auto"/>
            <w:vAlign w:val="center"/>
          </w:tcPr>
          <w:p w14:paraId="4BCFD757" w14:textId="77777777" w:rsidR="003D2867" w:rsidRPr="000900B3" w:rsidRDefault="003D2867" w:rsidP="008A4DDA">
            <w:pPr>
              <w:jc w:val="center"/>
              <w:rPr>
                <w:lang w:eastAsia="zh-CN"/>
              </w:rPr>
            </w:pPr>
            <w:r>
              <w:rPr>
                <w:lang w:eastAsia="zh-CN"/>
              </w:rPr>
              <w:t>-0.4</w:t>
            </w:r>
          </w:p>
        </w:tc>
        <w:tc>
          <w:tcPr>
            <w:tcW w:w="647" w:type="pct"/>
            <w:shd w:val="clear" w:color="auto" w:fill="auto"/>
            <w:vAlign w:val="center"/>
          </w:tcPr>
          <w:p w14:paraId="7F851478" w14:textId="77777777" w:rsidR="003D2867" w:rsidRPr="000900B3" w:rsidRDefault="003D2867" w:rsidP="008A4DDA">
            <w:pPr>
              <w:jc w:val="center"/>
              <w:rPr>
                <w:bCs/>
                <w:lang w:eastAsia="zh-CN"/>
              </w:rPr>
            </w:pPr>
            <w:r>
              <w:rPr>
                <w:bCs/>
                <w:lang w:eastAsia="zh-CN"/>
              </w:rPr>
              <w:t>Orange</w:t>
            </w:r>
          </w:p>
        </w:tc>
        <w:tc>
          <w:tcPr>
            <w:tcW w:w="922" w:type="pct"/>
            <w:vAlign w:val="center"/>
          </w:tcPr>
          <w:p w14:paraId="2F6F4711" w14:textId="77777777" w:rsidR="003D2867" w:rsidRPr="000900B3" w:rsidRDefault="003D2867" w:rsidP="008A4DDA">
            <w:pPr>
              <w:jc w:val="center"/>
              <w:rPr>
                <w:bCs/>
                <w:lang w:eastAsia="zh-CN"/>
              </w:rPr>
            </w:pPr>
            <w:r>
              <w:rPr>
                <w:bCs/>
                <w:lang w:eastAsia="zh-CN"/>
              </w:rPr>
              <w:t>3.3</w:t>
            </w:r>
          </w:p>
        </w:tc>
        <w:tc>
          <w:tcPr>
            <w:tcW w:w="900" w:type="pct"/>
            <w:vAlign w:val="center"/>
          </w:tcPr>
          <w:p w14:paraId="5B061A3C" w14:textId="77777777" w:rsidR="003D2867" w:rsidRPr="000900B3" w:rsidRDefault="003D2867" w:rsidP="008A4DDA">
            <w:pPr>
              <w:jc w:val="center"/>
              <w:rPr>
                <w:rFonts w:cs="Arial"/>
                <w:lang w:eastAsia="zh-CN"/>
              </w:rPr>
            </w:pPr>
            <w:r>
              <w:rPr>
                <w:rFonts w:cs="Arial"/>
                <w:lang w:eastAsia="zh-CN"/>
              </w:rPr>
              <w:t>83.9</w:t>
            </w:r>
          </w:p>
        </w:tc>
      </w:tr>
      <w:tr w:rsidR="003D2867" w:rsidRPr="000900B3" w14:paraId="7E5E1566" w14:textId="77777777" w:rsidTr="008A4DDA">
        <w:tc>
          <w:tcPr>
            <w:tcW w:w="1249" w:type="pct"/>
            <w:shd w:val="clear" w:color="auto" w:fill="auto"/>
            <w:vAlign w:val="center"/>
          </w:tcPr>
          <w:p w14:paraId="123F3E42" w14:textId="77777777" w:rsidR="003D2867" w:rsidRPr="000900B3" w:rsidRDefault="003D2867" w:rsidP="008A4DDA">
            <w:pPr>
              <w:rPr>
                <w:lang w:eastAsia="zh-CN"/>
              </w:rPr>
            </w:pPr>
            <w:r w:rsidRPr="000900B3">
              <w:rPr>
                <w:lang w:eastAsia="zh-CN"/>
              </w:rPr>
              <w:t>Asian</w:t>
            </w:r>
          </w:p>
        </w:tc>
        <w:tc>
          <w:tcPr>
            <w:tcW w:w="609" w:type="pct"/>
            <w:shd w:val="clear" w:color="auto" w:fill="auto"/>
            <w:vAlign w:val="center"/>
          </w:tcPr>
          <w:p w14:paraId="1F44130A" w14:textId="77777777" w:rsidR="003D2867" w:rsidRPr="000900B3" w:rsidRDefault="003D2867" w:rsidP="008A4DDA">
            <w:pPr>
              <w:jc w:val="center"/>
              <w:rPr>
                <w:lang w:eastAsia="zh-CN"/>
              </w:rPr>
            </w:pPr>
            <w:r>
              <w:rPr>
                <w:lang w:eastAsia="zh-CN"/>
              </w:rPr>
              <w:t>93.7</w:t>
            </w:r>
          </w:p>
        </w:tc>
        <w:tc>
          <w:tcPr>
            <w:tcW w:w="674" w:type="pct"/>
            <w:shd w:val="clear" w:color="auto" w:fill="auto"/>
            <w:vAlign w:val="center"/>
          </w:tcPr>
          <w:p w14:paraId="119B2ECB" w14:textId="77777777" w:rsidR="003D2867" w:rsidRPr="000900B3" w:rsidRDefault="003D2867" w:rsidP="008A4DDA">
            <w:pPr>
              <w:jc w:val="center"/>
              <w:rPr>
                <w:lang w:eastAsia="zh-CN"/>
              </w:rPr>
            </w:pPr>
            <w:r>
              <w:rPr>
                <w:lang w:eastAsia="zh-CN"/>
              </w:rPr>
              <w:t>0.9</w:t>
            </w:r>
          </w:p>
        </w:tc>
        <w:tc>
          <w:tcPr>
            <w:tcW w:w="647" w:type="pct"/>
            <w:shd w:val="clear" w:color="auto" w:fill="auto"/>
            <w:vAlign w:val="center"/>
          </w:tcPr>
          <w:p w14:paraId="095ED227" w14:textId="77777777" w:rsidR="003D2867" w:rsidRPr="000900B3" w:rsidRDefault="003D2867" w:rsidP="008A4DDA">
            <w:pPr>
              <w:jc w:val="center"/>
              <w:rPr>
                <w:bCs/>
                <w:lang w:eastAsia="zh-CN"/>
              </w:rPr>
            </w:pPr>
            <w:r>
              <w:rPr>
                <w:bCs/>
                <w:lang w:eastAsia="zh-CN"/>
              </w:rPr>
              <w:t>Green</w:t>
            </w:r>
          </w:p>
        </w:tc>
        <w:tc>
          <w:tcPr>
            <w:tcW w:w="922" w:type="pct"/>
            <w:vAlign w:val="center"/>
          </w:tcPr>
          <w:p w14:paraId="15B0E2AF" w14:textId="77777777" w:rsidR="003D2867" w:rsidRPr="000900B3" w:rsidRDefault="003D2867" w:rsidP="008A4DDA">
            <w:pPr>
              <w:jc w:val="center"/>
              <w:rPr>
                <w:bCs/>
                <w:lang w:eastAsia="zh-CN"/>
              </w:rPr>
            </w:pPr>
            <w:r w:rsidRPr="000900B3">
              <w:rPr>
                <w:rFonts w:cs="Arial"/>
                <w:lang w:eastAsia="zh-CN"/>
              </w:rPr>
              <w:t>Increased from Baseline</w:t>
            </w:r>
          </w:p>
        </w:tc>
        <w:tc>
          <w:tcPr>
            <w:tcW w:w="900" w:type="pct"/>
            <w:vAlign w:val="center"/>
          </w:tcPr>
          <w:p w14:paraId="3DF5161C" w14:textId="77777777" w:rsidR="003D2867" w:rsidRPr="000900B3" w:rsidRDefault="003D2867" w:rsidP="008A4DDA">
            <w:pPr>
              <w:jc w:val="center"/>
              <w:rPr>
                <w:rFonts w:cs="Arial"/>
                <w:lang w:eastAsia="zh-CN"/>
              </w:rPr>
            </w:pPr>
            <w:r>
              <w:rPr>
                <w:rFonts w:cs="Arial"/>
                <w:lang w:eastAsia="zh-CN"/>
              </w:rPr>
              <w:t>93.8</w:t>
            </w:r>
          </w:p>
        </w:tc>
      </w:tr>
      <w:tr w:rsidR="003D2867" w:rsidRPr="000900B3" w14:paraId="654C062A" w14:textId="77777777" w:rsidTr="008A4DDA">
        <w:tc>
          <w:tcPr>
            <w:tcW w:w="1249" w:type="pct"/>
            <w:shd w:val="clear" w:color="auto" w:fill="auto"/>
            <w:vAlign w:val="center"/>
          </w:tcPr>
          <w:p w14:paraId="7A67D31A" w14:textId="77777777" w:rsidR="003D2867" w:rsidRPr="000900B3" w:rsidRDefault="003D2867" w:rsidP="008A4DDA">
            <w:pPr>
              <w:rPr>
                <w:lang w:eastAsia="zh-CN"/>
              </w:rPr>
            </w:pPr>
            <w:r w:rsidRPr="000900B3">
              <w:rPr>
                <w:lang w:eastAsia="zh-CN"/>
              </w:rPr>
              <w:t>Black or African American</w:t>
            </w:r>
          </w:p>
        </w:tc>
        <w:tc>
          <w:tcPr>
            <w:tcW w:w="609" w:type="pct"/>
            <w:shd w:val="clear" w:color="auto" w:fill="auto"/>
            <w:vAlign w:val="center"/>
          </w:tcPr>
          <w:p w14:paraId="7C1A7FC2" w14:textId="77777777" w:rsidR="003D2867" w:rsidRPr="000900B3" w:rsidRDefault="003D2867" w:rsidP="008A4DDA">
            <w:pPr>
              <w:jc w:val="center"/>
              <w:rPr>
                <w:lang w:eastAsia="zh-CN"/>
              </w:rPr>
            </w:pPr>
            <w:r>
              <w:rPr>
                <w:lang w:eastAsia="zh-CN"/>
              </w:rPr>
              <w:t>72.9</w:t>
            </w:r>
          </w:p>
        </w:tc>
        <w:tc>
          <w:tcPr>
            <w:tcW w:w="674" w:type="pct"/>
            <w:shd w:val="clear" w:color="auto" w:fill="auto"/>
            <w:vAlign w:val="center"/>
          </w:tcPr>
          <w:p w14:paraId="1FA4244C" w14:textId="77777777" w:rsidR="003D2867" w:rsidRPr="000900B3" w:rsidRDefault="003D2867" w:rsidP="008A4DDA">
            <w:pPr>
              <w:jc w:val="center"/>
              <w:rPr>
                <w:lang w:eastAsia="zh-CN"/>
              </w:rPr>
            </w:pPr>
            <w:r>
              <w:rPr>
                <w:lang w:eastAsia="zh-CN"/>
              </w:rPr>
              <w:t>0.3</w:t>
            </w:r>
          </w:p>
        </w:tc>
        <w:tc>
          <w:tcPr>
            <w:tcW w:w="647" w:type="pct"/>
            <w:shd w:val="clear" w:color="auto" w:fill="auto"/>
            <w:vAlign w:val="center"/>
          </w:tcPr>
          <w:p w14:paraId="771143F5" w14:textId="77777777" w:rsidR="003D2867" w:rsidRPr="000900B3" w:rsidRDefault="003D2867" w:rsidP="008A4DDA">
            <w:pPr>
              <w:jc w:val="center"/>
              <w:rPr>
                <w:bCs/>
                <w:lang w:eastAsia="zh-CN"/>
              </w:rPr>
            </w:pPr>
            <w:r>
              <w:rPr>
                <w:bCs/>
                <w:lang w:eastAsia="zh-CN"/>
              </w:rPr>
              <w:t>Orange</w:t>
            </w:r>
          </w:p>
        </w:tc>
        <w:tc>
          <w:tcPr>
            <w:tcW w:w="922" w:type="pct"/>
            <w:vAlign w:val="center"/>
          </w:tcPr>
          <w:p w14:paraId="6C6911BA" w14:textId="77777777" w:rsidR="003D2867" w:rsidRPr="000900B3" w:rsidRDefault="003D2867" w:rsidP="008A4DDA">
            <w:pPr>
              <w:jc w:val="center"/>
              <w:rPr>
                <w:bCs/>
                <w:lang w:eastAsia="zh-CN"/>
              </w:rPr>
            </w:pPr>
            <w:r>
              <w:rPr>
                <w:bCs/>
                <w:lang w:eastAsia="zh-CN"/>
              </w:rPr>
              <w:t>3.5</w:t>
            </w:r>
          </w:p>
        </w:tc>
        <w:tc>
          <w:tcPr>
            <w:tcW w:w="900" w:type="pct"/>
            <w:vAlign w:val="center"/>
          </w:tcPr>
          <w:p w14:paraId="15D9F300" w14:textId="77777777" w:rsidR="003D2867" w:rsidRPr="000900B3" w:rsidRDefault="003D2867" w:rsidP="008A4DDA">
            <w:pPr>
              <w:jc w:val="center"/>
              <w:rPr>
                <w:rFonts w:cs="Arial"/>
                <w:lang w:eastAsia="zh-CN"/>
              </w:rPr>
            </w:pPr>
            <w:r>
              <w:rPr>
                <w:rFonts w:cs="Arial"/>
                <w:lang w:eastAsia="zh-CN"/>
              </w:rPr>
              <w:t>83.5</w:t>
            </w:r>
          </w:p>
        </w:tc>
      </w:tr>
      <w:tr w:rsidR="003D2867" w:rsidRPr="000900B3" w14:paraId="200A7F29" w14:textId="77777777" w:rsidTr="008A4DDA">
        <w:tc>
          <w:tcPr>
            <w:tcW w:w="1249" w:type="pct"/>
            <w:shd w:val="clear" w:color="auto" w:fill="auto"/>
            <w:vAlign w:val="center"/>
          </w:tcPr>
          <w:p w14:paraId="309557D2" w14:textId="77777777" w:rsidR="003D2867" w:rsidRPr="000900B3" w:rsidRDefault="003D2867" w:rsidP="008A4DDA">
            <w:pPr>
              <w:rPr>
                <w:lang w:eastAsia="zh-CN"/>
              </w:rPr>
            </w:pPr>
            <w:r w:rsidRPr="000900B3">
              <w:rPr>
                <w:lang w:eastAsia="zh-CN"/>
              </w:rPr>
              <w:t>Filipino</w:t>
            </w:r>
          </w:p>
        </w:tc>
        <w:tc>
          <w:tcPr>
            <w:tcW w:w="609" w:type="pct"/>
            <w:shd w:val="clear" w:color="auto" w:fill="auto"/>
            <w:vAlign w:val="center"/>
          </w:tcPr>
          <w:p w14:paraId="6C56CF9B" w14:textId="77777777" w:rsidR="003D2867" w:rsidRPr="000900B3" w:rsidRDefault="003D2867" w:rsidP="008A4DDA">
            <w:pPr>
              <w:jc w:val="center"/>
              <w:rPr>
                <w:lang w:eastAsia="zh-CN"/>
              </w:rPr>
            </w:pPr>
            <w:r>
              <w:rPr>
                <w:lang w:eastAsia="zh-CN"/>
              </w:rPr>
              <w:t>94.0</w:t>
            </w:r>
          </w:p>
        </w:tc>
        <w:tc>
          <w:tcPr>
            <w:tcW w:w="674" w:type="pct"/>
            <w:shd w:val="clear" w:color="auto" w:fill="auto"/>
            <w:vAlign w:val="center"/>
          </w:tcPr>
          <w:p w14:paraId="59674F9D" w14:textId="77777777" w:rsidR="003D2867" w:rsidRPr="000900B3" w:rsidRDefault="003D2867" w:rsidP="008A4DDA">
            <w:pPr>
              <w:jc w:val="center"/>
              <w:rPr>
                <w:lang w:eastAsia="zh-CN"/>
              </w:rPr>
            </w:pPr>
            <w:r>
              <w:rPr>
                <w:lang w:eastAsia="zh-CN"/>
              </w:rPr>
              <w:t>0.7</w:t>
            </w:r>
          </w:p>
        </w:tc>
        <w:tc>
          <w:tcPr>
            <w:tcW w:w="647" w:type="pct"/>
            <w:shd w:val="clear" w:color="auto" w:fill="auto"/>
            <w:vAlign w:val="center"/>
          </w:tcPr>
          <w:p w14:paraId="6B661FDC" w14:textId="77777777" w:rsidR="003D2867" w:rsidRPr="000900B3" w:rsidRDefault="003D2867" w:rsidP="008A4DDA">
            <w:pPr>
              <w:jc w:val="center"/>
              <w:rPr>
                <w:bCs/>
                <w:lang w:eastAsia="zh-CN"/>
              </w:rPr>
            </w:pPr>
            <w:r>
              <w:rPr>
                <w:bCs/>
                <w:lang w:eastAsia="zh-CN"/>
              </w:rPr>
              <w:t>Green</w:t>
            </w:r>
          </w:p>
        </w:tc>
        <w:tc>
          <w:tcPr>
            <w:tcW w:w="922" w:type="pct"/>
            <w:vAlign w:val="center"/>
          </w:tcPr>
          <w:p w14:paraId="47E1355B" w14:textId="77777777" w:rsidR="003D2867" w:rsidRPr="000900B3" w:rsidRDefault="003D2867" w:rsidP="008A4DDA">
            <w:pPr>
              <w:jc w:val="center"/>
              <w:rPr>
                <w:bCs/>
                <w:lang w:eastAsia="zh-CN"/>
              </w:rPr>
            </w:pPr>
            <w:r w:rsidRPr="000900B3">
              <w:rPr>
                <w:rFonts w:cs="Arial"/>
                <w:lang w:eastAsia="zh-CN"/>
              </w:rPr>
              <w:t>Increased from Baseline</w:t>
            </w:r>
          </w:p>
        </w:tc>
        <w:tc>
          <w:tcPr>
            <w:tcW w:w="900" w:type="pct"/>
            <w:vAlign w:val="center"/>
          </w:tcPr>
          <w:p w14:paraId="25C8B668" w14:textId="77777777" w:rsidR="003D2867" w:rsidRPr="000900B3" w:rsidRDefault="003D2867" w:rsidP="008A4DDA">
            <w:pPr>
              <w:jc w:val="center"/>
              <w:rPr>
                <w:rFonts w:cs="Arial"/>
                <w:lang w:eastAsia="zh-CN"/>
              </w:rPr>
            </w:pPr>
            <w:r>
              <w:rPr>
                <w:rFonts w:cs="Arial"/>
                <w:lang w:eastAsia="zh-CN"/>
              </w:rPr>
              <w:t>94.1</w:t>
            </w:r>
          </w:p>
        </w:tc>
      </w:tr>
      <w:tr w:rsidR="003D2867" w:rsidRPr="000900B3" w14:paraId="6C335E28" w14:textId="77777777" w:rsidTr="008A4DDA">
        <w:tc>
          <w:tcPr>
            <w:tcW w:w="1249" w:type="pct"/>
            <w:shd w:val="clear" w:color="auto" w:fill="auto"/>
            <w:vAlign w:val="center"/>
          </w:tcPr>
          <w:p w14:paraId="4DBD1765" w14:textId="77777777" w:rsidR="003D2867" w:rsidRPr="000900B3" w:rsidRDefault="003D2867" w:rsidP="008A4DDA">
            <w:pPr>
              <w:rPr>
                <w:lang w:eastAsia="zh-CN"/>
              </w:rPr>
            </w:pPr>
            <w:r w:rsidRPr="000900B3">
              <w:rPr>
                <w:lang w:eastAsia="zh-CN"/>
              </w:rPr>
              <w:t>Hispanic or Latino</w:t>
            </w:r>
          </w:p>
        </w:tc>
        <w:tc>
          <w:tcPr>
            <w:tcW w:w="609" w:type="pct"/>
            <w:shd w:val="clear" w:color="auto" w:fill="auto"/>
            <w:vAlign w:val="center"/>
          </w:tcPr>
          <w:p w14:paraId="6A374CD0" w14:textId="77777777" w:rsidR="003D2867" w:rsidRPr="000900B3" w:rsidRDefault="003D2867" w:rsidP="008A4DDA">
            <w:pPr>
              <w:jc w:val="center"/>
              <w:rPr>
                <w:lang w:eastAsia="zh-CN"/>
              </w:rPr>
            </w:pPr>
            <w:r>
              <w:rPr>
                <w:lang w:eastAsia="zh-CN"/>
              </w:rPr>
              <w:t>80.5</w:t>
            </w:r>
          </w:p>
        </w:tc>
        <w:tc>
          <w:tcPr>
            <w:tcW w:w="674" w:type="pct"/>
            <w:shd w:val="clear" w:color="auto" w:fill="auto"/>
            <w:vAlign w:val="center"/>
          </w:tcPr>
          <w:p w14:paraId="668AC092" w14:textId="77777777" w:rsidR="003D2867" w:rsidRPr="000900B3" w:rsidRDefault="003D2867" w:rsidP="008A4DDA">
            <w:pPr>
              <w:jc w:val="center"/>
              <w:rPr>
                <w:lang w:eastAsia="zh-CN"/>
              </w:rPr>
            </w:pPr>
            <w:r>
              <w:rPr>
                <w:lang w:eastAsia="zh-CN"/>
              </w:rPr>
              <w:t>1.5</w:t>
            </w:r>
          </w:p>
        </w:tc>
        <w:tc>
          <w:tcPr>
            <w:tcW w:w="647" w:type="pct"/>
            <w:shd w:val="clear" w:color="auto" w:fill="auto"/>
            <w:vAlign w:val="center"/>
          </w:tcPr>
          <w:p w14:paraId="740A884A" w14:textId="77777777" w:rsidR="003D2867" w:rsidRPr="000900B3" w:rsidRDefault="003D2867" w:rsidP="008A4DDA">
            <w:pPr>
              <w:jc w:val="center"/>
              <w:rPr>
                <w:bCs/>
                <w:lang w:eastAsia="zh-CN"/>
              </w:rPr>
            </w:pPr>
            <w:r>
              <w:rPr>
                <w:bCs/>
                <w:lang w:eastAsia="zh-CN"/>
              </w:rPr>
              <w:t>Yellow</w:t>
            </w:r>
          </w:p>
        </w:tc>
        <w:tc>
          <w:tcPr>
            <w:tcW w:w="922" w:type="pct"/>
            <w:vAlign w:val="center"/>
          </w:tcPr>
          <w:p w14:paraId="531B6443" w14:textId="77777777" w:rsidR="003D2867" w:rsidRPr="000900B3" w:rsidRDefault="003D2867" w:rsidP="008A4DDA">
            <w:pPr>
              <w:jc w:val="center"/>
              <w:rPr>
                <w:bCs/>
                <w:lang w:eastAsia="zh-CN"/>
              </w:rPr>
            </w:pPr>
            <w:r>
              <w:rPr>
                <w:bCs/>
                <w:lang w:eastAsia="zh-CN"/>
              </w:rPr>
              <w:t>2.0</w:t>
            </w:r>
          </w:p>
        </w:tc>
        <w:tc>
          <w:tcPr>
            <w:tcW w:w="900" w:type="pct"/>
            <w:vAlign w:val="center"/>
          </w:tcPr>
          <w:p w14:paraId="5CE22F09" w14:textId="77777777" w:rsidR="003D2867" w:rsidRPr="000900B3" w:rsidRDefault="003D2867" w:rsidP="008A4DDA">
            <w:pPr>
              <w:jc w:val="center"/>
              <w:rPr>
                <w:rFonts w:cs="Arial"/>
                <w:lang w:eastAsia="zh-CN"/>
              </w:rPr>
            </w:pPr>
            <w:r>
              <w:rPr>
                <w:rFonts w:cs="Arial"/>
                <w:lang w:eastAsia="zh-CN"/>
              </w:rPr>
              <w:t>86.5</w:t>
            </w:r>
          </w:p>
        </w:tc>
      </w:tr>
      <w:tr w:rsidR="003D2867" w:rsidRPr="000900B3" w14:paraId="7DD5A8EC" w14:textId="77777777" w:rsidTr="008A4DDA">
        <w:tc>
          <w:tcPr>
            <w:tcW w:w="1249" w:type="pct"/>
            <w:shd w:val="clear" w:color="auto" w:fill="auto"/>
            <w:vAlign w:val="center"/>
          </w:tcPr>
          <w:p w14:paraId="09B02855" w14:textId="77777777" w:rsidR="003D2867" w:rsidRPr="000900B3" w:rsidRDefault="003D2867" w:rsidP="008A4DDA">
            <w:pPr>
              <w:rPr>
                <w:lang w:eastAsia="zh-CN"/>
              </w:rPr>
            </w:pPr>
            <w:r w:rsidRPr="000900B3">
              <w:rPr>
                <w:lang w:eastAsia="zh-CN"/>
              </w:rPr>
              <w:t>Pacific Islander</w:t>
            </w:r>
          </w:p>
        </w:tc>
        <w:tc>
          <w:tcPr>
            <w:tcW w:w="609" w:type="pct"/>
            <w:shd w:val="clear" w:color="auto" w:fill="auto"/>
            <w:vAlign w:val="center"/>
          </w:tcPr>
          <w:p w14:paraId="46080BD6" w14:textId="77777777" w:rsidR="003D2867" w:rsidRPr="000900B3" w:rsidRDefault="003D2867" w:rsidP="008A4DDA">
            <w:pPr>
              <w:jc w:val="center"/>
              <w:rPr>
                <w:lang w:eastAsia="zh-CN"/>
              </w:rPr>
            </w:pPr>
            <w:r>
              <w:rPr>
                <w:lang w:eastAsia="zh-CN"/>
              </w:rPr>
              <w:t>83.3</w:t>
            </w:r>
          </w:p>
        </w:tc>
        <w:tc>
          <w:tcPr>
            <w:tcW w:w="674" w:type="pct"/>
            <w:shd w:val="clear" w:color="auto" w:fill="auto"/>
            <w:vAlign w:val="center"/>
          </w:tcPr>
          <w:p w14:paraId="3DBAEB1B" w14:textId="77777777" w:rsidR="003D2867" w:rsidRPr="000900B3" w:rsidRDefault="003D2867" w:rsidP="008A4DDA">
            <w:pPr>
              <w:jc w:val="center"/>
              <w:rPr>
                <w:lang w:eastAsia="zh-CN"/>
              </w:rPr>
            </w:pPr>
            <w:r>
              <w:rPr>
                <w:lang w:eastAsia="zh-CN"/>
              </w:rPr>
              <w:t>0.1</w:t>
            </w:r>
          </w:p>
        </w:tc>
        <w:tc>
          <w:tcPr>
            <w:tcW w:w="647" w:type="pct"/>
            <w:shd w:val="clear" w:color="auto" w:fill="auto"/>
            <w:vAlign w:val="center"/>
          </w:tcPr>
          <w:p w14:paraId="46DA46E5" w14:textId="77777777" w:rsidR="003D2867" w:rsidRPr="000900B3" w:rsidRDefault="003D2867" w:rsidP="008A4DDA">
            <w:pPr>
              <w:jc w:val="center"/>
              <w:rPr>
                <w:bCs/>
                <w:lang w:eastAsia="zh-CN"/>
              </w:rPr>
            </w:pPr>
            <w:r>
              <w:rPr>
                <w:bCs/>
                <w:lang w:eastAsia="zh-CN"/>
              </w:rPr>
              <w:t>Orange</w:t>
            </w:r>
          </w:p>
        </w:tc>
        <w:tc>
          <w:tcPr>
            <w:tcW w:w="922" w:type="pct"/>
            <w:vAlign w:val="center"/>
          </w:tcPr>
          <w:p w14:paraId="3EDEA219" w14:textId="77777777" w:rsidR="003D2867" w:rsidRPr="000900B3" w:rsidRDefault="003D2867" w:rsidP="008A4DDA">
            <w:pPr>
              <w:jc w:val="center"/>
              <w:rPr>
                <w:bCs/>
                <w:lang w:eastAsia="zh-CN"/>
              </w:rPr>
            </w:pPr>
            <w:r>
              <w:rPr>
                <w:bCs/>
                <w:lang w:eastAsia="zh-CN"/>
              </w:rPr>
              <w:t>1.4</w:t>
            </w:r>
          </w:p>
        </w:tc>
        <w:tc>
          <w:tcPr>
            <w:tcW w:w="900" w:type="pct"/>
            <w:vAlign w:val="center"/>
          </w:tcPr>
          <w:p w14:paraId="7DFD69ED" w14:textId="77777777" w:rsidR="003D2867" w:rsidRPr="000900B3" w:rsidRDefault="003D2867" w:rsidP="008A4DDA">
            <w:pPr>
              <w:jc w:val="center"/>
              <w:rPr>
                <w:rFonts w:cs="Arial"/>
                <w:lang w:eastAsia="zh-CN"/>
              </w:rPr>
            </w:pPr>
            <w:r>
              <w:rPr>
                <w:rFonts w:cs="Arial"/>
                <w:lang w:eastAsia="zh-CN"/>
              </w:rPr>
              <w:t>87.6</w:t>
            </w:r>
          </w:p>
        </w:tc>
      </w:tr>
      <w:tr w:rsidR="003D2867" w:rsidRPr="000900B3" w14:paraId="5E773652" w14:textId="77777777" w:rsidTr="008A4DDA">
        <w:tc>
          <w:tcPr>
            <w:tcW w:w="1249" w:type="pct"/>
            <w:shd w:val="clear" w:color="auto" w:fill="auto"/>
            <w:vAlign w:val="center"/>
          </w:tcPr>
          <w:p w14:paraId="08BE6172" w14:textId="77777777" w:rsidR="003D2867" w:rsidRPr="000900B3" w:rsidRDefault="003D2867" w:rsidP="008A4DDA">
            <w:pPr>
              <w:rPr>
                <w:lang w:eastAsia="zh-CN"/>
              </w:rPr>
            </w:pPr>
            <w:r w:rsidRPr="000900B3">
              <w:rPr>
                <w:lang w:eastAsia="zh-CN"/>
              </w:rPr>
              <w:t>Two or More Races</w:t>
            </w:r>
          </w:p>
        </w:tc>
        <w:tc>
          <w:tcPr>
            <w:tcW w:w="609" w:type="pct"/>
            <w:shd w:val="clear" w:color="auto" w:fill="auto"/>
            <w:vAlign w:val="center"/>
          </w:tcPr>
          <w:p w14:paraId="0AAD01B3" w14:textId="77777777" w:rsidR="003D2867" w:rsidRPr="000900B3" w:rsidRDefault="003D2867" w:rsidP="008A4DDA">
            <w:pPr>
              <w:jc w:val="center"/>
              <w:rPr>
                <w:lang w:eastAsia="zh-CN"/>
              </w:rPr>
            </w:pPr>
            <w:r>
              <w:rPr>
                <w:lang w:eastAsia="zh-CN"/>
              </w:rPr>
              <w:t>85.8</w:t>
            </w:r>
          </w:p>
        </w:tc>
        <w:tc>
          <w:tcPr>
            <w:tcW w:w="674" w:type="pct"/>
            <w:shd w:val="clear" w:color="auto" w:fill="auto"/>
            <w:vAlign w:val="center"/>
          </w:tcPr>
          <w:p w14:paraId="2A26D4BE" w14:textId="77777777" w:rsidR="003D2867" w:rsidRPr="000900B3" w:rsidRDefault="003D2867" w:rsidP="008A4DDA">
            <w:pPr>
              <w:jc w:val="center"/>
              <w:rPr>
                <w:lang w:eastAsia="zh-CN"/>
              </w:rPr>
            </w:pPr>
            <w:r>
              <w:rPr>
                <w:lang w:eastAsia="zh-CN"/>
              </w:rPr>
              <w:t>-0.5</w:t>
            </w:r>
          </w:p>
        </w:tc>
        <w:tc>
          <w:tcPr>
            <w:tcW w:w="647" w:type="pct"/>
            <w:shd w:val="clear" w:color="auto" w:fill="auto"/>
            <w:vAlign w:val="center"/>
          </w:tcPr>
          <w:p w14:paraId="2EBC5704" w14:textId="77777777" w:rsidR="003D2867" w:rsidRPr="000900B3" w:rsidRDefault="003D2867" w:rsidP="008A4DDA">
            <w:pPr>
              <w:jc w:val="center"/>
              <w:rPr>
                <w:bCs/>
                <w:lang w:eastAsia="zh-CN"/>
              </w:rPr>
            </w:pPr>
            <w:r>
              <w:rPr>
                <w:bCs/>
                <w:lang w:eastAsia="zh-CN"/>
              </w:rPr>
              <w:t>Yellow</w:t>
            </w:r>
          </w:p>
        </w:tc>
        <w:tc>
          <w:tcPr>
            <w:tcW w:w="922" w:type="pct"/>
            <w:vAlign w:val="center"/>
          </w:tcPr>
          <w:p w14:paraId="0A62EDB4" w14:textId="77777777" w:rsidR="003D2867" w:rsidRPr="000900B3" w:rsidRDefault="003D2867" w:rsidP="008A4DDA">
            <w:pPr>
              <w:jc w:val="center"/>
              <w:rPr>
                <w:bCs/>
                <w:lang w:eastAsia="zh-CN"/>
              </w:rPr>
            </w:pPr>
            <w:r>
              <w:rPr>
                <w:bCs/>
                <w:lang w:eastAsia="zh-CN"/>
              </w:rPr>
              <w:t>0.9</w:t>
            </w:r>
          </w:p>
        </w:tc>
        <w:tc>
          <w:tcPr>
            <w:tcW w:w="900" w:type="pct"/>
            <w:vAlign w:val="center"/>
          </w:tcPr>
          <w:p w14:paraId="1045BD2E" w14:textId="77777777" w:rsidR="003D2867" w:rsidRPr="000900B3" w:rsidRDefault="003D2867" w:rsidP="008A4DDA">
            <w:pPr>
              <w:jc w:val="center"/>
              <w:rPr>
                <w:rFonts w:cs="Arial"/>
                <w:lang w:eastAsia="zh-CN"/>
              </w:rPr>
            </w:pPr>
            <w:r>
              <w:rPr>
                <w:rFonts w:cs="Arial"/>
                <w:lang w:eastAsia="zh-CN"/>
              </w:rPr>
              <w:t>88.6</w:t>
            </w:r>
          </w:p>
        </w:tc>
      </w:tr>
      <w:tr w:rsidR="003D2867" w:rsidRPr="000900B3" w14:paraId="07823847" w14:textId="77777777" w:rsidTr="008A4DDA">
        <w:tc>
          <w:tcPr>
            <w:tcW w:w="1249" w:type="pct"/>
            <w:shd w:val="clear" w:color="auto" w:fill="auto"/>
            <w:vAlign w:val="center"/>
          </w:tcPr>
          <w:p w14:paraId="1E6BD2DD" w14:textId="77777777" w:rsidR="003D2867" w:rsidRPr="000900B3" w:rsidRDefault="003D2867" w:rsidP="008A4DDA">
            <w:pPr>
              <w:rPr>
                <w:lang w:eastAsia="zh-CN"/>
              </w:rPr>
            </w:pPr>
            <w:r w:rsidRPr="000900B3">
              <w:rPr>
                <w:lang w:eastAsia="zh-CN"/>
              </w:rPr>
              <w:t>White</w:t>
            </w:r>
          </w:p>
        </w:tc>
        <w:tc>
          <w:tcPr>
            <w:tcW w:w="609" w:type="pct"/>
            <w:shd w:val="clear" w:color="auto" w:fill="auto"/>
            <w:vAlign w:val="center"/>
          </w:tcPr>
          <w:p w14:paraId="2985316B" w14:textId="77777777" w:rsidR="003D2867" w:rsidRPr="000900B3" w:rsidRDefault="003D2867" w:rsidP="008A4DDA">
            <w:pPr>
              <w:jc w:val="center"/>
              <w:rPr>
                <w:lang w:eastAsia="zh-CN"/>
              </w:rPr>
            </w:pPr>
            <w:r>
              <w:rPr>
                <w:lang w:eastAsia="zh-CN"/>
              </w:rPr>
              <w:t>88.9</w:t>
            </w:r>
          </w:p>
        </w:tc>
        <w:tc>
          <w:tcPr>
            <w:tcW w:w="674" w:type="pct"/>
            <w:shd w:val="clear" w:color="auto" w:fill="auto"/>
            <w:vAlign w:val="center"/>
          </w:tcPr>
          <w:p w14:paraId="75C59422" w14:textId="77777777" w:rsidR="003D2867" w:rsidRPr="000900B3" w:rsidRDefault="003D2867" w:rsidP="008A4DDA">
            <w:pPr>
              <w:jc w:val="center"/>
              <w:rPr>
                <w:lang w:eastAsia="zh-CN"/>
              </w:rPr>
            </w:pPr>
            <w:r>
              <w:rPr>
                <w:lang w:eastAsia="zh-CN"/>
              </w:rPr>
              <w:t>0.4</w:t>
            </w:r>
          </w:p>
        </w:tc>
        <w:tc>
          <w:tcPr>
            <w:tcW w:w="647" w:type="pct"/>
            <w:shd w:val="clear" w:color="auto" w:fill="auto"/>
            <w:vAlign w:val="center"/>
          </w:tcPr>
          <w:p w14:paraId="37D0DA62" w14:textId="77777777" w:rsidR="003D2867" w:rsidRPr="000900B3" w:rsidRDefault="003D2867" w:rsidP="008A4DDA">
            <w:pPr>
              <w:jc w:val="center"/>
              <w:rPr>
                <w:bCs/>
                <w:lang w:eastAsia="zh-CN"/>
              </w:rPr>
            </w:pPr>
            <w:r>
              <w:rPr>
                <w:bCs/>
                <w:lang w:eastAsia="zh-CN"/>
              </w:rPr>
              <w:t>Yellow</w:t>
            </w:r>
          </w:p>
        </w:tc>
        <w:tc>
          <w:tcPr>
            <w:tcW w:w="922" w:type="pct"/>
            <w:vAlign w:val="center"/>
          </w:tcPr>
          <w:p w14:paraId="6256A928" w14:textId="77777777" w:rsidR="003D2867" w:rsidRPr="000900B3" w:rsidRDefault="003D2867" w:rsidP="008A4DDA">
            <w:pPr>
              <w:jc w:val="center"/>
              <w:rPr>
                <w:bCs/>
                <w:lang w:eastAsia="zh-CN"/>
              </w:rPr>
            </w:pPr>
            <w:r>
              <w:rPr>
                <w:bCs/>
                <w:lang w:eastAsia="zh-CN"/>
              </w:rPr>
              <w:t>0.3</w:t>
            </w:r>
          </w:p>
        </w:tc>
        <w:tc>
          <w:tcPr>
            <w:tcW w:w="900" w:type="pct"/>
            <w:vAlign w:val="center"/>
          </w:tcPr>
          <w:p w14:paraId="31A44F48" w14:textId="77777777" w:rsidR="003D2867" w:rsidRPr="000900B3" w:rsidRDefault="003D2867" w:rsidP="008A4DDA">
            <w:pPr>
              <w:jc w:val="center"/>
              <w:rPr>
                <w:rFonts w:cs="Arial"/>
                <w:lang w:eastAsia="zh-CN"/>
              </w:rPr>
            </w:pPr>
            <w:r>
              <w:rPr>
                <w:rFonts w:cs="Arial"/>
                <w:lang w:eastAsia="zh-CN"/>
              </w:rPr>
              <w:t>89.9</w:t>
            </w:r>
          </w:p>
        </w:tc>
      </w:tr>
      <w:tr w:rsidR="003D2867" w:rsidRPr="000900B3" w14:paraId="4FDF0EED" w14:textId="77777777" w:rsidTr="008A4DDA">
        <w:tc>
          <w:tcPr>
            <w:tcW w:w="1249" w:type="pct"/>
            <w:shd w:val="clear" w:color="auto" w:fill="auto"/>
            <w:vAlign w:val="center"/>
          </w:tcPr>
          <w:p w14:paraId="29B5BB55" w14:textId="77777777" w:rsidR="003D2867" w:rsidRPr="000900B3" w:rsidRDefault="003D2867" w:rsidP="008A4DDA">
            <w:pPr>
              <w:rPr>
                <w:lang w:eastAsia="zh-CN"/>
              </w:rPr>
            </w:pPr>
            <w:r w:rsidRPr="000900B3">
              <w:rPr>
                <w:lang w:eastAsia="zh-CN"/>
              </w:rPr>
              <w:t>English Learner</w:t>
            </w:r>
          </w:p>
        </w:tc>
        <w:tc>
          <w:tcPr>
            <w:tcW w:w="609" w:type="pct"/>
            <w:shd w:val="clear" w:color="auto" w:fill="auto"/>
            <w:vAlign w:val="center"/>
          </w:tcPr>
          <w:p w14:paraId="3BE086EB" w14:textId="77777777" w:rsidR="003D2867" w:rsidRPr="000900B3" w:rsidRDefault="003D2867" w:rsidP="008A4DDA">
            <w:pPr>
              <w:jc w:val="center"/>
              <w:rPr>
                <w:lang w:eastAsia="zh-CN"/>
              </w:rPr>
            </w:pPr>
            <w:r>
              <w:rPr>
                <w:lang w:eastAsia="zh-CN"/>
              </w:rPr>
              <w:t>72.5</w:t>
            </w:r>
          </w:p>
        </w:tc>
        <w:tc>
          <w:tcPr>
            <w:tcW w:w="674" w:type="pct"/>
            <w:shd w:val="clear" w:color="auto" w:fill="auto"/>
            <w:vAlign w:val="center"/>
          </w:tcPr>
          <w:p w14:paraId="2FA4B373" w14:textId="77777777" w:rsidR="003D2867" w:rsidRPr="000900B3" w:rsidRDefault="003D2867" w:rsidP="008A4DDA">
            <w:pPr>
              <w:jc w:val="center"/>
              <w:rPr>
                <w:lang w:eastAsia="zh-CN"/>
              </w:rPr>
            </w:pPr>
            <w:r>
              <w:rPr>
                <w:lang w:eastAsia="zh-CN"/>
              </w:rPr>
              <w:t>3.0</w:t>
            </w:r>
          </w:p>
        </w:tc>
        <w:tc>
          <w:tcPr>
            <w:tcW w:w="647" w:type="pct"/>
            <w:shd w:val="clear" w:color="auto" w:fill="auto"/>
            <w:vAlign w:val="center"/>
          </w:tcPr>
          <w:p w14:paraId="5C850097" w14:textId="77777777" w:rsidR="003D2867" w:rsidRPr="000900B3" w:rsidRDefault="003D2867" w:rsidP="008A4DDA">
            <w:pPr>
              <w:jc w:val="center"/>
              <w:rPr>
                <w:bCs/>
                <w:lang w:eastAsia="zh-CN"/>
              </w:rPr>
            </w:pPr>
            <w:r>
              <w:rPr>
                <w:bCs/>
                <w:lang w:eastAsia="zh-CN"/>
              </w:rPr>
              <w:t>Yellow</w:t>
            </w:r>
          </w:p>
        </w:tc>
        <w:tc>
          <w:tcPr>
            <w:tcW w:w="922" w:type="pct"/>
            <w:vAlign w:val="center"/>
          </w:tcPr>
          <w:p w14:paraId="75749B6F" w14:textId="77777777" w:rsidR="003D2867" w:rsidRPr="000900B3" w:rsidRDefault="003D2867" w:rsidP="008A4DDA">
            <w:pPr>
              <w:jc w:val="center"/>
              <w:rPr>
                <w:bCs/>
                <w:lang w:eastAsia="zh-CN"/>
              </w:rPr>
            </w:pPr>
            <w:r>
              <w:rPr>
                <w:bCs/>
                <w:lang w:eastAsia="zh-CN"/>
              </w:rPr>
              <w:t>3.6</w:t>
            </w:r>
          </w:p>
        </w:tc>
        <w:tc>
          <w:tcPr>
            <w:tcW w:w="900" w:type="pct"/>
            <w:vAlign w:val="center"/>
          </w:tcPr>
          <w:p w14:paraId="157BF7D3" w14:textId="77777777" w:rsidR="003D2867" w:rsidRPr="000900B3" w:rsidRDefault="003D2867" w:rsidP="008A4DDA">
            <w:pPr>
              <w:jc w:val="center"/>
              <w:rPr>
                <w:rFonts w:cs="Arial"/>
                <w:lang w:eastAsia="zh-CN"/>
              </w:rPr>
            </w:pPr>
            <w:r>
              <w:rPr>
                <w:rFonts w:cs="Arial"/>
                <w:lang w:eastAsia="zh-CN"/>
              </w:rPr>
              <w:t>83.3</w:t>
            </w:r>
          </w:p>
        </w:tc>
      </w:tr>
      <w:tr w:rsidR="003D2867" w:rsidRPr="000900B3" w14:paraId="1F476603" w14:textId="77777777" w:rsidTr="008A4DDA">
        <w:tc>
          <w:tcPr>
            <w:tcW w:w="1249" w:type="pct"/>
            <w:shd w:val="clear" w:color="auto" w:fill="auto"/>
            <w:vAlign w:val="center"/>
          </w:tcPr>
          <w:p w14:paraId="3B4C798F" w14:textId="77777777" w:rsidR="003D2867" w:rsidRPr="000900B3" w:rsidRDefault="003D2867" w:rsidP="008A4DDA">
            <w:pPr>
              <w:rPr>
                <w:lang w:eastAsia="zh-CN"/>
              </w:rPr>
            </w:pPr>
            <w:r>
              <w:rPr>
                <w:lang w:eastAsia="zh-CN"/>
              </w:rPr>
              <w:t>Foster Youth</w:t>
            </w:r>
          </w:p>
        </w:tc>
        <w:tc>
          <w:tcPr>
            <w:tcW w:w="609" w:type="pct"/>
            <w:shd w:val="clear" w:color="auto" w:fill="auto"/>
            <w:vAlign w:val="center"/>
          </w:tcPr>
          <w:p w14:paraId="7FE02628" w14:textId="77777777" w:rsidR="003D2867" w:rsidRPr="0072542C" w:rsidRDefault="003D2867" w:rsidP="008A4DDA">
            <w:pPr>
              <w:jc w:val="center"/>
              <w:rPr>
                <w:bCs/>
                <w:lang w:eastAsia="zh-CN"/>
              </w:rPr>
            </w:pPr>
            <w:r>
              <w:rPr>
                <w:bCs/>
                <w:lang w:eastAsia="zh-CN"/>
              </w:rPr>
              <w:t>51.1</w:t>
            </w:r>
          </w:p>
        </w:tc>
        <w:tc>
          <w:tcPr>
            <w:tcW w:w="674" w:type="pct"/>
            <w:shd w:val="clear" w:color="auto" w:fill="auto"/>
            <w:vAlign w:val="center"/>
          </w:tcPr>
          <w:p w14:paraId="5524CA1C" w14:textId="77777777" w:rsidR="003D2867" w:rsidRPr="000900B3" w:rsidRDefault="003D2867" w:rsidP="008A4DDA">
            <w:pPr>
              <w:jc w:val="center"/>
              <w:rPr>
                <w:bCs/>
                <w:lang w:eastAsia="zh-CN"/>
              </w:rPr>
            </w:pPr>
            <w:r>
              <w:rPr>
                <w:bCs/>
                <w:lang w:eastAsia="zh-CN"/>
              </w:rPr>
              <w:t>1.0</w:t>
            </w:r>
          </w:p>
        </w:tc>
        <w:tc>
          <w:tcPr>
            <w:tcW w:w="647" w:type="pct"/>
            <w:shd w:val="clear" w:color="auto" w:fill="auto"/>
            <w:vAlign w:val="center"/>
          </w:tcPr>
          <w:p w14:paraId="7F6A7E7E" w14:textId="77777777" w:rsidR="003D2867" w:rsidRPr="000900B3" w:rsidRDefault="003D2867" w:rsidP="008A4DDA">
            <w:pPr>
              <w:jc w:val="center"/>
              <w:rPr>
                <w:bCs/>
                <w:lang w:eastAsia="zh-CN"/>
              </w:rPr>
            </w:pPr>
            <w:r>
              <w:rPr>
                <w:bCs/>
                <w:lang w:eastAsia="zh-CN"/>
              </w:rPr>
              <w:t>Red</w:t>
            </w:r>
          </w:p>
        </w:tc>
        <w:tc>
          <w:tcPr>
            <w:tcW w:w="922" w:type="pct"/>
            <w:vAlign w:val="center"/>
          </w:tcPr>
          <w:p w14:paraId="33839E50" w14:textId="77777777" w:rsidR="003D2867" w:rsidRPr="000900B3" w:rsidRDefault="003D2867" w:rsidP="008A4DDA">
            <w:pPr>
              <w:jc w:val="center"/>
              <w:rPr>
                <w:rFonts w:cs="Arial"/>
                <w:lang w:eastAsia="zh-CN"/>
              </w:rPr>
            </w:pPr>
            <w:r>
              <w:rPr>
                <w:rFonts w:cs="Arial"/>
                <w:lang w:eastAsia="zh-CN"/>
              </w:rPr>
              <w:t xml:space="preserve">7.9 </w:t>
            </w:r>
          </w:p>
        </w:tc>
        <w:tc>
          <w:tcPr>
            <w:tcW w:w="900" w:type="pct"/>
            <w:vAlign w:val="center"/>
          </w:tcPr>
          <w:p w14:paraId="5B5D2453" w14:textId="77777777" w:rsidR="003D2867" w:rsidRPr="000900B3" w:rsidRDefault="003D2867" w:rsidP="008A4DDA">
            <w:pPr>
              <w:jc w:val="center"/>
              <w:rPr>
                <w:rFonts w:cs="Arial"/>
                <w:lang w:eastAsia="zh-CN"/>
              </w:rPr>
            </w:pPr>
            <w:r>
              <w:rPr>
                <w:rFonts w:cs="Arial"/>
                <w:lang w:eastAsia="zh-CN"/>
              </w:rPr>
              <w:t>74.7</w:t>
            </w:r>
          </w:p>
        </w:tc>
      </w:tr>
      <w:tr w:rsidR="003D2867" w:rsidRPr="000900B3" w14:paraId="59E65FCB" w14:textId="77777777" w:rsidTr="008A4DDA">
        <w:tc>
          <w:tcPr>
            <w:tcW w:w="1249" w:type="pct"/>
            <w:shd w:val="clear" w:color="auto" w:fill="auto"/>
            <w:vAlign w:val="center"/>
          </w:tcPr>
          <w:p w14:paraId="11213D1C" w14:textId="77777777" w:rsidR="003D2867" w:rsidRPr="000900B3" w:rsidRDefault="003D2867" w:rsidP="008A4DDA">
            <w:pPr>
              <w:rPr>
                <w:lang w:eastAsia="zh-CN"/>
              </w:rPr>
            </w:pPr>
            <w:r>
              <w:rPr>
                <w:lang w:eastAsia="zh-CN"/>
              </w:rPr>
              <w:t>Homeless</w:t>
            </w:r>
          </w:p>
        </w:tc>
        <w:tc>
          <w:tcPr>
            <w:tcW w:w="609" w:type="pct"/>
            <w:shd w:val="clear" w:color="auto" w:fill="auto"/>
            <w:vAlign w:val="center"/>
          </w:tcPr>
          <w:p w14:paraId="4332219B" w14:textId="77777777" w:rsidR="003D2867" w:rsidRPr="0072542C" w:rsidRDefault="003D2867" w:rsidP="008A4DDA">
            <w:pPr>
              <w:jc w:val="center"/>
              <w:rPr>
                <w:bCs/>
                <w:lang w:eastAsia="zh-CN"/>
              </w:rPr>
            </w:pPr>
            <w:r>
              <w:rPr>
                <w:bCs/>
                <w:lang w:eastAsia="zh-CN"/>
              </w:rPr>
              <w:t>70.5</w:t>
            </w:r>
          </w:p>
        </w:tc>
        <w:tc>
          <w:tcPr>
            <w:tcW w:w="674" w:type="pct"/>
            <w:shd w:val="clear" w:color="auto" w:fill="auto"/>
            <w:vAlign w:val="center"/>
          </w:tcPr>
          <w:p w14:paraId="75400741" w14:textId="77777777" w:rsidR="003D2867" w:rsidRPr="000900B3" w:rsidRDefault="003D2867" w:rsidP="008A4DDA">
            <w:pPr>
              <w:jc w:val="center"/>
              <w:rPr>
                <w:bCs/>
                <w:lang w:eastAsia="zh-CN"/>
              </w:rPr>
            </w:pPr>
            <w:r>
              <w:rPr>
                <w:bCs/>
                <w:lang w:eastAsia="zh-CN"/>
              </w:rPr>
              <w:t>3.1</w:t>
            </w:r>
          </w:p>
        </w:tc>
        <w:tc>
          <w:tcPr>
            <w:tcW w:w="647" w:type="pct"/>
            <w:shd w:val="clear" w:color="auto" w:fill="auto"/>
            <w:vAlign w:val="center"/>
          </w:tcPr>
          <w:p w14:paraId="3463418C" w14:textId="77777777" w:rsidR="003D2867" w:rsidRPr="000900B3" w:rsidRDefault="003D2867" w:rsidP="008A4DDA">
            <w:pPr>
              <w:jc w:val="center"/>
              <w:rPr>
                <w:bCs/>
                <w:lang w:eastAsia="zh-CN"/>
              </w:rPr>
            </w:pPr>
            <w:r>
              <w:rPr>
                <w:bCs/>
                <w:lang w:eastAsia="zh-CN"/>
              </w:rPr>
              <w:t>Yellow</w:t>
            </w:r>
          </w:p>
        </w:tc>
        <w:tc>
          <w:tcPr>
            <w:tcW w:w="922" w:type="pct"/>
            <w:vAlign w:val="center"/>
          </w:tcPr>
          <w:p w14:paraId="5ED6784A" w14:textId="77777777" w:rsidR="003D2867" w:rsidRPr="000900B3" w:rsidRDefault="003D2867" w:rsidP="008A4DDA">
            <w:pPr>
              <w:jc w:val="center"/>
              <w:rPr>
                <w:rFonts w:cs="Arial"/>
                <w:lang w:eastAsia="zh-CN"/>
              </w:rPr>
            </w:pPr>
            <w:r>
              <w:rPr>
                <w:rFonts w:cs="Arial"/>
                <w:lang w:eastAsia="zh-CN"/>
              </w:rPr>
              <w:t xml:space="preserve"> 4.0</w:t>
            </w:r>
          </w:p>
        </w:tc>
        <w:tc>
          <w:tcPr>
            <w:tcW w:w="900" w:type="pct"/>
            <w:vAlign w:val="center"/>
          </w:tcPr>
          <w:p w14:paraId="64D1A651" w14:textId="77777777" w:rsidR="003D2867" w:rsidRPr="000900B3" w:rsidRDefault="003D2867" w:rsidP="008A4DDA">
            <w:pPr>
              <w:jc w:val="center"/>
              <w:rPr>
                <w:rFonts w:cs="Arial"/>
                <w:lang w:eastAsia="zh-CN"/>
              </w:rPr>
            </w:pPr>
            <w:r>
              <w:rPr>
                <w:rFonts w:cs="Arial"/>
                <w:lang w:eastAsia="zh-CN"/>
              </w:rPr>
              <w:t xml:space="preserve">82.5 </w:t>
            </w:r>
          </w:p>
        </w:tc>
      </w:tr>
      <w:tr w:rsidR="003D2867" w:rsidRPr="000900B3" w14:paraId="31C2927D" w14:textId="77777777" w:rsidTr="008A4DDA">
        <w:tc>
          <w:tcPr>
            <w:tcW w:w="1249" w:type="pct"/>
            <w:shd w:val="clear" w:color="auto" w:fill="auto"/>
            <w:vAlign w:val="center"/>
          </w:tcPr>
          <w:p w14:paraId="75F5DDF0" w14:textId="77777777" w:rsidR="003D2867" w:rsidRPr="000900B3" w:rsidRDefault="003D2867" w:rsidP="008A4DDA">
            <w:pPr>
              <w:rPr>
                <w:lang w:eastAsia="zh-CN"/>
              </w:rPr>
            </w:pPr>
            <w:r w:rsidRPr="000900B3">
              <w:rPr>
                <w:lang w:eastAsia="zh-CN"/>
              </w:rPr>
              <w:t>Socioeconomically Disadvantaged</w:t>
            </w:r>
          </w:p>
        </w:tc>
        <w:tc>
          <w:tcPr>
            <w:tcW w:w="609" w:type="pct"/>
            <w:shd w:val="clear" w:color="auto" w:fill="auto"/>
            <w:vAlign w:val="center"/>
          </w:tcPr>
          <w:p w14:paraId="74502F4E" w14:textId="77777777" w:rsidR="003D2867" w:rsidRPr="000900B3" w:rsidRDefault="003D2867" w:rsidP="008A4DDA">
            <w:pPr>
              <w:jc w:val="center"/>
              <w:rPr>
                <w:lang w:eastAsia="zh-CN"/>
              </w:rPr>
            </w:pPr>
            <w:r>
              <w:rPr>
                <w:lang w:eastAsia="zh-CN"/>
              </w:rPr>
              <w:t>79.8</w:t>
            </w:r>
          </w:p>
        </w:tc>
        <w:tc>
          <w:tcPr>
            <w:tcW w:w="674" w:type="pct"/>
            <w:shd w:val="clear" w:color="auto" w:fill="auto"/>
            <w:vAlign w:val="center"/>
          </w:tcPr>
          <w:p w14:paraId="4333AB90" w14:textId="77777777" w:rsidR="003D2867" w:rsidRPr="000900B3" w:rsidRDefault="003D2867" w:rsidP="008A4DDA">
            <w:pPr>
              <w:jc w:val="center"/>
              <w:rPr>
                <w:lang w:eastAsia="zh-CN"/>
              </w:rPr>
            </w:pPr>
            <w:r>
              <w:rPr>
                <w:lang w:eastAsia="zh-CN"/>
              </w:rPr>
              <w:t>1.8</w:t>
            </w:r>
          </w:p>
        </w:tc>
        <w:tc>
          <w:tcPr>
            <w:tcW w:w="647" w:type="pct"/>
            <w:shd w:val="clear" w:color="auto" w:fill="auto"/>
            <w:vAlign w:val="center"/>
          </w:tcPr>
          <w:p w14:paraId="30498044" w14:textId="77777777" w:rsidR="003D2867" w:rsidRPr="000900B3" w:rsidRDefault="003D2867" w:rsidP="008A4DDA">
            <w:pPr>
              <w:jc w:val="center"/>
              <w:rPr>
                <w:bCs/>
                <w:lang w:eastAsia="zh-CN"/>
              </w:rPr>
            </w:pPr>
            <w:r>
              <w:rPr>
                <w:bCs/>
                <w:lang w:eastAsia="zh-CN"/>
              </w:rPr>
              <w:t>Yellow</w:t>
            </w:r>
          </w:p>
        </w:tc>
        <w:tc>
          <w:tcPr>
            <w:tcW w:w="922" w:type="pct"/>
            <w:vAlign w:val="center"/>
          </w:tcPr>
          <w:p w14:paraId="0ECA7916" w14:textId="77777777" w:rsidR="003D2867" w:rsidRPr="000900B3" w:rsidRDefault="003D2867" w:rsidP="008A4DDA">
            <w:pPr>
              <w:jc w:val="center"/>
              <w:rPr>
                <w:bCs/>
                <w:lang w:eastAsia="zh-CN"/>
              </w:rPr>
            </w:pPr>
            <w:r>
              <w:rPr>
                <w:bCs/>
                <w:lang w:eastAsia="zh-CN"/>
              </w:rPr>
              <w:t>2.1</w:t>
            </w:r>
          </w:p>
        </w:tc>
        <w:tc>
          <w:tcPr>
            <w:tcW w:w="900" w:type="pct"/>
            <w:vAlign w:val="center"/>
          </w:tcPr>
          <w:p w14:paraId="0894064E" w14:textId="77777777" w:rsidR="003D2867" w:rsidRPr="000900B3" w:rsidRDefault="003D2867" w:rsidP="008A4DDA">
            <w:pPr>
              <w:jc w:val="center"/>
              <w:rPr>
                <w:rFonts w:cs="Arial"/>
                <w:lang w:eastAsia="zh-CN"/>
              </w:rPr>
            </w:pPr>
            <w:r>
              <w:rPr>
                <w:rFonts w:cs="Arial"/>
                <w:lang w:eastAsia="zh-CN"/>
              </w:rPr>
              <w:t>86.2</w:t>
            </w:r>
          </w:p>
        </w:tc>
      </w:tr>
      <w:tr w:rsidR="003D2867" w:rsidRPr="000900B3" w14:paraId="557267C6" w14:textId="77777777" w:rsidTr="008A4DDA">
        <w:tc>
          <w:tcPr>
            <w:tcW w:w="1249" w:type="pct"/>
            <w:shd w:val="clear" w:color="auto" w:fill="auto"/>
            <w:vAlign w:val="center"/>
          </w:tcPr>
          <w:p w14:paraId="107A8913" w14:textId="77777777" w:rsidR="003D2867" w:rsidRPr="000900B3" w:rsidRDefault="003D2867" w:rsidP="008A4DDA">
            <w:pPr>
              <w:rPr>
                <w:lang w:eastAsia="zh-CN"/>
              </w:rPr>
            </w:pPr>
            <w:r w:rsidRPr="000900B3">
              <w:rPr>
                <w:lang w:eastAsia="zh-CN"/>
              </w:rPr>
              <w:t>Students with Disabilities</w:t>
            </w:r>
          </w:p>
        </w:tc>
        <w:tc>
          <w:tcPr>
            <w:tcW w:w="609" w:type="pct"/>
            <w:shd w:val="clear" w:color="auto" w:fill="auto"/>
            <w:vAlign w:val="center"/>
          </w:tcPr>
          <w:p w14:paraId="47E95234" w14:textId="77777777" w:rsidR="003D2867" w:rsidRPr="000900B3" w:rsidRDefault="003D2867" w:rsidP="008A4DDA">
            <w:pPr>
              <w:jc w:val="center"/>
              <w:rPr>
                <w:lang w:eastAsia="zh-CN"/>
              </w:rPr>
            </w:pPr>
            <w:r>
              <w:rPr>
                <w:lang w:eastAsia="zh-CN"/>
              </w:rPr>
              <w:t>66.1</w:t>
            </w:r>
          </w:p>
        </w:tc>
        <w:tc>
          <w:tcPr>
            <w:tcW w:w="674" w:type="pct"/>
            <w:shd w:val="clear" w:color="auto" w:fill="auto"/>
            <w:vAlign w:val="center"/>
          </w:tcPr>
          <w:p w14:paraId="5D03667C" w14:textId="77777777" w:rsidR="003D2867" w:rsidRPr="000900B3" w:rsidRDefault="003D2867" w:rsidP="008A4DDA">
            <w:pPr>
              <w:jc w:val="center"/>
              <w:rPr>
                <w:lang w:eastAsia="zh-CN"/>
              </w:rPr>
            </w:pPr>
            <w:r>
              <w:rPr>
                <w:lang w:eastAsia="zh-CN"/>
              </w:rPr>
              <w:t>1.4</w:t>
            </w:r>
          </w:p>
        </w:tc>
        <w:tc>
          <w:tcPr>
            <w:tcW w:w="647" w:type="pct"/>
            <w:shd w:val="clear" w:color="auto" w:fill="auto"/>
            <w:vAlign w:val="center"/>
          </w:tcPr>
          <w:p w14:paraId="667F9BD4" w14:textId="77777777" w:rsidR="003D2867" w:rsidRPr="000900B3" w:rsidRDefault="003D2867" w:rsidP="008A4DDA">
            <w:pPr>
              <w:jc w:val="center"/>
              <w:rPr>
                <w:bCs/>
                <w:lang w:eastAsia="zh-CN"/>
              </w:rPr>
            </w:pPr>
            <w:r>
              <w:rPr>
                <w:bCs/>
                <w:lang w:eastAsia="zh-CN"/>
              </w:rPr>
              <w:t>Red</w:t>
            </w:r>
          </w:p>
        </w:tc>
        <w:tc>
          <w:tcPr>
            <w:tcW w:w="922" w:type="pct"/>
            <w:vAlign w:val="center"/>
          </w:tcPr>
          <w:p w14:paraId="488A0CBA" w14:textId="77777777" w:rsidR="003D2867" w:rsidRPr="000900B3" w:rsidRDefault="003D2867" w:rsidP="008A4DDA">
            <w:pPr>
              <w:jc w:val="center"/>
              <w:rPr>
                <w:bCs/>
                <w:lang w:eastAsia="zh-CN"/>
              </w:rPr>
            </w:pPr>
            <w:r>
              <w:rPr>
                <w:bCs/>
                <w:lang w:eastAsia="zh-CN"/>
              </w:rPr>
              <w:t>4.9</w:t>
            </w:r>
          </w:p>
        </w:tc>
        <w:tc>
          <w:tcPr>
            <w:tcW w:w="900" w:type="pct"/>
            <w:vAlign w:val="center"/>
          </w:tcPr>
          <w:p w14:paraId="731706F2" w14:textId="77777777" w:rsidR="003D2867" w:rsidRPr="000900B3" w:rsidRDefault="003D2867" w:rsidP="008A4DDA">
            <w:pPr>
              <w:jc w:val="center"/>
              <w:rPr>
                <w:rFonts w:cs="Arial"/>
                <w:lang w:eastAsia="zh-CN"/>
              </w:rPr>
            </w:pPr>
            <w:r>
              <w:rPr>
                <w:rFonts w:cs="Arial"/>
                <w:lang w:eastAsia="zh-CN"/>
              </w:rPr>
              <w:t>80.7</w:t>
            </w:r>
          </w:p>
        </w:tc>
      </w:tr>
    </w:tbl>
    <w:p w14:paraId="5C13ACB1" w14:textId="77777777" w:rsidR="003D2867" w:rsidRPr="003D2867" w:rsidRDefault="003D2867" w:rsidP="003D2867">
      <w:pPr>
        <w:ind w:left="-360"/>
        <w:contextualSpacing/>
        <w:rPr>
          <w:rFonts w:ascii="Times New Roman" w:eastAsia="Calibri" w:hAnsi="Times New Roman"/>
          <w:szCs w:val="22"/>
        </w:rPr>
      </w:pPr>
    </w:p>
    <w:p w14:paraId="387261D0" w14:textId="77777777" w:rsidR="0099282E" w:rsidRPr="00C23CF0" w:rsidRDefault="0099282E" w:rsidP="002D172F">
      <w:pPr>
        <w:numPr>
          <w:ilvl w:val="0"/>
          <w:numId w:val="16"/>
        </w:numPr>
        <w:ind w:left="1080" w:hanging="180"/>
        <w:contextualSpacing/>
        <w:rPr>
          <w:rFonts w:ascii="Times New Roman" w:eastAsia="Calibri" w:hAnsi="Times New Roman"/>
          <w:szCs w:val="22"/>
        </w:rPr>
      </w:pPr>
      <w:r w:rsidRPr="00C23CF0">
        <w:rPr>
          <w:rFonts w:ascii="Times New Roman" w:eastAsia="Calibri" w:hAnsi="Times New Roman"/>
          <w:szCs w:val="22"/>
          <w:u w:val="single"/>
        </w:rPr>
        <w:t xml:space="preserve">English Language Proficiency. </w:t>
      </w:r>
      <w:r w:rsidRPr="00C23CF0">
        <w:rPr>
          <w:rFonts w:ascii="Times New Roman" w:eastAsia="Calibri" w:hAnsi="Times New Roman"/>
          <w:i/>
          <w:szCs w:val="22"/>
        </w:rPr>
        <w:t>(ESEA section 1111(c)(4)(A)(ii))</w:t>
      </w:r>
    </w:p>
    <w:p w14:paraId="171F43AE" w14:textId="6ECF9BCA" w:rsidR="00087718" w:rsidRPr="00C23CF0" w:rsidRDefault="0099282E" w:rsidP="002D172F">
      <w:pPr>
        <w:pStyle w:val="ListParagraph"/>
        <w:numPr>
          <w:ilvl w:val="3"/>
          <w:numId w:val="7"/>
        </w:numPr>
        <w:spacing w:after="240" w:line="240" w:lineRule="auto"/>
        <w:ind w:left="1440" w:right="270"/>
        <w:rPr>
          <w:sz w:val="24"/>
        </w:rPr>
      </w:pPr>
      <w:r w:rsidRPr="00C23CF0">
        <w:rPr>
          <w:rFonts w:ascii="Times New Roman" w:hAnsi="Times New Roman"/>
          <w:sz w:val="24"/>
        </w:rPr>
        <w:t>Describe the long-term goals for English learners for increases in the percentage of such students making progress in achieving English language proficiency, as measured by the statewide English language proficiency assessment including: (i) baseline data; (ii) the State-determined timeline for such students to achieve English language proficiency; and (iii) how the long-term goals are ambitious.</w:t>
      </w:r>
      <w:r w:rsidR="00155892" w:rsidRPr="00C23CF0">
        <w:rPr>
          <w:sz w:val="24"/>
        </w:rPr>
        <w:t xml:space="preserve"> </w:t>
      </w:r>
    </w:p>
    <w:p w14:paraId="257418E5" w14:textId="6F424AF1" w:rsidR="00155892" w:rsidRPr="000900B3" w:rsidRDefault="00155892" w:rsidP="002D172F">
      <w:pPr>
        <w:spacing w:after="120"/>
        <w:ind w:left="1440" w:right="540"/>
        <w:rPr>
          <w:rFonts w:eastAsia="Calibri" w:cs="Arial"/>
          <w:szCs w:val="22"/>
        </w:rPr>
      </w:pPr>
      <w:r w:rsidRPr="000900B3">
        <w:rPr>
          <w:rFonts w:cs="Arial"/>
          <w:szCs w:val="22"/>
        </w:rPr>
        <w:t xml:space="preserve">As discussed in more detail in section A.4.iv.d, the English Learner </w:t>
      </w:r>
      <w:r w:rsidR="005610E5">
        <w:rPr>
          <w:rFonts w:cs="Arial"/>
          <w:szCs w:val="22"/>
        </w:rPr>
        <w:t>P</w:t>
      </w:r>
      <w:r w:rsidRPr="000900B3">
        <w:rPr>
          <w:rFonts w:cs="Arial"/>
          <w:szCs w:val="22"/>
        </w:rPr>
        <w:t>rogress Indicator (ELPI) provides credit to schools when students move up one performance level on the state English language proficiency test from the prior year to the current year</w:t>
      </w:r>
      <w:r w:rsidR="0098236B" w:rsidRPr="000900B3">
        <w:rPr>
          <w:rFonts w:cs="Arial"/>
          <w:szCs w:val="22"/>
        </w:rPr>
        <w:t>.</w:t>
      </w:r>
      <w:r w:rsidRPr="000900B3">
        <w:rPr>
          <w:rFonts w:cs="Arial"/>
          <w:szCs w:val="22"/>
        </w:rPr>
        <w:t xml:space="preserve"> Using the </w:t>
      </w:r>
      <w:r w:rsidR="009E69B2">
        <w:rPr>
          <w:rFonts w:cs="Arial"/>
          <w:szCs w:val="22"/>
        </w:rPr>
        <w:t>former</w:t>
      </w:r>
      <w:r w:rsidR="009F5B38" w:rsidRPr="000900B3">
        <w:rPr>
          <w:rFonts w:cs="Arial"/>
          <w:szCs w:val="22"/>
        </w:rPr>
        <w:t xml:space="preserve"> </w:t>
      </w:r>
      <w:r w:rsidRPr="000900B3">
        <w:rPr>
          <w:rFonts w:cs="Arial"/>
          <w:szCs w:val="22"/>
        </w:rPr>
        <w:t xml:space="preserve">English language assessment results (the California </w:t>
      </w:r>
      <w:r w:rsidRPr="000900B3">
        <w:rPr>
          <w:rFonts w:cs="Arial"/>
          <w:color w:val="000000"/>
          <w:szCs w:val="22"/>
        </w:rPr>
        <w:t>English Language Development Test [</w:t>
      </w:r>
      <w:r w:rsidRPr="000900B3">
        <w:rPr>
          <w:rFonts w:cs="Arial"/>
          <w:bCs/>
          <w:color w:val="000000"/>
          <w:szCs w:val="22"/>
        </w:rPr>
        <w:t>CELDT</w:t>
      </w:r>
      <w:r w:rsidRPr="000900B3">
        <w:rPr>
          <w:rFonts w:cs="Arial"/>
          <w:color w:val="000000"/>
          <w:szCs w:val="22"/>
        </w:rPr>
        <w:t>]) and current methodology, a</w:t>
      </w:r>
      <w:r w:rsidRPr="000900B3">
        <w:rPr>
          <w:rFonts w:cs="Arial"/>
          <w:szCs w:val="22"/>
        </w:rPr>
        <w:t xml:space="preserve"> student that starts with a beginning level on the CELDT is expected to achieve English language proficiency within five years and maintain language proficiency until meeting all reclassification criteria.</w:t>
      </w:r>
      <w:r w:rsidRPr="000900B3">
        <w:rPr>
          <w:rFonts w:eastAsia="Calibri" w:cs="Arial"/>
          <w:szCs w:val="22"/>
        </w:rPr>
        <w:t xml:space="preserve"> </w:t>
      </w:r>
    </w:p>
    <w:p w14:paraId="71EBC2E2" w14:textId="77777777" w:rsidR="00155892" w:rsidRPr="000900B3" w:rsidRDefault="00155892" w:rsidP="002D172F">
      <w:pPr>
        <w:spacing w:after="120"/>
        <w:ind w:left="1440" w:right="630"/>
        <w:rPr>
          <w:rFonts w:eastAsia="Calibri" w:cs="Arial"/>
          <w:szCs w:val="22"/>
        </w:rPr>
      </w:pPr>
      <w:r w:rsidRPr="000900B3">
        <w:rPr>
          <w:rFonts w:eastAsia="Calibri" w:cs="Arial"/>
          <w:szCs w:val="22"/>
        </w:rPr>
        <w:t>Research indicates that it t</w:t>
      </w:r>
      <w:r w:rsidR="003E6B38" w:rsidRPr="000900B3">
        <w:rPr>
          <w:rFonts w:eastAsia="Calibri" w:cs="Arial"/>
          <w:szCs w:val="22"/>
        </w:rPr>
        <w:t>a</w:t>
      </w:r>
      <w:r w:rsidRPr="000900B3">
        <w:rPr>
          <w:rFonts w:eastAsia="Calibri" w:cs="Arial"/>
          <w:szCs w:val="22"/>
        </w:rPr>
        <w:t xml:space="preserve">kes five to seven years for English learner (EL) students to become English language proficient (Cook, Linquanti, </w:t>
      </w:r>
      <w:r w:rsidRPr="000900B3">
        <w:rPr>
          <w:rFonts w:eastAsia="Calibri" w:cs="Arial"/>
          <w:szCs w:val="22"/>
        </w:rPr>
        <w:lastRenderedPageBreak/>
        <w:t xml:space="preserve">Chinen &amp; Jung, 2012; Thompson, 2015; Umansky &amp; Reardon, 2014). Therefore, the design of the ELPI sets high expectations for schools. </w:t>
      </w:r>
    </w:p>
    <w:p w14:paraId="17C47B93" w14:textId="77777777" w:rsidR="004D6795" w:rsidRDefault="00155892" w:rsidP="004D6795">
      <w:pPr>
        <w:spacing w:after="120"/>
        <w:ind w:left="1440"/>
        <w:rPr>
          <w:rFonts w:cs="Arial"/>
          <w:szCs w:val="22"/>
        </w:rPr>
      </w:pPr>
      <w:r w:rsidRPr="000900B3">
        <w:rPr>
          <w:rFonts w:eastAsia="Calibri" w:cs="Arial"/>
          <w:szCs w:val="22"/>
        </w:rPr>
        <w:t xml:space="preserve">California </w:t>
      </w:r>
      <w:r w:rsidR="008E31B1">
        <w:rPr>
          <w:rFonts w:eastAsia="Calibri" w:cs="Arial"/>
          <w:szCs w:val="22"/>
        </w:rPr>
        <w:t>recently transition</w:t>
      </w:r>
      <w:r w:rsidR="00C30D82">
        <w:rPr>
          <w:rFonts w:eastAsia="Calibri" w:cs="Arial"/>
          <w:szCs w:val="22"/>
        </w:rPr>
        <w:t>ed</w:t>
      </w:r>
      <w:r w:rsidRPr="000900B3">
        <w:rPr>
          <w:rFonts w:eastAsia="Calibri" w:cs="Arial"/>
          <w:szCs w:val="22"/>
        </w:rPr>
        <w:t xml:space="preserve"> to a new English language proficiency test. </w:t>
      </w:r>
      <w:r w:rsidRPr="000900B3">
        <w:rPr>
          <w:rFonts w:cs="Arial"/>
          <w:szCs w:val="22"/>
        </w:rPr>
        <w:t>The first operational administration of the new summative assessment, the English Language Proficiency Assessments for California (ELPAC</w:t>
      </w:r>
      <w:r w:rsidR="003067A9" w:rsidRPr="000900B3">
        <w:rPr>
          <w:rFonts w:cs="Arial"/>
          <w:szCs w:val="22"/>
        </w:rPr>
        <w:t>), occurred</w:t>
      </w:r>
      <w:r w:rsidRPr="000900B3">
        <w:rPr>
          <w:rFonts w:cs="Arial"/>
          <w:szCs w:val="22"/>
        </w:rPr>
        <w:t xml:space="preserve"> in spring 2018</w:t>
      </w:r>
      <w:r w:rsidR="008E31B1">
        <w:rPr>
          <w:rFonts w:cs="Arial"/>
          <w:szCs w:val="22"/>
        </w:rPr>
        <w:t xml:space="preserve"> and the second administration occurred in spring </w:t>
      </w:r>
      <w:r w:rsidR="003067A9">
        <w:rPr>
          <w:rFonts w:cs="Arial"/>
          <w:szCs w:val="22"/>
        </w:rPr>
        <w:t>2019</w:t>
      </w:r>
      <w:r w:rsidR="003067A9" w:rsidRPr="000900B3">
        <w:rPr>
          <w:rFonts w:cs="Arial"/>
          <w:szCs w:val="22"/>
        </w:rPr>
        <w:t>.</w:t>
      </w:r>
      <w:r w:rsidR="004D6795">
        <w:rPr>
          <w:rFonts w:cs="Arial"/>
          <w:szCs w:val="22"/>
        </w:rPr>
        <w:t xml:space="preserve"> </w:t>
      </w:r>
    </w:p>
    <w:p w14:paraId="030112DB" w14:textId="29BD6284" w:rsidR="004D6795" w:rsidRPr="00A05C79" w:rsidRDefault="004233BC" w:rsidP="004D6795">
      <w:pPr>
        <w:spacing w:after="120"/>
        <w:ind w:left="1440"/>
        <w:rPr>
          <w:rFonts w:cs="Arial"/>
          <w:szCs w:val="22"/>
          <w:highlight w:val="yellow"/>
        </w:rPr>
      </w:pPr>
      <w:r w:rsidRPr="00A05C79">
        <w:rPr>
          <w:highlight w:val="yellow"/>
        </w:rPr>
        <w:t>&lt;Start Add&gt;</w:t>
      </w:r>
      <w:r w:rsidR="00036862" w:rsidRPr="00A05C79">
        <w:rPr>
          <w:rFonts w:cs="Arial"/>
          <w:szCs w:val="22"/>
          <w:highlight w:val="yellow"/>
        </w:rPr>
        <w:t>The 2021–22 was the first administration of the</w:t>
      </w:r>
      <w:r w:rsidR="005C1423" w:rsidRPr="00A05C79">
        <w:rPr>
          <w:rFonts w:cs="Arial"/>
          <w:szCs w:val="22"/>
          <w:highlight w:val="yellow"/>
        </w:rPr>
        <w:t xml:space="preserve"> </w:t>
      </w:r>
      <w:r w:rsidR="004D6795" w:rsidRPr="00A05C79">
        <w:rPr>
          <w:rFonts w:cs="Arial"/>
          <w:szCs w:val="22"/>
          <w:highlight w:val="yellow"/>
        </w:rPr>
        <w:t xml:space="preserve">Summative Alternate ELPAC </w:t>
      </w:r>
      <w:r w:rsidR="006D4EC7" w:rsidRPr="00A05C79">
        <w:rPr>
          <w:rFonts w:cs="Arial"/>
          <w:szCs w:val="22"/>
          <w:highlight w:val="yellow"/>
        </w:rPr>
        <w:t>which</w:t>
      </w:r>
      <w:r w:rsidR="005C1423" w:rsidRPr="00A05C79">
        <w:rPr>
          <w:rFonts w:cs="Arial"/>
          <w:szCs w:val="22"/>
          <w:highlight w:val="yellow"/>
        </w:rPr>
        <w:t xml:space="preserve"> is designed to </w:t>
      </w:r>
      <w:r w:rsidR="004D6795" w:rsidRPr="00A05C79">
        <w:rPr>
          <w:rFonts w:cs="Arial"/>
          <w:szCs w:val="22"/>
          <w:highlight w:val="yellow"/>
        </w:rPr>
        <w:t>provide information on student annual progress toward ELP and support decisions for students to be RFEP. It is aligned with 2012 California English Language Development Standards via the English Language Development Connectors (https://www.cde.ca.gov/ta/tg/ep/documents/eldconnectorsaltelpac.docx) which are reduced in depth, breadth, and complexity for this population.</w:t>
      </w:r>
    </w:p>
    <w:p w14:paraId="5B3D104F" w14:textId="543CBDDF" w:rsidR="004D6795" w:rsidRPr="004D6795" w:rsidRDefault="004D6795" w:rsidP="004D6795">
      <w:pPr>
        <w:spacing w:after="120"/>
        <w:ind w:left="1440"/>
        <w:rPr>
          <w:rFonts w:cs="Arial"/>
          <w:szCs w:val="22"/>
        </w:rPr>
      </w:pPr>
      <w:r w:rsidRPr="00A05C79">
        <w:rPr>
          <w:rFonts w:cs="Arial"/>
          <w:szCs w:val="22"/>
          <w:highlight w:val="yellow"/>
        </w:rPr>
        <w:t>The Alternate ELPAC (both Initial and Summative) replaces all locally determined alternate assessments and provides a consistent, standardized measurement of ELP across the state for students with the most significant cognitive disabilities.</w:t>
      </w:r>
      <w:r w:rsidR="004233BC" w:rsidRPr="00A05C79">
        <w:rPr>
          <w:highlight w:val="yellow"/>
        </w:rPr>
        <w:t xml:space="preserve"> &lt;End Add&gt;</w:t>
      </w:r>
    </w:p>
    <w:p w14:paraId="2D9F4323" w14:textId="11D90CA2" w:rsidR="00AD5897" w:rsidRPr="000900B3" w:rsidRDefault="009E69B2" w:rsidP="002D172F">
      <w:pPr>
        <w:spacing w:after="120"/>
        <w:ind w:left="1440"/>
        <w:rPr>
          <w:rFonts w:eastAsia="Calibri" w:cs="Arial"/>
          <w:szCs w:val="22"/>
        </w:rPr>
      </w:pPr>
      <w:r>
        <w:rPr>
          <w:rFonts w:eastAsia="Calibri" w:cs="Arial"/>
          <w:szCs w:val="22"/>
        </w:rPr>
        <w:t>In November 2019, t</w:t>
      </w:r>
      <w:r w:rsidR="00AD5897">
        <w:rPr>
          <w:rFonts w:eastAsia="Calibri" w:cs="Arial"/>
          <w:szCs w:val="22"/>
        </w:rPr>
        <w:t xml:space="preserve">he SBE </w:t>
      </w:r>
      <w:r>
        <w:rPr>
          <w:rFonts w:eastAsia="Calibri" w:cs="Arial"/>
          <w:szCs w:val="22"/>
        </w:rPr>
        <w:t xml:space="preserve">adopted </w:t>
      </w:r>
      <w:r w:rsidR="00AD5897">
        <w:rPr>
          <w:rFonts w:eastAsia="Calibri" w:cs="Arial"/>
          <w:szCs w:val="22"/>
        </w:rPr>
        <w:t xml:space="preserve">cut scores for Status based on the first two years of results, so performance for LEAs and schools on Status </w:t>
      </w:r>
      <w:r w:rsidR="008E31B1">
        <w:rPr>
          <w:rFonts w:eastAsia="Calibri" w:cs="Arial"/>
          <w:szCs w:val="22"/>
        </w:rPr>
        <w:t>were</w:t>
      </w:r>
      <w:r w:rsidR="00AD5897">
        <w:rPr>
          <w:rFonts w:eastAsia="Calibri" w:cs="Arial"/>
          <w:szCs w:val="22"/>
        </w:rPr>
        <w:t xml:space="preserve"> reported in the 2019 California School Dashboard. As discussed in Section vi.d and f below, California updated the timeline for identifying schools for comprehensive support and additional targeted support to reflect an additional cohort of schools that</w:t>
      </w:r>
      <w:r w:rsidR="00E973AA">
        <w:rPr>
          <w:rFonts w:eastAsia="Calibri" w:cs="Arial"/>
          <w:szCs w:val="22"/>
        </w:rPr>
        <w:t xml:space="preserve"> </w:t>
      </w:r>
      <w:r w:rsidR="00C30D82">
        <w:rPr>
          <w:rFonts w:eastAsia="Calibri" w:cs="Arial"/>
          <w:szCs w:val="22"/>
        </w:rPr>
        <w:t xml:space="preserve">were </w:t>
      </w:r>
      <w:r w:rsidR="00AD5897">
        <w:rPr>
          <w:rFonts w:eastAsia="Calibri" w:cs="Arial"/>
          <w:szCs w:val="22"/>
        </w:rPr>
        <w:t xml:space="preserve">identified for this support based on the 2019 Dashboard. </w:t>
      </w:r>
      <w:r w:rsidR="003067A9">
        <w:rPr>
          <w:rFonts w:eastAsia="Calibri" w:cs="Arial"/>
          <w:szCs w:val="22"/>
        </w:rPr>
        <w:t>This ensured</w:t>
      </w:r>
      <w:r w:rsidR="00AD5897">
        <w:rPr>
          <w:rFonts w:eastAsia="Calibri" w:cs="Arial"/>
          <w:szCs w:val="22"/>
        </w:rPr>
        <w:t xml:space="preserve"> that California use</w:t>
      </w:r>
      <w:r w:rsidR="00C30D82">
        <w:rPr>
          <w:rFonts w:eastAsia="Calibri" w:cs="Arial"/>
          <w:szCs w:val="22"/>
        </w:rPr>
        <w:t>d</w:t>
      </w:r>
      <w:r w:rsidR="00AD5897">
        <w:rPr>
          <w:rFonts w:eastAsia="Calibri" w:cs="Arial"/>
          <w:szCs w:val="22"/>
        </w:rPr>
        <w:t xml:space="preserve"> the ELPI in assistance and support determinations for LEAs and schools at the earliest point practicable after transit</w:t>
      </w:r>
      <w:r w:rsidR="002D172F">
        <w:rPr>
          <w:rFonts w:eastAsia="Calibri" w:cs="Arial"/>
          <w:szCs w:val="22"/>
        </w:rPr>
        <w:t>ioning to the new assessment.</w:t>
      </w:r>
    </w:p>
    <w:p w14:paraId="020140B2" w14:textId="3DDB905F" w:rsidR="00155892" w:rsidRPr="000900B3" w:rsidRDefault="00C30D82" w:rsidP="002D172F">
      <w:pPr>
        <w:spacing w:after="120"/>
        <w:ind w:left="1440"/>
        <w:rPr>
          <w:rFonts w:cs="Arial"/>
          <w:szCs w:val="22"/>
        </w:rPr>
      </w:pPr>
      <w:r w:rsidRPr="00CC6214">
        <w:rPr>
          <w:rFonts w:eastAsia="Calibri" w:cs="Arial"/>
          <w:szCs w:val="22"/>
        </w:rPr>
        <w:t xml:space="preserve">The ELPI baseline data for Status is based on progress between 2018 and 2019. </w:t>
      </w:r>
      <w:r w:rsidR="00155892" w:rsidRPr="00CC6214">
        <w:rPr>
          <w:rFonts w:eastAsia="Calibri" w:cs="Arial"/>
          <w:szCs w:val="22"/>
        </w:rPr>
        <w:t xml:space="preserve">The goal for all schools is to reach the “High” Status, as shown in the </w:t>
      </w:r>
      <w:r w:rsidR="0099252E" w:rsidRPr="00CC6214">
        <w:rPr>
          <w:rFonts w:eastAsia="Calibri" w:cs="Arial"/>
          <w:szCs w:val="22"/>
        </w:rPr>
        <w:t>table</w:t>
      </w:r>
      <w:r w:rsidR="00155892" w:rsidRPr="00CC6214">
        <w:rPr>
          <w:rFonts w:eastAsia="Calibri" w:cs="Arial"/>
          <w:szCs w:val="22"/>
        </w:rPr>
        <w:t xml:space="preserve"> below. </w:t>
      </w:r>
      <w:r w:rsidR="00155892" w:rsidRPr="00CC6214">
        <w:rPr>
          <w:rFonts w:cs="Arial"/>
        </w:rPr>
        <w:t>T</w:t>
      </w:r>
      <w:r w:rsidR="00155892" w:rsidRPr="00CC6214">
        <w:rPr>
          <w:rFonts w:eastAsia="Calibri" w:cs="Arial"/>
        </w:rPr>
        <w:t xml:space="preserve">his means that the goal is for at least </w:t>
      </w:r>
      <w:r w:rsidR="0099252E" w:rsidRPr="00CC6214">
        <w:rPr>
          <w:rFonts w:eastAsia="Calibri" w:cs="Arial"/>
        </w:rPr>
        <w:t xml:space="preserve">55 </w:t>
      </w:r>
      <w:r w:rsidR="00155892" w:rsidRPr="00CC6214">
        <w:rPr>
          <w:rFonts w:eastAsia="Calibri" w:cs="Arial"/>
        </w:rPr>
        <w:t>percent of students to gain one performance level on the language proficiency assessment annually</w:t>
      </w:r>
      <w:r w:rsidR="0098236B" w:rsidRPr="00CC6214">
        <w:rPr>
          <w:rFonts w:eastAsia="Calibri" w:cs="Arial"/>
        </w:rPr>
        <w:t xml:space="preserve">. </w:t>
      </w:r>
      <w:r w:rsidR="00155892" w:rsidRPr="00CC6214">
        <w:rPr>
          <w:rFonts w:cs="Arial"/>
          <w:szCs w:val="22"/>
        </w:rPr>
        <w:t xml:space="preserve">Only </w:t>
      </w:r>
      <w:r w:rsidR="0099252E" w:rsidRPr="00CC6214">
        <w:rPr>
          <w:rFonts w:cs="Arial"/>
          <w:szCs w:val="22"/>
        </w:rPr>
        <w:t>25</w:t>
      </w:r>
      <w:r w:rsidR="00155892" w:rsidRPr="00CC6214">
        <w:rPr>
          <w:rFonts w:cs="Arial"/>
          <w:szCs w:val="22"/>
        </w:rPr>
        <w:t xml:space="preserve"> percent of schools currently meet or exceed this goal, making it ambitious for the state </w:t>
      </w:r>
      <w:r w:rsidR="00E973AA" w:rsidRPr="00CC6214">
        <w:rPr>
          <w:rFonts w:cs="Arial"/>
          <w:szCs w:val="22"/>
        </w:rPr>
        <w:t xml:space="preserve">to </w:t>
      </w:r>
      <w:r w:rsidR="00155892" w:rsidRPr="00CC6214">
        <w:rPr>
          <w:rFonts w:cs="Arial"/>
          <w:szCs w:val="22"/>
        </w:rPr>
        <w:t>meet.</w:t>
      </w:r>
    </w:p>
    <w:p w14:paraId="296CFFF0" w14:textId="68C0EFF8" w:rsidR="0021386C" w:rsidRPr="00A05C79" w:rsidRDefault="00155892" w:rsidP="004A081C">
      <w:pPr>
        <w:spacing w:after="240"/>
        <w:ind w:left="1440"/>
        <w:rPr>
          <w:highlight w:val="yellow"/>
        </w:rPr>
      </w:pPr>
      <w:r w:rsidRPr="000900B3">
        <w:rPr>
          <w:rFonts w:cs="Arial"/>
          <w:szCs w:val="22"/>
        </w:rPr>
        <w:t xml:space="preserve">The SBE has established a seven-year timeline for reaching the goal. The SBE expects to revise the performance levels for state indicators every seven years and has established an annual review process to assess progress on all indicators statewide. </w:t>
      </w:r>
      <w:r w:rsidR="003D10CF" w:rsidRPr="00A05C79">
        <w:rPr>
          <w:highlight w:val="yellow"/>
        </w:rPr>
        <w:t>&lt;Start Add&gt;</w:t>
      </w:r>
      <w:r w:rsidR="004A081C" w:rsidRPr="00A05C79">
        <w:rPr>
          <w:highlight w:val="yellow"/>
        </w:rPr>
        <w:t>Additionally, as approved by the U.S. Department of Education on August 12, 2022, through the 2021</w:t>
      </w:r>
      <w:r w:rsidR="004A081C" w:rsidRPr="00A05C79">
        <w:rPr>
          <w:rFonts w:cs="Arial"/>
          <w:highlight w:val="yellow"/>
        </w:rPr>
        <w:t>–</w:t>
      </w:r>
      <w:r w:rsidR="004A081C" w:rsidRPr="00A05C79">
        <w:rPr>
          <w:highlight w:val="yellow"/>
        </w:rPr>
        <w:t>22 Addendum Template for the Consolidated State Plan due to COVID-19, California shifted the timeline to measure long-term goals and measurement of interim progress forward by two years</w:t>
      </w:r>
      <w:r w:rsidR="0021386C" w:rsidRPr="00A05C79">
        <w:rPr>
          <w:highlight w:val="yellow"/>
        </w:rPr>
        <w:t xml:space="preserve"> as follows: </w:t>
      </w:r>
    </w:p>
    <w:tbl>
      <w:tblPr>
        <w:tblW w:w="369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1845"/>
        <w:gridCol w:w="1845"/>
      </w:tblGrid>
      <w:tr w:rsidR="0021386C" w:rsidRPr="00A05C79" w14:paraId="0D9C054C"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1B57BF2" w14:textId="77777777" w:rsidR="0021386C" w:rsidRPr="00A05C79" w:rsidRDefault="0021386C">
            <w:pPr>
              <w:jc w:val="center"/>
              <w:rPr>
                <w:rFonts w:ascii="Aptos" w:hAnsi="Aptos"/>
                <w:color w:val="000000"/>
                <w:highlight w:val="yellow"/>
              </w:rPr>
            </w:pPr>
            <w:r w:rsidRPr="00A05C79">
              <w:rPr>
                <w:rFonts w:cs="Arial"/>
                <w:color w:val="000000"/>
                <w:highlight w:val="yellow"/>
                <w:bdr w:val="none" w:sz="0" w:space="0" w:color="auto" w:frame="1"/>
              </w:rPr>
              <w:t>Number</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1A60C616" w14:textId="77777777" w:rsidR="0021386C" w:rsidRPr="00A05C79" w:rsidRDefault="0021386C">
            <w:pPr>
              <w:jc w:val="center"/>
              <w:rPr>
                <w:rFonts w:ascii="Aptos" w:hAnsi="Aptos"/>
                <w:color w:val="000000"/>
                <w:highlight w:val="yellow"/>
              </w:rPr>
            </w:pPr>
            <w:r w:rsidRPr="00A05C79">
              <w:rPr>
                <w:rFonts w:cs="Arial"/>
                <w:color w:val="000000"/>
                <w:highlight w:val="yellow"/>
                <w:bdr w:val="none" w:sz="0" w:space="0" w:color="auto" w:frame="1"/>
              </w:rPr>
              <w:t>Year</w:t>
            </w:r>
          </w:p>
        </w:tc>
      </w:tr>
      <w:tr w:rsidR="0021386C" w:rsidRPr="00A05C79" w14:paraId="5E723F6C"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583FD24" w14:textId="77777777" w:rsidR="0021386C" w:rsidRPr="00A05C79" w:rsidRDefault="0021386C">
            <w:pPr>
              <w:jc w:val="center"/>
              <w:rPr>
                <w:rFonts w:ascii="Aptos" w:hAnsi="Aptos"/>
                <w:color w:val="000000"/>
                <w:highlight w:val="yellow"/>
              </w:rPr>
            </w:pPr>
            <w:r w:rsidRPr="00A05C79">
              <w:rPr>
                <w:rFonts w:cs="Arial"/>
                <w:color w:val="000000"/>
                <w:highlight w:val="yellow"/>
                <w:bdr w:val="none" w:sz="0" w:space="0" w:color="auto" w:frame="1"/>
              </w:rPr>
              <w:lastRenderedPageBreak/>
              <w:t>1</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23932153" w14:textId="3AE3C5E5" w:rsidR="0021386C" w:rsidRPr="00A05C79" w:rsidRDefault="0021386C">
            <w:pPr>
              <w:jc w:val="center"/>
              <w:rPr>
                <w:rFonts w:ascii="Aptos" w:hAnsi="Aptos"/>
                <w:color w:val="000000"/>
                <w:highlight w:val="yellow"/>
              </w:rPr>
            </w:pPr>
            <w:r w:rsidRPr="00A05C79">
              <w:rPr>
                <w:rFonts w:cs="Arial"/>
                <w:color w:val="000000"/>
                <w:highlight w:val="yellow"/>
                <w:bdr w:val="none" w:sz="0" w:space="0" w:color="auto" w:frame="1"/>
              </w:rPr>
              <w:t>201</w:t>
            </w:r>
            <w:r w:rsidR="007F63C8" w:rsidRPr="00A05C79">
              <w:rPr>
                <w:rFonts w:cs="Arial"/>
                <w:color w:val="000000"/>
                <w:highlight w:val="yellow"/>
                <w:bdr w:val="none" w:sz="0" w:space="0" w:color="auto" w:frame="1"/>
              </w:rPr>
              <w:t>9</w:t>
            </w:r>
          </w:p>
        </w:tc>
      </w:tr>
      <w:tr w:rsidR="0021386C" w:rsidRPr="00A05C79" w14:paraId="141D6A16"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FF7FD01" w14:textId="77777777"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47B20959" w14:textId="033104E1"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20</w:t>
            </w:r>
            <w:r w:rsidR="007F63C8" w:rsidRPr="00A05C79">
              <w:rPr>
                <w:rFonts w:cs="Arial"/>
                <w:b/>
                <w:bCs/>
                <w:color w:val="000000"/>
                <w:highlight w:val="yellow"/>
                <w:bdr w:val="none" w:sz="0" w:space="0" w:color="auto" w:frame="1"/>
              </w:rPr>
              <w:t>22</w:t>
            </w:r>
          </w:p>
        </w:tc>
      </w:tr>
      <w:tr w:rsidR="0021386C" w:rsidRPr="00A05C79" w14:paraId="79708772"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477B7DCC" w14:textId="77777777"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3</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795D09A" w14:textId="44D3D13F"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20</w:t>
            </w:r>
            <w:r w:rsidR="007F63C8" w:rsidRPr="00A05C79">
              <w:rPr>
                <w:rFonts w:cs="Arial"/>
                <w:b/>
                <w:bCs/>
                <w:color w:val="000000"/>
                <w:highlight w:val="yellow"/>
                <w:bdr w:val="none" w:sz="0" w:space="0" w:color="auto" w:frame="1"/>
              </w:rPr>
              <w:t>23</w:t>
            </w:r>
          </w:p>
        </w:tc>
      </w:tr>
      <w:tr w:rsidR="0021386C" w:rsidRPr="00A05C79" w14:paraId="59C702A1"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6D092902" w14:textId="77777777"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4</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137710AA" w14:textId="4B23A01F"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202</w:t>
            </w:r>
            <w:r w:rsidR="007F63C8" w:rsidRPr="00A05C79">
              <w:rPr>
                <w:rFonts w:cs="Arial"/>
                <w:b/>
                <w:bCs/>
                <w:color w:val="000000"/>
                <w:highlight w:val="yellow"/>
                <w:bdr w:val="none" w:sz="0" w:space="0" w:color="auto" w:frame="1"/>
              </w:rPr>
              <w:t>4</w:t>
            </w:r>
          </w:p>
        </w:tc>
      </w:tr>
      <w:tr w:rsidR="0021386C" w:rsidRPr="00A05C79" w14:paraId="02D19C60"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42BCAF28" w14:textId="77777777"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5</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B98751C" w14:textId="51385702"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202</w:t>
            </w:r>
            <w:r w:rsidR="007F63C8" w:rsidRPr="00A05C79">
              <w:rPr>
                <w:rFonts w:cs="Arial"/>
                <w:b/>
                <w:bCs/>
                <w:color w:val="000000"/>
                <w:highlight w:val="yellow"/>
                <w:bdr w:val="none" w:sz="0" w:space="0" w:color="auto" w:frame="1"/>
              </w:rPr>
              <w:t>5</w:t>
            </w:r>
          </w:p>
        </w:tc>
      </w:tr>
      <w:tr w:rsidR="0021386C" w:rsidRPr="00A05C79" w14:paraId="1C04A53B"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E68C340" w14:textId="77777777"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6</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541746D1" w14:textId="4D555D66"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202</w:t>
            </w:r>
            <w:r w:rsidR="007F63C8" w:rsidRPr="00A05C79">
              <w:rPr>
                <w:rFonts w:cs="Arial"/>
                <w:b/>
                <w:bCs/>
                <w:color w:val="000000"/>
                <w:highlight w:val="yellow"/>
                <w:bdr w:val="none" w:sz="0" w:space="0" w:color="auto" w:frame="1"/>
              </w:rPr>
              <w:t>6</w:t>
            </w:r>
          </w:p>
        </w:tc>
      </w:tr>
      <w:tr w:rsidR="0021386C" w:rsidRPr="00A05C79" w14:paraId="5F8D4B9A" w14:textId="77777777" w:rsidTr="003D10CF">
        <w:trPr>
          <w:trHeight w:val="340"/>
          <w:jc w:val="center"/>
        </w:trPr>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79439216" w14:textId="77777777"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7</w:t>
            </w:r>
          </w:p>
        </w:tc>
        <w:tc>
          <w:tcPr>
            <w:tcW w:w="1845" w:type="dxa"/>
            <w:tcBorders>
              <w:top w:val="single" w:sz="6" w:space="0" w:color="ABABAB"/>
              <w:left w:val="single" w:sz="6" w:space="0" w:color="ABABAB"/>
              <w:bottom w:val="single" w:sz="6" w:space="0" w:color="ABABAB"/>
              <w:right w:val="single" w:sz="6" w:space="0" w:color="ABABAB"/>
            </w:tcBorders>
            <w:shd w:val="clear" w:color="auto" w:fill="FFFFFF"/>
            <w:hideMark/>
          </w:tcPr>
          <w:p w14:paraId="3048450A" w14:textId="1AD5203F" w:rsidR="0021386C" w:rsidRPr="00A05C79" w:rsidRDefault="0021386C">
            <w:pPr>
              <w:jc w:val="center"/>
              <w:rPr>
                <w:rFonts w:ascii="Aptos" w:hAnsi="Aptos"/>
                <w:b/>
                <w:bCs/>
                <w:color w:val="000000"/>
                <w:highlight w:val="yellow"/>
              </w:rPr>
            </w:pPr>
            <w:r w:rsidRPr="00A05C79">
              <w:rPr>
                <w:rFonts w:cs="Arial"/>
                <w:b/>
                <w:bCs/>
                <w:color w:val="000000"/>
                <w:highlight w:val="yellow"/>
                <w:bdr w:val="none" w:sz="0" w:space="0" w:color="auto" w:frame="1"/>
              </w:rPr>
              <w:t>202</w:t>
            </w:r>
            <w:r w:rsidR="007F63C8" w:rsidRPr="00A05C79">
              <w:rPr>
                <w:rFonts w:cs="Arial"/>
                <w:b/>
                <w:bCs/>
                <w:color w:val="000000"/>
                <w:highlight w:val="yellow"/>
                <w:bdr w:val="none" w:sz="0" w:space="0" w:color="auto" w:frame="1"/>
              </w:rPr>
              <w:t>7</w:t>
            </w:r>
          </w:p>
        </w:tc>
      </w:tr>
    </w:tbl>
    <w:p w14:paraId="625A141A" w14:textId="77777777" w:rsidR="003D10CF" w:rsidRDefault="003D10CF" w:rsidP="002D172F">
      <w:pPr>
        <w:spacing w:after="7320"/>
        <w:ind w:left="1440" w:right="274"/>
      </w:pPr>
      <w:r w:rsidRPr="00A05C79">
        <w:rPr>
          <w:highlight w:val="yellow"/>
        </w:rPr>
        <w:t>&lt;End Add&gt;</w:t>
      </w:r>
    </w:p>
    <w:p w14:paraId="0FA1D958" w14:textId="17B9E2FA" w:rsidR="00155892" w:rsidRPr="000900B3" w:rsidRDefault="0099252E" w:rsidP="002D172F">
      <w:pPr>
        <w:spacing w:after="7320"/>
        <w:ind w:left="1440" w:right="274"/>
        <w:rPr>
          <w:rFonts w:eastAsia="Calibri" w:cs="Arial"/>
        </w:rPr>
      </w:pPr>
      <w:r w:rsidRPr="45736CD0">
        <w:rPr>
          <w:rFonts w:eastAsia="Calibri" w:cs="Arial"/>
        </w:rPr>
        <w:t>In 202</w:t>
      </w:r>
      <w:r w:rsidR="003D10CF" w:rsidRPr="00E2707E">
        <w:rPr>
          <w:highlight w:val="yellow"/>
        </w:rPr>
        <w:t>&lt;Start Add&gt;</w:t>
      </w:r>
      <w:r w:rsidR="00A53616" w:rsidRPr="00E2707E">
        <w:rPr>
          <w:rFonts w:eastAsia="Calibri" w:cs="Arial"/>
          <w:highlight w:val="yellow"/>
        </w:rPr>
        <w:t>3</w:t>
      </w:r>
      <w:r w:rsidR="003D10CF" w:rsidRPr="00E2707E">
        <w:rPr>
          <w:highlight w:val="yellow"/>
        </w:rPr>
        <w:t>&lt;End Add&gt;&lt;Start Delete&gt;</w:t>
      </w:r>
      <w:r w:rsidRPr="00E2707E">
        <w:rPr>
          <w:rFonts w:eastAsia="Calibri" w:cs="Arial"/>
          <w:highlight w:val="yellow"/>
        </w:rPr>
        <w:t xml:space="preserve">0, when </w:t>
      </w:r>
      <w:r w:rsidR="003D10CF" w:rsidRPr="00E2707E">
        <w:rPr>
          <w:highlight w:val="yellow"/>
        </w:rPr>
        <w:t>&lt;End Delete&gt;</w:t>
      </w:r>
      <w:r w:rsidRPr="45736CD0">
        <w:rPr>
          <w:rFonts w:eastAsia="Calibri" w:cs="Arial"/>
        </w:rPr>
        <w:t xml:space="preserve">a third year of ELPAC data is available, </w:t>
      </w:r>
      <w:r w:rsidR="0001590F" w:rsidRPr="00E2707E">
        <w:rPr>
          <w:highlight w:val="yellow"/>
        </w:rPr>
        <w:t>&lt;Start Add&gt;</w:t>
      </w:r>
      <w:r w:rsidR="00A53616" w:rsidRPr="00E2707E">
        <w:rPr>
          <w:rFonts w:eastAsia="Calibri" w:cs="Arial"/>
          <w:highlight w:val="yellow"/>
        </w:rPr>
        <w:t xml:space="preserve">and </w:t>
      </w:r>
      <w:r w:rsidR="0001590F" w:rsidRPr="00E2707E">
        <w:rPr>
          <w:highlight w:val="yellow"/>
        </w:rPr>
        <w:t>&lt;End Add&gt;</w:t>
      </w:r>
      <w:r w:rsidRPr="00E2707E">
        <w:rPr>
          <w:rFonts w:eastAsia="Calibri" w:cs="Arial"/>
          <w:highlight w:val="yellow"/>
        </w:rPr>
        <w:t>t</w:t>
      </w:r>
      <w:r w:rsidR="00155892" w:rsidRPr="00E2707E">
        <w:rPr>
          <w:rFonts w:eastAsia="Calibri" w:cs="Arial"/>
          <w:highlight w:val="yellow"/>
        </w:rPr>
        <w:t xml:space="preserve">he </w:t>
      </w:r>
      <w:r w:rsidR="00797DE2" w:rsidRPr="00E2707E">
        <w:rPr>
          <w:highlight w:val="yellow"/>
        </w:rPr>
        <w:t>&lt;Start Delete&gt;</w:t>
      </w:r>
      <w:r w:rsidR="00155892" w:rsidRPr="00E2707E">
        <w:rPr>
          <w:rFonts w:eastAsia="Calibri" w:cs="Arial"/>
          <w:highlight w:val="yellow"/>
        </w:rPr>
        <w:t xml:space="preserve">CDE </w:t>
      </w:r>
      <w:r w:rsidRPr="00E2707E">
        <w:rPr>
          <w:rFonts w:eastAsia="Calibri" w:cs="Arial"/>
          <w:highlight w:val="yellow"/>
        </w:rPr>
        <w:t>will</w:t>
      </w:r>
      <w:r w:rsidR="00155892" w:rsidRPr="00E2707E">
        <w:rPr>
          <w:rFonts w:eastAsia="Calibri" w:cs="Arial"/>
          <w:highlight w:val="yellow"/>
        </w:rPr>
        <w:t xml:space="preserve"> produce </w:t>
      </w:r>
      <w:r w:rsidR="00797DE2" w:rsidRPr="00E2707E">
        <w:rPr>
          <w:highlight w:val="yellow"/>
        </w:rPr>
        <w:t>&lt;End Delete&gt;</w:t>
      </w:r>
      <w:r w:rsidR="004605D2" w:rsidRPr="00E2707E">
        <w:rPr>
          <w:highlight w:val="yellow"/>
        </w:rPr>
        <w:t>&lt;Start Add&gt;</w:t>
      </w:r>
      <w:r w:rsidR="00797DE2" w:rsidRPr="00E2707E">
        <w:rPr>
          <w:highlight w:val="yellow"/>
        </w:rPr>
        <w:t>SBE</w:t>
      </w:r>
      <w:r w:rsidR="00797DE2" w:rsidRPr="00E2707E">
        <w:rPr>
          <w:rFonts w:eastAsia="Calibri"/>
          <w:highlight w:val="yellow"/>
        </w:rPr>
        <w:t xml:space="preserve"> </w:t>
      </w:r>
      <w:r w:rsidR="00A53616" w:rsidRPr="00E2707E">
        <w:rPr>
          <w:rFonts w:eastAsia="Calibri" w:cs="Arial"/>
          <w:highlight w:val="yellow"/>
        </w:rPr>
        <w:t xml:space="preserve">adopted </w:t>
      </w:r>
      <w:r w:rsidR="00155892" w:rsidRPr="00E2707E">
        <w:rPr>
          <w:rFonts w:eastAsia="Calibri" w:cs="Arial"/>
          <w:highlight w:val="yellow"/>
        </w:rPr>
        <w:t>a</w:t>
      </w:r>
      <w:r w:rsidR="000354E3" w:rsidRPr="00E2707E">
        <w:rPr>
          <w:rFonts w:eastAsia="Calibri" w:cs="Arial"/>
          <w:highlight w:val="yellow"/>
        </w:rPr>
        <w:t>n updated metho</w:t>
      </w:r>
      <w:r w:rsidR="000354E3" w:rsidRPr="00663078">
        <w:rPr>
          <w:rFonts w:eastAsia="Calibri" w:cs="Arial"/>
          <w:highlight w:val="yellow"/>
        </w:rPr>
        <w:t>dology for the indicator</w:t>
      </w:r>
      <w:r w:rsidR="004605D2" w:rsidRPr="00663078">
        <w:rPr>
          <w:highlight w:val="yellow"/>
        </w:rPr>
        <w:t>&lt;End Add&gt;</w:t>
      </w:r>
      <w:r w:rsidR="00816C73" w:rsidRPr="00663078">
        <w:rPr>
          <w:highlight w:val="yellow"/>
        </w:rPr>
        <w:t>&lt;Start Delete&gt;</w:t>
      </w:r>
      <w:r w:rsidR="00155892" w:rsidRPr="00663078">
        <w:rPr>
          <w:rFonts w:eastAsia="Calibri" w:cs="Arial"/>
          <w:highlight w:val="yellow"/>
        </w:rPr>
        <w:t xml:space="preserve"> report </w:t>
      </w:r>
      <w:r w:rsidR="00816C73" w:rsidRPr="00663078">
        <w:rPr>
          <w:rFonts w:eastAsia="Calibri" w:cs="Arial"/>
          <w:highlight w:val="yellow"/>
        </w:rPr>
        <w:t>&lt;End Delete&gt;</w:t>
      </w:r>
      <w:r w:rsidR="00816C73">
        <w:rPr>
          <w:rFonts w:eastAsia="Calibri" w:cs="Arial"/>
        </w:rPr>
        <w:t xml:space="preserve"> </w:t>
      </w:r>
      <w:r w:rsidR="00155892" w:rsidRPr="45736CD0">
        <w:rPr>
          <w:rFonts w:eastAsia="Calibri" w:cs="Arial"/>
        </w:rPr>
        <w:t xml:space="preserve">that indicates where schools and student groups are on the five-by-five colored grid, allowing schools to target improvement strategies to reach the goal. </w:t>
      </w:r>
      <w:r w:rsidRPr="45736CD0">
        <w:rPr>
          <w:rFonts w:eastAsia="Calibri" w:cs="Arial"/>
        </w:rPr>
        <w:t xml:space="preserve">This </w:t>
      </w:r>
      <w:r w:rsidR="00155892" w:rsidRPr="45736CD0">
        <w:rPr>
          <w:rFonts w:eastAsia="Calibri" w:cs="Arial"/>
        </w:rPr>
        <w:t xml:space="preserve">report </w:t>
      </w:r>
      <w:r w:rsidRPr="45736CD0">
        <w:rPr>
          <w:rFonts w:eastAsia="Calibri" w:cs="Arial"/>
        </w:rPr>
        <w:t>will be</w:t>
      </w:r>
      <w:r w:rsidR="00155892" w:rsidRPr="45736CD0">
        <w:rPr>
          <w:rFonts w:eastAsia="Calibri" w:cs="Arial"/>
        </w:rPr>
        <w:t xml:space="preserve"> available on the CDE California Model </w:t>
      </w:r>
      <w:r w:rsidR="00155892" w:rsidRPr="45736CD0">
        <w:rPr>
          <w:rFonts w:eastAsia="Calibri" w:cs="Arial"/>
        </w:rPr>
        <w:lastRenderedPageBreak/>
        <w:t xml:space="preserve">Five-by-Five Placement Reports &amp; Data Web page at </w:t>
      </w:r>
      <w:hyperlink r:id="rId41">
        <w:r w:rsidR="3684848F" w:rsidRPr="45736CD0">
          <w:rPr>
            <w:rStyle w:val="Hyperlink"/>
            <w:rFonts w:eastAsia="Calibri" w:cs="Arial"/>
          </w:rPr>
          <w:t>https://www6.cde.ca.gov/californiamodel/</w:t>
        </w:r>
      </w:hyperlink>
      <w:r w:rsidR="3684848F" w:rsidRPr="45736CD0">
        <w:rPr>
          <w:rFonts w:eastAsia="Calibri" w:cs="Arial"/>
        </w:rPr>
        <w:t>.</w:t>
      </w:r>
      <w:r w:rsidR="54EDDC8B" w:rsidRPr="45736CD0">
        <w:rPr>
          <w:rFonts w:eastAsia="Calibri" w:cs="Arial"/>
        </w:rPr>
        <w:t xml:space="preserve"> </w:t>
      </w:r>
      <w:r w:rsidR="004605D2" w:rsidRPr="00182EC4">
        <w:rPr>
          <w:highlight w:val="yellow"/>
        </w:rPr>
        <w:t>&lt;Start Add&gt;</w:t>
      </w:r>
      <w:r w:rsidR="54EDDC8B" w:rsidRPr="00182EC4">
        <w:rPr>
          <w:rFonts w:eastAsia="Calibri" w:cs="Arial"/>
          <w:highlight w:val="yellow"/>
        </w:rPr>
        <w:t xml:space="preserve">The CDE conducted data simulations using </w:t>
      </w:r>
      <w:r w:rsidR="13991DE7" w:rsidRPr="00182EC4">
        <w:rPr>
          <w:rFonts w:eastAsia="Calibri" w:cs="Arial"/>
          <w:highlight w:val="yellow"/>
        </w:rPr>
        <w:t>results from the 2020–21</w:t>
      </w:r>
      <w:r w:rsidR="00E13019" w:rsidRPr="00182EC4">
        <w:rPr>
          <w:rFonts w:eastAsia="Calibri" w:cs="Arial"/>
          <w:highlight w:val="yellow"/>
        </w:rPr>
        <w:t>, 2021–22, and 2022–23 Summative ELPAC results.</w:t>
      </w:r>
      <w:r w:rsidR="386DF2D9" w:rsidRPr="00182EC4">
        <w:rPr>
          <w:rFonts w:eastAsia="Calibri" w:cs="Arial"/>
          <w:highlight w:val="yellow"/>
        </w:rPr>
        <w:t xml:space="preserve"> These data simulations were used to establish the Change cut </w:t>
      </w:r>
      <w:r w:rsidR="18C7A96B" w:rsidRPr="00182EC4">
        <w:rPr>
          <w:rFonts w:eastAsia="Calibri" w:cs="Arial"/>
          <w:highlight w:val="yellow"/>
        </w:rPr>
        <w:t xml:space="preserve">scores </w:t>
      </w:r>
      <w:r w:rsidR="6FB498EE" w:rsidRPr="00182EC4">
        <w:rPr>
          <w:rFonts w:eastAsia="Calibri" w:cs="Arial"/>
          <w:highlight w:val="yellow"/>
        </w:rPr>
        <w:t xml:space="preserve">for the ELPI and </w:t>
      </w:r>
      <w:r w:rsidR="306B39B8" w:rsidRPr="00182EC4">
        <w:rPr>
          <w:rFonts w:eastAsia="Calibri" w:cs="Arial"/>
          <w:highlight w:val="yellow"/>
        </w:rPr>
        <w:t xml:space="preserve">determine the </w:t>
      </w:r>
      <w:r w:rsidR="18FFF82F" w:rsidRPr="00182EC4">
        <w:rPr>
          <w:rFonts w:eastAsia="Calibri" w:cs="Arial"/>
          <w:highlight w:val="yellow"/>
        </w:rPr>
        <w:t xml:space="preserve">simulated </w:t>
      </w:r>
      <w:r w:rsidR="306B39B8" w:rsidRPr="00182EC4">
        <w:rPr>
          <w:rFonts w:eastAsia="Calibri" w:cs="Arial"/>
          <w:highlight w:val="yellow"/>
        </w:rPr>
        <w:t xml:space="preserve">overall </w:t>
      </w:r>
      <w:r w:rsidR="08DF1041" w:rsidRPr="00182EC4">
        <w:rPr>
          <w:rFonts w:eastAsia="Calibri" w:cs="Arial"/>
          <w:highlight w:val="yellow"/>
        </w:rPr>
        <w:t xml:space="preserve">performance color </w:t>
      </w:r>
      <w:r w:rsidR="4A836DFC" w:rsidRPr="00182EC4">
        <w:rPr>
          <w:rFonts w:eastAsia="Calibri" w:cs="Arial"/>
          <w:highlight w:val="yellow"/>
        </w:rPr>
        <w:t xml:space="preserve">as outlined in Table 18 below. </w:t>
      </w:r>
      <w:r w:rsidR="4D39CA4C" w:rsidRPr="00182EC4">
        <w:rPr>
          <w:rFonts w:eastAsia="Calibri" w:cs="Arial"/>
          <w:highlight w:val="yellow"/>
        </w:rPr>
        <w:t xml:space="preserve">The results in Table 18 are not the </w:t>
      </w:r>
      <w:proofErr w:type="gramStart"/>
      <w:r w:rsidR="4D39CA4C" w:rsidRPr="00182EC4">
        <w:rPr>
          <w:rFonts w:eastAsia="Calibri" w:cs="Arial"/>
          <w:highlight w:val="yellow"/>
        </w:rPr>
        <w:t>final results</w:t>
      </w:r>
      <w:proofErr w:type="gramEnd"/>
      <w:r w:rsidR="4D39CA4C" w:rsidRPr="00182EC4">
        <w:rPr>
          <w:rFonts w:eastAsia="Calibri" w:cs="Arial"/>
          <w:highlight w:val="yellow"/>
        </w:rPr>
        <w:t xml:space="preserve"> that will be reported for the </w:t>
      </w:r>
      <w:r w:rsidR="464529B9" w:rsidRPr="00182EC4">
        <w:rPr>
          <w:rFonts w:eastAsia="Calibri" w:cs="Arial"/>
          <w:highlight w:val="yellow"/>
        </w:rPr>
        <w:t xml:space="preserve">ELPI on the 2023 Dashboard. </w:t>
      </w:r>
      <w:r w:rsidR="004605D2" w:rsidRPr="00182EC4">
        <w:rPr>
          <w:highlight w:val="yellow"/>
        </w:rPr>
        <w:t>&lt;End Add&gt;</w:t>
      </w:r>
    </w:p>
    <w:p w14:paraId="6B75CB02" w14:textId="77777777" w:rsidR="008D0D8C" w:rsidRDefault="008D0D8C" w:rsidP="002D172F">
      <w:pPr>
        <w:spacing w:after="120"/>
        <w:rPr>
          <w:rFonts w:eastAsia="Calibri" w:cs="Arial"/>
          <w:b/>
        </w:rPr>
        <w:sectPr w:rsidR="008D0D8C" w:rsidSect="009632F5">
          <w:pgSz w:w="12240" w:h="15840"/>
          <w:pgMar w:top="1440" w:right="1080" w:bottom="1440" w:left="1440" w:header="720" w:footer="720" w:gutter="0"/>
          <w:cols w:space="720"/>
          <w:noEndnote/>
          <w:docGrid w:linePitch="326"/>
        </w:sectPr>
      </w:pPr>
    </w:p>
    <w:p w14:paraId="30FB64C6" w14:textId="30AA8C73" w:rsidR="0099252E" w:rsidRPr="00121CFC" w:rsidRDefault="0099252E" w:rsidP="002D172F">
      <w:pPr>
        <w:spacing w:after="120"/>
        <w:rPr>
          <w:rFonts w:eastAsia="Calibri" w:cs="Arial"/>
          <w:b/>
        </w:rPr>
      </w:pPr>
      <w:r w:rsidRPr="00121CFC">
        <w:rPr>
          <w:rFonts w:eastAsia="Calibri" w:cs="Arial"/>
          <w:b/>
        </w:rPr>
        <w:lastRenderedPageBreak/>
        <w:t xml:space="preserve">Table 18: </w:t>
      </w:r>
      <w:r w:rsidR="00EC6F7E" w:rsidRPr="008D0D8C">
        <w:rPr>
          <w:highlight w:val="yellow"/>
        </w:rPr>
        <w:t>&lt;Start Add&gt;</w:t>
      </w:r>
      <w:r w:rsidR="7E18690E" w:rsidRPr="008D0D8C">
        <w:rPr>
          <w:rFonts w:eastAsia="Calibri" w:cs="Arial"/>
          <w:b/>
          <w:bCs/>
          <w:highlight w:val="yellow"/>
        </w:rPr>
        <w:t xml:space="preserve">2023 Simulated </w:t>
      </w:r>
      <w:r w:rsidR="00EC6F7E" w:rsidRPr="008D0D8C">
        <w:rPr>
          <w:highlight w:val="yellow"/>
        </w:rPr>
        <w:t>&lt;End Add&gt;</w:t>
      </w:r>
      <w:r w:rsidRPr="00121CFC">
        <w:rPr>
          <w:rFonts w:eastAsia="Calibri" w:cs="Arial"/>
          <w:b/>
        </w:rPr>
        <w:t xml:space="preserve">English Learner Progress Status </w:t>
      </w:r>
      <w:r w:rsidR="00EC6F7E" w:rsidRPr="008D0D8C">
        <w:rPr>
          <w:highlight w:val="yellow"/>
        </w:rPr>
        <w:t>&lt;Start Add&gt;</w:t>
      </w:r>
      <w:r w:rsidR="00AC0A53" w:rsidRPr="008D0D8C">
        <w:rPr>
          <w:rFonts w:eastAsia="Calibri" w:cs="Arial"/>
          <w:b/>
          <w:highlight w:val="yellow"/>
        </w:rPr>
        <w:t>and Change</w:t>
      </w:r>
      <w:r w:rsidR="00EC6F7E" w:rsidRPr="008D0D8C">
        <w:rPr>
          <w:highlight w:val="yellow"/>
        </w:rPr>
        <w:t>&lt;End Add&gt;</w:t>
      </w:r>
      <w:r w:rsidR="00AC0A53">
        <w:rPr>
          <w:rFonts w:eastAsia="Calibri" w:cs="Arial"/>
          <w:b/>
        </w:rPr>
        <w:t xml:space="preserve"> </w:t>
      </w:r>
      <w:r w:rsidRPr="00121CFC">
        <w:rPr>
          <w:rFonts w:eastAsia="Calibri" w:cs="Arial"/>
          <w:b/>
        </w:rPr>
        <w:t>Levels</w:t>
      </w:r>
      <w:r w:rsidR="00EC6F7E">
        <w:rPr>
          <w:rFonts w:eastAsia="Calibri" w:cs="Arial"/>
          <w:b/>
        </w:rPr>
        <w:t xml:space="preserve"> </w:t>
      </w:r>
      <w:r w:rsidR="00EC6F7E" w:rsidRPr="0024215C">
        <w:rPr>
          <w:highlight w:val="yellow"/>
        </w:rPr>
        <w:t>&lt;Start Add&gt;</w:t>
      </w:r>
      <w:r w:rsidR="00C218F9" w:rsidRPr="0024215C">
        <w:rPr>
          <w:highlight w:val="yellow"/>
        </w:rPr>
        <w:t>With School Performance</w:t>
      </w:r>
    </w:p>
    <w:tbl>
      <w:tblPr>
        <w:tblW w:w="0" w:type="auto"/>
        <w:tblLayout w:type="fixed"/>
        <w:tblLook w:val="04A0" w:firstRow="1" w:lastRow="0" w:firstColumn="1" w:lastColumn="0" w:noHBand="0" w:noVBand="1"/>
      </w:tblPr>
      <w:tblGrid>
        <w:gridCol w:w="1635"/>
        <w:gridCol w:w="1582"/>
        <w:gridCol w:w="1456"/>
        <w:gridCol w:w="1463"/>
        <w:gridCol w:w="1612"/>
        <w:gridCol w:w="1612"/>
      </w:tblGrid>
      <w:tr w:rsidR="00D925BD" w:rsidRPr="00D925BD" w14:paraId="39E00714" w14:textId="77777777">
        <w:trPr>
          <w:trHeight w:val="181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765D00DB" w14:textId="77777777" w:rsidR="00D925BD" w:rsidRPr="008D0D8C" w:rsidRDefault="00D925BD" w:rsidP="00D925BD">
            <w:pPr>
              <w:jc w:val="center"/>
              <w:rPr>
                <w:rFonts w:eastAsia="Arial" w:cs="Arial"/>
                <w:b/>
                <w:bCs/>
                <w:color w:val="354052"/>
              </w:rPr>
            </w:pPr>
            <w:r w:rsidRPr="008D0D8C">
              <w:rPr>
                <w:rFonts w:eastAsia="Arial" w:cs="Arial"/>
                <w:b/>
                <w:bCs/>
                <w:color w:val="354052"/>
              </w:rPr>
              <w:t>Performance Level</w:t>
            </w:r>
          </w:p>
        </w:tc>
        <w:tc>
          <w:tcPr>
            <w:tcW w:w="158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68F6B716" w14:textId="77777777" w:rsidR="00D925BD" w:rsidRPr="008D0D8C" w:rsidRDefault="00D925BD" w:rsidP="00D925BD">
            <w:pPr>
              <w:jc w:val="center"/>
              <w:rPr>
                <w:rFonts w:eastAsia="Arial" w:cs="Arial"/>
                <w:b/>
                <w:bCs/>
                <w:color w:val="354052"/>
              </w:rPr>
            </w:pPr>
            <w:r w:rsidRPr="008D0D8C">
              <w:rPr>
                <w:rFonts w:eastAsia="Arial" w:cs="Arial"/>
                <w:b/>
                <w:bCs/>
                <w:color w:val="354052"/>
              </w:rPr>
              <w:t>Change: Significantly Declined</w:t>
            </w:r>
          </w:p>
        </w:tc>
        <w:tc>
          <w:tcPr>
            <w:tcW w:w="1456"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5BDAA5A0" w14:textId="77777777" w:rsidR="00D925BD" w:rsidRPr="008D0D8C" w:rsidRDefault="00D925BD" w:rsidP="00D925BD">
            <w:pPr>
              <w:jc w:val="center"/>
              <w:rPr>
                <w:rFonts w:eastAsia="Arial" w:cs="Arial"/>
                <w:b/>
                <w:bCs/>
                <w:color w:val="354052"/>
              </w:rPr>
            </w:pPr>
            <w:r w:rsidRPr="008D0D8C">
              <w:rPr>
                <w:rFonts w:eastAsia="Arial" w:cs="Arial"/>
                <w:b/>
                <w:bCs/>
                <w:color w:val="354052"/>
              </w:rPr>
              <w:t>Change: Declined</w:t>
            </w:r>
          </w:p>
        </w:tc>
        <w:tc>
          <w:tcPr>
            <w:tcW w:w="1463"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6E10D4C5" w14:textId="77777777" w:rsidR="00D925BD" w:rsidRPr="008D0D8C" w:rsidRDefault="00D925BD" w:rsidP="00D925BD">
            <w:pPr>
              <w:jc w:val="center"/>
              <w:rPr>
                <w:rFonts w:eastAsia="Arial" w:cs="Arial"/>
                <w:b/>
                <w:bCs/>
                <w:color w:val="354052"/>
              </w:rPr>
            </w:pPr>
            <w:r w:rsidRPr="008D0D8C">
              <w:rPr>
                <w:rFonts w:eastAsia="Arial" w:cs="Arial"/>
                <w:b/>
                <w:bCs/>
                <w:color w:val="354052"/>
              </w:rPr>
              <w:t>Change: Maintained</w:t>
            </w:r>
          </w:p>
        </w:tc>
        <w:tc>
          <w:tcPr>
            <w:tcW w:w="161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16BF8E1E" w14:textId="77777777" w:rsidR="00D925BD" w:rsidRPr="008D0D8C" w:rsidRDefault="00D925BD" w:rsidP="00D925BD">
            <w:pPr>
              <w:jc w:val="center"/>
              <w:rPr>
                <w:rFonts w:eastAsia="Arial" w:cs="Arial"/>
                <w:b/>
                <w:bCs/>
                <w:color w:val="354052"/>
              </w:rPr>
            </w:pPr>
            <w:r w:rsidRPr="008D0D8C">
              <w:rPr>
                <w:rFonts w:eastAsia="Arial" w:cs="Arial"/>
                <w:b/>
                <w:bCs/>
                <w:color w:val="354052"/>
              </w:rPr>
              <w:t>Change: Increased</w:t>
            </w:r>
          </w:p>
        </w:tc>
        <w:tc>
          <w:tcPr>
            <w:tcW w:w="161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4DBBD4D0" w14:textId="77777777" w:rsidR="00D925BD" w:rsidRPr="008D0D8C" w:rsidRDefault="00D925BD" w:rsidP="00D925BD">
            <w:pPr>
              <w:jc w:val="center"/>
              <w:rPr>
                <w:rFonts w:eastAsia="Arial" w:cs="Arial"/>
                <w:b/>
                <w:bCs/>
                <w:color w:val="354052"/>
              </w:rPr>
            </w:pPr>
            <w:r w:rsidRPr="008D0D8C">
              <w:rPr>
                <w:rFonts w:eastAsia="Arial" w:cs="Arial"/>
                <w:b/>
                <w:bCs/>
                <w:color w:val="354052"/>
              </w:rPr>
              <w:t>Change: Significantly Increased</w:t>
            </w:r>
          </w:p>
        </w:tc>
      </w:tr>
      <w:tr w:rsidR="00D925BD" w:rsidRPr="00D925BD" w14:paraId="57D1CB3D" w14:textId="77777777">
        <w:trPr>
          <w:trHeight w:val="148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627C6A19" w14:textId="77777777" w:rsidR="00D925BD" w:rsidRPr="00D925BD" w:rsidRDefault="00D925BD" w:rsidP="00D925BD">
            <w:pPr>
              <w:jc w:val="center"/>
              <w:rPr>
                <w:rFonts w:eastAsia="Arial" w:cs="Arial"/>
                <w:b/>
                <w:bCs/>
                <w:color w:val="354052"/>
              </w:rPr>
            </w:pPr>
            <w:r w:rsidRPr="00D925BD">
              <w:rPr>
                <w:rFonts w:eastAsia="Arial" w:cs="Arial"/>
                <w:b/>
                <w:bCs/>
                <w:color w:val="354052"/>
              </w:rPr>
              <w:t>Status:</w:t>
            </w:r>
            <w:r w:rsidRPr="00D925BD">
              <w:br/>
            </w:r>
            <w:r w:rsidRPr="00D925BD">
              <w:rPr>
                <w:rFonts w:eastAsia="Arial" w:cs="Arial"/>
                <w:b/>
                <w:bCs/>
                <w:color w:val="354052"/>
              </w:rPr>
              <w:t xml:space="preserve"> Very High</w:t>
            </w:r>
          </w:p>
        </w:tc>
        <w:tc>
          <w:tcPr>
            <w:tcW w:w="158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6A5A9065" w14:textId="77777777" w:rsidR="001626CD" w:rsidRPr="008D0D8C" w:rsidRDefault="001626CD" w:rsidP="001626CD">
            <w:pPr>
              <w:jc w:val="center"/>
              <w:rPr>
                <w:rFonts w:cs="Arial"/>
              </w:rPr>
            </w:pPr>
            <w:r w:rsidRPr="008D0D8C">
              <w:rPr>
                <w:rFonts w:cs="Arial"/>
              </w:rPr>
              <w:t xml:space="preserve">13 </w:t>
            </w:r>
            <w:r w:rsidRPr="00547625">
              <w:br/>
            </w:r>
            <w:r w:rsidRPr="008D0D8C">
              <w:rPr>
                <w:rFonts w:cs="Arial"/>
              </w:rPr>
              <w:t>(0.2%)</w:t>
            </w:r>
          </w:p>
          <w:p w14:paraId="59FF2722" w14:textId="4E615F09" w:rsidR="00D925BD" w:rsidRPr="00D925BD" w:rsidRDefault="001626CD" w:rsidP="00D925BD">
            <w:pPr>
              <w:jc w:val="center"/>
              <w:rPr>
                <w:rFonts w:eastAsia="Arial" w:cs="Arial"/>
                <w:color w:val="354052"/>
              </w:rPr>
            </w:pPr>
            <w:r w:rsidRPr="008D0D8C">
              <w:rPr>
                <w:rFonts w:cs="Arial"/>
              </w:rPr>
              <w:t>Yellow</w:t>
            </w:r>
          </w:p>
        </w:tc>
        <w:tc>
          <w:tcPr>
            <w:tcW w:w="1456"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0A551AAA" w14:textId="77777777" w:rsidR="001626CD" w:rsidRPr="008D0D8C" w:rsidRDefault="001626CD" w:rsidP="001626CD">
            <w:pPr>
              <w:jc w:val="center"/>
              <w:rPr>
                <w:rFonts w:cs="Arial"/>
              </w:rPr>
            </w:pPr>
            <w:r w:rsidRPr="008D0D8C">
              <w:rPr>
                <w:rFonts w:cs="Arial"/>
              </w:rPr>
              <w:t xml:space="preserve">51 </w:t>
            </w:r>
          </w:p>
          <w:p w14:paraId="7DEC903F" w14:textId="77777777" w:rsidR="001626CD" w:rsidRPr="008D0D8C" w:rsidRDefault="001626CD" w:rsidP="001626CD">
            <w:pPr>
              <w:jc w:val="center"/>
              <w:rPr>
                <w:rFonts w:cs="Arial"/>
              </w:rPr>
            </w:pPr>
            <w:r w:rsidRPr="008D0D8C">
              <w:rPr>
                <w:rFonts w:cs="Arial"/>
              </w:rPr>
              <w:t>(0.7%)</w:t>
            </w:r>
          </w:p>
          <w:p w14:paraId="2C8D2C54" w14:textId="0887B0CB" w:rsidR="00D925BD" w:rsidRPr="00D925BD" w:rsidRDefault="001626CD" w:rsidP="00D925BD">
            <w:pPr>
              <w:jc w:val="center"/>
              <w:rPr>
                <w:rFonts w:eastAsia="Arial" w:cs="Arial"/>
                <w:color w:val="FFFFFF" w:themeColor="background1"/>
              </w:rPr>
            </w:pPr>
            <w:r w:rsidRPr="008D0D8C">
              <w:rPr>
                <w:rFonts w:cs="Arial"/>
              </w:rPr>
              <w:t>Green</w:t>
            </w:r>
          </w:p>
        </w:tc>
        <w:tc>
          <w:tcPr>
            <w:tcW w:w="1463"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230E4F09" w14:textId="77777777" w:rsidR="001626CD" w:rsidRPr="008D0D8C" w:rsidRDefault="001626CD" w:rsidP="001626CD">
            <w:pPr>
              <w:jc w:val="center"/>
              <w:rPr>
                <w:rFonts w:cs="Arial"/>
              </w:rPr>
            </w:pPr>
            <w:r w:rsidRPr="008D0D8C">
              <w:rPr>
                <w:rFonts w:cs="Arial"/>
              </w:rPr>
              <w:t xml:space="preserve">49 </w:t>
            </w:r>
          </w:p>
          <w:p w14:paraId="76FAE488" w14:textId="77777777" w:rsidR="001626CD" w:rsidRPr="008D0D8C" w:rsidRDefault="001626CD" w:rsidP="001626CD">
            <w:pPr>
              <w:jc w:val="center"/>
              <w:rPr>
                <w:rFonts w:cs="Arial"/>
              </w:rPr>
            </w:pPr>
            <w:r w:rsidRPr="008D0D8C">
              <w:rPr>
                <w:rFonts w:cs="Arial"/>
              </w:rPr>
              <w:t>(0.6%)</w:t>
            </w:r>
          </w:p>
          <w:p w14:paraId="3EEA5859" w14:textId="58960B06" w:rsidR="00D925BD" w:rsidRPr="00D925BD" w:rsidRDefault="001626CD" w:rsidP="00D925BD">
            <w:pPr>
              <w:jc w:val="center"/>
              <w:rPr>
                <w:rFonts w:eastAsia="Arial" w:cs="Arial"/>
                <w:color w:val="FFFFFF" w:themeColor="background1"/>
              </w:rPr>
            </w:pPr>
            <w:r w:rsidRPr="008D0D8C">
              <w:rPr>
                <w:rFonts w:cs="Arial"/>
              </w:rPr>
              <w:t>Blue</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60ADE5C2" w14:textId="77777777" w:rsidR="001626CD" w:rsidRPr="008D0D8C" w:rsidRDefault="001626CD" w:rsidP="001626CD">
            <w:pPr>
              <w:jc w:val="center"/>
              <w:rPr>
                <w:rFonts w:cs="Arial"/>
              </w:rPr>
            </w:pPr>
            <w:r w:rsidRPr="008D0D8C">
              <w:rPr>
                <w:rFonts w:cs="Arial"/>
              </w:rPr>
              <w:t xml:space="preserve">126 </w:t>
            </w:r>
          </w:p>
          <w:p w14:paraId="0A542EB4" w14:textId="77777777" w:rsidR="001626CD" w:rsidRPr="008D0D8C" w:rsidRDefault="001626CD" w:rsidP="001626CD">
            <w:pPr>
              <w:jc w:val="center"/>
              <w:rPr>
                <w:rFonts w:cs="Arial"/>
              </w:rPr>
            </w:pPr>
            <w:r w:rsidRPr="008D0D8C">
              <w:rPr>
                <w:rFonts w:cs="Arial"/>
              </w:rPr>
              <w:t>(1.6%)</w:t>
            </w:r>
          </w:p>
          <w:p w14:paraId="3F4C3343" w14:textId="0F31D6A0" w:rsidR="00D925BD" w:rsidRPr="00D925BD" w:rsidRDefault="001626CD" w:rsidP="00D925BD">
            <w:pPr>
              <w:jc w:val="center"/>
              <w:rPr>
                <w:rFonts w:eastAsia="Arial" w:cs="Arial"/>
                <w:color w:val="FFFFFF" w:themeColor="background1"/>
              </w:rPr>
            </w:pPr>
            <w:r w:rsidRPr="008D0D8C">
              <w:rPr>
                <w:rFonts w:cs="Arial"/>
              </w:rPr>
              <w:t>Blue</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33A4C53A" w14:textId="77777777" w:rsidR="001626CD" w:rsidRPr="008D0D8C" w:rsidRDefault="001626CD" w:rsidP="001626CD">
            <w:pPr>
              <w:jc w:val="center"/>
              <w:rPr>
                <w:rFonts w:cs="Arial"/>
              </w:rPr>
            </w:pPr>
            <w:r w:rsidRPr="008D0D8C">
              <w:rPr>
                <w:rFonts w:cs="Arial"/>
              </w:rPr>
              <w:t xml:space="preserve">347 </w:t>
            </w:r>
          </w:p>
          <w:p w14:paraId="532F026F" w14:textId="77777777" w:rsidR="001626CD" w:rsidRPr="008D0D8C" w:rsidRDefault="001626CD" w:rsidP="001626CD">
            <w:pPr>
              <w:jc w:val="center"/>
              <w:rPr>
                <w:rFonts w:cs="Arial"/>
              </w:rPr>
            </w:pPr>
            <w:r w:rsidRPr="008D0D8C">
              <w:rPr>
                <w:rFonts w:cs="Arial"/>
              </w:rPr>
              <w:t>(4.5%)</w:t>
            </w:r>
          </w:p>
          <w:p w14:paraId="69575E84" w14:textId="06036BC1" w:rsidR="00D925BD" w:rsidRPr="00D925BD" w:rsidRDefault="001626CD" w:rsidP="00D925BD">
            <w:pPr>
              <w:jc w:val="center"/>
              <w:rPr>
                <w:rFonts w:eastAsia="Arial" w:cs="Arial"/>
                <w:color w:val="FFFFFF" w:themeColor="background1"/>
              </w:rPr>
            </w:pPr>
            <w:r w:rsidRPr="008D0D8C">
              <w:rPr>
                <w:rFonts w:cs="Arial"/>
              </w:rPr>
              <w:t>Blue</w:t>
            </w:r>
          </w:p>
        </w:tc>
      </w:tr>
      <w:tr w:rsidR="00D925BD" w:rsidRPr="00D925BD" w14:paraId="09552C0C" w14:textId="77777777">
        <w:trPr>
          <w:trHeight w:val="136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266EC279" w14:textId="77777777" w:rsidR="00D925BD" w:rsidRPr="00D925BD" w:rsidRDefault="00D925BD" w:rsidP="00D925BD">
            <w:pPr>
              <w:jc w:val="center"/>
              <w:rPr>
                <w:rFonts w:eastAsia="Arial" w:cs="Arial"/>
                <w:b/>
                <w:bCs/>
                <w:color w:val="354052"/>
              </w:rPr>
            </w:pPr>
            <w:r w:rsidRPr="00D925BD">
              <w:rPr>
                <w:rFonts w:eastAsia="Arial" w:cs="Arial"/>
                <w:b/>
                <w:bCs/>
                <w:color w:val="354052"/>
              </w:rPr>
              <w:t>Status:</w:t>
            </w:r>
          </w:p>
          <w:p w14:paraId="0227513C" w14:textId="77777777" w:rsidR="00D925BD" w:rsidRPr="00D925BD" w:rsidRDefault="00D925BD" w:rsidP="00D925BD">
            <w:pPr>
              <w:jc w:val="center"/>
              <w:rPr>
                <w:rFonts w:eastAsia="Arial" w:cs="Arial"/>
                <w:b/>
                <w:bCs/>
                <w:color w:val="354052"/>
              </w:rPr>
            </w:pPr>
            <w:r w:rsidRPr="00D925BD">
              <w:rPr>
                <w:rFonts w:eastAsia="Arial" w:cs="Arial"/>
                <w:b/>
                <w:bCs/>
                <w:color w:val="354052"/>
              </w:rPr>
              <w:t>High</w:t>
            </w:r>
          </w:p>
        </w:tc>
        <w:tc>
          <w:tcPr>
            <w:tcW w:w="158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4F974A36" w14:textId="77777777" w:rsidR="001626CD" w:rsidRPr="008D0D8C" w:rsidRDefault="001626CD" w:rsidP="001626CD">
            <w:pPr>
              <w:jc w:val="center"/>
              <w:rPr>
                <w:rFonts w:cs="Arial"/>
              </w:rPr>
            </w:pPr>
            <w:r w:rsidRPr="008D0D8C">
              <w:rPr>
                <w:rFonts w:cs="Arial"/>
              </w:rPr>
              <w:t xml:space="preserve">69 </w:t>
            </w:r>
          </w:p>
          <w:p w14:paraId="7A06CD75" w14:textId="77777777" w:rsidR="001626CD" w:rsidRPr="008D0D8C" w:rsidRDefault="001626CD" w:rsidP="001626CD">
            <w:pPr>
              <w:jc w:val="center"/>
              <w:rPr>
                <w:rFonts w:cs="Arial"/>
              </w:rPr>
            </w:pPr>
            <w:r w:rsidRPr="008D0D8C">
              <w:rPr>
                <w:rFonts w:cs="Arial"/>
              </w:rPr>
              <w:t>(0.9%)</w:t>
            </w:r>
          </w:p>
          <w:p w14:paraId="396423E5" w14:textId="4C49845C" w:rsidR="00D925BD" w:rsidRPr="00D925BD" w:rsidRDefault="001626CD" w:rsidP="00D925BD">
            <w:pPr>
              <w:jc w:val="center"/>
              <w:rPr>
                <w:rFonts w:eastAsia="Arial" w:cs="Arial"/>
                <w:color w:val="354052"/>
              </w:rPr>
            </w:pPr>
            <w:r w:rsidRPr="008D0D8C">
              <w:rPr>
                <w:rFonts w:cs="Arial"/>
              </w:rPr>
              <w:t>Orange</w:t>
            </w:r>
          </w:p>
        </w:tc>
        <w:tc>
          <w:tcPr>
            <w:tcW w:w="1456"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4B1E747B" w14:textId="77777777" w:rsidR="001626CD" w:rsidRPr="008D0D8C" w:rsidRDefault="001626CD" w:rsidP="001626CD">
            <w:pPr>
              <w:jc w:val="center"/>
              <w:rPr>
                <w:rFonts w:cs="Arial"/>
              </w:rPr>
            </w:pPr>
            <w:r w:rsidRPr="008D0D8C">
              <w:rPr>
                <w:rFonts w:cs="Arial"/>
              </w:rPr>
              <w:t xml:space="preserve">200 </w:t>
            </w:r>
          </w:p>
          <w:p w14:paraId="6A676A59" w14:textId="77777777" w:rsidR="001626CD" w:rsidRPr="008D0D8C" w:rsidRDefault="001626CD" w:rsidP="001626CD">
            <w:pPr>
              <w:jc w:val="center"/>
              <w:rPr>
                <w:rFonts w:cs="Arial"/>
              </w:rPr>
            </w:pPr>
            <w:r w:rsidRPr="008D0D8C">
              <w:rPr>
                <w:rFonts w:cs="Arial"/>
              </w:rPr>
              <w:t>(2.6%)</w:t>
            </w:r>
          </w:p>
          <w:p w14:paraId="51C1CB67" w14:textId="3B678E92" w:rsidR="00D925BD" w:rsidRPr="00D925BD" w:rsidRDefault="001626CD" w:rsidP="00D925BD">
            <w:pPr>
              <w:jc w:val="center"/>
              <w:rPr>
                <w:rFonts w:eastAsia="Arial" w:cs="Arial"/>
                <w:color w:val="354052"/>
              </w:rPr>
            </w:pPr>
            <w:r w:rsidRPr="008D0D8C">
              <w:rPr>
                <w:rFonts w:cs="Arial"/>
              </w:rPr>
              <w:t>Yellow</w:t>
            </w:r>
          </w:p>
        </w:tc>
        <w:tc>
          <w:tcPr>
            <w:tcW w:w="1463"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11C7F457" w14:textId="77777777" w:rsidR="001626CD" w:rsidRPr="008D0D8C" w:rsidRDefault="001626CD" w:rsidP="001626CD">
            <w:pPr>
              <w:jc w:val="center"/>
              <w:rPr>
                <w:rFonts w:cs="Arial"/>
              </w:rPr>
            </w:pPr>
            <w:r w:rsidRPr="008D0D8C">
              <w:rPr>
                <w:rFonts w:cs="Arial"/>
              </w:rPr>
              <w:t xml:space="preserve">128 </w:t>
            </w:r>
          </w:p>
          <w:p w14:paraId="3EF56C65" w14:textId="77777777" w:rsidR="001626CD" w:rsidRPr="008D0D8C" w:rsidRDefault="001626CD" w:rsidP="001626CD">
            <w:pPr>
              <w:jc w:val="center"/>
              <w:rPr>
                <w:rFonts w:cs="Arial"/>
              </w:rPr>
            </w:pPr>
            <w:r w:rsidRPr="008D0D8C">
              <w:rPr>
                <w:rFonts w:cs="Arial"/>
              </w:rPr>
              <w:t>(1.7%)</w:t>
            </w:r>
          </w:p>
          <w:p w14:paraId="12A51CA4" w14:textId="0ED54604" w:rsidR="00D925BD" w:rsidRPr="00D925BD" w:rsidRDefault="001626CD" w:rsidP="00D925BD">
            <w:pPr>
              <w:jc w:val="center"/>
              <w:rPr>
                <w:rFonts w:eastAsia="Arial" w:cs="Arial"/>
                <w:color w:val="FFFFFF" w:themeColor="background1"/>
              </w:rPr>
            </w:pPr>
            <w:r w:rsidRPr="008D0D8C">
              <w:rPr>
                <w:rFonts w:cs="Arial"/>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3722D7A1" w14:textId="77777777" w:rsidR="001626CD" w:rsidRPr="008D0D8C" w:rsidRDefault="001626CD" w:rsidP="001626CD">
            <w:pPr>
              <w:jc w:val="center"/>
              <w:rPr>
                <w:rFonts w:cs="Arial"/>
              </w:rPr>
            </w:pPr>
            <w:r w:rsidRPr="008D0D8C">
              <w:rPr>
                <w:rFonts w:cs="Arial"/>
              </w:rPr>
              <w:t xml:space="preserve">334 </w:t>
            </w:r>
          </w:p>
          <w:p w14:paraId="4EB70C8F" w14:textId="77777777" w:rsidR="001626CD" w:rsidRPr="008D0D8C" w:rsidRDefault="001626CD" w:rsidP="001626CD">
            <w:pPr>
              <w:jc w:val="center"/>
              <w:rPr>
                <w:rFonts w:cs="Arial"/>
              </w:rPr>
            </w:pPr>
            <w:r w:rsidRPr="008D0D8C">
              <w:rPr>
                <w:rFonts w:cs="Arial"/>
              </w:rPr>
              <w:t>(4.3%)</w:t>
            </w:r>
          </w:p>
          <w:p w14:paraId="63487A78" w14:textId="26EBCC2A" w:rsidR="00D925BD" w:rsidRPr="00D925BD" w:rsidRDefault="001626CD" w:rsidP="00D925BD">
            <w:pPr>
              <w:jc w:val="center"/>
              <w:rPr>
                <w:rFonts w:eastAsia="Arial" w:cs="Arial"/>
                <w:color w:val="FFFFFF" w:themeColor="background1"/>
              </w:rPr>
            </w:pPr>
            <w:r w:rsidRPr="008D0D8C">
              <w:rPr>
                <w:rFonts w:cs="Arial"/>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6AC59E84" w14:textId="77777777" w:rsidR="001626CD" w:rsidRPr="008D0D8C" w:rsidRDefault="001626CD" w:rsidP="001626CD">
            <w:pPr>
              <w:jc w:val="center"/>
              <w:rPr>
                <w:rFonts w:cs="Arial"/>
              </w:rPr>
            </w:pPr>
            <w:r w:rsidRPr="008D0D8C">
              <w:rPr>
                <w:rFonts w:cs="Arial"/>
              </w:rPr>
              <w:t xml:space="preserve">517 </w:t>
            </w:r>
          </w:p>
          <w:p w14:paraId="3A5F162E" w14:textId="77777777" w:rsidR="001626CD" w:rsidRPr="008D0D8C" w:rsidRDefault="001626CD" w:rsidP="001626CD">
            <w:pPr>
              <w:jc w:val="center"/>
              <w:rPr>
                <w:rFonts w:cs="Arial"/>
              </w:rPr>
            </w:pPr>
            <w:r w:rsidRPr="008D0D8C">
              <w:rPr>
                <w:rFonts w:cs="Arial"/>
              </w:rPr>
              <w:t>(6.7%)</w:t>
            </w:r>
          </w:p>
          <w:p w14:paraId="6E8F44F4" w14:textId="3F043063" w:rsidR="00D925BD" w:rsidRPr="00D925BD" w:rsidRDefault="001626CD" w:rsidP="00D925BD">
            <w:pPr>
              <w:jc w:val="center"/>
              <w:rPr>
                <w:rFonts w:eastAsia="Arial" w:cs="Arial"/>
                <w:color w:val="FFFFFF" w:themeColor="background1"/>
              </w:rPr>
            </w:pPr>
            <w:r w:rsidRPr="008D0D8C">
              <w:rPr>
                <w:rFonts w:cs="Arial"/>
              </w:rPr>
              <w:t>Blue</w:t>
            </w:r>
          </w:p>
        </w:tc>
      </w:tr>
      <w:tr w:rsidR="00D925BD" w:rsidRPr="00D925BD" w14:paraId="55BC3130" w14:textId="77777777">
        <w:trPr>
          <w:trHeight w:val="136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23876EF3" w14:textId="77777777" w:rsidR="00D925BD" w:rsidRPr="00D925BD" w:rsidRDefault="00D925BD" w:rsidP="00D925BD">
            <w:pPr>
              <w:jc w:val="center"/>
              <w:rPr>
                <w:rFonts w:eastAsia="Arial" w:cs="Arial"/>
                <w:b/>
                <w:bCs/>
                <w:color w:val="354052"/>
              </w:rPr>
            </w:pPr>
            <w:r w:rsidRPr="00D925BD">
              <w:rPr>
                <w:rFonts w:eastAsia="Arial" w:cs="Arial"/>
                <w:b/>
                <w:bCs/>
                <w:color w:val="354052"/>
              </w:rPr>
              <w:t>Status:</w:t>
            </w:r>
          </w:p>
          <w:p w14:paraId="1DB828A9" w14:textId="77777777" w:rsidR="00D925BD" w:rsidRPr="00D925BD" w:rsidRDefault="00D925BD" w:rsidP="00D925BD">
            <w:pPr>
              <w:jc w:val="center"/>
              <w:rPr>
                <w:rFonts w:eastAsia="Arial" w:cs="Arial"/>
                <w:b/>
                <w:bCs/>
                <w:color w:val="354052"/>
              </w:rPr>
            </w:pPr>
            <w:r w:rsidRPr="00D925BD">
              <w:rPr>
                <w:rFonts w:eastAsia="Arial" w:cs="Arial"/>
                <w:b/>
                <w:bCs/>
                <w:color w:val="354052"/>
              </w:rPr>
              <w:t>Medium</w:t>
            </w:r>
          </w:p>
        </w:tc>
        <w:tc>
          <w:tcPr>
            <w:tcW w:w="158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0FF28B8A" w14:textId="77777777" w:rsidR="001626CD" w:rsidRPr="008D0D8C" w:rsidRDefault="001626CD" w:rsidP="001626CD">
            <w:pPr>
              <w:jc w:val="center"/>
              <w:rPr>
                <w:rFonts w:cs="Arial"/>
              </w:rPr>
            </w:pPr>
            <w:r w:rsidRPr="008D0D8C">
              <w:rPr>
                <w:rFonts w:cs="Arial"/>
              </w:rPr>
              <w:t xml:space="preserve">265 </w:t>
            </w:r>
          </w:p>
          <w:p w14:paraId="66DFEF38" w14:textId="77777777" w:rsidR="001626CD" w:rsidRPr="008D0D8C" w:rsidRDefault="001626CD" w:rsidP="001626CD">
            <w:pPr>
              <w:jc w:val="center"/>
              <w:rPr>
                <w:rFonts w:cs="Arial"/>
              </w:rPr>
            </w:pPr>
            <w:r w:rsidRPr="008D0D8C">
              <w:rPr>
                <w:rFonts w:cs="Arial"/>
              </w:rPr>
              <w:t>(3.4%)</w:t>
            </w:r>
          </w:p>
          <w:p w14:paraId="3CFCA0B4" w14:textId="1EC12A99" w:rsidR="00D925BD" w:rsidRPr="00D925BD" w:rsidRDefault="001626CD" w:rsidP="00D925BD">
            <w:pPr>
              <w:jc w:val="center"/>
              <w:rPr>
                <w:rFonts w:eastAsia="Arial" w:cs="Arial"/>
                <w:color w:val="354052"/>
              </w:rPr>
            </w:pPr>
            <w:r w:rsidRPr="008D0D8C">
              <w:rPr>
                <w:rFonts w:cs="Arial"/>
              </w:rPr>
              <w:t>Orange</w:t>
            </w:r>
          </w:p>
        </w:tc>
        <w:tc>
          <w:tcPr>
            <w:tcW w:w="1456"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33BB9630" w14:textId="77777777" w:rsidR="001626CD" w:rsidRPr="008D0D8C" w:rsidRDefault="001626CD" w:rsidP="001626CD">
            <w:pPr>
              <w:jc w:val="center"/>
              <w:rPr>
                <w:rFonts w:cs="Arial"/>
              </w:rPr>
            </w:pPr>
            <w:r w:rsidRPr="008D0D8C">
              <w:rPr>
                <w:rFonts w:cs="Arial"/>
              </w:rPr>
              <w:t xml:space="preserve">459 </w:t>
            </w:r>
          </w:p>
          <w:p w14:paraId="3E7D7F03" w14:textId="77777777" w:rsidR="001626CD" w:rsidRPr="008D0D8C" w:rsidRDefault="001626CD" w:rsidP="001626CD">
            <w:pPr>
              <w:jc w:val="center"/>
              <w:rPr>
                <w:rFonts w:cs="Arial"/>
              </w:rPr>
            </w:pPr>
            <w:r w:rsidRPr="008D0D8C">
              <w:rPr>
                <w:rFonts w:cs="Arial"/>
              </w:rPr>
              <w:t>(6.0%)</w:t>
            </w:r>
          </w:p>
          <w:p w14:paraId="42ADF3E7" w14:textId="738BE0E2" w:rsidR="00D925BD" w:rsidRPr="00D925BD" w:rsidRDefault="001626CD" w:rsidP="00D925BD">
            <w:pPr>
              <w:jc w:val="center"/>
              <w:rPr>
                <w:rFonts w:eastAsia="Arial" w:cs="Arial"/>
                <w:color w:val="354052"/>
              </w:rPr>
            </w:pPr>
            <w:r w:rsidRPr="008D0D8C">
              <w:rPr>
                <w:rFonts w:cs="Arial"/>
              </w:rPr>
              <w:t>Orange</w:t>
            </w:r>
          </w:p>
        </w:tc>
        <w:tc>
          <w:tcPr>
            <w:tcW w:w="1463"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578E7635" w14:textId="77777777" w:rsidR="001626CD" w:rsidRPr="008D0D8C" w:rsidRDefault="001626CD" w:rsidP="001626CD">
            <w:pPr>
              <w:jc w:val="center"/>
              <w:rPr>
                <w:rFonts w:cs="Arial"/>
              </w:rPr>
            </w:pPr>
            <w:r w:rsidRPr="008D0D8C">
              <w:rPr>
                <w:rFonts w:cs="Arial"/>
              </w:rPr>
              <w:t xml:space="preserve">219 </w:t>
            </w:r>
          </w:p>
          <w:p w14:paraId="0F59B11D" w14:textId="77777777" w:rsidR="001626CD" w:rsidRPr="008D0D8C" w:rsidRDefault="001626CD" w:rsidP="001626CD">
            <w:pPr>
              <w:jc w:val="center"/>
              <w:rPr>
                <w:rFonts w:cs="Arial"/>
              </w:rPr>
            </w:pPr>
            <w:r w:rsidRPr="008D0D8C">
              <w:rPr>
                <w:rFonts w:cs="Arial"/>
              </w:rPr>
              <w:t>(2.8%)</w:t>
            </w:r>
          </w:p>
          <w:p w14:paraId="2672CEF2" w14:textId="583F2BDF" w:rsidR="00D925BD" w:rsidRPr="00D925BD" w:rsidRDefault="001626CD" w:rsidP="00D925BD">
            <w:pPr>
              <w:jc w:val="center"/>
              <w:rPr>
                <w:rFonts w:eastAsia="Arial" w:cs="Arial"/>
                <w:color w:val="354052"/>
              </w:rPr>
            </w:pPr>
            <w:r w:rsidRPr="008D0D8C">
              <w:rPr>
                <w:rFonts w:cs="Arial"/>
              </w:rPr>
              <w:t>Yellow</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0EB5CEC5" w14:textId="77777777" w:rsidR="001626CD" w:rsidRPr="008D0D8C" w:rsidRDefault="001626CD" w:rsidP="001626CD">
            <w:pPr>
              <w:jc w:val="center"/>
              <w:rPr>
                <w:rFonts w:cs="Arial"/>
              </w:rPr>
            </w:pPr>
            <w:r w:rsidRPr="008D0D8C">
              <w:rPr>
                <w:rFonts w:cs="Arial"/>
              </w:rPr>
              <w:t xml:space="preserve">415 </w:t>
            </w:r>
          </w:p>
          <w:p w14:paraId="6FCA07C6" w14:textId="77777777" w:rsidR="001626CD" w:rsidRPr="008D0D8C" w:rsidRDefault="001626CD" w:rsidP="001626CD">
            <w:pPr>
              <w:jc w:val="center"/>
              <w:rPr>
                <w:rFonts w:cs="Arial"/>
              </w:rPr>
            </w:pPr>
            <w:r w:rsidRPr="008D0D8C">
              <w:rPr>
                <w:rFonts w:cs="Arial"/>
              </w:rPr>
              <w:t>(5.4%)</w:t>
            </w:r>
          </w:p>
          <w:p w14:paraId="1D79CE37" w14:textId="0A82E7E7" w:rsidR="00D925BD" w:rsidRPr="00D925BD" w:rsidRDefault="001626CD" w:rsidP="00D925BD">
            <w:pPr>
              <w:jc w:val="center"/>
              <w:rPr>
                <w:rFonts w:eastAsia="Arial" w:cs="Arial"/>
                <w:color w:val="FFFFFF" w:themeColor="background1"/>
              </w:rPr>
            </w:pPr>
            <w:r w:rsidRPr="008D0D8C">
              <w:rPr>
                <w:rFonts w:cs="Arial"/>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0B099B05" w14:textId="77777777" w:rsidR="001626CD" w:rsidRPr="008D0D8C" w:rsidRDefault="001626CD" w:rsidP="001626CD">
            <w:pPr>
              <w:jc w:val="center"/>
              <w:rPr>
                <w:rFonts w:cs="Arial"/>
              </w:rPr>
            </w:pPr>
            <w:r w:rsidRPr="008D0D8C">
              <w:rPr>
                <w:rFonts w:cs="Arial"/>
              </w:rPr>
              <w:t xml:space="preserve">296 </w:t>
            </w:r>
          </w:p>
          <w:p w14:paraId="0A8CD2C8" w14:textId="77777777" w:rsidR="001626CD" w:rsidRPr="008D0D8C" w:rsidRDefault="001626CD" w:rsidP="001626CD">
            <w:pPr>
              <w:jc w:val="center"/>
              <w:rPr>
                <w:rFonts w:cs="Arial"/>
              </w:rPr>
            </w:pPr>
            <w:r w:rsidRPr="008D0D8C">
              <w:rPr>
                <w:rFonts w:cs="Arial"/>
              </w:rPr>
              <w:t>(3.9%)</w:t>
            </w:r>
          </w:p>
          <w:p w14:paraId="64E8E593" w14:textId="474B9E23" w:rsidR="00D925BD" w:rsidRPr="00D925BD" w:rsidRDefault="001626CD" w:rsidP="00D925BD">
            <w:pPr>
              <w:jc w:val="center"/>
              <w:rPr>
                <w:rFonts w:eastAsia="Arial" w:cs="Arial"/>
                <w:color w:val="FFFFFF" w:themeColor="background1"/>
              </w:rPr>
            </w:pPr>
            <w:r w:rsidRPr="008D0D8C">
              <w:rPr>
                <w:rFonts w:cs="Arial"/>
              </w:rPr>
              <w:t>Green</w:t>
            </w:r>
          </w:p>
        </w:tc>
      </w:tr>
      <w:tr w:rsidR="00D925BD" w:rsidRPr="00D925BD" w14:paraId="302347EC" w14:textId="77777777">
        <w:trPr>
          <w:trHeight w:val="127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2FB7D0C9" w14:textId="77777777" w:rsidR="00D925BD" w:rsidRPr="00D925BD" w:rsidRDefault="00D925BD" w:rsidP="00D925BD">
            <w:pPr>
              <w:jc w:val="center"/>
              <w:rPr>
                <w:rFonts w:eastAsia="Arial" w:cs="Arial"/>
                <w:b/>
                <w:bCs/>
                <w:color w:val="354052"/>
              </w:rPr>
            </w:pPr>
            <w:r w:rsidRPr="00D925BD">
              <w:rPr>
                <w:rFonts w:eastAsia="Arial" w:cs="Arial"/>
                <w:b/>
                <w:bCs/>
                <w:color w:val="354052"/>
              </w:rPr>
              <w:t>Status:</w:t>
            </w:r>
          </w:p>
          <w:p w14:paraId="39D17A66" w14:textId="77777777" w:rsidR="00D925BD" w:rsidRPr="00D925BD" w:rsidRDefault="00D925BD" w:rsidP="00D925BD">
            <w:pPr>
              <w:jc w:val="center"/>
              <w:rPr>
                <w:rFonts w:eastAsia="Arial" w:cs="Arial"/>
                <w:b/>
                <w:bCs/>
                <w:color w:val="354052"/>
              </w:rPr>
            </w:pPr>
            <w:r w:rsidRPr="00D925BD">
              <w:rPr>
                <w:rFonts w:eastAsia="Arial" w:cs="Arial"/>
                <w:b/>
                <w:bCs/>
                <w:color w:val="354052"/>
              </w:rPr>
              <w:t>Low</w:t>
            </w:r>
          </w:p>
        </w:tc>
        <w:tc>
          <w:tcPr>
            <w:tcW w:w="1582"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001D8BAE" w14:textId="77777777" w:rsidR="001626CD" w:rsidRPr="008D0D8C" w:rsidRDefault="001626CD" w:rsidP="001626CD">
            <w:pPr>
              <w:jc w:val="center"/>
              <w:rPr>
                <w:rFonts w:cs="Arial"/>
              </w:rPr>
            </w:pPr>
            <w:r w:rsidRPr="008D0D8C">
              <w:rPr>
                <w:rFonts w:cs="Arial"/>
              </w:rPr>
              <w:t xml:space="preserve">431 </w:t>
            </w:r>
          </w:p>
          <w:p w14:paraId="0884301C" w14:textId="77777777" w:rsidR="001626CD" w:rsidRPr="008D0D8C" w:rsidRDefault="001626CD" w:rsidP="001626CD">
            <w:pPr>
              <w:jc w:val="center"/>
              <w:rPr>
                <w:rFonts w:cs="Arial"/>
              </w:rPr>
            </w:pPr>
            <w:r w:rsidRPr="008D0D8C">
              <w:rPr>
                <w:rFonts w:cs="Arial"/>
              </w:rPr>
              <w:t>(5.6%)</w:t>
            </w:r>
          </w:p>
          <w:p w14:paraId="34516A8E" w14:textId="6E33A6F4" w:rsidR="00D925BD" w:rsidRPr="00D925BD" w:rsidRDefault="001626CD" w:rsidP="00D925BD">
            <w:pPr>
              <w:jc w:val="center"/>
              <w:rPr>
                <w:rFonts w:eastAsia="Arial" w:cs="Arial"/>
                <w:color w:val="FFFFFF" w:themeColor="background1"/>
              </w:rPr>
            </w:pPr>
            <w:r w:rsidRPr="008D0D8C">
              <w:rPr>
                <w:rFonts w:cs="Arial"/>
              </w:rPr>
              <w:t>Red</w:t>
            </w:r>
          </w:p>
        </w:tc>
        <w:tc>
          <w:tcPr>
            <w:tcW w:w="1456"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539168CC" w14:textId="77777777" w:rsidR="001626CD" w:rsidRPr="008D0D8C" w:rsidRDefault="001626CD" w:rsidP="001626CD">
            <w:pPr>
              <w:jc w:val="center"/>
              <w:rPr>
                <w:rFonts w:cs="Arial"/>
              </w:rPr>
            </w:pPr>
            <w:r w:rsidRPr="008D0D8C">
              <w:rPr>
                <w:rFonts w:cs="Arial"/>
              </w:rPr>
              <w:t xml:space="preserve">319 </w:t>
            </w:r>
          </w:p>
          <w:p w14:paraId="0C6E42F0" w14:textId="77777777" w:rsidR="001626CD" w:rsidRPr="008D0D8C" w:rsidRDefault="001626CD" w:rsidP="001626CD">
            <w:pPr>
              <w:jc w:val="center"/>
              <w:rPr>
                <w:rFonts w:cs="Arial"/>
              </w:rPr>
            </w:pPr>
            <w:r w:rsidRPr="008D0D8C">
              <w:rPr>
                <w:rFonts w:cs="Arial"/>
              </w:rPr>
              <w:t>(4.1%)</w:t>
            </w:r>
          </w:p>
          <w:p w14:paraId="327198B6" w14:textId="4E98C7C4" w:rsidR="00D925BD" w:rsidRPr="00D925BD" w:rsidRDefault="001626CD" w:rsidP="00D925BD">
            <w:pPr>
              <w:jc w:val="center"/>
              <w:rPr>
                <w:rFonts w:eastAsia="Arial" w:cs="Arial"/>
                <w:color w:val="354052"/>
              </w:rPr>
            </w:pPr>
            <w:r w:rsidRPr="008D0D8C">
              <w:rPr>
                <w:rFonts w:cs="Arial"/>
              </w:rPr>
              <w:t>Orange</w:t>
            </w:r>
          </w:p>
        </w:tc>
        <w:tc>
          <w:tcPr>
            <w:tcW w:w="1463"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75D1BFF9" w14:textId="77777777" w:rsidR="001626CD" w:rsidRPr="008D0D8C" w:rsidRDefault="001626CD" w:rsidP="001626CD">
            <w:pPr>
              <w:jc w:val="center"/>
              <w:rPr>
                <w:rFonts w:cs="Arial"/>
              </w:rPr>
            </w:pPr>
            <w:r w:rsidRPr="008D0D8C">
              <w:rPr>
                <w:rFonts w:cs="Arial"/>
              </w:rPr>
              <w:t xml:space="preserve">122 </w:t>
            </w:r>
          </w:p>
          <w:p w14:paraId="0ABE9EC2" w14:textId="77777777" w:rsidR="001626CD" w:rsidRPr="008D0D8C" w:rsidRDefault="001626CD" w:rsidP="001626CD">
            <w:pPr>
              <w:jc w:val="center"/>
              <w:rPr>
                <w:rFonts w:cs="Arial"/>
              </w:rPr>
            </w:pPr>
            <w:r w:rsidRPr="008D0D8C">
              <w:rPr>
                <w:rFonts w:cs="Arial"/>
              </w:rPr>
              <w:t>(1.6%)</w:t>
            </w:r>
          </w:p>
          <w:p w14:paraId="4AFC50C3" w14:textId="56347E0C" w:rsidR="00D925BD" w:rsidRPr="00D925BD" w:rsidRDefault="001626CD" w:rsidP="00D925BD">
            <w:pPr>
              <w:jc w:val="center"/>
              <w:rPr>
                <w:rFonts w:eastAsia="Arial" w:cs="Arial"/>
                <w:color w:val="354052"/>
              </w:rPr>
            </w:pPr>
            <w:r w:rsidRPr="008D0D8C">
              <w:rPr>
                <w:rFonts w:cs="Arial"/>
              </w:rPr>
              <w:t>Orange</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70625D54" w14:textId="77777777" w:rsidR="001626CD" w:rsidRPr="008D0D8C" w:rsidRDefault="001626CD" w:rsidP="001626CD">
            <w:pPr>
              <w:jc w:val="center"/>
              <w:rPr>
                <w:rFonts w:cs="Arial"/>
              </w:rPr>
            </w:pPr>
            <w:r w:rsidRPr="008D0D8C">
              <w:rPr>
                <w:rFonts w:cs="Arial"/>
              </w:rPr>
              <w:t xml:space="preserve">148 </w:t>
            </w:r>
          </w:p>
          <w:p w14:paraId="08A342B9" w14:textId="77777777" w:rsidR="001626CD" w:rsidRPr="008D0D8C" w:rsidRDefault="001626CD" w:rsidP="001626CD">
            <w:pPr>
              <w:jc w:val="center"/>
              <w:rPr>
                <w:rFonts w:cs="Arial"/>
              </w:rPr>
            </w:pPr>
            <w:r w:rsidRPr="008D0D8C">
              <w:rPr>
                <w:rFonts w:cs="Arial"/>
              </w:rPr>
              <w:t>(1.9%)</w:t>
            </w:r>
          </w:p>
          <w:p w14:paraId="4CB33017" w14:textId="36D47604" w:rsidR="00D925BD" w:rsidRPr="00D925BD" w:rsidRDefault="001626CD" w:rsidP="00D925BD">
            <w:pPr>
              <w:jc w:val="center"/>
              <w:rPr>
                <w:rFonts w:eastAsia="Arial" w:cs="Arial"/>
                <w:color w:val="354052"/>
              </w:rPr>
            </w:pPr>
            <w:r w:rsidRPr="008D0D8C">
              <w:rPr>
                <w:rFonts w:cs="Arial"/>
              </w:rPr>
              <w:t>Yellow</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2C709BE0" w14:textId="77777777" w:rsidR="001626CD" w:rsidRPr="008D0D8C" w:rsidRDefault="001626CD" w:rsidP="001626CD">
            <w:pPr>
              <w:jc w:val="center"/>
              <w:rPr>
                <w:rFonts w:cs="Arial"/>
              </w:rPr>
            </w:pPr>
            <w:r w:rsidRPr="008D0D8C">
              <w:rPr>
                <w:rFonts w:cs="Arial"/>
              </w:rPr>
              <w:t xml:space="preserve">49 </w:t>
            </w:r>
          </w:p>
          <w:p w14:paraId="7718A7DB" w14:textId="77777777" w:rsidR="001626CD" w:rsidRPr="008D0D8C" w:rsidRDefault="001626CD" w:rsidP="001626CD">
            <w:pPr>
              <w:jc w:val="center"/>
              <w:rPr>
                <w:rFonts w:cs="Arial"/>
              </w:rPr>
            </w:pPr>
            <w:r w:rsidRPr="008D0D8C">
              <w:rPr>
                <w:rFonts w:cs="Arial"/>
              </w:rPr>
              <w:t>(0.6%)</w:t>
            </w:r>
          </w:p>
          <w:p w14:paraId="1148C7BD" w14:textId="0FC04143" w:rsidR="00D925BD" w:rsidRPr="00D925BD" w:rsidRDefault="001626CD" w:rsidP="00D925BD">
            <w:pPr>
              <w:jc w:val="center"/>
              <w:rPr>
                <w:rFonts w:eastAsia="Arial" w:cs="Arial"/>
                <w:color w:val="354052"/>
              </w:rPr>
            </w:pPr>
            <w:r w:rsidRPr="008D0D8C">
              <w:rPr>
                <w:rFonts w:cs="Arial"/>
              </w:rPr>
              <w:t>Yellow</w:t>
            </w:r>
          </w:p>
        </w:tc>
      </w:tr>
      <w:tr w:rsidR="00D925BD" w:rsidRPr="00D925BD" w14:paraId="5223DCF0" w14:textId="77777777">
        <w:trPr>
          <w:trHeight w:val="148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548AED4B" w14:textId="77777777" w:rsidR="00D925BD" w:rsidRPr="00D925BD" w:rsidRDefault="00D925BD" w:rsidP="00D925BD">
            <w:pPr>
              <w:jc w:val="center"/>
              <w:rPr>
                <w:rFonts w:eastAsia="Arial" w:cs="Arial"/>
                <w:b/>
                <w:bCs/>
                <w:color w:val="354052"/>
              </w:rPr>
            </w:pPr>
            <w:r w:rsidRPr="00D925BD">
              <w:rPr>
                <w:rFonts w:eastAsia="Arial" w:cs="Arial"/>
                <w:b/>
                <w:bCs/>
                <w:color w:val="354052"/>
              </w:rPr>
              <w:t>Status:</w:t>
            </w:r>
            <w:r w:rsidRPr="00D925BD">
              <w:br/>
            </w:r>
            <w:r w:rsidRPr="00D925BD">
              <w:rPr>
                <w:rFonts w:eastAsia="Arial" w:cs="Arial"/>
                <w:b/>
                <w:bCs/>
                <w:color w:val="354052"/>
              </w:rPr>
              <w:t xml:space="preserve"> Very Low</w:t>
            </w:r>
          </w:p>
        </w:tc>
        <w:tc>
          <w:tcPr>
            <w:tcW w:w="1582"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6272F4DE" w14:textId="77777777" w:rsidR="001626CD" w:rsidRPr="008D0D8C" w:rsidRDefault="001626CD" w:rsidP="001626CD">
            <w:pPr>
              <w:jc w:val="center"/>
              <w:rPr>
                <w:rFonts w:cs="Arial"/>
              </w:rPr>
            </w:pPr>
            <w:r w:rsidRPr="008D0D8C">
              <w:rPr>
                <w:rFonts w:cs="Arial"/>
              </w:rPr>
              <w:t xml:space="preserve">271 </w:t>
            </w:r>
          </w:p>
          <w:p w14:paraId="6F28C316" w14:textId="77777777" w:rsidR="001626CD" w:rsidRPr="008D0D8C" w:rsidRDefault="001626CD" w:rsidP="001626CD">
            <w:pPr>
              <w:jc w:val="center"/>
              <w:rPr>
                <w:rFonts w:cs="Arial"/>
              </w:rPr>
            </w:pPr>
            <w:r w:rsidRPr="008D0D8C">
              <w:rPr>
                <w:rFonts w:cs="Arial"/>
              </w:rPr>
              <w:t>(3.5%)</w:t>
            </w:r>
          </w:p>
          <w:p w14:paraId="70BE37CD" w14:textId="2DDE19A1" w:rsidR="00D925BD" w:rsidRPr="00D925BD" w:rsidRDefault="001626CD" w:rsidP="00D925BD">
            <w:pPr>
              <w:jc w:val="center"/>
              <w:rPr>
                <w:rFonts w:eastAsia="Arial" w:cs="Arial"/>
                <w:color w:val="FFFFFF" w:themeColor="background1"/>
              </w:rPr>
            </w:pPr>
            <w:r w:rsidRPr="008D0D8C">
              <w:rPr>
                <w:rFonts w:cs="Arial"/>
              </w:rPr>
              <w:t>Red</w:t>
            </w:r>
          </w:p>
        </w:tc>
        <w:tc>
          <w:tcPr>
            <w:tcW w:w="1456"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1D59F168" w14:textId="77777777" w:rsidR="001626CD" w:rsidRPr="008D0D8C" w:rsidRDefault="001626CD" w:rsidP="001626CD">
            <w:pPr>
              <w:jc w:val="center"/>
              <w:rPr>
                <w:rFonts w:cs="Arial"/>
              </w:rPr>
            </w:pPr>
            <w:r w:rsidRPr="008D0D8C">
              <w:rPr>
                <w:rFonts w:cs="Arial"/>
              </w:rPr>
              <w:t xml:space="preserve">81 </w:t>
            </w:r>
          </w:p>
          <w:p w14:paraId="1E8EF07C" w14:textId="77777777" w:rsidR="001626CD" w:rsidRPr="008D0D8C" w:rsidRDefault="001626CD" w:rsidP="001626CD">
            <w:pPr>
              <w:jc w:val="center"/>
              <w:rPr>
                <w:rFonts w:cs="Arial"/>
              </w:rPr>
            </w:pPr>
            <w:r w:rsidRPr="008D0D8C">
              <w:rPr>
                <w:rFonts w:cs="Arial"/>
              </w:rPr>
              <w:t>(1.1%)</w:t>
            </w:r>
          </w:p>
          <w:p w14:paraId="4C6FA058" w14:textId="357F1BC3" w:rsidR="00D925BD" w:rsidRPr="00D925BD" w:rsidRDefault="001626CD" w:rsidP="00D925BD">
            <w:pPr>
              <w:jc w:val="center"/>
              <w:rPr>
                <w:rFonts w:eastAsia="Arial" w:cs="Arial"/>
                <w:color w:val="FFFFFF" w:themeColor="background1"/>
              </w:rPr>
            </w:pPr>
            <w:r w:rsidRPr="008D0D8C">
              <w:rPr>
                <w:rFonts w:cs="Arial"/>
              </w:rPr>
              <w:t>Red</w:t>
            </w:r>
          </w:p>
        </w:tc>
        <w:tc>
          <w:tcPr>
            <w:tcW w:w="1463"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3916A1EF" w14:textId="77777777" w:rsidR="001626CD" w:rsidRPr="008D0D8C" w:rsidRDefault="001626CD" w:rsidP="001626CD">
            <w:pPr>
              <w:jc w:val="center"/>
              <w:rPr>
                <w:rFonts w:cs="Arial"/>
              </w:rPr>
            </w:pPr>
            <w:r w:rsidRPr="008D0D8C">
              <w:rPr>
                <w:rFonts w:cs="Arial"/>
              </w:rPr>
              <w:t xml:space="preserve">12 </w:t>
            </w:r>
          </w:p>
          <w:p w14:paraId="344F1B9A" w14:textId="77777777" w:rsidR="001626CD" w:rsidRPr="008D0D8C" w:rsidRDefault="001626CD" w:rsidP="001626CD">
            <w:pPr>
              <w:jc w:val="center"/>
              <w:rPr>
                <w:rFonts w:cs="Arial"/>
              </w:rPr>
            </w:pPr>
            <w:r w:rsidRPr="008D0D8C">
              <w:rPr>
                <w:rFonts w:cs="Arial"/>
              </w:rPr>
              <w:t>(0.2%)</w:t>
            </w:r>
          </w:p>
          <w:p w14:paraId="716726F5" w14:textId="6858C9C6" w:rsidR="00D925BD" w:rsidRPr="00D925BD" w:rsidRDefault="001626CD" w:rsidP="00D925BD">
            <w:pPr>
              <w:jc w:val="center"/>
              <w:rPr>
                <w:rFonts w:eastAsia="Arial" w:cs="Arial"/>
                <w:color w:val="FFFFFF" w:themeColor="background1"/>
              </w:rPr>
            </w:pPr>
            <w:r w:rsidRPr="008D0D8C">
              <w:rPr>
                <w:rFonts w:cs="Arial"/>
              </w:rPr>
              <w:t>Red</w:t>
            </w:r>
          </w:p>
        </w:tc>
        <w:tc>
          <w:tcPr>
            <w:tcW w:w="161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48D56146" w14:textId="77777777" w:rsidR="001626CD" w:rsidRPr="008D0D8C" w:rsidRDefault="001626CD" w:rsidP="001626CD">
            <w:pPr>
              <w:jc w:val="center"/>
              <w:rPr>
                <w:rFonts w:cs="Arial"/>
              </w:rPr>
            </w:pPr>
            <w:r w:rsidRPr="008D0D8C">
              <w:rPr>
                <w:rFonts w:cs="Arial"/>
              </w:rPr>
              <w:t xml:space="preserve">19 </w:t>
            </w:r>
          </w:p>
          <w:p w14:paraId="3D01A414" w14:textId="77777777" w:rsidR="001626CD" w:rsidRPr="008D0D8C" w:rsidRDefault="001626CD" w:rsidP="001626CD">
            <w:pPr>
              <w:jc w:val="center"/>
              <w:rPr>
                <w:rFonts w:cs="Arial"/>
              </w:rPr>
            </w:pPr>
            <w:r w:rsidRPr="008D0D8C">
              <w:rPr>
                <w:rFonts w:cs="Arial"/>
              </w:rPr>
              <w:t>(0.2%)</w:t>
            </w:r>
          </w:p>
          <w:p w14:paraId="1D4E80CA" w14:textId="2E05310B" w:rsidR="00D925BD" w:rsidRPr="00D925BD" w:rsidRDefault="001626CD" w:rsidP="00D925BD">
            <w:pPr>
              <w:jc w:val="center"/>
              <w:rPr>
                <w:rFonts w:eastAsia="Arial" w:cs="Arial"/>
                <w:color w:val="354052"/>
              </w:rPr>
            </w:pPr>
            <w:r w:rsidRPr="008D0D8C">
              <w:rPr>
                <w:rFonts w:cs="Arial"/>
              </w:rPr>
              <w:t>Orange</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6BD023BB" w14:textId="77777777" w:rsidR="001626CD" w:rsidRPr="008D0D8C" w:rsidRDefault="001626CD" w:rsidP="001626CD">
            <w:pPr>
              <w:jc w:val="center"/>
              <w:rPr>
                <w:rFonts w:cs="Arial"/>
              </w:rPr>
            </w:pPr>
            <w:r w:rsidRPr="008D0D8C">
              <w:rPr>
                <w:rFonts w:cs="Arial"/>
              </w:rPr>
              <w:t xml:space="preserve">11 </w:t>
            </w:r>
          </w:p>
          <w:p w14:paraId="2AF7B7E4" w14:textId="77777777" w:rsidR="001626CD" w:rsidRPr="008D0D8C" w:rsidRDefault="001626CD" w:rsidP="001626CD">
            <w:pPr>
              <w:jc w:val="center"/>
              <w:rPr>
                <w:rFonts w:cs="Arial"/>
              </w:rPr>
            </w:pPr>
            <w:r w:rsidRPr="008D0D8C">
              <w:rPr>
                <w:rFonts w:cs="Arial"/>
              </w:rPr>
              <w:t>(0.1%)</w:t>
            </w:r>
          </w:p>
          <w:p w14:paraId="67AF7B8E" w14:textId="377C8B63" w:rsidR="00D925BD" w:rsidRPr="00D925BD" w:rsidRDefault="001626CD" w:rsidP="00D925BD">
            <w:pPr>
              <w:jc w:val="center"/>
              <w:rPr>
                <w:rFonts w:eastAsia="Arial" w:cs="Arial"/>
                <w:color w:val="354052"/>
              </w:rPr>
            </w:pPr>
            <w:r w:rsidRPr="008D0D8C">
              <w:rPr>
                <w:rFonts w:cs="Arial"/>
              </w:rPr>
              <w:t>Yellow</w:t>
            </w:r>
          </w:p>
        </w:tc>
      </w:tr>
    </w:tbl>
    <w:p w14:paraId="05E37E63" w14:textId="2C37E33C" w:rsidR="00D925BD" w:rsidRPr="000900B3" w:rsidRDefault="00EC6F7E" w:rsidP="002D172F">
      <w:pPr>
        <w:spacing w:after="120"/>
        <w:rPr>
          <w:rFonts w:eastAsia="Calibri" w:cs="Arial"/>
        </w:rPr>
      </w:pPr>
      <w:r w:rsidRPr="008D0D8C">
        <w:rPr>
          <w:highlight w:val="yellow"/>
        </w:rPr>
        <w:t>&lt;End Add&gt;</w:t>
      </w:r>
    </w:p>
    <w:p w14:paraId="2E16F529" w14:textId="66A29CC6" w:rsidR="00D44C22" w:rsidRPr="000900B3" w:rsidRDefault="00D44C22" w:rsidP="002D172F">
      <w:pPr>
        <w:spacing w:after="120"/>
        <w:rPr>
          <w:rFonts w:eastAsia="Calibri" w:cs="Arial"/>
        </w:rPr>
      </w:pPr>
      <w:r w:rsidRPr="000900B3">
        <w:rPr>
          <w:rFonts w:eastAsia="Calibri" w:cs="Arial"/>
        </w:rPr>
        <w:t xml:space="preserve">The statewide baseline data, which uses the English Language Proficiency Assessment data from </w:t>
      </w:r>
      <w:r w:rsidR="00505C54">
        <w:rPr>
          <w:rFonts w:eastAsia="Calibri" w:cs="Arial"/>
        </w:rPr>
        <w:t>201</w:t>
      </w:r>
      <w:r w:rsidR="002577DF">
        <w:rPr>
          <w:rFonts w:eastAsia="Calibri" w:cs="Arial"/>
        </w:rPr>
        <w:t>7</w:t>
      </w:r>
      <w:r w:rsidR="00505C54">
        <w:rPr>
          <w:rFonts w:eastAsia="Calibri" w:cs="Arial"/>
        </w:rPr>
        <w:t>-1</w:t>
      </w:r>
      <w:r w:rsidR="002577DF">
        <w:rPr>
          <w:rFonts w:eastAsia="Calibri" w:cs="Arial"/>
        </w:rPr>
        <w:t>8</w:t>
      </w:r>
      <w:r w:rsidR="00505C54">
        <w:rPr>
          <w:rFonts w:eastAsia="Calibri" w:cs="Arial"/>
        </w:rPr>
        <w:t xml:space="preserve"> and 2018-19</w:t>
      </w:r>
      <w:r w:rsidRPr="000900B3">
        <w:rPr>
          <w:rFonts w:eastAsia="Calibri" w:cs="Arial"/>
        </w:rPr>
        <w:t xml:space="preserve">, </w:t>
      </w:r>
      <w:r w:rsidR="009171BD" w:rsidRPr="008D0D8C">
        <w:rPr>
          <w:highlight w:val="yellow"/>
        </w:rPr>
        <w:t>&lt;Start Add&gt;</w:t>
      </w:r>
      <w:r w:rsidR="36E3D9B4" w:rsidRPr="008D0D8C">
        <w:rPr>
          <w:rFonts w:eastAsia="Calibri" w:cs="Arial"/>
          <w:highlight w:val="yellow"/>
        </w:rPr>
        <w:t>and simulated change and color, which uses data from the English Language Proficiency Assessment data from 2020</w:t>
      </w:r>
      <w:r w:rsidR="009171BD" w:rsidRPr="008D0D8C">
        <w:rPr>
          <w:rFonts w:eastAsia="Calibri" w:cs="Arial"/>
          <w:highlight w:val="yellow"/>
        </w:rPr>
        <w:t>–</w:t>
      </w:r>
      <w:r w:rsidR="36E3D9B4" w:rsidRPr="008D0D8C">
        <w:rPr>
          <w:rFonts w:eastAsia="Calibri" w:cs="Arial"/>
          <w:highlight w:val="yellow"/>
        </w:rPr>
        <w:t>21, 2021</w:t>
      </w:r>
      <w:r w:rsidR="009171BD" w:rsidRPr="008D0D8C">
        <w:rPr>
          <w:rFonts w:eastAsia="Calibri" w:cs="Arial"/>
          <w:highlight w:val="yellow"/>
        </w:rPr>
        <w:t>–</w:t>
      </w:r>
      <w:r w:rsidR="36E3D9B4" w:rsidRPr="008D0D8C">
        <w:rPr>
          <w:rFonts w:eastAsia="Calibri" w:cs="Arial"/>
          <w:highlight w:val="yellow"/>
        </w:rPr>
        <w:t>22 and 2022</w:t>
      </w:r>
      <w:r w:rsidR="009171BD" w:rsidRPr="008D0D8C">
        <w:rPr>
          <w:rFonts w:eastAsia="Calibri" w:cs="Arial"/>
          <w:highlight w:val="yellow"/>
        </w:rPr>
        <w:t>–</w:t>
      </w:r>
      <w:r w:rsidR="36E3D9B4" w:rsidRPr="008D0D8C">
        <w:rPr>
          <w:rFonts w:eastAsia="Calibri" w:cs="Arial"/>
          <w:highlight w:val="yellow"/>
        </w:rPr>
        <w:t>23</w:t>
      </w:r>
      <w:r w:rsidR="26AADCFE" w:rsidRPr="008D0D8C">
        <w:rPr>
          <w:rFonts w:eastAsia="Calibri" w:cs="Arial"/>
          <w:highlight w:val="yellow"/>
        </w:rPr>
        <w:t>,</w:t>
      </w:r>
      <w:r w:rsidR="36E3D9B4" w:rsidRPr="008D0D8C">
        <w:rPr>
          <w:rFonts w:eastAsia="Calibri" w:cs="Arial"/>
          <w:highlight w:val="yellow"/>
        </w:rPr>
        <w:t xml:space="preserve"> </w:t>
      </w:r>
      <w:r w:rsidR="009171BD" w:rsidRPr="008D0D8C">
        <w:rPr>
          <w:highlight w:val="yellow"/>
        </w:rPr>
        <w:t>&lt;End Add&gt;</w:t>
      </w:r>
      <w:r w:rsidRPr="000900B3">
        <w:rPr>
          <w:rFonts w:eastAsia="Calibri" w:cs="Arial"/>
        </w:rPr>
        <w:t xml:space="preserve">for all English learner students are provided in the Table below. The table displays the statewide baseline performance on this indicator and shows the </w:t>
      </w:r>
      <w:r w:rsidRPr="000900B3">
        <w:rPr>
          <w:rFonts w:eastAsia="Calibri" w:cs="Arial"/>
        </w:rPr>
        <w:lastRenderedPageBreak/>
        <w:t xml:space="preserve">approximate average annual improvement necessary over the seven-year period to meet the long-term goal. </w:t>
      </w:r>
    </w:p>
    <w:p w14:paraId="41C7F64B" w14:textId="43DE4451" w:rsidR="00D8592A" w:rsidRPr="00252A0E" w:rsidRDefault="00AF4913" w:rsidP="002D172F">
      <w:pPr>
        <w:ind w:right="274"/>
        <w:rPr>
          <w:rFonts w:eastAsia="Calibri" w:cs="Arial"/>
          <w:highlight w:val="green"/>
        </w:rPr>
      </w:pPr>
      <w:r w:rsidRPr="0024215C">
        <w:rPr>
          <w:rFonts w:eastAsia="Calibri"/>
          <w:b/>
        </w:rPr>
        <w:t>Table</w:t>
      </w:r>
      <w:r w:rsidR="00FF1A14" w:rsidRPr="0024215C">
        <w:rPr>
          <w:rFonts w:eastAsia="Calibri"/>
          <w:b/>
        </w:rPr>
        <w:t xml:space="preserve"> </w:t>
      </w:r>
      <w:r w:rsidR="003067A9" w:rsidRPr="0024215C">
        <w:rPr>
          <w:rFonts w:eastAsia="Calibri"/>
          <w:b/>
        </w:rPr>
        <w:t>19. State</w:t>
      </w:r>
      <w:r w:rsidR="00D44C22" w:rsidRPr="0024215C">
        <w:rPr>
          <w:rFonts w:eastAsia="Calibri"/>
          <w:b/>
        </w:rPr>
        <w:t xml:space="preserve"> Level English Learner Progress Performance Level</w:t>
      </w:r>
      <w:r w:rsidR="00D95B48" w:rsidRPr="0024215C">
        <w:rPr>
          <w:rFonts w:eastAsia="Calibri"/>
          <w:b/>
        </w:rPr>
        <w:t xml:space="preserve"> </w:t>
      </w:r>
      <w:r w:rsidR="009171BD" w:rsidRPr="0024215C">
        <w:rPr>
          <w:rFonts w:eastAsia="Calibri" w:cs="Arial"/>
          <w:highlight w:val="yellow"/>
        </w:rPr>
        <w:t>&lt;Start Add</w:t>
      </w:r>
      <w:proofErr w:type="gramStart"/>
      <w:r w:rsidR="009171BD" w:rsidRPr="0024215C">
        <w:rPr>
          <w:rFonts w:eastAsia="Calibri" w:cs="Arial"/>
          <w:highlight w:val="yellow"/>
        </w:rPr>
        <w:t>&gt;</w:t>
      </w:r>
      <w:r w:rsidR="00D95B48" w:rsidRPr="0024215C">
        <w:rPr>
          <w:rFonts w:eastAsia="Calibri"/>
          <w:b/>
          <w:highlight w:val="yellow"/>
        </w:rPr>
        <w:t>(</w:t>
      </w:r>
      <w:proofErr w:type="gramEnd"/>
      <w:r w:rsidR="008C5542" w:rsidRPr="0024215C">
        <w:rPr>
          <w:rFonts w:eastAsia="Calibri"/>
          <w:b/>
          <w:highlight w:val="yellow"/>
        </w:rPr>
        <w:t>Change and</w:t>
      </w:r>
      <w:r w:rsidR="001109EC" w:rsidRPr="0024215C">
        <w:rPr>
          <w:rFonts w:eastAsia="Calibri"/>
          <w:b/>
          <w:highlight w:val="yellow"/>
        </w:rPr>
        <w:t xml:space="preserve"> Color are </w:t>
      </w:r>
      <w:r w:rsidR="00331958" w:rsidRPr="0024215C">
        <w:rPr>
          <w:rFonts w:eastAsia="Calibri"/>
          <w:b/>
          <w:highlight w:val="yellow"/>
        </w:rPr>
        <w:t>based on 2023 ELPI data simulations)</w:t>
      </w:r>
      <w:r w:rsidR="009171BD" w:rsidRPr="0024215C">
        <w:rPr>
          <w:rFonts w:eastAsia="Calibri" w:cs="Arial"/>
          <w:highlight w:val="yellow"/>
        </w:rPr>
        <w:t>&lt;End Add&gt;</w:t>
      </w:r>
    </w:p>
    <w:tbl>
      <w:tblPr>
        <w:tblStyle w:val="TableGrid"/>
        <w:tblW w:w="0" w:type="auto"/>
        <w:tblLook w:val="04A0" w:firstRow="1" w:lastRow="0" w:firstColumn="1" w:lastColumn="0" w:noHBand="0" w:noVBand="1"/>
      </w:tblPr>
      <w:tblGrid>
        <w:gridCol w:w="1654"/>
        <w:gridCol w:w="1491"/>
        <w:gridCol w:w="1784"/>
        <w:gridCol w:w="1357"/>
        <w:gridCol w:w="1932"/>
        <w:gridCol w:w="1492"/>
      </w:tblGrid>
      <w:tr w:rsidR="0099252E" w:rsidRPr="00252A0E" w14:paraId="46BB2E6A" w14:textId="77777777" w:rsidTr="0024215C">
        <w:tc>
          <w:tcPr>
            <w:tcW w:w="1783" w:type="dxa"/>
          </w:tcPr>
          <w:p w14:paraId="1F53077B" w14:textId="6EBBDE66" w:rsidR="0099252E" w:rsidRPr="0024215C" w:rsidRDefault="0099252E" w:rsidP="0099252E">
            <w:pPr>
              <w:spacing w:after="240"/>
              <w:jc w:val="center"/>
              <w:rPr>
                <w:rFonts w:eastAsia="Calibri" w:cs="Arial"/>
              </w:rPr>
            </w:pPr>
            <w:r w:rsidRPr="0024215C">
              <w:rPr>
                <w:rFonts w:eastAsia="Calibri" w:cs="Arial"/>
              </w:rPr>
              <w:t>Student Group</w:t>
            </w:r>
          </w:p>
        </w:tc>
        <w:tc>
          <w:tcPr>
            <w:tcW w:w="1649" w:type="dxa"/>
          </w:tcPr>
          <w:p w14:paraId="4F52CE0D" w14:textId="05FF606C" w:rsidR="0099252E" w:rsidRPr="0024215C" w:rsidRDefault="0099252E" w:rsidP="0099252E">
            <w:pPr>
              <w:spacing w:after="240"/>
              <w:jc w:val="center"/>
              <w:rPr>
                <w:rFonts w:eastAsia="Calibri" w:cs="Arial"/>
              </w:rPr>
            </w:pPr>
            <w:r w:rsidRPr="0024215C">
              <w:rPr>
                <w:rFonts w:eastAsia="Calibri" w:cs="Arial"/>
              </w:rPr>
              <w:t>20</w:t>
            </w:r>
            <w:r w:rsidR="00644EB3" w:rsidRPr="0024215C">
              <w:rPr>
                <w:rFonts w:eastAsia="Calibri" w:cs="Arial"/>
              </w:rPr>
              <w:t>1</w:t>
            </w:r>
            <w:r w:rsidRPr="0024215C">
              <w:rPr>
                <w:rFonts w:eastAsia="Calibri" w:cs="Arial"/>
              </w:rPr>
              <w:t>8-19 ELPI Status</w:t>
            </w:r>
          </w:p>
        </w:tc>
        <w:tc>
          <w:tcPr>
            <w:tcW w:w="1306" w:type="dxa"/>
          </w:tcPr>
          <w:p w14:paraId="5823788B" w14:textId="6AF1B8A7" w:rsidR="0088620E" w:rsidRPr="0024215C" w:rsidRDefault="00FD09BD" w:rsidP="0099252E">
            <w:pPr>
              <w:spacing w:after="240"/>
              <w:jc w:val="center"/>
              <w:rPr>
                <w:rFonts w:eastAsia="Calibri" w:cs="Arial"/>
                <w:highlight w:val="yellow"/>
              </w:rPr>
            </w:pPr>
            <w:r w:rsidRPr="0024215C">
              <w:rPr>
                <w:rFonts w:eastAsia="Calibri" w:cs="Arial"/>
                <w:highlight w:val="yellow"/>
              </w:rPr>
              <w:t>&lt;Start Add&gt;</w:t>
            </w:r>
            <w:r w:rsidRPr="0024215C">
              <w:rPr>
                <w:rFonts w:eastAsia="Calibri"/>
                <w:b/>
                <w:highlight w:val="yellow"/>
              </w:rPr>
              <w:t>(</w:t>
            </w:r>
            <w:r w:rsidR="0088620E" w:rsidRPr="0024215C">
              <w:rPr>
                <w:rFonts w:eastAsia="Calibri" w:cs="Arial"/>
                <w:highlight w:val="yellow"/>
              </w:rPr>
              <w:t>Change</w:t>
            </w:r>
            <w:r w:rsidR="0044176F" w:rsidRPr="0024215C">
              <w:rPr>
                <w:rFonts w:eastAsia="Calibri" w:cs="Arial"/>
                <w:highlight w:val="yellow"/>
              </w:rPr>
              <w:t>)</w:t>
            </w:r>
          </w:p>
        </w:tc>
        <w:tc>
          <w:tcPr>
            <w:tcW w:w="1306" w:type="dxa"/>
          </w:tcPr>
          <w:p w14:paraId="7BDC4FF0" w14:textId="03B3F7F3" w:rsidR="0088620E" w:rsidRPr="0024215C" w:rsidRDefault="0088620E" w:rsidP="0099252E">
            <w:pPr>
              <w:spacing w:after="240"/>
              <w:jc w:val="center"/>
              <w:rPr>
                <w:rFonts w:eastAsia="Calibri" w:cs="Arial"/>
                <w:highlight w:val="yellow"/>
              </w:rPr>
            </w:pPr>
            <w:r w:rsidRPr="0024215C">
              <w:rPr>
                <w:rFonts w:eastAsia="Calibri" w:cs="Arial"/>
                <w:highlight w:val="yellow"/>
              </w:rPr>
              <w:t>Color</w:t>
            </w:r>
            <w:r w:rsidR="0044176F" w:rsidRPr="0024215C">
              <w:rPr>
                <w:rFonts w:eastAsia="Calibri" w:cs="Arial"/>
                <w:highlight w:val="yellow"/>
              </w:rPr>
              <w:t>&lt;End Add&gt;</w:t>
            </w:r>
          </w:p>
        </w:tc>
        <w:tc>
          <w:tcPr>
            <w:tcW w:w="2016" w:type="dxa"/>
          </w:tcPr>
          <w:p w14:paraId="36B7B6CB" w14:textId="5E54F232" w:rsidR="0099252E" w:rsidRPr="0024215C" w:rsidRDefault="0099252E" w:rsidP="0099252E">
            <w:pPr>
              <w:spacing w:after="240"/>
              <w:jc w:val="center"/>
              <w:rPr>
                <w:rFonts w:eastAsia="Calibri" w:cs="Arial"/>
              </w:rPr>
            </w:pPr>
            <w:r w:rsidRPr="0024215C">
              <w:rPr>
                <w:rFonts w:eastAsia="Calibri" w:cs="Arial"/>
              </w:rPr>
              <w:t>Average Annual Improvement to Meet Goa</w:t>
            </w:r>
          </w:p>
        </w:tc>
        <w:tc>
          <w:tcPr>
            <w:tcW w:w="1650" w:type="dxa"/>
          </w:tcPr>
          <w:p w14:paraId="40EC5D11" w14:textId="6C6B7093" w:rsidR="0099252E" w:rsidRPr="0024215C" w:rsidRDefault="0099252E" w:rsidP="0099252E">
            <w:pPr>
              <w:spacing w:after="240"/>
              <w:jc w:val="center"/>
              <w:rPr>
                <w:rFonts w:eastAsia="Calibri" w:cs="Arial"/>
              </w:rPr>
            </w:pPr>
            <w:r w:rsidRPr="0024215C">
              <w:rPr>
                <w:rFonts w:eastAsia="Calibri" w:cs="Arial"/>
              </w:rPr>
              <w:t>Status After Year 3</w:t>
            </w:r>
          </w:p>
        </w:tc>
      </w:tr>
      <w:tr w:rsidR="0099252E" w14:paraId="04B35476" w14:textId="77777777" w:rsidTr="0024215C">
        <w:tc>
          <w:tcPr>
            <w:tcW w:w="1783" w:type="dxa"/>
          </w:tcPr>
          <w:p w14:paraId="15F07F2A" w14:textId="4BF6E022" w:rsidR="0099252E" w:rsidRPr="0024215C" w:rsidRDefault="0099252E" w:rsidP="0099252E">
            <w:pPr>
              <w:spacing w:after="240"/>
              <w:rPr>
                <w:rFonts w:eastAsia="Calibri" w:cs="Arial"/>
              </w:rPr>
            </w:pPr>
            <w:r w:rsidRPr="0024215C">
              <w:rPr>
                <w:rFonts w:eastAsia="Calibri" w:cs="Arial"/>
              </w:rPr>
              <w:t xml:space="preserve">English Learners </w:t>
            </w:r>
          </w:p>
        </w:tc>
        <w:tc>
          <w:tcPr>
            <w:tcW w:w="1649" w:type="dxa"/>
          </w:tcPr>
          <w:p w14:paraId="464B1BE4" w14:textId="78F6498A" w:rsidR="0099252E" w:rsidRPr="0024215C" w:rsidRDefault="00AF575B" w:rsidP="0099252E">
            <w:pPr>
              <w:spacing w:after="240"/>
              <w:jc w:val="center"/>
              <w:rPr>
                <w:rFonts w:eastAsia="Calibri" w:cs="Arial"/>
              </w:rPr>
            </w:pPr>
            <w:r w:rsidRPr="0024215C">
              <w:rPr>
                <w:rFonts w:eastAsia="Calibri" w:cs="Arial"/>
              </w:rPr>
              <w:t>48.3</w:t>
            </w:r>
          </w:p>
        </w:tc>
        <w:tc>
          <w:tcPr>
            <w:tcW w:w="1306" w:type="dxa"/>
          </w:tcPr>
          <w:p w14:paraId="39255D36" w14:textId="44BF3552" w:rsidR="00A828A9" w:rsidRPr="0024215C" w:rsidRDefault="0044176F" w:rsidP="00A828A9">
            <w:pPr>
              <w:spacing w:after="240"/>
              <w:jc w:val="center"/>
              <w:rPr>
                <w:rFonts w:eastAsia="Calibri" w:cs="Arial"/>
                <w:highlight w:val="yellow"/>
              </w:rPr>
            </w:pPr>
            <w:r w:rsidRPr="0024215C">
              <w:rPr>
                <w:rFonts w:eastAsia="Calibri" w:cs="Arial"/>
                <w:highlight w:val="yellow"/>
              </w:rPr>
              <w:t>&lt;Start Add&gt;</w:t>
            </w:r>
            <w:r w:rsidR="00A828A9" w:rsidRPr="0024215C">
              <w:rPr>
                <w:rFonts w:eastAsia="Calibri" w:cs="Arial"/>
                <w:highlight w:val="yellow"/>
              </w:rPr>
              <w:t>-0.2</w:t>
            </w:r>
          </w:p>
        </w:tc>
        <w:tc>
          <w:tcPr>
            <w:tcW w:w="1306" w:type="dxa"/>
          </w:tcPr>
          <w:p w14:paraId="07311327" w14:textId="0B5A96D1" w:rsidR="00A828A9" w:rsidRPr="0024215C" w:rsidRDefault="00A828A9" w:rsidP="00A828A9">
            <w:pPr>
              <w:spacing w:after="240"/>
              <w:jc w:val="center"/>
              <w:rPr>
                <w:rFonts w:eastAsia="Calibri" w:cs="Arial"/>
                <w:highlight w:val="yellow"/>
              </w:rPr>
            </w:pPr>
            <w:r w:rsidRPr="0024215C">
              <w:rPr>
                <w:rFonts w:eastAsia="Calibri" w:cs="Arial"/>
                <w:highlight w:val="yellow"/>
              </w:rPr>
              <w:t>Yellow</w:t>
            </w:r>
            <w:r w:rsidR="00F00ABE" w:rsidRPr="0024215C">
              <w:rPr>
                <w:rFonts w:eastAsia="Calibri" w:cs="Arial"/>
                <w:highlight w:val="yellow"/>
              </w:rPr>
              <w:t xml:space="preserve"> &lt;Start Add&gt;</w:t>
            </w:r>
          </w:p>
        </w:tc>
        <w:tc>
          <w:tcPr>
            <w:tcW w:w="2016" w:type="dxa"/>
          </w:tcPr>
          <w:p w14:paraId="4A79C50E" w14:textId="2D509356" w:rsidR="0099252E" w:rsidRPr="0024215C" w:rsidRDefault="00AF575B" w:rsidP="00325881">
            <w:pPr>
              <w:spacing w:after="240"/>
              <w:jc w:val="center"/>
              <w:rPr>
                <w:rFonts w:eastAsia="Calibri" w:cs="Arial"/>
              </w:rPr>
            </w:pPr>
            <w:r w:rsidRPr="0024215C">
              <w:rPr>
                <w:rFonts w:eastAsia="Calibri" w:cs="Arial"/>
              </w:rPr>
              <w:t>1.</w:t>
            </w:r>
            <w:r w:rsidR="00325881" w:rsidRPr="0024215C">
              <w:rPr>
                <w:rFonts w:eastAsia="Calibri" w:cs="Arial"/>
              </w:rPr>
              <w:t>3</w:t>
            </w:r>
          </w:p>
        </w:tc>
        <w:tc>
          <w:tcPr>
            <w:tcW w:w="1650" w:type="dxa"/>
          </w:tcPr>
          <w:p w14:paraId="3C899203" w14:textId="29AF9A31" w:rsidR="0099252E" w:rsidRPr="00C355F9" w:rsidRDefault="00325881" w:rsidP="0099252E">
            <w:pPr>
              <w:spacing w:after="240"/>
              <w:jc w:val="center"/>
              <w:rPr>
                <w:rFonts w:eastAsia="Calibri" w:cs="Arial"/>
              </w:rPr>
            </w:pPr>
            <w:r w:rsidRPr="0024215C">
              <w:rPr>
                <w:rFonts w:eastAsia="Calibri" w:cs="Arial"/>
              </w:rPr>
              <w:t>52.2</w:t>
            </w:r>
          </w:p>
        </w:tc>
      </w:tr>
    </w:tbl>
    <w:p w14:paraId="595CB450" w14:textId="77777777" w:rsidR="00BD1FDA" w:rsidRPr="008830E2" w:rsidRDefault="00BD1FDA" w:rsidP="002D172F">
      <w:pPr>
        <w:numPr>
          <w:ilvl w:val="0"/>
          <w:numId w:val="17"/>
        </w:numPr>
        <w:spacing w:after="240"/>
        <w:ind w:left="1710"/>
        <w:rPr>
          <w:rFonts w:ascii="Times New Roman" w:eastAsia="Calibri" w:hAnsi="Times New Roman"/>
        </w:rPr>
      </w:pPr>
      <w:r w:rsidRPr="008830E2">
        <w:rPr>
          <w:rFonts w:ascii="Times New Roman" w:eastAsia="Calibri" w:hAnsi="Times New Roman"/>
        </w:rPr>
        <w:t xml:space="preserve">Provide the measurements of interim progress toward the long-term goal for </w:t>
      </w:r>
      <w:r w:rsidR="003C6768" w:rsidRPr="008830E2">
        <w:rPr>
          <w:rFonts w:ascii="Times New Roman" w:eastAsia="Calibri" w:hAnsi="Times New Roman"/>
        </w:rPr>
        <w:br/>
      </w:r>
      <w:r w:rsidRPr="008830E2">
        <w:rPr>
          <w:rFonts w:ascii="Times New Roman" w:eastAsia="Calibri" w:hAnsi="Times New Roman"/>
        </w:rPr>
        <w:t>increases in the percentage of English learners making progress in achieving English language proficiency in Appendix A.</w:t>
      </w:r>
    </w:p>
    <w:p w14:paraId="547E34AE" w14:textId="77777777" w:rsidR="00BD1FDA" w:rsidRPr="008830E2" w:rsidRDefault="00BD1FDA" w:rsidP="002D172F">
      <w:pPr>
        <w:numPr>
          <w:ilvl w:val="2"/>
          <w:numId w:val="6"/>
        </w:numPr>
        <w:ind w:left="1080"/>
        <w:rPr>
          <w:rFonts w:ascii="Times New Roman" w:eastAsia="Calibri" w:hAnsi="Times New Roman"/>
        </w:rPr>
      </w:pPr>
      <w:r w:rsidRPr="008830E2">
        <w:rPr>
          <w:rFonts w:ascii="Times New Roman" w:eastAsia="Calibri" w:hAnsi="Times New Roman"/>
          <w:u w:val="single"/>
        </w:rPr>
        <w:t>Indicators</w:t>
      </w:r>
      <w:r w:rsidRPr="008830E2">
        <w:rPr>
          <w:rFonts w:ascii="Times New Roman" w:eastAsia="Calibri" w:hAnsi="Times New Roman"/>
        </w:rPr>
        <w:t xml:space="preserve"> </w:t>
      </w:r>
      <w:r w:rsidRPr="008830E2">
        <w:rPr>
          <w:rFonts w:ascii="Times New Roman" w:eastAsia="Calibri" w:hAnsi="Times New Roman"/>
          <w:i/>
        </w:rPr>
        <w:t>(ESEA section 1111(c)(4)(B))</w:t>
      </w:r>
    </w:p>
    <w:p w14:paraId="08B7EC54" w14:textId="22E51883" w:rsidR="00BD1FDA" w:rsidRPr="008830E2" w:rsidRDefault="00BD1FDA" w:rsidP="002D172F">
      <w:pPr>
        <w:numPr>
          <w:ilvl w:val="3"/>
          <w:numId w:val="6"/>
        </w:numPr>
        <w:spacing w:after="240"/>
        <w:rPr>
          <w:rFonts w:ascii="Times New Roman" w:eastAsia="Calibri" w:hAnsi="Times New Roman"/>
        </w:rPr>
      </w:pPr>
      <w:r w:rsidRPr="008830E2">
        <w:rPr>
          <w:rFonts w:ascii="Times New Roman" w:eastAsia="Calibri" w:hAnsi="Times New Roman"/>
          <w:u w:val="single"/>
        </w:rPr>
        <w:t>Academic Achievement Indicator</w:t>
      </w:r>
      <w:r w:rsidRPr="008830E2">
        <w:rPr>
          <w:rFonts w:ascii="Times New Roman" w:eastAsia="Calibri" w:hAnsi="Times New Roman"/>
        </w:rPr>
        <w:t xml:space="preserve">.  Describe the Academic Achievement indicator, </w:t>
      </w:r>
      <w:r w:rsidR="00717682" w:rsidRPr="008830E2">
        <w:rPr>
          <w:rFonts w:ascii="Times New Roman" w:eastAsia="Calibri" w:hAnsi="Times New Roman"/>
        </w:rPr>
        <w:br/>
      </w:r>
      <w:r w:rsidRPr="008830E2">
        <w:rPr>
          <w:rFonts w:ascii="Times New Roman" w:eastAsia="Calibri" w:hAnsi="Times New Roman"/>
        </w:rPr>
        <w:t xml:space="preserve">including a description of how the indicator (i) is based on the long-term goals; (ii) is measured by proficiency on the annual Statewide reading/language arts and mathematics assessments; (iii) annually measures academic achievement for all students and separately for each subgroup of students; and (iv) at the State’s discretion, for each public high school in the State, includes a measure of student growth, as measured by the annual Statewide reading/language arts and mathematics assessments. </w:t>
      </w:r>
    </w:p>
    <w:p w14:paraId="12F20253" w14:textId="77777777" w:rsidR="006D44BF" w:rsidRPr="008830E2" w:rsidRDefault="006D44BF" w:rsidP="002D172F">
      <w:pPr>
        <w:spacing w:after="120"/>
        <w:ind w:left="1350"/>
        <w:rPr>
          <w:rFonts w:eastAsia="Calibri" w:cs="Arial"/>
        </w:rPr>
      </w:pPr>
      <w:r w:rsidRPr="008830E2">
        <w:rPr>
          <w:rFonts w:eastAsia="Calibri" w:cs="Arial"/>
        </w:rPr>
        <w:t>The Academic Indicator includes the CAASPP for ELA and mathematics in grades three through eight (3–8) for elementary and middle schools and grade 11 for high schools. Proficiency is measured by looking at a student’s Distance from Level 3 (for each grade), which compares how far above or below students are from the lowest possible scale score to achieve Level 3 (Standard Met/Proficiency) on the administration of the Smarter Balanced assessments. “Status” is determined using the average of these distances on the most recent administration of the Smarter Balanced assessments, and “</w:t>
      </w:r>
      <w:r w:rsidRPr="008830E2">
        <w:rPr>
          <w:rFonts w:eastAsia="Calibri" w:cs="Arial"/>
          <w:bCs/>
        </w:rPr>
        <w:t>Change”</w:t>
      </w:r>
      <w:r w:rsidRPr="008830E2">
        <w:rPr>
          <w:rFonts w:eastAsia="Calibri" w:cs="Arial"/>
          <w:b/>
          <w:bCs/>
        </w:rPr>
        <w:t xml:space="preserve"> </w:t>
      </w:r>
      <w:r w:rsidRPr="008830E2">
        <w:rPr>
          <w:rFonts w:eastAsia="Calibri" w:cs="Arial"/>
        </w:rPr>
        <w:t xml:space="preserve">is the difference between performance from the </w:t>
      </w:r>
      <w:r w:rsidRPr="008830E2">
        <w:rPr>
          <w:rFonts w:eastAsia="Calibri" w:cs="Arial"/>
          <w:iCs/>
        </w:rPr>
        <w:t>prior</w:t>
      </w:r>
      <w:r w:rsidRPr="008830E2">
        <w:rPr>
          <w:rFonts w:eastAsia="Calibri" w:cs="Arial"/>
          <w:i/>
          <w:iCs/>
        </w:rPr>
        <w:t xml:space="preserve"> </w:t>
      </w:r>
      <w:r w:rsidRPr="008830E2">
        <w:rPr>
          <w:rFonts w:eastAsia="Calibri" w:cs="Arial"/>
        </w:rPr>
        <w:t xml:space="preserve">year and </w:t>
      </w:r>
      <w:r w:rsidRPr="008830E2">
        <w:rPr>
          <w:rFonts w:eastAsia="Calibri" w:cs="Arial"/>
          <w:iCs/>
        </w:rPr>
        <w:t xml:space="preserve">current </w:t>
      </w:r>
      <w:r w:rsidRPr="008830E2">
        <w:rPr>
          <w:rFonts w:eastAsia="Calibri" w:cs="Arial"/>
        </w:rPr>
        <w:t xml:space="preserve">year. The same calculation methodology is used at both the school level and the student group level. Results for both ELA and mathematics will be reported as their own academic measures. </w:t>
      </w:r>
    </w:p>
    <w:p w14:paraId="694FD948" w14:textId="5FA8C7BD" w:rsidR="006D44BF" w:rsidRPr="008830E2" w:rsidRDefault="006D44BF" w:rsidP="002D172F">
      <w:pPr>
        <w:spacing w:after="120"/>
        <w:ind w:left="1350"/>
        <w:rPr>
          <w:rFonts w:eastAsia="Calibri" w:cs="Arial"/>
        </w:rPr>
      </w:pPr>
      <w:r w:rsidRPr="008830E2">
        <w:rPr>
          <w:rFonts w:eastAsia="Calibri" w:cs="Arial"/>
        </w:rPr>
        <w:t xml:space="preserve">The Smarter Balanced Assessments uses vertically aligned scale scores, which provides a basis for describing individual student progress over time, setting goals, and ultimately determining whether students are on track for college and career readiness. Using scale scores provides a more precise measure of school status and progress. Distance from Level 3 uses scales scores to determine how far each student is from the lowest scale score </w:t>
      </w:r>
      <w:r w:rsidRPr="008830E2">
        <w:rPr>
          <w:rFonts w:eastAsia="Calibri" w:cs="Arial"/>
        </w:rPr>
        <w:lastRenderedPageBreak/>
        <w:t>needed to achieve Level 3 (Standard Met), which indicates</w:t>
      </w:r>
      <w:r w:rsidR="00A92A3C" w:rsidRPr="008830E2">
        <w:rPr>
          <w:rFonts w:eastAsia="Calibri" w:cs="Arial"/>
        </w:rPr>
        <w:t xml:space="preserve"> ‘</w:t>
      </w:r>
      <w:r w:rsidRPr="008830E2">
        <w:rPr>
          <w:rFonts w:eastAsia="Calibri" w:cs="Arial"/>
        </w:rPr>
        <w:t xml:space="preserve">proficiency’ under ESSA. As a </w:t>
      </w:r>
      <w:r w:rsidR="003067A9" w:rsidRPr="008830E2">
        <w:rPr>
          <w:rFonts w:eastAsia="Calibri" w:cs="Arial"/>
        </w:rPr>
        <w:t>result,</w:t>
      </w:r>
      <w:r w:rsidRPr="008830E2">
        <w:rPr>
          <w:rFonts w:eastAsia="Calibri" w:cs="Arial"/>
        </w:rPr>
        <w:t xml:space="preserve"> all of the students within a school are reflected in the calculation showing how close the “all students” group and each student group is to proficiency. Because the progress of all students are taken into consideration the tendency for schools to focus on only those students just below proficiency will be reduced.</w:t>
      </w:r>
    </w:p>
    <w:p w14:paraId="374F82A9" w14:textId="77777777" w:rsidR="006D44BF" w:rsidRPr="008830E2" w:rsidRDefault="006D44BF" w:rsidP="002D172F">
      <w:pPr>
        <w:tabs>
          <w:tab w:val="left" w:pos="1530"/>
        </w:tabs>
        <w:spacing w:after="120"/>
        <w:ind w:left="1350"/>
        <w:rPr>
          <w:rFonts w:eastAsia="Calibri" w:cs="Arial"/>
        </w:rPr>
      </w:pPr>
      <w:r w:rsidRPr="008830E2">
        <w:rPr>
          <w:rFonts w:eastAsia="Calibri" w:cs="Arial"/>
        </w:rPr>
        <w:t xml:space="preserve">For the purposes of the State Plan, the academic achievement indicator consists only of the Status component of California’s Academic Achievement Indicator on the Dashboard for grades 3-8. For grade 11, the indicator includes both Status and Change, as authorized by ESSA, Section 1111(c)(4)(B)(i). </w:t>
      </w:r>
    </w:p>
    <w:p w14:paraId="1C27BED8" w14:textId="34CF0DB6" w:rsidR="00FF1A14" w:rsidRDefault="006D44BF" w:rsidP="002D172F">
      <w:pPr>
        <w:spacing w:after="240"/>
        <w:ind w:left="1350"/>
      </w:pPr>
      <w:r w:rsidRPr="008830E2">
        <w:rPr>
          <w:rFonts w:eastAsia="Calibri" w:cs="Arial"/>
        </w:rPr>
        <w:t xml:space="preserve">Detailed information on the production of the new indicators in the new California Model is provided in the </w:t>
      </w:r>
      <w:r w:rsidR="00AC47E2" w:rsidRPr="008830E2">
        <w:t xml:space="preserve">California Accountability System: California School Dashboard Technical Guide available on the CDE Web page at </w:t>
      </w:r>
      <w:hyperlink r:id="rId42" w:tooltip="CDE " w:history="1">
        <w:r w:rsidR="00AC47E2" w:rsidRPr="008830E2">
          <w:rPr>
            <w:rStyle w:val="Hyperlink"/>
          </w:rPr>
          <w:t>http://www.cde.ca.gov/ta/ac/cm/</w:t>
        </w:r>
      </w:hyperlink>
      <w:r w:rsidR="00AC47E2" w:rsidRPr="008830E2">
        <w:t xml:space="preserve"> under the Data Files and Guide tab. </w:t>
      </w:r>
    </w:p>
    <w:p w14:paraId="424B2BFC" w14:textId="3BD12E33" w:rsidR="00C94782" w:rsidRPr="008830E2" w:rsidRDefault="00C94782" w:rsidP="002D172F">
      <w:pPr>
        <w:spacing w:after="240"/>
        <w:ind w:left="1350"/>
        <w:rPr>
          <w:rFonts w:eastAsia="Calibri" w:cs="Arial"/>
        </w:rPr>
      </w:pPr>
      <w:r w:rsidRPr="008830E2">
        <w:rPr>
          <w:rFonts w:ascii="Times New Roman" w:eastAsia="Calibri" w:hAnsi="Times New Roman"/>
          <w:u w:val="single"/>
        </w:rPr>
        <w:t>Indicator for Public Elementary and Secondary Schools that are Not High Schools (Other Academic Indicator)</w:t>
      </w:r>
      <w:r w:rsidRPr="008830E2">
        <w:rPr>
          <w:rFonts w:ascii="Times New Roman" w:eastAsia="Calibri" w:hAnsi="Times New Roman"/>
        </w:rPr>
        <w:t xml:space="preserve">. Describe the Other Academic indicator, including how it annually measures the performance for all students and separately </w:t>
      </w:r>
      <w:r w:rsidR="00AA22C4">
        <w:rPr>
          <w:rFonts w:ascii="Times New Roman" w:eastAsia="Calibri" w:hAnsi="Times New Roman"/>
        </w:rPr>
        <w:t xml:space="preserve">for each subgroup of students. </w:t>
      </w:r>
      <w:r w:rsidRPr="008830E2">
        <w:rPr>
          <w:rFonts w:ascii="Times New Roman" w:eastAsia="Calibri" w:hAnsi="Times New Roman"/>
        </w:rPr>
        <w:t xml:space="preserve">If the Other Academic indicator is not a measure of student growth, the description must include a demonstration that the indicator is a valid and reliable statewide academic indicator that allows for meaningful differentiation in school performance. </w:t>
      </w:r>
    </w:p>
    <w:p w14:paraId="58E33ABD" w14:textId="77777777" w:rsidR="00985B53" w:rsidRPr="000900B3" w:rsidRDefault="00985B53" w:rsidP="002D172F">
      <w:pPr>
        <w:spacing w:after="240"/>
        <w:ind w:left="1350" w:right="270"/>
      </w:pPr>
      <w:r w:rsidRPr="000900B3">
        <w:t xml:space="preserve">Chronic absenteeism will serve as an additional academic indicator for grades K–8, given its strong correlation with future academic attainment. There is wide agreement that students who are absent 10 percent or </w:t>
      </w:r>
      <w:r w:rsidR="00441AC5" w:rsidRPr="000900B3">
        <w:br/>
      </w:r>
      <w:r w:rsidRPr="000900B3">
        <w:t>more of the school year, including excused and unexcused absences,</w:t>
      </w:r>
      <w:r w:rsidR="003E6B38" w:rsidRPr="000900B3">
        <w:t xml:space="preserve"> </w:t>
      </w:r>
      <w:r w:rsidRPr="000900B3">
        <w:t>are at greater risk of reading below grade level and dropping out of high school (Ginsburg, Jordan, and Chang, 2014; Balfanz and Byrnes, 2012; Ginsburg and Chudowsky, 2012).</w:t>
      </w:r>
    </w:p>
    <w:p w14:paraId="205144DF" w14:textId="77777777" w:rsidR="00985B53" w:rsidRPr="000900B3" w:rsidRDefault="00985B53" w:rsidP="002D172F">
      <w:pPr>
        <w:spacing w:after="240"/>
        <w:ind w:left="1350" w:right="270"/>
      </w:pPr>
      <w:r w:rsidRPr="000900B3">
        <w:t>In addition, this indicator will be especially important for schools that only serve students in grades K–2. A study in California found that only 17 percent of children chronically absent in both kindergarten and grade 1 were proficient readers by the end of grade 3, as compared to 64 percent of their peers who attended school regularly (Bruner, Discher, and Chang, 2011). This research, along with review and approval of the indicator by the CDE’s Technical Design Group, will allow chronic absenteeism to serve as a valid and reliable academic indicator.</w:t>
      </w:r>
    </w:p>
    <w:p w14:paraId="6FA44814" w14:textId="5DC21D85" w:rsidR="00AC47E2" w:rsidRDefault="00985B53" w:rsidP="002D172F">
      <w:pPr>
        <w:ind w:left="1350"/>
        <w:rPr>
          <w:rFonts w:eastAsia="Calibri" w:cs="Arial"/>
        </w:rPr>
      </w:pPr>
      <w:r w:rsidRPr="000900B3">
        <w:t xml:space="preserve">LEAs reported chronic absence data to the state for the first time in CALPADS for the 2016–17 school year. Each LEA reported which students were chronically absent, which is defined in California Education Code Section 60901(c)(1) as “a pupil who is absent on 10 percent or more of the school </w:t>
      </w:r>
      <w:r w:rsidRPr="000900B3">
        <w:lastRenderedPageBreak/>
        <w:t xml:space="preserve">days in the school year when the total number of days a pupil is absent is divided by the total number of days the pupil is enrolled and school was actually taught in the regular day schools of the district, exclusive of Saturdays and Sundays.” </w:t>
      </w:r>
      <w:r w:rsidR="00AC47E2">
        <w:t>LEAs reported the second year of chronic absence data in CALPAD</w:t>
      </w:r>
      <w:r w:rsidR="00DA503B" w:rsidRPr="00EB20CA">
        <w:t>S</w:t>
      </w:r>
      <w:r w:rsidR="00AC47E2">
        <w:t xml:space="preserve"> for the 2017-18 school year, which allowed the SBE to establish color-coded performance levels for this indicator prior to releasing the 2018 Dashboard. Additionally, chronic absence data is available via the CDE’s DataQuest Web Site: </w:t>
      </w:r>
      <w:hyperlink r:id="rId43" w:tooltip="2018 Dashboard. Additionally, chronic absence data is available via the CDE’s DataQuest Web Site" w:history="1">
        <w:r w:rsidR="00AC47E2" w:rsidRPr="00105BE7">
          <w:rPr>
            <w:rStyle w:val="Hyperlink"/>
          </w:rPr>
          <w:t>https://dq.cde.ca.gov/dataquest/DQCensus/AttChrAbsRate.aspx?agglevel=State&amp;cds=00&amp;year=2016-17</w:t>
        </w:r>
      </w:hyperlink>
      <w:r w:rsidR="00AC47E2" w:rsidRPr="00AC47E2">
        <w:t>.</w:t>
      </w:r>
      <w:r w:rsidR="00AC47E2">
        <w:t xml:space="preserve"> </w:t>
      </w:r>
      <w:r w:rsidRPr="000900B3">
        <w:t xml:space="preserve">The </w:t>
      </w:r>
      <w:r w:rsidR="00AC47E2">
        <w:t xml:space="preserve">SBE established the </w:t>
      </w:r>
      <w:r w:rsidRPr="000900B3">
        <w:t xml:space="preserve">color-coded performance levels using the methodology described in section v.a below, which is the methodology used to establish the </w:t>
      </w:r>
      <w:r w:rsidR="00E67C09" w:rsidRPr="000900B3">
        <w:t>five-by-five</w:t>
      </w:r>
      <w:r w:rsidRPr="000900B3">
        <w:t xml:space="preserve"> grids for other indicators that are included throughout this state plan and therefore ensure meaningful differentiation among the color-coded performance levels. </w:t>
      </w:r>
      <w:r w:rsidR="00AC47E2" w:rsidRPr="00EB20CA">
        <w:rPr>
          <w:rFonts w:eastAsia="Calibri" w:cs="Arial"/>
        </w:rPr>
        <w:t xml:space="preserve">The calculation formula is </w:t>
      </w:r>
      <w:r w:rsidR="00DA503B" w:rsidRPr="00EB20CA">
        <w:rPr>
          <w:rFonts w:eastAsia="Calibri" w:cs="Arial"/>
        </w:rPr>
        <w:t>number of students chronically absent 10 percent or more</w:t>
      </w:r>
      <w:r w:rsidR="00AC47E2" w:rsidRPr="00EB20CA">
        <w:rPr>
          <w:rFonts w:eastAsia="Calibri" w:cs="Arial"/>
        </w:rPr>
        <w:t xml:space="preserve"> divided by the number of </w:t>
      </w:r>
      <w:r w:rsidR="0000334C" w:rsidRPr="00EB20CA">
        <w:rPr>
          <w:rFonts w:eastAsia="Calibri" w:cs="Arial"/>
        </w:rPr>
        <w:t>students who are eligible for chronic absenteeism enrollment</w:t>
      </w:r>
      <w:r w:rsidR="00EB20CA" w:rsidRPr="00EB20CA">
        <w:rPr>
          <w:rFonts w:eastAsia="Calibri" w:cs="Arial"/>
        </w:rPr>
        <w:t>.</w:t>
      </w:r>
      <w:r w:rsidR="00AC47E2">
        <w:rPr>
          <w:rFonts w:eastAsia="Calibri" w:cs="Arial"/>
        </w:rPr>
        <w:t xml:space="preserve"> The calculation formula for Change is the current year chronic absence rate minus the prior year chronic absence rate. Below is the five-by-five colored table that will be used to determine performance levels.</w:t>
      </w:r>
    </w:p>
    <w:p w14:paraId="76F27757" w14:textId="77777777" w:rsidR="00EB20CA" w:rsidRDefault="00EB20CA" w:rsidP="002D172F">
      <w:pPr>
        <w:rPr>
          <w:rFonts w:eastAsia="Calibri" w:cs="Arial"/>
          <w:b/>
        </w:rPr>
      </w:pPr>
      <w:r>
        <w:rPr>
          <w:rFonts w:eastAsia="Calibri" w:cs="Arial"/>
          <w:b/>
        </w:rPr>
        <w:br w:type="page"/>
      </w:r>
    </w:p>
    <w:p w14:paraId="0C6E1557" w14:textId="56151233" w:rsidR="0022256E" w:rsidRPr="0022256E" w:rsidRDefault="0022256E" w:rsidP="002D172F">
      <w:pPr>
        <w:ind w:left="-274"/>
        <w:rPr>
          <w:rFonts w:eastAsia="Calibri" w:cs="Arial"/>
          <w:b/>
        </w:rPr>
      </w:pPr>
      <w:r w:rsidRPr="0022256E">
        <w:rPr>
          <w:rFonts w:eastAsia="Calibri" w:cs="Arial"/>
          <w:b/>
        </w:rPr>
        <w:lastRenderedPageBreak/>
        <w:t xml:space="preserve">Table </w:t>
      </w:r>
      <w:r w:rsidR="000F2D46">
        <w:rPr>
          <w:rFonts w:eastAsia="Calibri" w:cs="Arial"/>
          <w:b/>
        </w:rPr>
        <w:t>20</w:t>
      </w:r>
      <w:r w:rsidRPr="0022256E">
        <w:rPr>
          <w:rFonts w:eastAsia="Calibri" w:cs="Arial"/>
          <w:b/>
        </w:rPr>
        <w:t xml:space="preserve">. Chronic Absenteeism Performance Levels </w:t>
      </w:r>
    </w:p>
    <w:tbl>
      <w:tblPr>
        <w:tblStyle w:val="TableGrid34"/>
        <w:tblpPr w:leftFromText="180" w:rightFromText="180" w:vertAnchor="text" w:horzAnchor="margin" w:tblpX="-185" w:tblpY="79"/>
        <w:tblW w:w="5000" w:type="pct"/>
        <w:tblLook w:val="04A0" w:firstRow="1" w:lastRow="0" w:firstColumn="1" w:lastColumn="0" w:noHBand="0" w:noVBand="1"/>
        <w:tblDescription w:val="Chronic Absenteeism Performance Levels "/>
      </w:tblPr>
      <w:tblGrid>
        <w:gridCol w:w="1605"/>
        <w:gridCol w:w="1643"/>
        <w:gridCol w:w="1607"/>
        <w:gridCol w:w="1606"/>
        <w:gridCol w:w="1606"/>
        <w:gridCol w:w="1643"/>
      </w:tblGrid>
      <w:tr w:rsidR="0022256E" w:rsidRPr="0022256E" w14:paraId="63D3BFE6" w14:textId="77777777" w:rsidTr="00D60464">
        <w:trPr>
          <w:cantSplit/>
          <w:trHeight w:val="1533"/>
          <w:tblHeader/>
        </w:trPr>
        <w:tc>
          <w:tcPr>
            <w:tcW w:w="833" w:type="pct"/>
          </w:tcPr>
          <w:p w14:paraId="763557A2" w14:textId="77777777" w:rsidR="0022256E" w:rsidRPr="0022256E" w:rsidRDefault="0022256E" w:rsidP="002D172F">
            <w:pPr>
              <w:jc w:val="center"/>
              <w:rPr>
                <w:rFonts w:eastAsiaTheme="minorHAnsi" w:cs="Arial"/>
                <w:color w:val="C00000"/>
              </w:rPr>
            </w:pPr>
            <w:r w:rsidRPr="0022256E">
              <w:rPr>
                <w:rFonts w:eastAsiaTheme="minorHAnsi" w:cs="Arial"/>
              </w:rPr>
              <w:t>Performance Level</w:t>
            </w:r>
          </w:p>
        </w:tc>
        <w:tc>
          <w:tcPr>
            <w:tcW w:w="833" w:type="pct"/>
          </w:tcPr>
          <w:p w14:paraId="776FE86B" w14:textId="77777777" w:rsidR="0022256E" w:rsidRPr="0022256E" w:rsidRDefault="0022256E" w:rsidP="002D172F">
            <w:pPr>
              <w:spacing w:after="240"/>
              <w:jc w:val="center"/>
              <w:rPr>
                <w:rFonts w:eastAsiaTheme="minorHAnsi" w:cs="Arial"/>
                <w:b/>
              </w:rPr>
            </w:pPr>
            <w:r w:rsidRPr="0022256E">
              <w:rPr>
                <w:rFonts w:eastAsiaTheme="minorHAnsi" w:cs="Arial"/>
                <w:b/>
              </w:rPr>
              <w:t>Increased Significantly</w:t>
            </w:r>
          </w:p>
          <w:p w14:paraId="1B3459C5" w14:textId="77777777" w:rsidR="0022256E" w:rsidRPr="0022256E" w:rsidRDefault="0022256E" w:rsidP="002D172F">
            <w:pPr>
              <w:jc w:val="center"/>
              <w:rPr>
                <w:rFonts w:eastAsiaTheme="minorHAnsi" w:cs="Arial"/>
              </w:rPr>
            </w:pPr>
            <w:r w:rsidRPr="0022256E">
              <w:rPr>
                <w:rFonts w:eastAsiaTheme="minorHAnsi" w:cs="Arial"/>
              </w:rPr>
              <w:t>From Prior Year (by 3.0% or more)</w:t>
            </w:r>
          </w:p>
        </w:tc>
        <w:tc>
          <w:tcPr>
            <w:tcW w:w="834" w:type="pct"/>
          </w:tcPr>
          <w:p w14:paraId="426488A6" w14:textId="77777777" w:rsidR="0022256E" w:rsidRPr="0022256E" w:rsidRDefault="0022256E" w:rsidP="002D172F">
            <w:pPr>
              <w:spacing w:after="240"/>
              <w:jc w:val="center"/>
              <w:rPr>
                <w:rFonts w:eastAsiaTheme="minorHAnsi" w:cs="Arial"/>
                <w:b/>
              </w:rPr>
            </w:pPr>
            <w:r w:rsidRPr="0022256E">
              <w:rPr>
                <w:rFonts w:eastAsiaTheme="minorHAnsi" w:cs="Arial"/>
                <w:b/>
              </w:rPr>
              <w:t>Increased</w:t>
            </w:r>
          </w:p>
          <w:p w14:paraId="25DB16FB" w14:textId="77777777" w:rsidR="0022256E" w:rsidRPr="0022256E" w:rsidRDefault="0022256E" w:rsidP="002D172F">
            <w:pPr>
              <w:jc w:val="center"/>
              <w:rPr>
                <w:rFonts w:eastAsiaTheme="minorHAnsi" w:cs="Arial"/>
              </w:rPr>
            </w:pPr>
            <w:r w:rsidRPr="0022256E">
              <w:rPr>
                <w:rFonts w:eastAsiaTheme="minorHAnsi" w:cs="Arial"/>
              </w:rPr>
              <w:t>From Prior Year (by 0.5% to less than 3.0%)</w:t>
            </w:r>
          </w:p>
        </w:tc>
        <w:tc>
          <w:tcPr>
            <w:tcW w:w="833" w:type="pct"/>
          </w:tcPr>
          <w:p w14:paraId="610D6A62" w14:textId="77777777" w:rsidR="0022256E" w:rsidRPr="0022256E" w:rsidRDefault="0022256E" w:rsidP="002D172F">
            <w:pPr>
              <w:spacing w:after="240"/>
              <w:jc w:val="center"/>
              <w:rPr>
                <w:rFonts w:eastAsiaTheme="minorHAnsi" w:cs="Arial"/>
                <w:b/>
              </w:rPr>
            </w:pPr>
            <w:r w:rsidRPr="0022256E">
              <w:rPr>
                <w:rFonts w:eastAsiaTheme="minorHAnsi" w:cs="Arial"/>
                <w:b/>
              </w:rPr>
              <w:t>Maintained</w:t>
            </w:r>
          </w:p>
          <w:p w14:paraId="5AB70B37" w14:textId="77777777" w:rsidR="0022256E" w:rsidRPr="0022256E" w:rsidRDefault="0022256E" w:rsidP="002D172F">
            <w:pPr>
              <w:jc w:val="center"/>
              <w:rPr>
                <w:rFonts w:eastAsiaTheme="minorHAnsi" w:cs="Arial"/>
              </w:rPr>
            </w:pPr>
            <w:r w:rsidRPr="0022256E">
              <w:rPr>
                <w:rFonts w:eastAsiaTheme="minorHAnsi" w:cs="Arial"/>
              </w:rPr>
              <w:t xml:space="preserve">From Prior Year </w:t>
            </w:r>
            <w:r w:rsidRPr="0022256E">
              <w:rPr>
                <w:rFonts w:eastAsiaTheme="minorHAnsi" w:cs="Arial"/>
                <w:color w:val="000000"/>
              </w:rPr>
              <w:t xml:space="preserve">(declined </w:t>
            </w:r>
            <w:r w:rsidRPr="0022256E">
              <w:rPr>
                <w:rFonts w:eastAsiaTheme="minorHAnsi" w:cs="Arial"/>
              </w:rPr>
              <w:t>or increased by less than 0.5%)</w:t>
            </w:r>
          </w:p>
        </w:tc>
        <w:tc>
          <w:tcPr>
            <w:tcW w:w="833" w:type="pct"/>
          </w:tcPr>
          <w:p w14:paraId="3B36201C" w14:textId="77777777" w:rsidR="0022256E" w:rsidRPr="0022256E" w:rsidRDefault="0022256E" w:rsidP="002D172F">
            <w:pPr>
              <w:spacing w:after="240"/>
              <w:jc w:val="center"/>
              <w:rPr>
                <w:rFonts w:eastAsiaTheme="minorHAnsi" w:cs="Arial"/>
                <w:b/>
              </w:rPr>
            </w:pPr>
            <w:r w:rsidRPr="0022256E">
              <w:rPr>
                <w:rFonts w:eastAsiaTheme="minorHAnsi" w:cs="Arial"/>
                <w:b/>
              </w:rPr>
              <w:t>Declined</w:t>
            </w:r>
          </w:p>
          <w:p w14:paraId="267AB7ED" w14:textId="77777777" w:rsidR="0022256E" w:rsidRPr="0022256E" w:rsidRDefault="0022256E" w:rsidP="002D172F">
            <w:pPr>
              <w:jc w:val="center"/>
              <w:rPr>
                <w:rFonts w:eastAsiaTheme="minorHAnsi" w:cs="Arial"/>
              </w:rPr>
            </w:pPr>
            <w:r w:rsidRPr="0022256E">
              <w:rPr>
                <w:rFonts w:eastAsiaTheme="minorHAnsi" w:cs="Arial"/>
              </w:rPr>
              <w:t>From Prior Year (by 0.5% to less than 3.0%)</w:t>
            </w:r>
          </w:p>
        </w:tc>
        <w:tc>
          <w:tcPr>
            <w:tcW w:w="834" w:type="pct"/>
          </w:tcPr>
          <w:p w14:paraId="4CEECC33" w14:textId="77777777" w:rsidR="0022256E" w:rsidRPr="0022256E" w:rsidRDefault="0022256E" w:rsidP="002D172F">
            <w:pPr>
              <w:spacing w:after="240"/>
              <w:jc w:val="center"/>
              <w:rPr>
                <w:rFonts w:eastAsiaTheme="minorHAnsi" w:cs="Arial"/>
                <w:b/>
              </w:rPr>
            </w:pPr>
            <w:r w:rsidRPr="0022256E">
              <w:rPr>
                <w:rFonts w:eastAsiaTheme="minorHAnsi" w:cs="Arial"/>
                <w:b/>
              </w:rPr>
              <w:t>Declined Significantly</w:t>
            </w:r>
          </w:p>
          <w:p w14:paraId="001C96D9" w14:textId="77777777" w:rsidR="0022256E" w:rsidRPr="0022256E" w:rsidRDefault="0022256E" w:rsidP="002D172F">
            <w:pPr>
              <w:jc w:val="center"/>
              <w:rPr>
                <w:rFonts w:eastAsiaTheme="minorHAnsi" w:cs="Arial"/>
              </w:rPr>
            </w:pPr>
            <w:r w:rsidRPr="0022256E">
              <w:rPr>
                <w:rFonts w:eastAsiaTheme="minorHAnsi" w:cs="Arial"/>
              </w:rPr>
              <w:t>From Prior Year (by 3.0% or more)</w:t>
            </w:r>
          </w:p>
        </w:tc>
      </w:tr>
      <w:tr w:rsidR="0022256E" w:rsidRPr="0022256E" w14:paraId="067BAACB" w14:textId="77777777" w:rsidTr="00D60464">
        <w:trPr>
          <w:cantSplit/>
          <w:trHeight w:val="1533"/>
        </w:trPr>
        <w:tc>
          <w:tcPr>
            <w:tcW w:w="833" w:type="pct"/>
          </w:tcPr>
          <w:p w14:paraId="4D75B5D1" w14:textId="77777777" w:rsidR="0022256E" w:rsidRPr="0022256E" w:rsidRDefault="0022256E" w:rsidP="002D172F">
            <w:pPr>
              <w:spacing w:after="240"/>
              <w:jc w:val="center"/>
              <w:rPr>
                <w:rFonts w:eastAsiaTheme="minorHAnsi" w:cs="Arial"/>
                <w:b/>
              </w:rPr>
            </w:pPr>
            <w:r w:rsidRPr="0022256E">
              <w:rPr>
                <w:rFonts w:eastAsiaTheme="minorHAnsi" w:cs="Arial"/>
                <w:b/>
              </w:rPr>
              <w:t>Very Low</w:t>
            </w:r>
          </w:p>
          <w:p w14:paraId="37CD044B" w14:textId="77777777" w:rsidR="0022256E" w:rsidRPr="0022256E" w:rsidRDefault="0022256E" w:rsidP="002D172F">
            <w:pPr>
              <w:jc w:val="center"/>
              <w:rPr>
                <w:rFonts w:eastAsiaTheme="minorHAnsi" w:cs="Arial"/>
              </w:rPr>
            </w:pPr>
            <w:r w:rsidRPr="0022256E">
              <w:rPr>
                <w:rFonts w:eastAsiaTheme="minorHAnsi" w:cs="Arial"/>
              </w:rPr>
              <w:t>2.5% or less in Current Year</w:t>
            </w:r>
          </w:p>
        </w:tc>
        <w:tc>
          <w:tcPr>
            <w:tcW w:w="833" w:type="pct"/>
            <w:shd w:val="clear" w:color="auto" w:fill="FFFF00"/>
          </w:tcPr>
          <w:p w14:paraId="4F2A8444"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0</w:t>
            </w:r>
          </w:p>
          <w:p w14:paraId="2D21086F"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(0.0%)</w:t>
            </w:r>
          </w:p>
          <w:p w14:paraId="674D5B18" w14:textId="77777777" w:rsidR="0022256E" w:rsidRPr="0022256E" w:rsidRDefault="0022256E" w:rsidP="002D172F">
            <w:pPr>
              <w:shd w:val="clear" w:color="auto" w:fill="FFFF00"/>
              <w:jc w:val="center"/>
              <w:rPr>
                <w:rFonts w:eastAsiaTheme="minorHAnsi" w:cs="Arial"/>
                <w:b/>
                <w:color w:val="FFFFFF"/>
              </w:rPr>
            </w:pPr>
            <w:r w:rsidRPr="0022256E">
              <w:rPr>
                <w:rFonts w:eastAsiaTheme="minorHAnsi" w:cs="Arial"/>
                <w:b/>
              </w:rPr>
              <w:t>Yellow</w:t>
            </w:r>
          </w:p>
        </w:tc>
        <w:tc>
          <w:tcPr>
            <w:tcW w:w="834" w:type="pct"/>
            <w:shd w:val="clear" w:color="auto" w:fill="006600"/>
          </w:tcPr>
          <w:p w14:paraId="1DACA095"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62</w:t>
            </w:r>
          </w:p>
          <w:p w14:paraId="02992716"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(0.8%)</w:t>
            </w:r>
          </w:p>
          <w:p w14:paraId="487D17E3"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c>
          <w:tcPr>
            <w:tcW w:w="833" w:type="pct"/>
            <w:shd w:val="clear" w:color="auto" w:fill="0000FF"/>
          </w:tcPr>
          <w:p w14:paraId="020A2F58"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168</w:t>
            </w:r>
          </w:p>
          <w:p w14:paraId="5BC6FF36"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(2.2%)</w:t>
            </w:r>
          </w:p>
          <w:p w14:paraId="7C3995F4"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Blue</w:t>
            </w:r>
          </w:p>
        </w:tc>
        <w:tc>
          <w:tcPr>
            <w:tcW w:w="833" w:type="pct"/>
            <w:shd w:val="clear" w:color="auto" w:fill="0000FF"/>
          </w:tcPr>
          <w:p w14:paraId="483AB298"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185</w:t>
            </w:r>
          </w:p>
          <w:p w14:paraId="0EE23BED"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(2.4%)</w:t>
            </w:r>
          </w:p>
          <w:p w14:paraId="1821AA3F"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Blue</w:t>
            </w:r>
          </w:p>
        </w:tc>
        <w:tc>
          <w:tcPr>
            <w:tcW w:w="834" w:type="pct"/>
            <w:shd w:val="clear" w:color="auto" w:fill="0000FF"/>
          </w:tcPr>
          <w:p w14:paraId="5E8D00BC"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53</w:t>
            </w:r>
          </w:p>
          <w:p w14:paraId="626221EF"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(0.7%)</w:t>
            </w:r>
          </w:p>
          <w:p w14:paraId="69BCAE68"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Blue</w:t>
            </w:r>
          </w:p>
        </w:tc>
      </w:tr>
      <w:tr w:rsidR="0022256E" w:rsidRPr="0022256E" w14:paraId="546D0422" w14:textId="77777777" w:rsidTr="00D60464">
        <w:trPr>
          <w:cantSplit/>
          <w:trHeight w:val="1533"/>
        </w:trPr>
        <w:tc>
          <w:tcPr>
            <w:tcW w:w="833" w:type="pct"/>
          </w:tcPr>
          <w:p w14:paraId="5153ED82" w14:textId="77777777" w:rsidR="0022256E" w:rsidRPr="0022256E" w:rsidRDefault="0022256E" w:rsidP="002D172F">
            <w:pPr>
              <w:spacing w:after="240"/>
              <w:jc w:val="center"/>
              <w:rPr>
                <w:rFonts w:eastAsiaTheme="minorHAnsi" w:cs="Arial"/>
                <w:b/>
              </w:rPr>
            </w:pPr>
            <w:r w:rsidRPr="0022256E">
              <w:rPr>
                <w:rFonts w:eastAsiaTheme="minorHAnsi" w:cs="Arial"/>
                <w:b/>
              </w:rPr>
              <w:t>Low</w:t>
            </w:r>
          </w:p>
          <w:p w14:paraId="1BCB842C" w14:textId="77777777" w:rsidR="0022256E" w:rsidRPr="0022256E" w:rsidRDefault="0022256E" w:rsidP="002D172F">
            <w:pPr>
              <w:jc w:val="center"/>
              <w:rPr>
                <w:rFonts w:eastAsiaTheme="minorHAnsi" w:cs="Arial"/>
              </w:rPr>
            </w:pPr>
            <w:r w:rsidRPr="0022256E">
              <w:rPr>
                <w:rFonts w:eastAsiaTheme="minorHAnsi" w:cs="Arial"/>
              </w:rPr>
              <w:t>More than 2.5% to 5.0% in Current Year</w:t>
            </w:r>
          </w:p>
        </w:tc>
        <w:tc>
          <w:tcPr>
            <w:tcW w:w="833" w:type="pct"/>
            <w:shd w:val="clear" w:color="auto" w:fill="FF9900"/>
          </w:tcPr>
          <w:p w14:paraId="699A4DB2" w14:textId="77777777" w:rsidR="0022256E" w:rsidRPr="0022256E" w:rsidRDefault="0022256E" w:rsidP="002D172F">
            <w:pPr>
              <w:jc w:val="center"/>
              <w:rPr>
                <w:rFonts w:eastAsiaTheme="minorHAnsi" w:cs="Arial"/>
                <w:b/>
              </w:rPr>
            </w:pPr>
            <w:r w:rsidRPr="0022256E">
              <w:rPr>
                <w:rFonts w:eastAsiaTheme="minorHAnsi" w:cs="Arial"/>
                <w:b/>
              </w:rPr>
              <w:t>18</w:t>
            </w:r>
          </w:p>
          <w:p w14:paraId="5FA38AF7" w14:textId="77777777" w:rsidR="0022256E" w:rsidRPr="0022256E" w:rsidRDefault="0022256E" w:rsidP="002D172F">
            <w:pPr>
              <w:jc w:val="center"/>
              <w:rPr>
                <w:rFonts w:eastAsiaTheme="minorHAnsi" w:cs="Arial"/>
                <w:b/>
              </w:rPr>
            </w:pPr>
            <w:r w:rsidRPr="0022256E">
              <w:rPr>
                <w:rFonts w:eastAsiaTheme="minorHAnsi" w:cs="Arial"/>
                <w:b/>
              </w:rPr>
              <w:t>(0.2%)</w:t>
            </w:r>
          </w:p>
          <w:p w14:paraId="201715C0" w14:textId="77777777" w:rsidR="0022256E" w:rsidRPr="0022256E" w:rsidRDefault="0022256E" w:rsidP="002D172F">
            <w:pPr>
              <w:jc w:val="center"/>
              <w:rPr>
                <w:rFonts w:eastAsiaTheme="minorHAnsi" w:cs="Arial"/>
                <w:b/>
              </w:rPr>
            </w:pPr>
            <w:r w:rsidRPr="0022256E">
              <w:rPr>
                <w:rFonts w:eastAsiaTheme="minorHAnsi" w:cs="Arial"/>
                <w:b/>
              </w:rPr>
              <w:t>Orange</w:t>
            </w:r>
          </w:p>
        </w:tc>
        <w:tc>
          <w:tcPr>
            <w:tcW w:w="834" w:type="pct"/>
            <w:shd w:val="clear" w:color="auto" w:fill="FFFF00"/>
          </w:tcPr>
          <w:p w14:paraId="30AA2F6F"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361</w:t>
            </w:r>
          </w:p>
          <w:p w14:paraId="0BEA7025"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(4.7%)</w:t>
            </w:r>
          </w:p>
          <w:p w14:paraId="3BDD0579" w14:textId="77777777" w:rsidR="0022256E" w:rsidRPr="0022256E" w:rsidRDefault="0022256E" w:rsidP="002D172F">
            <w:pPr>
              <w:shd w:val="clear" w:color="auto" w:fill="FFFF00"/>
              <w:jc w:val="center"/>
              <w:rPr>
                <w:rFonts w:eastAsiaTheme="minorHAnsi" w:cs="Arial"/>
                <w:b/>
                <w:color w:val="FFFFFF"/>
              </w:rPr>
            </w:pPr>
            <w:r w:rsidRPr="0022256E">
              <w:rPr>
                <w:rFonts w:eastAsiaTheme="minorHAnsi" w:cs="Arial"/>
                <w:b/>
              </w:rPr>
              <w:t>Yellow</w:t>
            </w:r>
          </w:p>
        </w:tc>
        <w:tc>
          <w:tcPr>
            <w:tcW w:w="833" w:type="pct"/>
            <w:shd w:val="clear" w:color="auto" w:fill="006600"/>
          </w:tcPr>
          <w:p w14:paraId="2927B81E"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311</w:t>
            </w:r>
          </w:p>
          <w:p w14:paraId="73CF2379"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(4.1%)</w:t>
            </w:r>
          </w:p>
          <w:p w14:paraId="6C90CB38"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c>
          <w:tcPr>
            <w:tcW w:w="833" w:type="pct"/>
            <w:shd w:val="clear" w:color="auto" w:fill="006600"/>
          </w:tcPr>
          <w:p w14:paraId="09D123B3"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386</w:t>
            </w:r>
          </w:p>
          <w:p w14:paraId="37534359"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(5.1%)</w:t>
            </w:r>
          </w:p>
          <w:p w14:paraId="104B8573"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c>
          <w:tcPr>
            <w:tcW w:w="834" w:type="pct"/>
            <w:shd w:val="clear" w:color="auto" w:fill="0000FF"/>
          </w:tcPr>
          <w:p w14:paraId="3C4B57A2"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61</w:t>
            </w:r>
          </w:p>
          <w:p w14:paraId="316DA6F0"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(0.8%)</w:t>
            </w:r>
          </w:p>
          <w:p w14:paraId="56AA0ACB"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 xml:space="preserve">Blue </w:t>
            </w:r>
          </w:p>
        </w:tc>
      </w:tr>
      <w:tr w:rsidR="0022256E" w:rsidRPr="0022256E" w14:paraId="4BB4FDF4" w14:textId="77777777" w:rsidTr="00D60464">
        <w:trPr>
          <w:cantSplit/>
          <w:trHeight w:val="1533"/>
        </w:trPr>
        <w:tc>
          <w:tcPr>
            <w:tcW w:w="833" w:type="pct"/>
          </w:tcPr>
          <w:p w14:paraId="754465E3" w14:textId="77777777" w:rsidR="0022256E" w:rsidRPr="0022256E" w:rsidRDefault="0022256E" w:rsidP="002D172F">
            <w:pPr>
              <w:spacing w:after="240"/>
              <w:jc w:val="center"/>
              <w:rPr>
                <w:rFonts w:eastAsiaTheme="minorHAnsi" w:cs="Arial"/>
                <w:b/>
              </w:rPr>
            </w:pPr>
            <w:r w:rsidRPr="0022256E">
              <w:rPr>
                <w:rFonts w:eastAsiaTheme="minorHAnsi" w:cs="Arial"/>
                <w:b/>
              </w:rPr>
              <w:t>Medium</w:t>
            </w:r>
          </w:p>
          <w:p w14:paraId="5C05B7FD" w14:textId="77777777" w:rsidR="0022256E" w:rsidRPr="0022256E" w:rsidRDefault="0022256E" w:rsidP="002D172F">
            <w:pPr>
              <w:jc w:val="center"/>
              <w:rPr>
                <w:rFonts w:eastAsiaTheme="minorHAnsi" w:cs="Arial"/>
              </w:rPr>
            </w:pPr>
            <w:r w:rsidRPr="0022256E">
              <w:rPr>
                <w:rFonts w:eastAsiaTheme="minorHAnsi" w:cs="Arial"/>
              </w:rPr>
              <w:t>More than 5.0% to 10.0% in Current Year</w:t>
            </w:r>
          </w:p>
        </w:tc>
        <w:tc>
          <w:tcPr>
            <w:tcW w:w="833" w:type="pct"/>
            <w:shd w:val="clear" w:color="auto" w:fill="FF9900"/>
          </w:tcPr>
          <w:p w14:paraId="62704EEF" w14:textId="77777777" w:rsidR="0022256E" w:rsidRPr="0022256E" w:rsidRDefault="0022256E" w:rsidP="002D172F">
            <w:pPr>
              <w:jc w:val="center"/>
              <w:rPr>
                <w:rFonts w:eastAsiaTheme="minorHAnsi" w:cs="Arial"/>
                <w:b/>
              </w:rPr>
            </w:pPr>
            <w:r w:rsidRPr="0022256E">
              <w:rPr>
                <w:rFonts w:eastAsiaTheme="minorHAnsi" w:cs="Arial"/>
                <w:b/>
              </w:rPr>
              <w:t>139</w:t>
            </w:r>
          </w:p>
          <w:p w14:paraId="0991017E" w14:textId="77777777" w:rsidR="0022256E" w:rsidRPr="0022256E" w:rsidRDefault="0022256E" w:rsidP="002D172F">
            <w:pPr>
              <w:jc w:val="center"/>
              <w:rPr>
                <w:rFonts w:eastAsiaTheme="minorHAnsi" w:cs="Arial"/>
                <w:b/>
              </w:rPr>
            </w:pPr>
            <w:r w:rsidRPr="0022256E">
              <w:rPr>
                <w:rFonts w:eastAsiaTheme="minorHAnsi" w:cs="Arial"/>
                <w:b/>
              </w:rPr>
              <w:t>(1.8%)</w:t>
            </w:r>
          </w:p>
          <w:p w14:paraId="1AF2EA02" w14:textId="77777777" w:rsidR="0022256E" w:rsidRPr="0022256E" w:rsidRDefault="0022256E" w:rsidP="002D172F">
            <w:pPr>
              <w:jc w:val="center"/>
              <w:rPr>
                <w:rFonts w:eastAsiaTheme="minorHAnsi" w:cs="Arial"/>
                <w:b/>
                <w:color w:val="FFFFFF"/>
              </w:rPr>
            </w:pPr>
            <w:r w:rsidRPr="0022256E">
              <w:rPr>
                <w:rFonts w:eastAsiaTheme="minorHAnsi" w:cs="Arial"/>
                <w:b/>
              </w:rPr>
              <w:t>Orange</w:t>
            </w:r>
          </w:p>
        </w:tc>
        <w:tc>
          <w:tcPr>
            <w:tcW w:w="834" w:type="pct"/>
            <w:shd w:val="clear" w:color="auto" w:fill="FF9900"/>
          </w:tcPr>
          <w:p w14:paraId="74082125" w14:textId="77777777" w:rsidR="0022256E" w:rsidRPr="0022256E" w:rsidRDefault="0022256E" w:rsidP="002D172F">
            <w:pPr>
              <w:jc w:val="center"/>
              <w:rPr>
                <w:rFonts w:eastAsiaTheme="minorHAnsi" w:cs="Arial"/>
                <w:b/>
              </w:rPr>
            </w:pPr>
            <w:r w:rsidRPr="0022256E">
              <w:rPr>
                <w:rFonts w:eastAsiaTheme="minorHAnsi" w:cs="Arial"/>
                <w:b/>
              </w:rPr>
              <w:t>1,106</w:t>
            </w:r>
          </w:p>
          <w:p w14:paraId="76EC8126" w14:textId="77777777" w:rsidR="0022256E" w:rsidRPr="0022256E" w:rsidRDefault="0022256E" w:rsidP="002D172F">
            <w:pPr>
              <w:jc w:val="center"/>
              <w:rPr>
                <w:rFonts w:eastAsiaTheme="minorHAnsi" w:cs="Arial"/>
                <w:b/>
              </w:rPr>
            </w:pPr>
            <w:r w:rsidRPr="0022256E">
              <w:rPr>
                <w:rFonts w:eastAsiaTheme="minorHAnsi" w:cs="Arial"/>
                <w:b/>
              </w:rPr>
              <w:t>(14.5%)</w:t>
            </w:r>
          </w:p>
          <w:p w14:paraId="6A23809E" w14:textId="77777777" w:rsidR="0022256E" w:rsidRPr="0022256E" w:rsidRDefault="0022256E" w:rsidP="002D172F">
            <w:pPr>
              <w:jc w:val="center"/>
              <w:rPr>
                <w:rFonts w:eastAsiaTheme="minorHAnsi" w:cs="Arial"/>
                <w:b/>
                <w:color w:val="FFFFFF"/>
              </w:rPr>
            </w:pPr>
            <w:r w:rsidRPr="0022256E">
              <w:rPr>
                <w:rFonts w:eastAsiaTheme="minorHAnsi" w:cs="Arial"/>
                <w:b/>
              </w:rPr>
              <w:t>Orange</w:t>
            </w:r>
          </w:p>
        </w:tc>
        <w:tc>
          <w:tcPr>
            <w:tcW w:w="833" w:type="pct"/>
            <w:shd w:val="clear" w:color="auto" w:fill="FFFF00"/>
          </w:tcPr>
          <w:p w14:paraId="6F0A2A4D" w14:textId="77777777" w:rsidR="0022256E" w:rsidRPr="0022256E" w:rsidRDefault="0022256E" w:rsidP="002D172F">
            <w:pPr>
              <w:jc w:val="center"/>
              <w:rPr>
                <w:rFonts w:eastAsiaTheme="minorHAnsi" w:cs="Arial"/>
                <w:b/>
              </w:rPr>
            </w:pPr>
            <w:r w:rsidRPr="0022256E">
              <w:rPr>
                <w:rFonts w:eastAsiaTheme="minorHAnsi" w:cs="Arial"/>
                <w:b/>
              </w:rPr>
              <w:t>520</w:t>
            </w:r>
          </w:p>
          <w:p w14:paraId="7405C44E"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(6.8%)</w:t>
            </w:r>
          </w:p>
          <w:p w14:paraId="1C48D9C0"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Yellow</w:t>
            </w:r>
          </w:p>
        </w:tc>
        <w:tc>
          <w:tcPr>
            <w:tcW w:w="833" w:type="pct"/>
            <w:shd w:val="clear" w:color="auto" w:fill="006600"/>
          </w:tcPr>
          <w:p w14:paraId="31D66681"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856</w:t>
            </w:r>
          </w:p>
          <w:p w14:paraId="09272ED8"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(11.2%)</w:t>
            </w:r>
          </w:p>
          <w:p w14:paraId="3F3CCEFD"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c>
          <w:tcPr>
            <w:tcW w:w="834" w:type="pct"/>
            <w:shd w:val="clear" w:color="auto" w:fill="006600"/>
          </w:tcPr>
          <w:p w14:paraId="1ADD946F"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214</w:t>
            </w:r>
          </w:p>
          <w:p w14:paraId="4194159B"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(2.8%)</w:t>
            </w:r>
          </w:p>
          <w:p w14:paraId="690DA662"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r>
      <w:tr w:rsidR="0022256E" w:rsidRPr="0022256E" w14:paraId="15E536FD" w14:textId="77777777" w:rsidTr="00D60464">
        <w:trPr>
          <w:cantSplit/>
          <w:trHeight w:val="1533"/>
        </w:trPr>
        <w:tc>
          <w:tcPr>
            <w:tcW w:w="833" w:type="pct"/>
          </w:tcPr>
          <w:p w14:paraId="797F593F" w14:textId="77777777" w:rsidR="0022256E" w:rsidRPr="0022256E" w:rsidRDefault="0022256E" w:rsidP="002D172F">
            <w:pPr>
              <w:spacing w:after="240"/>
              <w:jc w:val="center"/>
              <w:rPr>
                <w:rFonts w:eastAsiaTheme="minorHAnsi" w:cs="Arial"/>
                <w:b/>
              </w:rPr>
            </w:pPr>
            <w:r w:rsidRPr="0022256E">
              <w:rPr>
                <w:rFonts w:eastAsiaTheme="minorHAnsi" w:cs="Arial"/>
                <w:b/>
              </w:rPr>
              <w:t>High</w:t>
            </w:r>
          </w:p>
          <w:p w14:paraId="258FBD66" w14:textId="77777777" w:rsidR="0022256E" w:rsidRPr="0022256E" w:rsidRDefault="0022256E" w:rsidP="002D172F">
            <w:pPr>
              <w:jc w:val="center"/>
              <w:rPr>
                <w:rFonts w:eastAsiaTheme="minorHAnsi" w:cs="Arial"/>
              </w:rPr>
            </w:pPr>
            <w:r w:rsidRPr="0022256E">
              <w:rPr>
                <w:rFonts w:eastAsiaTheme="minorHAnsi" w:cs="Arial"/>
              </w:rPr>
              <w:t>More than 10.0% to 20.0% in Current Year</w:t>
            </w:r>
          </w:p>
        </w:tc>
        <w:tc>
          <w:tcPr>
            <w:tcW w:w="833" w:type="pct"/>
            <w:shd w:val="clear" w:color="auto" w:fill="A50021"/>
          </w:tcPr>
          <w:p w14:paraId="1661C11B" w14:textId="77777777" w:rsidR="0022256E" w:rsidRPr="0022256E" w:rsidRDefault="0022256E" w:rsidP="002D172F">
            <w:pPr>
              <w:jc w:val="center"/>
              <w:rPr>
                <w:rFonts w:eastAsiaTheme="minorHAnsi" w:cs="Arial"/>
                <w:b/>
              </w:rPr>
            </w:pPr>
            <w:r w:rsidRPr="0022256E">
              <w:rPr>
                <w:rFonts w:eastAsiaTheme="minorHAnsi" w:cs="Arial"/>
                <w:b/>
              </w:rPr>
              <w:t>459</w:t>
            </w:r>
          </w:p>
          <w:p w14:paraId="3F39F47D" w14:textId="77777777" w:rsidR="0022256E" w:rsidRPr="0022256E" w:rsidRDefault="0022256E" w:rsidP="002D172F">
            <w:pPr>
              <w:jc w:val="center"/>
              <w:rPr>
                <w:rFonts w:eastAsiaTheme="minorHAnsi" w:cs="Arial"/>
                <w:b/>
              </w:rPr>
            </w:pPr>
            <w:r w:rsidRPr="0022256E">
              <w:rPr>
                <w:rFonts w:eastAsiaTheme="minorHAnsi" w:cs="Arial"/>
                <w:b/>
              </w:rPr>
              <w:t>(6.0%)</w:t>
            </w:r>
          </w:p>
          <w:p w14:paraId="2D65246C" w14:textId="77777777" w:rsidR="0022256E" w:rsidRPr="0022256E" w:rsidRDefault="0022256E" w:rsidP="002D172F">
            <w:pPr>
              <w:jc w:val="center"/>
              <w:rPr>
                <w:rFonts w:eastAsiaTheme="minorHAnsi" w:cs="Arial"/>
                <w:b/>
              </w:rPr>
            </w:pPr>
            <w:r w:rsidRPr="0022256E">
              <w:rPr>
                <w:rFonts w:eastAsiaTheme="minorHAnsi" w:cs="Arial"/>
                <w:b/>
              </w:rPr>
              <w:t>Red</w:t>
            </w:r>
          </w:p>
        </w:tc>
        <w:tc>
          <w:tcPr>
            <w:tcW w:w="834" w:type="pct"/>
            <w:shd w:val="clear" w:color="auto" w:fill="FF9900"/>
          </w:tcPr>
          <w:p w14:paraId="1C3301E0" w14:textId="77777777" w:rsidR="0022256E" w:rsidRPr="0022256E" w:rsidRDefault="0022256E" w:rsidP="002D172F">
            <w:pPr>
              <w:jc w:val="center"/>
              <w:rPr>
                <w:rFonts w:eastAsiaTheme="minorHAnsi" w:cs="Arial"/>
                <w:b/>
              </w:rPr>
            </w:pPr>
            <w:r w:rsidRPr="0022256E">
              <w:rPr>
                <w:rFonts w:eastAsiaTheme="minorHAnsi" w:cs="Arial"/>
                <w:b/>
              </w:rPr>
              <w:t>960</w:t>
            </w:r>
          </w:p>
          <w:p w14:paraId="6BDBC284" w14:textId="77777777" w:rsidR="0022256E" w:rsidRPr="0022256E" w:rsidRDefault="0022256E" w:rsidP="002D172F">
            <w:pPr>
              <w:jc w:val="center"/>
              <w:rPr>
                <w:rFonts w:eastAsiaTheme="minorHAnsi" w:cs="Arial"/>
                <w:b/>
              </w:rPr>
            </w:pPr>
            <w:r w:rsidRPr="0022256E">
              <w:rPr>
                <w:rFonts w:eastAsiaTheme="minorHAnsi" w:cs="Arial"/>
                <w:b/>
              </w:rPr>
              <w:t>(12.6%)</w:t>
            </w:r>
          </w:p>
          <w:p w14:paraId="68C2417B" w14:textId="77777777" w:rsidR="0022256E" w:rsidRPr="0022256E" w:rsidRDefault="0022256E" w:rsidP="002D172F">
            <w:pPr>
              <w:jc w:val="center"/>
              <w:rPr>
                <w:rFonts w:eastAsiaTheme="minorHAnsi" w:cs="Arial"/>
                <w:b/>
              </w:rPr>
            </w:pPr>
            <w:r w:rsidRPr="0022256E">
              <w:rPr>
                <w:rFonts w:eastAsiaTheme="minorHAnsi" w:cs="Arial"/>
                <w:b/>
              </w:rPr>
              <w:t>Orange</w:t>
            </w:r>
          </w:p>
        </w:tc>
        <w:tc>
          <w:tcPr>
            <w:tcW w:w="833" w:type="pct"/>
            <w:shd w:val="clear" w:color="auto" w:fill="FF9900"/>
          </w:tcPr>
          <w:p w14:paraId="7F56EB83" w14:textId="77777777" w:rsidR="0022256E" w:rsidRPr="0022256E" w:rsidRDefault="0022256E" w:rsidP="002D172F">
            <w:pPr>
              <w:jc w:val="center"/>
              <w:rPr>
                <w:rFonts w:eastAsiaTheme="minorHAnsi" w:cs="Arial"/>
                <w:b/>
              </w:rPr>
            </w:pPr>
            <w:r w:rsidRPr="0022256E">
              <w:rPr>
                <w:rFonts w:eastAsiaTheme="minorHAnsi" w:cs="Arial"/>
                <w:b/>
              </w:rPr>
              <w:t>311</w:t>
            </w:r>
          </w:p>
          <w:p w14:paraId="44960D01" w14:textId="77777777" w:rsidR="0022256E" w:rsidRPr="0022256E" w:rsidRDefault="0022256E" w:rsidP="002D172F">
            <w:pPr>
              <w:jc w:val="center"/>
              <w:rPr>
                <w:rFonts w:eastAsiaTheme="minorHAnsi" w:cs="Arial"/>
                <w:b/>
              </w:rPr>
            </w:pPr>
            <w:r w:rsidRPr="0022256E">
              <w:rPr>
                <w:rFonts w:eastAsiaTheme="minorHAnsi" w:cs="Arial"/>
                <w:b/>
              </w:rPr>
              <w:t>(4.1%)</w:t>
            </w:r>
          </w:p>
          <w:p w14:paraId="4B7DC87D" w14:textId="77777777" w:rsidR="0022256E" w:rsidRPr="0022256E" w:rsidRDefault="0022256E" w:rsidP="002D172F">
            <w:pPr>
              <w:jc w:val="center"/>
              <w:rPr>
                <w:rFonts w:eastAsiaTheme="minorHAnsi" w:cs="Arial"/>
                <w:b/>
              </w:rPr>
            </w:pPr>
            <w:r w:rsidRPr="0022256E">
              <w:rPr>
                <w:rFonts w:eastAsiaTheme="minorHAnsi" w:cs="Arial"/>
                <w:b/>
              </w:rPr>
              <w:t>Orange</w:t>
            </w:r>
          </w:p>
        </w:tc>
        <w:tc>
          <w:tcPr>
            <w:tcW w:w="833" w:type="pct"/>
            <w:shd w:val="clear" w:color="auto" w:fill="FFFF00"/>
          </w:tcPr>
          <w:p w14:paraId="3381372E" w14:textId="77777777" w:rsidR="0022256E" w:rsidRPr="0022256E" w:rsidRDefault="0022256E" w:rsidP="002D172F">
            <w:pPr>
              <w:jc w:val="center"/>
              <w:rPr>
                <w:rFonts w:eastAsiaTheme="minorHAnsi" w:cs="Arial"/>
                <w:b/>
              </w:rPr>
            </w:pPr>
            <w:r w:rsidRPr="0022256E">
              <w:rPr>
                <w:rFonts w:eastAsiaTheme="minorHAnsi" w:cs="Arial"/>
                <w:b/>
              </w:rPr>
              <w:t>587</w:t>
            </w:r>
          </w:p>
          <w:p w14:paraId="7F2EBC65"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(7.7%)</w:t>
            </w:r>
          </w:p>
          <w:p w14:paraId="3EFE62FB"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Yellow</w:t>
            </w:r>
          </w:p>
        </w:tc>
        <w:tc>
          <w:tcPr>
            <w:tcW w:w="834" w:type="pct"/>
            <w:shd w:val="clear" w:color="auto" w:fill="FFFF00"/>
          </w:tcPr>
          <w:p w14:paraId="40280D6D" w14:textId="77777777" w:rsidR="0022256E" w:rsidRPr="0022256E" w:rsidRDefault="0022256E" w:rsidP="002D172F">
            <w:pPr>
              <w:jc w:val="center"/>
              <w:rPr>
                <w:rFonts w:eastAsiaTheme="minorHAnsi" w:cs="Arial"/>
                <w:b/>
              </w:rPr>
            </w:pPr>
            <w:r w:rsidRPr="0022256E">
              <w:rPr>
                <w:rFonts w:eastAsiaTheme="minorHAnsi" w:cs="Arial"/>
                <w:b/>
              </w:rPr>
              <w:t>245</w:t>
            </w:r>
          </w:p>
          <w:p w14:paraId="5B97EB0F"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(3.2%)</w:t>
            </w:r>
          </w:p>
          <w:p w14:paraId="6E217DD5"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Yellow</w:t>
            </w:r>
          </w:p>
        </w:tc>
      </w:tr>
      <w:tr w:rsidR="0022256E" w:rsidRPr="0022256E" w14:paraId="1FB51BC6" w14:textId="77777777" w:rsidTr="00D60464">
        <w:trPr>
          <w:cantSplit/>
          <w:trHeight w:val="1533"/>
        </w:trPr>
        <w:tc>
          <w:tcPr>
            <w:tcW w:w="833" w:type="pct"/>
          </w:tcPr>
          <w:p w14:paraId="157B3CE3" w14:textId="77777777" w:rsidR="0022256E" w:rsidRPr="0022256E" w:rsidRDefault="0022256E" w:rsidP="002D172F">
            <w:pPr>
              <w:spacing w:after="240"/>
              <w:jc w:val="center"/>
              <w:rPr>
                <w:rFonts w:eastAsiaTheme="minorHAnsi" w:cs="Arial"/>
                <w:b/>
              </w:rPr>
            </w:pPr>
            <w:r w:rsidRPr="0022256E">
              <w:rPr>
                <w:rFonts w:eastAsiaTheme="minorHAnsi" w:cs="Arial"/>
                <w:b/>
              </w:rPr>
              <w:t>Very High</w:t>
            </w:r>
          </w:p>
          <w:p w14:paraId="33DB940D" w14:textId="77777777" w:rsidR="0022256E" w:rsidRPr="0022256E" w:rsidRDefault="0022256E" w:rsidP="002D172F">
            <w:pPr>
              <w:jc w:val="center"/>
              <w:rPr>
                <w:rFonts w:eastAsiaTheme="minorHAnsi" w:cs="Arial"/>
              </w:rPr>
            </w:pPr>
            <w:r w:rsidRPr="0022256E">
              <w:rPr>
                <w:rFonts w:eastAsiaTheme="minorHAnsi" w:cs="Arial"/>
              </w:rPr>
              <w:t>More than 20.0% in Current Year</w:t>
            </w:r>
          </w:p>
        </w:tc>
        <w:tc>
          <w:tcPr>
            <w:tcW w:w="833" w:type="pct"/>
            <w:shd w:val="clear" w:color="auto" w:fill="A50021"/>
          </w:tcPr>
          <w:p w14:paraId="09CB8A6C" w14:textId="77777777" w:rsidR="0022256E" w:rsidRPr="0022256E" w:rsidRDefault="0022256E" w:rsidP="002D172F">
            <w:pPr>
              <w:jc w:val="center"/>
              <w:rPr>
                <w:rFonts w:eastAsiaTheme="minorHAnsi" w:cs="Arial"/>
                <w:b/>
              </w:rPr>
            </w:pPr>
            <w:r w:rsidRPr="0022256E">
              <w:rPr>
                <w:rFonts w:eastAsiaTheme="minorHAnsi" w:cs="Arial"/>
                <w:b/>
              </w:rPr>
              <w:t>182</w:t>
            </w:r>
          </w:p>
          <w:p w14:paraId="608A0096" w14:textId="77777777" w:rsidR="0022256E" w:rsidRPr="0022256E" w:rsidRDefault="0022256E" w:rsidP="002D172F">
            <w:pPr>
              <w:jc w:val="center"/>
              <w:rPr>
                <w:rFonts w:eastAsiaTheme="minorHAnsi" w:cs="Arial"/>
                <w:b/>
              </w:rPr>
            </w:pPr>
            <w:r w:rsidRPr="0022256E">
              <w:rPr>
                <w:rFonts w:eastAsiaTheme="minorHAnsi" w:cs="Arial"/>
                <w:b/>
              </w:rPr>
              <w:t>(2.4%)</w:t>
            </w:r>
          </w:p>
          <w:p w14:paraId="294572E7" w14:textId="77777777" w:rsidR="0022256E" w:rsidRPr="0022256E" w:rsidRDefault="0022256E" w:rsidP="002D172F">
            <w:pPr>
              <w:jc w:val="center"/>
              <w:rPr>
                <w:rFonts w:eastAsiaTheme="minorHAnsi" w:cs="Arial"/>
                <w:b/>
              </w:rPr>
            </w:pPr>
            <w:r w:rsidRPr="0022256E">
              <w:rPr>
                <w:rFonts w:eastAsiaTheme="minorHAnsi" w:cs="Arial"/>
                <w:b/>
              </w:rPr>
              <w:t>Red</w:t>
            </w:r>
          </w:p>
        </w:tc>
        <w:tc>
          <w:tcPr>
            <w:tcW w:w="834" w:type="pct"/>
            <w:shd w:val="clear" w:color="auto" w:fill="A50021"/>
          </w:tcPr>
          <w:p w14:paraId="6855DDC9" w14:textId="77777777" w:rsidR="0022256E" w:rsidRPr="0022256E" w:rsidRDefault="0022256E" w:rsidP="002D172F">
            <w:pPr>
              <w:jc w:val="center"/>
              <w:rPr>
                <w:rFonts w:eastAsiaTheme="minorHAnsi" w:cs="Arial"/>
                <w:b/>
              </w:rPr>
            </w:pPr>
            <w:r w:rsidRPr="0022256E">
              <w:rPr>
                <w:rFonts w:eastAsiaTheme="minorHAnsi" w:cs="Arial"/>
                <w:b/>
              </w:rPr>
              <w:t>227</w:t>
            </w:r>
          </w:p>
          <w:p w14:paraId="412A4801" w14:textId="77777777" w:rsidR="0022256E" w:rsidRPr="0022256E" w:rsidRDefault="0022256E" w:rsidP="002D172F">
            <w:pPr>
              <w:jc w:val="center"/>
              <w:rPr>
                <w:rFonts w:eastAsiaTheme="minorHAnsi" w:cs="Arial"/>
                <w:b/>
              </w:rPr>
            </w:pPr>
            <w:r w:rsidRPr="0022256E">
              <w:rPr>
                <w:rFonts w:eastAsiaTheme="minorHAnsi" w:cs="Arial"/>
                <w:b/>
              </w:rPr>
              <w:t>(3.0%)</w:t>
            </w:r>
          </w:p>
          <w:p w14:paraId="0E191BFE" w14:textId="77777777" w:rsidR="0022256E" w:rsidRPr="0022256E" w:rsidRDefault="0022256E" w:rsidP="002D172F">
            <w:pPr>
              <w:jc w:val="center"/>
              <w:rPr>
                <w:rFonts w:eastAsiaTheme="minorHAnsi" w:cs="Arial"/>
                <w:b/>
              </w:rPr>
            </w:pPr>
            <w:r w:rsidRPr="0022256E">
              <w:rPr>
                <w:rFonts w:eastAsiaTheme="minorHAnsi" w:cs="Arial"/>
                <w:b/>
              </w:rPr>
              <w:t>Red</w:t>
            </w:r>
          </w:p>
        </w:tc>
        <w:tc>
          <w:tcPr>
            <w:tcW w:w="833" w:type="pct"/>
            <w:shd w:val="clear" w:color="auto" w:fill="A50021"/>
          </w:tcPr>
          <w:p w14:paraId="745399A4" w14:textId="77777777" w:rsidR="0022256E" w:rsidRPr="0022256E" w:rsidRDefault="0022256E" w:rsidP="002D172F">
            <w:pPr>
              <w:jc w:val="center"/>
              <w:rPr>
                <w:rFonts w:eastAsiaTheme="minorHAnsi" w:cs="Arial"/>
                <w:b/>
              </w:rPr>
            </w:pPr>
            <w:r w:rsidRPr="0022256E">
              <w:rPr>
                <w:rFonts w:eastAsiaTheme="minorHAnsi" w:cs="Arial"/>
                <w:b/>
              </w:rPr>
              <w:t>36</w:t>
            </w:r>
          </w:p>
          <w:p w14:paraId="463A1586" w14:textId="77777777" w:rsidR="0022256E" w:rsidRPr="0022256E" w:rsidRDefault="0022256E" w:rsidP="002D172F">
            <w:pPr>
              <w:jc w:val="center"/>
              <w:rPr>
                <w:rFonts w:eastAsiaTheme="minorHAnsi" w:cs="Arial"/>
                <w:b/>
              </w:rPr>
            </w:pPr>
            <w:r w:rsidRPr="0022256E">
              <w:rPr>
                <w:rFonts w:eastAsiaTheme="minorHAnsi" w:cs="Arial"/>
                <w:b/>
              </w:rPr>
              <w:t>(0.5%)</w:t>
            </w:r>
          </w:p>
          <w:p w14:paraId="3D5893B7" w14:textId="77777777" w:rsidR="0022256E" w:rsidRPr="0022256E" w:rsidRDefault="0022256E" w:rsidP="002D172F">
            <w:pPr>
              <w:jc w:val="center"/>
              <w:rPr>
                <w:rFonts w:eastAsiaTheme="minorHAnsi" w:cs="Arial"/>
                <w:b/>
              </w:rPr>
            </w:pPr>
            <w:r w:rsidRPr="0022256E">
              <w:rPr>
                <w:rFonts w:eastAsiaTheme="minorHAnsi" w:cs="Arial"/>
                <w:b/>
              </w:rPr>
              <w:t>Red</w:t>
            </w:r>
          </w:p>
        </w:tc>
        <w:tc>
          <w:tcPr>
            <w:tcW w:w="833" w:type="pct"/>
            <w:shd w:val="clear" w:color="auto" w:fill="FF9900"/>
          </w:tcPr>
          <w:p w14:paraId="0A27ABC0" w14:textId="77777777" w:rsidR="0022256E" w:rsidRPr="0022256E" w:rsidRDefault="0022256E" w:rsidP="002D172F">
            <w:pPr>
              <w:jc w:val="center"/>
              <w:rPr>
                <w:rFonts w:eastAsiaTheme="minorHAnsi" w:cs="Arial"/>
                <w:b/>
              </w:rPr>
            </w:pPr>
            <w:r w:rsidRPr="0022256E">
              <w:rPr>
                <w:rFonts w:eastAsiaTheme="minorHAnsi" w:cs="Arial"/>
                <w:b/>
              </w:rPr>
              <w:t>138</w:t>
            </w:r>
          </w:p>
          <w:p w14:paraId="2EF4972E" w14:textId="77777777" w:rsidR="0022256E" w:rsidRPr="0022256E" w:rsidRDefault="0022256E" w:rsidP="002D172F">
            <w:pPr>
              <w:jc w:val="center"/>
              <w:rPr>
                <w:rFonts w:eastAsiaTheme="minorHAnsi" w:cs="Arial"/>
                <w:b/>
              </w:rPr>
            </w:pPr>
            <w:r w:rsidRPr="0022256E">
              <w:rPr>
                <w:rFonts w:eastAsiaTheme="minorHAnsi" w:cs="Arial"/>
                <w:b/>
              </w:rPr>
              <w:t>(1.8%)</w:t>
            </w:r>
          </w:p>
          <w:p w14:paraId="78587C8D" w14:textId="77777777" w:rsidR="0022256E" w:rsidRPr="0022256E" w:rsidRDefault="0022256E" w:rsidP="002D172F">
            <w:pPr>
              <w:jc w:val="center"/>
              <w:rPr>
                <w:rFonts w:eastAsiaTheme="minorHAnsi" w:cs="Arial"/>
                <w:b/>
              </w:rPr>
            </w:pPr>
            <w:r w:rsidRPr="0022256E">
              <w:rPr>
                <w:rFonts w:eastAsiaTheme="minorHAnsi" w:cs="Arial"/>
                <w:b/>
              </w:rPr>
              <w:t>Orange</w:t>
            </w:r>
          </w:p>
        </w:tc>
        <w:tc>
          <w:tcPr>
            <w:tcW w:w="834" w:type="pct"/>
            <w:shd w:val="clear" w:color="auto" w:fill="FFFF00"/>
          </w:tcPr>
          <w:p w14:paraId="75AF19F1" w14:textId="77777777" w:rsidR="0022256E" w:rsidRPr="0022256E" w:rsidRDefault="0022256E" w:rsidP="002D172F">
            <w:pPr>
              <w:jc w:val="center"/>
              <w:rPr>
                <w:rFonts w:eastAsiaTheme="minorHAnsi" w:cs="Arial"/>
                <w:b/>
              </w:rPr>
            </w:pPr>
            <w:r w:rsidRPr="0022256E">
              <w:rPr>
                <w:rFonts w:eastAsiaTheme="minorHAnsi" w:cs="Arial"/>
                <w:b/>
              </w:rPr>
              <w:t>47</w:t>
            </w:r>
          </w:p>
          <w:p w14:paraId="598321F8"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(0.6%)</w:t>
            </w:r>
          </w:p>
          <w:p w14:paraId="16BB04D5" w14:textId="77777777" w:rsidR="0022256E" w:rsidRPr="0022256E" w:rsidRDefault="0022256E" w:rsidP="002D172F">
            <w:pPr>
              <w:shd w:val="clear" w:color="auto" w:fill="FFFF00"/>
              <w:jc w:val="center"/>
              <w:rPr>
                <w:rFonts w:eastAsiaTheme="minorHAnsi" w:cs="Arial"/>
                <w:b/>
              </w:rPr>
            </w:pPr>
            <w:r w:rsidRPr="0022256E">
              <w:rPr>
                <w:rFonts w:eastAsiaTheme="minorHAnsi" w:cs="Arial"/>
                <w:b/>
              </w:rPr>
              <w:t>Yellow</w:t>
            </w:r>
          </w:p>
        </w:tc>
      </w:tr>
    </w:tbl>
    <w:p w14:paraId="01F73DD8" w14:textId="77777777" w:rsidR="0022256E" w:rsidRPr="0022256E" w:rsidRDefault="0022256E" w:rsidP="002D172F">
      <w:pPr>
        <w:rPr>
          <w:rFonts w:eastAsiaTheme="minorHAnsi" w:cstheme="minorBidi"/>
          <w:b/>
          <w:szCs w:val="22"/>
        </w:rPr>
      </w:pPr>
    </w:p>
    <w:tbl>
      <w:tblPr>
        <w:tblStyle w:val="TableGrid34"/>
        <w:tblW w:w="5005" w:type="pct"/>
        <w:tblInd w:w="-185" w:type="dxa"/>
        <w:tblLook w:val="04A0" w:firstRow="1" w:lastRow="0" w:firstColumn="1" w:lastColumn="0" w:noHBand="0" w:noVBand="1"/>
        <w:tblDescription w:val="Chronic Absenteeism Performance Levels by number of schools"/>
      </w:tblPr>
      <w:tblGrid>
        <w:gridCol w:w="1620"/>
        <w:gridCol w:w="1620"/>
        <w:gridCol w:w="1619"/>
        <w:gridCol w:w="1619"/>
        <w:gridCol w:w="1623"/>
        <w:gridCol w:w="1619"/>
      </w:tblGrid>
      <w:tr w:rsidR="00250521" w:rsidRPr="0022256E" w14:paraId="2DF7C762" w14:textId="77777777" w:rsidTr="008A4DDA">
        <w:trPr>
          <w:cantSplit/>
          <w:trHeight w:val="552"/>
          <w:tblHeader/>
        </w:trPr>
        <w:tc>
          <w:tcPr>
            <w:tcW w:w="833" w:type="pct"/>
          </w:tcPr>
          <w:p w14:paraId="050C42D1" w14:textId="77777777" w:rsidR="0022256E" w:rsidRPr="0022256E" w:rsidRDefault="0022256E" w:rsidP="002D172F">
            <w:pPr>
              <w:jc w:val="center"/>
              <w:rPr>
                <w:rFonts w:eastAsiaTheme="minorHAnsi" w:cs="Arial"/>
                <w:b/>
              </w:rPr>
            </w:pPr>
            <w:r w:rsidRPr="0022256E">
              <w:rPr>
                <w:rFonts w:eastAsiaTheme="minorHAnsi" w:cs="Arial"/>
                <w:b/>
              </w:rPr>
              <w:t># of Schools</w:t>
            </w:r>
          </w:p>
        </w:tc>
        <w:tc>
          <w:tcPr>
            <w:tcW w:w="833" w:type="pct"/>
            <w:shd w:val="clear" w:color="auto" w:fill="A50021"/>
          </w:tcPr>
          <w:p w14:paraId="426BFA02" w14:textId="77777777" w:rsidR="0022256E" w:rsidRPr="0022256E" w:rsidRDefault="0022256E" w:rsidP="002D172F">
            <w:pPr>
              <w:jc w:val="center"/>
              <w:rPr>
                <w:rFonts w:eastAsiaTheme="minorHAnsi" w:cs="Arial"/>
                <w:b/>
              </w:rPr>
            </w:pPr>
            <w:r w:rsidRPr="0022256E">
              <w:rPr>
                <w:rFonts w:eastAsiaTheme="minorHAnsi" w:cs="Arial"/>
                <w:b/>
              </w:rPr>
              <w:t>Red</w:t>
            </w:r>
          </w:p>
        </w:tc>
        <w:tc>
          <w:tcPr>
            <w:tcW w:w="833" w:type="pct"/>
            <w:shd w:val="clear" w:color="auto" w:fill="FF9900"/>
          </w:tcPr>
          <w:p w14:paraId="43630465" w14:textId="77777777" w:rsidR="0022256E" w:rsidRPr="0022256E" w:rsidRDefault="0022256E" w:rsidP="002D172F">
            <w:pPr>
              <w:jc w:val="center"/>
              <w:rPr>
                <w:rFonts w:eastAsiaTheme="minorHAnsi" w:cs="Arial"/>
                <w:b/>
              </w:rPr>
            </w:pPr>
            <w:r w:rsidRPr="0022256E">
              <w:rPr>
                <w:rFonts w:eastAsiaTheme="minorHAnsi" w:cs="Arial"/>
                <w:b/>
              </w:rPr>
              <w:t>Orange</w:t>
            </w:r>
          </w:p>
        </w:tc>
        <w:tc>
          <w:tcPr>
            <w:tcW w:w="833" w:type="pct"/>
            <w:shd w:val="clear" w:color="auto" w:fill="FFFF00"/>
          </w:tcPr>
          <w:p w14:paraId="48AC73E7" w14:textId="77777777" w:rsidR="0022256E" w:rsidRPr="0022256E" w:rsidRDefault="0022256E" w:rsidP="002D172F">
            <w:pPr>
              <w:jc w:val="center"/>
              <w:rPr>
                <w:rFonts w:eastAsiaTheme="minorHAnsi" w:cs="Arial"/>
                <w:b/>
                <w:color w:val="FFFFFF"/>
              </w:rPr>
            </w:pPr>
            <w:r w:rsidRPr="0022256E">
              <w:rPr>
                <w:rFonts w:eastAsiaTheme="minorHAnsi" w:cs="Arial"/>
                <w:b/>
              </w:rPr>
              <w:t>Yellow</w:t>
            </w:r>
          </w:p>
        </w:tc>
        <w:tc>
          <w:tcPr>
            <w:tcW w:w="835" w:type="pct"/>
            <w:shd w:val="clear" w:color="auto" w:fill="006600"/>
          </w:tcPr>
          <w:p w14:paraId="1AE73D43"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c>
          <w:tcPr>
            <w:tcW w:w="833" w:type="pct"/>
            <w:shd w:val="clear" w:color="auto" w:fill="0000FF"/>
          </w:tcPr>
          <w:p w14:paraId="3425ECBC"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Blue</w:t>
            </w:r>
          </w:p>
        </w:tc>
      </w:tr>
      <w:tr w:rsidR="00250521" w:rsidRPr="0022256E" w14:paraId="473B45BF" w14:textId="77777777" w:rsidTr="00887F54">
        <w:trPr>
          <w:cantSplit/>
          <w:trHeight w:val="552"/>
        </w:trPr>
        <w:tc>
          <w:tcPr>
            <w:tcW w:w="833" w:type="pct"/>
          </w:tcPr>
          <w:p w14:paraId="15A8C156" w14:textId="77777777" w:rsidR="0022256E" w:rsidRPr="0022256E" w:rsidRDefault="0022256E" w:rsidP="002D172F">
            <w:pPr>
              <w:jc w:val="center"/>
              <w:rPr>
                <w:rFonts w:eastAsiaTheme="minorHAnsi" w:cs="Arial"/>
              </w:rPr>
            </w:pPr>
            <w:r w:rsidRPr="0022256E">
              <w:rPr>
                <w:rFonts w:eastAsiaTheme="minorHAnsi" w:cs="Arial"/>
              </w:rPr>
              <w:t>7,632</w:t>
            </w:r>
          </w:p>
        </w:tc>
        <w:tc>
          <w:tcPr>
            <w:tcW w:w="833" w:type="pct"/>
          </w:tcPr>
          <w:p w14:paraId="060DC5B4" w14:textId="77777777" w:rsidR="0022256E" w:rsidRPr="0022256E" w:rsidRDefault="0022256E" w:rsidP="002D172F">
            <w:pPr>
              <w:jc w:val="center"/>
              <w:rPr>
                <w:rFonts w:eastAsiaTheme="minorHAnsi" w:cs="Arial"/>
              </w:rPr>
            </w:pPr>
            <w:r w:rsidRPr="0022256E">
              <w:rPr>
                <w:rFonts w:eastAsiaTheme="minorHAnsi" w:cs="Arial"/>
              </w:rPr>
              <w:t>900 (11.8%)</w:t>
            </w:r>
          </w:p>
        </w:tc>
        <w:tc>
          <w:tcPr>
            <w:tcW w:w="833" w:type="pct"/>
          </w:tcPr>
          <w:p w14:paraId="59664C7A" w14:textId="77777777" w:rsidR="0022256E" w:rsidRPr="0022256E" w:rsidRDefault="0022256E" w:rsidP="002D172F">
            <w:pPr>
              <w:jc w:val="center"/>
              <w:rPr>
                <w:rFonts w:eastAsiaTheme="minorHAnsi" w:cs="Arial"/>
              </w:rPr>
            </w:pPr>
            <w:r w:rsidRPr="0022256E">
              <w:rPr>
                <w:rFonts w:eastAsiaTheme="minorHAnsi" w:cs="Arial"/>
              </w:rPr>
              <w:t>2,680 (35.1%)</w:t>
            </w:r>
          </w:p>
        </w:tc>
        <w:tc>
          <w:tcPr>
            <w:tcW w:w="833" w:type="pct"/>
          </w:tcPr>
          <w:p w14:paraId="4490C61A" w14:textId="77777777" w:rsidR="0022256E" w:rsidRPr="0022256E" w:rsidRDefault="0022256E" w:rsidP="002D172F">
            <w:pPr>
              <w:jc w:val="center"/>
              <w:rPr>
                <w:rFonts w:eastAsiaTheme="minorHAnsi" w:cs="Arial"/>
              </w:rPr>
            </w:pPr>
            <w:r w:rsidRPr="0022256E">
              <w:rPr>
                <w:rFonts w:eastAsiaTheme="minorHAnsi" w:cs="Arial"/>
              </w:rPr>
              <w:t>1,756 (23.0%)</w:t>
            </w:r>
          </w:p>
        </w:tc>
        <w:tc>
          <w:tcPr>
            <w:tcW w:w="835" w:type="pct"/>
          </w:tcPr>
          <w:p w14:paraId="010CAEDD" w14:textId="77777777" w:rsidR="0022256E" w:rsidRPr="0022256E" w:rsidRDefault="0022256E" w:rsidP="002D172F">
            <w:pPr>
              <w:jc w:val="center"/>
              <w:rPr>
                <w:rFonts w:eastAsiaTheme="minorHAnsi" w:cs="Arial"/>
              </w:rPr>
            </w:pPr>
            <w:r w:rsidRPr="0022256E">
              <w:rPr>
                <w:rFonts w:eastAsiaTheme="minorHAnsi" w:cs="Arial"/>
              </w:rPr>
              <w:t>1,829 (24.0%)</w:t>
            </w:r>
          </w:p>
        </w:tc>
        <w:tc>
          <w:tcPr>
            <w:tcW w:w="833" w:type="pct"/>
          </w:tcPr>
          <w:p w14:paraId="5E9CF879" w14:textId="77777777" w:rsidR="0022256E" w:rsidRPr="0022256E" w:rsidRDefault="0022256E" w:rsidP="002D172F">
            <w:pPr>
              <w:jc w:val="center"/>
              <w:rPr>
                <w:rFonts w:eastAsiaTheme="minorHAnsi" w:cs="Arial"/>
              </w:rPr>
            </w:pPr>
            <w:r w:rsidRPr="0022256E">
              <w:rPr>
                <w:rFonts w:eastAsiaTheme="minorHAnsi" w:cs="Arial"/>
              </w:rPr>
              <w:t xml:space="preserve">467 </w:t>
            </w:r>
          </w:p>
          <w:p w14:paraId="46F52FE5" w14:textId="77777777" w:rsidR="0022256E" w:rsidRPr="0022256E" w:rsidRDefault="0022256E" w:rsidP="002D172F">
            <w:pPr>
              <w:jc w:val="center"/>
              <w:rPr>
                <w:rFonts w:eastAsiaTheme="minorHAnsi" w:cs="Arial"/>
              </w:rPr>
            </w:pPr>
            <w:r w:rsidRPr="0022256E">
              <w:rPr>
                <w:rFonts w:eastAsiaTheme="minorHAnsi" w:cs="Arial"/>
              </w:rPr>
              <w:t>(6.1%)</w:t>
            </w:r>
          </w:p>
        </w:tc>
      </w:tr>
    </w:tbl>
    <w:p w14:paraId="4D5DD23C" w14:textId="6A5D1BA7" w:rsidR="00CF64E1" w:rsidRPr="00AA22C4" w:rsidRDefault="00985B53" w:rsidP="002D172F">
      <w:pPr>
        <w:ind w:left="1354" w:right="274"/>
      </w:pPr>
      <w:r w:rsidRPr="000900B3">
        <w:t xml:space="preserve">As noted in Section iv.a above, the academic indicator consists only of the “Status component of California’s Academic Indicator on the Dashboard for </w:t>
      </w:r>
      <w:r w:rsidRPr="000900B3">
        <w:lastRenderedPageBreak/>
        <w:t xml:space="preserve">grades 3-8. The “Change” component of California’s Academic Indicator will serve as an additional academic indicator for grades 3-8. The method for calculating this indicator is as described in Section iii.A.1. </w:t>
      </w:r>
    </w:p>
    <w:p w14:paraId="23572DC7" w14:textId="05E628C6" w:rsidR="00FB780D" w:rsidRPr="008830E2" w:rsidRDefault="00FB780D" w:rsidP="002D172F">
      <w:pPr>
        <w:numPr>
          <w:ilvl w:val="3"/>
          <w:numId w:val="6"/>
        </w:numPr>
        <w:spacing w:after="240"/>
        <w:rPr>
          <w:rFonts w:ascii="Times New Roman" w:eastAsia="Calibri" w:hAnsi="Times New Roman"/>
        </w:rPr>
      </w:pPr>
      <w:r w:rsidRPr="008830E2">
        <w:rPr>
          <w:rFonts w:ascii="Times New Roman" w:eastAsia="Calibri" w:hAnsi="Times New Roman"/>
          <w:u w:val="single"/>
        </w:rPr>
        <w:t>Graduation Rate</w:t>
      </w:r>
      <w:r w:rsidRPr="008830E2">
        <w:rPr>
          <w:rFonts w:ascii="Times New Roman" w:eastAsia="Calibri" w:hAnsi="Times New Roman"/>
        </w:rPr>
        <w:t xml:space="preserve">. Describe the Graduation Rate indicator, including a description of (i) how the indicator is based on the long-term goals; (ii) how the indicator annually </w:t>
      </w:r>
      <w:r w:rsidR="00441AC5" w:rsidRPr="008830E2">
        <w:rPr>
          <w:rFonts w:ascii="Times New Roman" w:eastAsia="Calibri" w:hAnsi="Times New Roman"/>
        </w:rPr>
        <w:br/>
      </w:r>
      <w:r w:rsidRPr="008830E2">
        <w:rPr>
          <w:rFonts w:ascii="Times New Roman" w:eastAsia="Calibri" w:hAnsi="Times New Roman"/>
        </w:rPr>
        <w:t xml:space="preserve">measures graduation rate for all students and separately for each subgroup of students; </w:t>
      </w:r>
      <w:r w:rsidR="00441AC5" w:rsidRPr="008830E2">
        <w:rPr>
          <w:rFonts w:ascii="Times New Roman" w:eastAsia="Calibri" w:hAnsi="Times New Roman"/>
        </w:rPr>
        <w:br/>
      </w:r>
      <w:r w:rsidRPr="008830E2">
        <w:rPr>
          <w:rFonts w:ascii="Times New Roman" w:eastAsia="Calibri" w:hAnsi="Times New Roman"/>
        </w:rPr>
        <w:t xml:space="preserve">(iii) how the indicator is based on the four-year adjusted cohort graduation rate; (iv) if the State, at its discretion, also includes one or more extended-year adjusted cohort </w:t>
      </w:r>
      <w:r w:rsidR="00441AC5" w:rsidRPr="008830E2">
        <w:rPr>
          <w:rFonts w:ascii="Times New Roman" w:eastAsia="Calibri" w:hAnsi="Times New Roman"/>
        </w:rPr>
        <w:br/>
      </w:r>
      <w:r w:rsidRPr="008830E2">
        <w:rPr>
          <w:rFonts w:ascii="Times New Roman" w:eastAsia="Calibri" w:hAnsi="Times New Roman"/>
        </w:rPr>
        <w:t>graduation rates, how the four-year adjusted cohort graduation rate is combined with that rate or rates within the indicator; and (v) if applicable, how the State includes in its four-year adjusted cohort graduation rate and</w:t>
      </w:r>
      <w:r w:rsidRPr="008830E2">
        <w:rPr>
          <w:rFonts w:ascii="Times New Roman" w:eastAsia="Calibri" w:hAnsi="Times New Roman"/>
          <w:color w:val="FF0000"/>
        </w:rPr>
        <w:t xml:space="preserve"> </w:t>
      </w:r>
      <w:r w:rsidRPr="008830E2">
        <w:rPr>
          <w:rFonts w:ascii="Times New Roman" w:eastAsia="Calibri" w:hAnsi="Times New Roman"/>
        </w:rPr>
        <w:t xml:space="preserve">any extended-year adjusted cohort graduation rates students with the most significant cognitive disabilities assessed using an alternate assessment aligned to alternate academic achievement standards under ESEA section 1111(b)(2)(D) and awarded a State-defined alternate diploma under ESEA section 8101(23) and (25). </w:t>
      </w:r>
    </w:p>
    <w:p w14:paraId="6283E6EF" w14:textId="00FF9801" w:rsidR="00FB780D" w:rsidRPr="000900B3" w:rsidRDefault="0083153D" w:rsidP="002D172F">
      <w:pPr>
        <w:spacing w:after="240"/>
        <w:ind w:left="1350" w:right="270"/>
      </w:pPr>
      <w:r>
        <w:t xml:space="preserve">Beginning in 2019, </w:t>
      </w:r>
      <w:r w:rsidR="00FB780D" w:rsidRPr="008830E2">
        <w:t xml:space="preserve">California’s Graduation Rate Indicator </w:t>
      </w:r>
      <w:r w:rsidR="002E1E11">
        <w:t xml:space="preserve">will </w:t>
      </w:r>
      <w:r w:rsidR="00FB780D" w:rsidRPr="008830E2">
        <w:t>use</w:t>
      </w:r>
      <w:r w:rsidR="00FB780D" w:rsidRPr="000900B3">
        <w:t xml:space="preserve"> the </w:t>
      </w:r>
      <w:r w:rsidR="00121CFC">
        <w:t xml:space="preserve">most current four-year cohort as the base for the graduation rate indicator. Fifth-year graduates from the prior four-year cohort, will be added to both the numerator and denominator </w:t>
      </w:r>
      <w:r w:rsidR="007555CE">
        <w:t>to calculate the graduation rate. The same calculation methodology is used at both the school level and the student group level. The combined four-and five-year graduation rate will have its own long-term goal described in section b.1 above, which applies to all schools and all student groups.</w:t>
      </w:r>
    </w:p>
    <w:p w14:paraId="793F4F23" w14:textId="77777777" w:rsidR="00FB780D" w:rsidRPr="000900B3" w:rsidRDefault="00FB780D" w:rsidP="002D172F">
      <w:pPr>
        <w:spacing w:after="240"/>
        <w:ind w:left="1350" w:right="270"/>
      </w:pPr>
      <w:r w:rsidRPr="000900B3">
        <w:t xml:space="preserve">For the purposes of the State Plan, graduation rate consists only of the Status component of California’s Graduation Rate Indicator on the Dashboard. </w:t>
      </w:r>
    </w:p>
    <w:p w14:paraId="0CCBFCA3" w14:textId="77777777" w:rsidR="00985B53" w:rsidRPr="000900B3" w:rsidRDefault="00FB780D" w:rsidP="002D172F">
      <w:pPr>
        <w:spacing w:after="480"/>
        <w:ind w:left="1354" w:right="274"/>
      </w:pPr>
      <w:r w:rsidRPr="000900B3">
        <w:t>Currently, students with the most significant cognitive disabilities are held to the same graduation requirements as all other students.</w:t>
      </w:r>
    </w:p>
    <w:p w14:paraId="08A7A3B4" w14:textId="42F75D56" w:rsidR="008A5299" w:rsidRPr="008830E2" w:rsidRDefault="008A5299" w:rsidP="002D172F">
      <w:pPr>
        <w:numPr>
          <w:ilvl w:val="3"/>
          <w:numId w:val="6"/>
        </w:numPr>
        <w:spacing w:after="240"/>
        <w:ind w:left="1354" w:right="274"/>
        <w:rPr>
          <w:sz w:val="28"/>
        </w:rPr>
      </w:pPr>
      <w:r w:rsidRPr="008830E2">
        <w:rPr>
          <w:rFonts w:ascii="Times New Roman" w:eastAsia="Calibri" w:hAnsi="Times New Roman"/>
          <w:szCs w:val="22"/>
          <w:u w:val="single"/>
        </w:rPr>
        <w:t>Progress in Achieving English Language Proficiency (ELP) Indicator</w:t>
      </w:r>
      <w:r w:rsidRPr="008830E2">
        <w:rPr>
          <w:rFonts w:ascii="Times New Roman" w:eastAsia="Calibri" w:hAnsi="Times New Roman"/>
          <w:szCs w:val="22"/>
        </w:rPr>
        <w:t xml:space="preserve">. Describe the Progress in Achieving ELP indicator, including the State’s definition of ELP, as measured by the State ELP assessment. </w:t>
      </w:r>
    </w:p>
    <w:p w14:paraId="223FE37E" w14:textId="0514A881" w:rsidR="00132D09" w:rsidRPr="000900B3" w:rsidRDefault="00132D09" w:rsidP="002D172F">
      <w:pPr>
        <w:spacing w:after="360"/>
        <w:ind w:left="1350"/>
        <w:rPr>
          <w:rFonts w:eastAsia="Calibri" w:cs="Arial"/>
          <w:szCs w:val="22"/>
        </w:rPr>
      </w:pPr>
      <w:r w:rsidRPr="000900B3">
        <w:rPr>
          <w:rFonts w:eastAsia="Calibri" w:cs="Arial"/>
          <w:szCs w:val="22"/>
        </w:rPr>
        <w:t xml:space="preserve">California’s English Learner Progress Indicator (ELPI) is based on performance on the </w:t>
      </w:r>
      <w:r w:rsidR="00505C54">
        <w:t xml:space="preserve">English Language Proficiency Assessments for California </w:t>
      </w:r>
      <w:r w:rsidR="00505C54">
        <w:rPr>
          <w:rFonts w:cs="Arial"/>
        </w:rPr>
        <w:t>(ELPAC)</w:t>
      </w:r>
      <w:r w:rsidRPr="000900B3">
        <w:rPr>
          <w:rFonts w:eastAsia="Calibri" w:cs="Arial"/>
          <w:szCs w:val="22"/>
        </w:rPr>
        <w:t xml:space="preserve">For accountability purposes, </w:t>
      </w:r>
      <w:r w:rsidR="003067A9" w:rsidRPr="000900B3">
        <w:rPr>
          <w:rFonts w:eastAsia="Calibri" w:cs="Arial"/>
          <w:szCs w:val="22"/>
        </w:rPr>
        <w:t xml:space="preserve">the </w:t>
      </w:r>
      <w:r w:rsidR="003067A9">
        <w:rPr>
          <w:rFonts w:eastAsia="Calibri" w:cs="Arial"/>
          <w:szCs w:val="22"/>
        </w:rPr>
        <w:t>ELPI</w:t>
      </w:r>
      <w:r w:rsidR="00E973AA">
        <w:rPr>
          <w:rFonts w:eastAsia="Calibri" w:cs="Arial"/>
          <w:szCs w:val="22"/>
        </w:rPr>
        <w:t xml:space="preserve"> </w:t>
      </w:r>
      <w:r w:rsidRPr="000900B3">
        <w:rPr>
          <w:rFonts w:eastAsia="Calibri" w:cs="Arial"/>
          <w:szCs w:val="22"/>
        </w:rPr>
        <w:t>has six performance levels.</w:t>
      </w:r>
    </w:p>
    <w:p w14:paraId="08072DF8" w14:textId="77777777" w:rsidR="00132D09" w:rsidRPr="00F00ABE" w:rsidRDefault="00132D09" w:rsidP="002D172F">
      <w:pPr>
        <w:spacing w:after="120"/>
        <w:ind w:left="1350"/>
        <w:rPr>
          <w:rFonts w:eastAsia="Calibri" w:cs="Arial"/>
        </w:rPr>
      </w:pPr>
      <w:r w:rsidRPr="00F00ABE">
        <w:rPr>
          <w:rFonts w:eastAsia="Calibri" w:cs="Arial"/>
        </w:rPr>
        <w:t>The current ELPI calculation formula for “Status” is:</w:t>
      </w:r>
    </w:p>
    <w:p w14:paraId="167B4ABA" w14:textId="371667C5" w:rsidR="00132D09" w:rsidRPr="00F00ABE" w:rsidRDefault="00132D09" w:rsidP="002D172F">
      <w:pPr>
        <w:spacing w:after="120"/>
        <w:ind w:left="1350"/>
        <w:jc w:val="center"/>
        <w:rPr>
          <w:rFonts w:eastAsia="Calibri" w:cs="Arial"/>
        </w:rPr>
      </w:pPr>
      <w:r w:rsidRPr="00F00ABE">
        <w:rPr>
          <w:rFonts w:eastAsia="Calibri" w:cs="Arial"/>
        </w:rPr>
        <w:t xml:space="preserve">Annual </w:t>
      </w:r>
      <w:r w:rsidR="00505C54" w:rsidRPr="00F00ABE">
        <w:rPr>
          <w:rFonts w:eastAsia="Calibri" w:cs="Arial"/>
        </w:rPr>
        <w:t xml:space="preserve">ELPAC </w:t>
      </w:r>
      <w:r w:rsidRPr="00F00ABE">
        <w:rPr>
          <w:rFonts w:eastAsia="Calibri" w:cs="Arial"/>
        </w:rPr>
        <w:t xml:space="preserve">Test Takers Who Increased at least </w:t>
      </w:r>
      <w:r w:rsidR="003067A9" w:rsidRPr="00F00ABE">
        <w:rPr>
          <w:rFonts w:eastAsia="Calibri" w:cs="Arial"/>
        </w:rPr>
        <w:t>1 ELPI</w:t>
      </w:r>
      <w:r w:rsidR="00E973AA" w:rsidRPr="00F00ABE">
        <w:rPr>
          <w:rFonts w:eastAsia="Calibri" w:cs="Arial"/>
        </w:rPr>
        <w:t xml:space="preserve"> </w:t>
      </w:r>
      <w:r w:rsidRPr="00F00ABE">
        <w:rPr>
          <w:rFonts w:eastAsia="Calibri" w:cs="Arial"/>
        </w:rPr>
        <w:t>Level</w:t>
      </w:r>
    </w:p>
    <w:p w14:paraId="12EE8DED" w14:textId="77777777" w:rsidR="00132D09" w:rsidRPr="00F00ABE" w:rsidRDefault="00132D09" w:rsidP="002D172F">
      <w:pPr>
        <w:spacing w:after="120"/>
        <w:ind w:left="1350"/>
        <w:jc w:val="center"/>
        <w:rPr>
          <w:rFonts w:eastAsia="Calibri" w:cs="Arial"/>
          <w:i/>
        </w:rPr>
      </w:pPr>
      <w:r w:rsidRPr="00F00ABE">
        <w:rPr>
          <w:rFonts w:eastAsia="Calibri" w:cs="Arial"/>
          <w:i/>
        </w:rPr>
        <w:lastRenderedPageBreak/>
        <w:t>plus</w:t>
      </w:r>
    </w:p>
    <w:p w14:paraId="64C77418" w14:textId="4BAD8D5E" w:rsidR="00132D09" w:rsidRPr="00F00ABE" w:rsidRDefault="00132D09" w:rsidP="002D172F">
      <w:pPr>
        <w:spacing w:after="120"/>
        <w:ind w:left="1350"/>
        <w:jc w:val="center"/>
        <w:rPr>
          <w:rFonts w:eastAsia="Calibri" w:cs="Arial"/>
        </w:rPr>
      </w:pPr>
      <w:r w:rsidRPr="00F00ABE">
        <w:rPr>
          <w:rFonts w:eastAsia="Calibri" w:cs="Arial"/>
        </w:rPr>
        <w:t xml:space="preserve">Annual </w:t>
      </w:r>
      <w:r w:rsidR="00505C54" w:rsidRPr="00F00ABE">
        <w:rPr>
          <w:rFonts w:eastAsia="Calibri" w:cs="Arial"/>
        </w:rPr>
        <w:t xml:space="preserve">ELPAC </w:t>
      </w:r>
      <w:r w:rsidRPr="00F00ABE">
        <w:rPr>
          <w:rFonts w:eastAsia="Calibri" w:cs="Arial"/>
        </w:rPr>
        <w:t xml:space="preserve">Test Takers Who </w:t>
      </w:r>
      <w:r w:rsidR="003067A9" w:rsidRPr="00F00ABE">
        <w:rPr>
          <w:rFonts w:eastAsia="Calibri" w:cs="Arial"/>
        </w:rPr>
        <w:t>Maintained Level</w:t>
      </w:r>
      <w:r w:rsidR="00034C22" w:rsidRPr="00F00ABE">
        <w:rPr>
          <w:rFonts w:eastAsia="Calibri" w:cs="Arial"/>
        </w:rPr>
        <w:t xml:space="preserve"> 4 on the ELPAC</w:t>
      </w:r>
    </w:p>
    <w:p w14:paraId="586E734F" w14:textId="7E9174EA" w:rsidR="00044BB9" w:rsidRPr="00783F91" w:rsidRDefault="00F00ABE" w:rsidP="45736CD0">
      <w:pPr>
        <w:spacing w:after="120"/>
        <w:ind w:left="1350"/>
        <w:jc w:val="center"/>
        <w:rPr>
          <w:rFonts w:eastAsia="Calibri" w:cs="Arial"/>
          <w:i/>
          <w:iCs/>
          <w:highlight w:val="yellow"/>
        </w:rPr>
      </w:pPr>
      <w:r w:rsidRPr="00783F91">
        <w:rPr>
          <w:rFonts w:eastAsia="Calibri" w:cs="Arial"/>
          <w:highlight w:val="yellow"/>
        </w:rPr>
        <w:t>&lt;Start Add&gt;</w:t>
      </w:r>
      <w:proofErr w:type="gramStart"/>
      <w:r w:rsidR="6D76AA06" w:rsidRPr="00783F91">
        <w:rPr>
          <w:rFonts w:eastAsia="Calibri" w:cs="Arial"/>
          <w:i/>
          <w:iCs/>
          <w:highlight w:val="yellow"/>
        </w:rPr>
        <w:t>plus</w:t>
      </w:r>
      <w:proofErr w:type="gramEnd"/>
    </w:p>
    <w:p w14:paraId="046389BE" w14:textId="512F2CEC" w:rsidR="00044BB9" w:rsidRPr="00783F91" w:rsidRDefault="5771751C" w:rsidP="45736CD0">
      <w:pPr>
        <w:spacing w:after="120"/>
        <w:ind w:left="1350"/>
        <w:jc w:val="center"/>
        <w:rPr>
          <w:rFonts w:eastAsia="Calibri" w:cs="Arial"/>
          <w:highlight w:val="yellow"/>
        </w:rPr>
      </w:pPr>
      <w:r w:rsidRPr="00783F91">
        <w:rPr>
          <w:rFonts w:eastAsia="Calibri" w:cs="Arial"/>
          <w:highlight w:val="yellow"/>
        </w:rPr>
        <w:t>Annual Summative Alternate ELPAC Test Takers</w:t>
      </w:r>
      <w:r w:rsidR="773E9CAF" w:rsidRPr="00783F91">
        <w:rPr>
          <w:rFonts w:eastAsia="Calibri" w:cs="Arial"/>
          <w:highlight w:val="yellow"/>
        </w:rPr>
        <w:t xml:space="preserve"> Who </w:t>
      </w:r>
      <w:r w:rsidR="30761E83" w:rsidRPr="00783F91">
        <w:rPr>
          <w:rFonts w:eastAsia="Calibri" w:cs="Arial"/>
          <w:highlight w:val="yellow"/>
        </w:rPr>
        <w:t>Had</w:t>
      </w:r>
      <w:r w:rsidR="0ED8C7C5" w:rsidRPr="00783F91">
        <w:rPr>
          <w:rFonts w:eastAsia="Calibri" w:cs="Arial"/>
          <w:highlight w:val="yellow"/>
        </w:rPr>
        <w:t xml:space="preserve"> a Scale </w:t>
      </w:r>
      <w:r w:rsidR="56C9048B" w:rsidRPr="00783F91">
        <w:rPr>
          <w:rFonts w:eastAsia="Calibri" w:cs="Arial"/>
          <w:highlight w:val="yellow"/>
        </w:rPr>
        <w:t>Score Change of Ten or More Points</w:t>
      </w:r>
      <w:r w:rsidR="5090E4A6" w:rsidRPr="00783F91">
        <w:rPr>
          <w:rFonts w:eastAsia="Calibri" w:cs="Arial"/>
          <w:highlight w:val="yellow"/>
        </w:rPr>
        <w:t xml:space="preserve"> or Who Increase a</w:t>
      </w:r>
      <w:r w:rsidR="71557C00" w:rsidRPr="00783F91">
        <w:rPr>
          <w:rFonts w:eastAsia="Calibri" w:cs="Arial"/>
          <w:highlight w:val="yellow"/>
        </w:rPr>
        <w:t xml:space="preserve">t least 1 Summative Alternate ELPAC Performance Level </w:t>
      </w:r>
      <w:r w:rsidR="53F45F95" w:rsidRPr="00783F91">
        <w:rPr>
          <w:rFonts w:eastAsia="Calibri" w:cs="Arial"/>
          <w:highlight w:val="yellow"/>
        </w:rPr>
        <w:t xml:space="preserve">or Who </w:t>
      </w:r>
      <w:r w:rsidR="040FFC59" w:rsidRPr="00783F91">
        <w:rPr>
          <w:rFonts w:eastAsia="Calibri" w:cs="Arial"/>
          <w:highlight w:val="yellow"/>
        </w:rPr>
        <w:t>Maintained Level 3 on the Summative Alternate ELPAC</w:t>
      </w:r>
      <w:r w:rsidR="00F00ABE" w:rsidRPr="00783F91">
        <w:rPr>
          <w:rFonts w:eastAsia="Calibri" w:cs="Arial"/>
          <w:highlight w:val="yellow"/>
        </w:rPr>
        <w:t>&lt;End Add&gt;</w:t>
      </w:r>
    </w:p>
    <w:p w14:paraId="52BDA2FF" w14:textId="77777777" w:rsidR="00132D09" w:rsidRPr="00F00ABE" w:rsidRDefault="00132D09" w:rsidP="002D172F">
      <w:pPr>
        <w:spacing w:after="120"/>
        <w:ind w:left="1350"/>
        <w:jc w:val="center"/>
        <w:rPr>
          <w:rFonts w:eastAsia="Calibri" w:cs="Arial"/>
        </w:rPr>
      </w:pPr>
      <w:r w:rsidRPr="00F00ABE">
        <w:rPr>
          <w:rFonts w:eastAsia="Calibri" w:cs="Arial"/>
        </w:rPr>
        <w:t>divided by</w:t>
      </w:r>
    </w:p>
    <w:p w14:paraId="66310000" w14:textId="4561DED2" w:rsidR="00653337" w:rsidRPr="00783F91" w:rsidRDefault="00132D09" w:rsidP="002D172F">
      <w:pPr>
        <w:spacing w:after="120"/>
        <w:ind w:left="1350"/>
        <w:jc w:val="center"/>
        <w:rPr>
          <w:rFonts w:eastAsia="Calibri" w:cs="Arial"/>
        </w:rPr>
      </w:pPr>
      <w:r w:rsidRPr="00783F91">
        <w:rPr>
          <w:rFonts w:eastAsia="Calibri" w:cs="Arial"/>
        </w:rPr>
        <w:t xml:space="preserve">The Number of Annual </w:t>
      </w:r>
      <w:r w:rsidR="00034C22" w:rsidRPr="00783F91">
        <w:rPr>
          <w:rFonts w:eastAsia="Calibri" w:cs="Arial"/>
        </w:rPr>
        <w:t xml:space="preserve">ELPAC </w:t>
      </w:r>
      <w:r w:rsidRPr="00783F91">
        <w:rPr>
          <w:rFonts w:eastAsia="Calibri" w:cs="Arial"/>
        </w:rPr>
        <w:t xml:space="preserve">Test Takers </w:t>
      </w:r>
      <w:r w:rsidR="00D07AA0" w:rsidRPr="002B35CE">
        <w:rPr>
          <w:rFonts w:eastAsia="Calibri" w:cs="Arial"/>
          <w:highlight w:val="yellow"/>
        </w:rPr>
        <w:t>&lt;Start Add&gt;</w:t>
      </w:r>
      <w:r w:rsidR="6F61588A" w:rsidRPr="003B24B5">
        <w:rPr>
          <w:rFonts w:eastAsia="Calibri" w:cs="Arial"/>
          <w:highlight w:val="yellow"/>
        </w:rPr>
        <w:t>and Summative Alternate</w:t>
      </w:r>
      <w:r w:rsidR="52A7BA45" w:rsidRPr="003B24B5">
        <w:rPr>
          <w:rFonts w:eastAsia="Calibri" w:cs="Arial"/>
          <w:highlight w:val="yellow"/>
        </w:rPr>
        <w:t xml:space="preserve"> ELPAC Test Takers</w:t>
      </w:r>
      <w:r w:rsidR="7FF5C2B2" w:rsidRPr="003B24B5">
        <w:rPr>
          <w:rFonts w:eastAsia="Calibri" w:cs="Arial"/>
          <w:highlight w:val="yellow"/>
        </w:rPr>
        <w:t xml:space="preserve"> </w:t>
      </w:r>
      <w:r w:rsidR="00D07AA0" w:rsidRPr="002B35CE">
        <w:rPr>
          <w:rFonts w:eastAsia="Calibri" w:cs="Arial"/>
          <w:highlight w:val="yellow"/>
        </w:rPr>
        <w:t>&lt;End Add&gt;</w:t>
      </w:r>
      <w:r w:rsidR="5190A9AB" w:rsidRPr="00783F91">
        <w:rPr>
          <w:rFonts w:eastAsia="Calibri" w:cs="Arial"/>
        </w:rPr>
        <w:t xml:space="preserve">with Scores </w:t>
      </w:r>
      <w:r w:rsidRPr="00783F91">
        <w:rPr>
          <w:rFonts w:eastAsia="Calibri" w:cs="Arial"/>
        </w:rPr>
        <w:t xml:space="preserve">in </w:t>
      </w:r>
      <w:r w:rsidR="5190A9AB" w:rsidRPr="00783F91">
        <w:rPr>
          <w:rFonts w:eastAsia="Calibri" w:cs="Arial"/>
        </w:rPr>
        <w:t xml:space="preserve">both </w:t>
      </w:r>
      <w:r w:rsidRPr="00783F91">
        <w:rPr>
          <w:rFonts w:eastAsia="Calibri" w:cs="Arial"/>
        </w:rPr>
        <w:t xml:space="preserve">the Current </w:t>
      </w:r>
      <w:r w:rsidR="62C75D0E" w:rsidRPr="00783F91">
        <w:rPr>
          <w:rFonts w:eastAsia="Calibri" w:cs="Arial"/>
        </w:rPr>
        <w:t>and Prior</w:t>
      </w:r>
      <w:r w:rsidR="1C0FC0D9" w:rsidRPr="00783F91">
        <w:rPr>
          <w:rFonts w:eastAsia="Calibri" w:cs="Arial"/>
        </w:rPr>
        <w:t xml:space="preserve"> </w:t>
      </w:r>
      <w:r w:rsidRPr="00783F91">
        <w:rPr>
          <w:rFonts w:eastAsia="Calibri" w:cs="Arial"/>
        </w:rPr>
        <w:t>Year</w:t>
      </w:r>
    </w:p>
    <w:p w14:paraId="00D9E60E" w14:textId="77777777" w:rsidR="00132D09" w:rsidRPr="00F00ABE" w:rsidRDefault="00132D09" w:rsidP="002D172F">
      <w:pPr>
        <w:spacing w:after="120"/>
        <w:ind w:left="1350"/>
        <w:jc w:val="center"/>
        <w:rPr>
          <w:rFonts w:eastAsia="Calibri" w:cs="Arial"/>
        </w:rPr>
      </w:pPr>
      <w:r w:rsidRPr="00F00ABE">
        <w:rPr>
          <w:rFonts w:eastAsia="Calibri" w:cs="Arial"/>
        </w:rPr>
        <w:t>The ELPI calculation formula for “Change” is:</w:t>
      </w:r>
    </w:p>
    <w:p w14:paraId="425B69B3" w14:textId="77777777" w:rsidR="00132D09" w:rsidRPr="00F00ABE" w:rsidRDefault="00132D09" w:rsidP="002D172F">
      <w:pPr>
        <w:spacing w:after="120"/>
        <w:ind w:left="1350"/>
        <w:jc w:val="center"/>
        <w:rPr>
          <w:rFonts w:eastAsia="Calibri" w:cs="Arial"/>
        </w:rPr>
      </w:pPr>
      <w:r w:rsidRPr="00F00ABE">
        <w:rPr>
          <w:rFonts w:eastAsia="Calibri" w:cs="Arial"/>
        </w:rPr>
        <w:t>Current Year Status minus Prior Year Status</w:t>
      </w:r>
    </w:p>
    <w:p w14:paraId="47F2BDDD" w14:textId="2A4EC51D" w:rsidR="00275429" w:rsidRPr="000900B3" w:rsidRDefault="00132D09" w:rsidP="002D172F">
      <w:pPr>
        <w:spacing w:after="120"/>
        <w:ind w:left="1350"/>
        <w:rPr>
          <w:rFonts w:eastAsia="Calibri" w:cs="Arial"/>
          <w:szCs w:val="22"/>
        </w:rPr>
      </w:pPr>
      <w:r w:rsidRPr="00F00ABE">
        <w:rPr>
          <w:rFonts w:eastAsia="Calibri" w:cs="Arial"/>
          <w:szCs w:val="22"/>
        </w:rPr>
        <w:t>Students who have demonstrated</w:t>
      </w:r>
      <w:r w:rsidRPr="000900B3">
        <w:rPr>
          <w:rFonts w:eastAsia="Calibri" w:cs="Arial"/>
          <w:szCs w:val="22"/>
        </w:rPr>
        <w:t xml:space="preserve"> English proficiency</w:t>
      </w:r>
      <w:r w:rsidR="00653337" w:rsidRPr="000900B3">
        <w:rPr>
          <w:rFonts w:eastAsia="Calibri" w:cs="Arial"/>
          <w:szCs w:val="22"/>
        </w:rPr>
        <w:t xml:space="preserve"> on the assessment</w:t>
      </w:r>
      <w:r w:rsidRPr="000900B3">
        <w:rPr>
          <w:rFonts w:eastAsia="Calibri" w:cs="Arial"/>
          <w:szCs w:val="22"/>
        </w:rPr>
        <w:t xml:space="preserve"> must maintain their English proficiency while meeting other criteria for reclassification and exit from EL status. This model was developed in consultation with the CDE’s Technical Design </w:t>
      </w:r>
      <w:r w:rsidR="00275429" w:rsidRPr="000900B3">
        <w:rPr>
          <w:rFonts w:eastAsia="Calibri" w:cs="Arial"/>
          <w:szCs w:val="22"/>
        </w:rPr>
        <w:t xml:space="preserve">Group to ensure that EL achievement is validly and reliably measured. This indicator is applied to all EL students in grades </w:t>
      </w:r>
      <w:r w:rsidR="00034C22">
        <w:rPr>
          <w:rFonts w:eastAsia="Calibri" w:cs="Arial"/>
          <w:szCs w:val="22"/>
        </w:rPr>
        <w:t>1</w:t>
      </w:r>
      <w:r w:rsidR="00275429" w:rsidRPr="000900B3">
        <w:rPr>
          <w:rFonts w:eastAsia="Calibri" w:cs="Arial"/>
          <w:szCs w:val="22"/>
        </w:rPr>
        <w:t>–12.</w:t>
      </w:r>
    </w:p>
    <w:p w14:paraId="46F60D5D" w14:textId="6672A6C6" w:rsidR="00FF60A3" w:rsidRDefault="00F00ABE" w:rsidP="002D172F">
      <w:pPr>
        <w:spacing w:after="120"/>
        <w:ind w:left="1350"/>
        <w:rPr>
          <w:rFonts w:cs="Arial"/>
          <w:szCs w:val="22"/>
        </w:rPr>
      </w:pPr>
      <w:r w:rsidRPr="00783F91">
        <w:rPr>
          <w:rFonts w:eastAsia="Calibri" w:cs="Arial"/>
          <w:highlight w:val="yellow"/>
        </w:rPr>
        <w:t>&lt;Start Delete&gt;</w:t>
      </w:r>
      <w:r w:rsidR="00275429" w:rsidRPr="00783F91">
        <w:rPr>
          <w:rFonts w:eastAsia="Calibri" w:cs="Arial"/>
          <w:szCs w:val="22"/>
          <w:highlight w:val="yellow"/>
        </w:rPr>
        <w:t xml:space="preserve">For the purposes of the State Plan, this indicator consists only of the Status component of California’s ELPI on the Dashboard. </w:t>
      </w:r>
      <w:r w:rsidRPr="00783F91">
        <w:rPr>
          <w:rFonts w:eastAsia="Calibri" w:cs="Arial"/>
          <w:highlight w:val="yellow"/>
        </w:rPr>
        <w:t>&lt;End Delete&gt;</w:t>
      </w:r>
      <w:r w:rsidR="00275429" w:rsidRPr="000900B3">
        <w:rPr>
          <w:rFonts w:eastAsia="Calibri" w:cs="Arial"/>
          <w:szCs w:val="22"/>
        </w:rPr>
        <w:t xml:space="preserve">California </w:t>
      </w:r>
      <w:r w:rsidR="00034C22">
        <w:rPr>
          <w:rFonts w:eastAsia="Calibri" w:cs="Arial"/>
          <w:szCs w:val="22"/>
        </w:rPr>
        <w:t>recently</w:t>
      </w:r>
      <w:r w:rsidR="00275429" w:rsidRPr="000900B3">
        <w:rPr>
          <w:rFonts w:eastAsia="Calibri" w:cs="Arial"/>
          <w:szCs w:val="22"/>
        </w:rPr>
        <w:t xml:space="preserve"> transition</w:t>
      </w:r>
      <w:r w:rsidR="00034C22">
        <w:rPr>
          <w:rFonts w:eastAsia="Calibri" w:cs="Arial"/>
          <w:szCs w:val="22"/>
        </w:rPr>
        <w:t>ed</w:t>
      </w:r>
      <w:r w:rsidR="00275429" w:rsidRPr="000900B3">
        <w:rPr>
          <w:rFonts w:eastAsia="Calibri" w:cs="Arial"/>
          <w:szCs w:val="22"/>
        </w:rPr>
        <w:t xml:space="preserve"> to a new English language proficiency test. </w:t>
      </w:r>
      <w:r w:rsidR="00275429" w:rsidRPr="000900B3">
        <w:rPr>
          <w:rFonts w:cs="Arial"/>
          <w:szCs w:val="22"/>
        </w:rPr>
        <w:t xml:space="preserve">The first </w:t>
      </w:r>
      <w:r w:rsidR="003E6B38" w:rsidRPr="000900B3">
        <w:rPr>
          <w:rFonts w:cs="Arial"/>
          <w:szCs w:val="22"/>
        </w:rPr>
        <w:t>a</w:t>
      </w:r>
      <w:r w:rsidR="00275429" w:rsidRPr="000900B3">
        <w:rPr>
          <w:rFonts w:cs="Arial"/>
          <w:szCs w:val="22"/>
        </w:rPr>
        <w:t xml:space="preserve">dministration of the new assessment, the </w:t>
      </w:r>
      <w:r w:rsidR="003067A9" w:rsidRPr="000900B3">
        <w:rPr>
          <w:rFonts w:cs="Arial"/>
          <w:szCs w:val="22"/>
        </w:rPr>
        <w:t>ELPAC, occurred</w:t>
      </w:r>
      <w:r w:rsidR="00275429" w:rsidRPr="000900B3">
        <w:rPr>
          <w:rFonts w:cs="Arial"/>
          <w:szCs w:val="22"/>
        </w:rPr>
        <w:t xml:space="preserve"> in spring 2018</w:t>
      </w:r>
      <w:r w:rsidR="00034C22">
        <w:rPr>
          <w:rFonts w:cs="Arial"/>
          <w:szCs w:val="22"/>
        </w:rPr>
        <w:t xml:space="preserve"> and the second administration occurred in spring 2019</w:t>
      </w:r>
      <w:r w:rsidR="00275429" w:rsidRPr="000900B3">
        <w:rPr>
          <w:rFonts w:cs="Arial"/>
          <w:szCs w:val="22"/>
        </w:rPr>
        <w:t xml:space="preserve">. </w:t>
      </w:r>
      <w:r w:rsidR="00CF64E1">
        <w:rPr>
          <w:rFonts w:cs="Arial"/>
          <w:szCs w:val="22"/>
        </w:rPr>
        <w:t xml:space="preserve">As noted in Section iii.c.1 above, </w:t>
      </w:r>
      <w:r w:rsidR="00034C22">
        <w:rPr>
          <w:rFonts w:cs="Arial"/>
          <w:szCs w:val="22"/>
        </w:rPr>
        <w:t xml:space="preserve">now that </w:t>
      </w:r>
      <w:r w:rsidR="00CF64E1">
        <w:rPr>
          <w:rFonts w:cs="Arial"/>
          <w:szCs w:val="22"/>
        </w:rPr>
        <w:t xml:space="preserve">the ELPAC is operational and the CDE has two years of results, the </w:t>
      </w:r>
      <w:r w:rsidR="003067A9">
        <w:rPr>
          <w:rFonts w:cs="Arial"/>
          <w:szCs w:val="22"/>
        </w:rPr>
        <w:t>SBE established</w:t>
      </w:r>
      <w:r w:rsidR="00034C22">
        <w:rPr>
          <w:rFonts w:cs="Arial"/>
          <w:szCs w:val="22"/>
        </w:rPr>
        <w:t xml:space="preserve"> </w:t>
      </w:r>
      <w:r w:rsidR="00CF64E1">
        <w:rPr>
          <w:rFonts w:cs="Arial"/>
          <w:szCs w:val="22"/>
        </w:rPr>
        <w:t>the ELPI methodology</w:t>
      </w:r>
      <w:r w:rsidR="00034C22">
        <w:rPr>
          <w:rFonts w:cs="Arial"/>
          <w:szCs w:val="22"/>
        </w:rPr>
        <w:t xml:space="preserve"> and the Status </w:t>
      </w:r>
      <w:r w:rsidR="00CF64E1">
        <w:rPr>
          <w:rFonts w:cs="Arial"/>
          <w:szCs w:val="22"/>
        </w:rPr>
        <w:t>cut points</w:t>
      </w:r>
      <w:r w:rsidR="00034C22">
        <w:rPr>
          <w:rFonts w:cs="Arial"/>
          <w:szCs w:val="22"/>
        </w:rPr>
        <w:t xml:space="preserve"> at the November</w:t>
      </w:r>
      <w:r w:rsidR="0007533D">
        <w:rPr>
          <w:rFonts w:cs="Arial"/>
          <w:szCs w:val="22"/>
        </w:rPr>
        <w:t xml:space="preserve"> 2019</w:t>
      </w:r>
      <w:r w:rsidR="00034C22">
        <w:rPr>
          <w:rFonts w:cs="Arial"/>
          <w:szCs w:val="22"/>
        </w:rPr>
        <w:t xml:space="preserve"> SBE meeting</w:t>
      </w:r>
      <w:r w:rsidR="0007533D">
        <w:rPr>
          <w:rFonts w:cs="Arial"/>
          <w:szCs w:val="22"/>
        </w:rPr>
        <w:t>,</w:t>
      </w:r>
      <w:r w:rsidR="00CF64E1">
        <w:rPr>
          <w:rFonts w:cs="Arial"/>
          <w:szCs w:val="22"/>
        </w:rPr>
        <w:t xml:space="preserve"> so </w:t>
      </w:r>
      <w:r w:rsidR="0007533D">
        <w:rPr>
          <w:rFonts w:cs="Arial"/>
          <w:szCs w:val="22"/>
        </w:rPr>
        <w:t xml:space="preserve">Status </w:t>
      </w:r>
      <w:r w:rsidR="00CF64E1">
        <w:rPr>
          <w:rFonts w:cs="Arial"/>
          <w:szCs w:val="22"/>
        </w:rPr>
        <w:t xml:space="preserve">performance levels for LEAs and </w:t>
      </w:r>
      <w:r w:rsidR="003067A9">
        <w:rPr>
          <w:rFonts w:cs="Arial"/>
          <w:szCs w:val="22"/>
        </w:rPr>
        <w:t>schools were</w:t>
      </w:r>
      <w:r w:rsidR="00E973AA">
        <w:rPr>
          <w:rFonts w:cs="Arial"/>
          <w:szCs w:val="22"/>
        </w:rPr>
        <w:t xml:space="preserve"> </w:t>
      </w:r>
      <w:r w:rsidR="00CF64E1">
        <w:rPr>
          <w:rFonts w:cs="Arial"/>
          <w:szCs w:val="22"/>
        </w:rPr>
        <w:t>reported in the 2019 California School Dashboard</w:t>
      </w:r>
      <w:r w:rsidR="00FF1A14">
        <w:rPr>
          <w:rFonts w:cs="Arial"/>
          <w:szCs w:val="22"/>
        </w:rPr>
        <w:t>.</w:t>
      </w:r>
      <w:r w:rsidR="008B6FEA">
        <w:rPr>
          <w:rFonts w:cs="Arial"/>
          <w:szCs w:val="22"/>
        </w:rPr>
        <w:t xml:space="preserve"> </w:t>
      </w:r>
    </w:p>
    <w:p w14:paraId="01559597" w14:textId="438B0F9D" w:rsidR="00275429" w:rsidRDefault="00F00ABE" w:rsidP="002D172F">
      <w:pPr>
        <w:spacing w:after="120"/>
        <w:ind w:left="1350"/>
        <w:rPr>
          <w:rFonts w:cs="Arial"/>
          <w:szCs w:val="22"/>
        </w:rPr>
      </w:pPr>
      <w:r w:rsidRPr="00783F91">
        <w:rPr>
          <w:rFonts w:eastAsia="Calibri" w:cs="Arial"/>
          <w:highlight w:val="yellow"/>
        </w:rPr>
        <w:t>&lt;Start Add&gt;</w:t>
      </w:r>
      <w:r w:rsidR="00D7206A" w:rsidRPr="00783F91">
        <w:rPr>
          <w:rFonts w:cs="Arial"/>
          <w:szCs w:val="22"/>
          <w:highlight w:val="yellow"/>
        </w:rPr>
        <w:t>Beginning with the 2023 California School Dashboard, California will includ</w:t>
      </w:r>
      <w:r w:rsidR="00C320C6" w:rsidRPr="00783F91">
        <w:rPr>
          <w:rFonts w:cs="Arial"/>
          <w:szCs w:val="22"/>
          <w:highlight w:val="yellow"/>
        </w:rPr>
        <w:t>e</w:t>
      </w:r>
      <w:r w:rsidR="00D7206A" w:rsidRPr="00783F91">
        <w:rPr>
          <w:rFonts w:cs="Arial"/>
          <w:szCs w:val="22"/>
          <w:highlight w:val="yellow"/>
        </w:rPr>
        <w:t xml:space="preserve"> the </w:t>
      </w:r>
      <w:r w:rsidR="00D25A1B" w:rsidRPr="00783F91">
        <w:rPr>
          <w:rFonts w:cs="Arial"/>
          <w:szCs w:val="22"/>
          <w:highlight w:val="yellow"/>
        </w:rPr>
        <w:t xml:space="preserve">Summative </w:t>
      </w:r>
      <w:r w:rsidR="00D7206A" w:rsidRPr="00783F91">
        <w:rPr>
          <w:rFonts w:cs="Arial"/>
          <w:szCs w:val="22"/>
          <w:highlight w:val="yellow"/>
        </w:rPr>
        <w:t>Alternate ELPAC results in the indicator and expand the indicator to include change</w:t>
      </w:r>
      <w:r w:rsidR="008B6FEA" w:rsidRPr="00783F91">
        <w:rPr>
          <w:rFonts w:cs="Arial"/>
          <w:szCs w:val="22"/>
          <w:highlight w:val="yellow"/>
        </w:rPr>
        <w:t xml:space="preserve"> cut scores and five-by-five grid</w:t>
      </w:r>
      <w:r w:rsidR="0013385B" w:rsidRPr="00783F91">
        <w:rPr>
          <w:rFonts w:cs="Arial"/>
          <w:szCs w:val="22"/>
          <w:highlight w:val="yellow"/>
        </w:rPr>
        <w:t xml:space="preserve"> as shown in the table below.</w:t>
      </w:r>
    </w:p>
    <w:p w14:paraId="5C4643E4" w14:textId="77777777" w:rsidR="00783F91" w:rsidRDefault="00783F91" w:rsidP="00E03ECA">
      <w:pPr>
        <w:spacing w:after="120"/>
        <w:rPr>
          <w:rFonts w:eastAsia="Calibri" w:cs="Arial"/>
          <w:b/>
        </w:rPr>
        <w:sectPr w:rsidR="00783F91" w:rsidSect="009632F5">
          <w:pgSz w:w="12240" w:h="15840"/>
          <w:pgMar w:top="1440" w:right="1080" w:bottom="1440" w:left="1440" w:header="720" w:footer="720" w:gutter="0"/>
          <w:cols w:space="720"/>
          <w:noEndnote/>
          <w:docGrid w:linePitch="326"/>
        </w:sectPr>
      </w:pPr>
    </w:p>
    <w:p w14:paraId="2984E61A" w14:textId="490AF7C5" w:rsidR="00E03ECA" w:rsidRPr="00121CFC" w:rsidRDefault="00E03ECA" w:rsidP="00E03ECA">
      <w:pPr>
        <w:spacing w:after="120"/>
        <w:rPr>
          <w:rFonts w:eastAsia="Calibri" w:cs="Arial"/>
          <w:b/>
        </w:rPr>
      </w:pPr>
      <w:r w:rsidRPr="004255BE">
        <w:rPr>
          <w:rFonts w:eastAsia="Calibri" w:cs="Arial"/>
          <w:b/>
          <w:highlight w:val="yellow"/>
        </w:rPr>
        <w:lastRenderedPageBreak/>
        <w:t xml:space="preserve">Table </w:t>
      </w:r>
      <w:r w:rsidR="007E1477" w:rsidRPr="004255BE">
        <w:rPr>
          <w:rFonts w:eastAsia="Calibri" w:cs="Arial"/>
          <w:b/>
          <w:highlight w:val="yellow"/>
        </w:rPr>
        <w:t>20x</w:t>
      </w:r>
      <w:r w:rsidRPr="004255BE">
        <w:rPr>
          <w:rFonts w:eastAsia="Calibri" w:cs="Arial"/>
          <w:b/>
          <w:highlight w:val="yellow"/>
        </w:rPr>
        <w:t>: English Learner Progress Status and Change Levels</w:t>
      </w:r>
    </w:p>
    <w:tbl>
      <w:tblPr>
        <w:tblW w:w="0" w:type="auto"/>
        <w:tblLayout w:type="fixed"/>
        <w:tblLook w:val="04A0" w:firstRow="1" w:lastRow="0" w:firstColumn="1" w:lastColumn="0" w:noHBand="0" w:noVBand="1"/>
      </w:tblPr>
      <w:tblGrid>
        <w:gridCol w:w="1635"/>
        <w:gridCol w:w="1582"/>
        <w:gridCol w:w="1456"/>
        <w:gridCol w:w="1463"/>
        <w:gridCol w:w="1612"/>
        <w:gridCol w:w="1612"/>
      </w:tblGrid>
      <w:tr w:rsidR="00E03ECA" w:rsidRPr="00D925BD" w14:paraId="4216BC36" w14:textId="77777777" w:rsidTr="004255BE">
        <w:trPr>
          <w:trHeight w:val="181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3DBC1A8C" w14:textId="45621C69" w:rsidR="00E03ECA" w:rsidRPr="001A7E5A" w:rsidRDefault="00E03ECA">
            <w:pPr>
              <w:jc w:val="center"/>
              <w:rPr>
                <w:rFonts w:eastAsia="Arial" w:cs="Arial"/>
                <w:b/>
                <w:bCs/>
                <w:color w:val="354052"/>
              </w:rPr>
            </w:pPr>
            <w:r w:rsidRPr="001A7E5A">
              <w:rPr>
                <w:rFonts w:eastAsia="Arial" w:cs="Arial"/>
                <w:b/>
                <w:bCs/>
                <w:color w:val="354052"/>
              </w:rPr>
              <w:t>Performance Level</w:t>
            </w:r>
          </w:p>
        </w:tc>
        <w:tc>
          <w:tcPr>
            <w:tcW w:w="158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2C6423F8" w14:textId="77777777" w:rsidR="00B15DF8" w:rsidRDefault="00B15DF8" w:rsidP="00B15DF8">
            <w:pPr>
              <w:jc w:val="center"/>
              <w:rPr>
                <w:rFonts w:cs="Arial"/>
              </w:rPr>
            </w:pPr>
            <w:r w:rsidRPr="608A58B2">
              <w:rPr>
                <w:rFonts w:cs="Arial"/>
              </w:rPr>
              <w:t xml:space="preserve">Change: </w:t>
            </w:r>
          </w:p>
          <w:p w14:paraId="18C49FD0" w14:textId="77777777" w:rsidR="00B15DF8" w:rsidRDefault="00B15DF8" w:rsidP="00B15DF8">
            <w:pPr>
              <w:jc w:val="center"/>
              <w:rPr>
                <w:rFonts w:cs="Arial"/>
              </w:rPr>
            </w:pPr>
            <w:r w:rsidRPr="608A58B2">
              <w:rPr>
                <w:rFonts w:cs="Arial"/>
              </w:rPr>
              <w:t>Declined Significantly</w:t>
            </w:r>
          </w:p>
          <w:p w14:paraId="745331A4" w14:textId="3DE4897D" w:rsidR="00E03ECA" w:rsidRPr="001A7E5A" w:rsidRDefault="00B15DF8">
            <w:pPr>
              <w:jc w:val="center"/>
              <w:rPr>
                <w:rFonts w:eastAsia="Arial" w:cs="Arial"/>
                <w:b/>
                <w:bCs/>
                <w:color w:val="354052"/>
              </w:rPr>
            </w:pPr>
            <w:r w:rsidRPr="608A58B2">
              <w:rPr>
                <w:rFonts w:cs="Arial"/>
              </w:rPr>
              <w:t xml:space="preserve">by greater than 10% </w:t>
            </w:r>
            <w:r>
              <w:rPr>
                <w:rFonts w:cs="Arial"/>
              </w:rPr>
              <w:t>p</w:t>
            </w:r>
            <w:r w:rsidRPr="608A58B2">
              <w:rPr>
                <w:rFonts w:cs="Arial"/>
              </w:rPr>
              <w:t>oints</w:t>
            </w:r>
          </w:p>
        </w:tc>
        <w:tc>
          <w:tcPr>
            <w:tcW w:w="1456"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212330DE" w14:textId="77777777" w:rsidR="00B15DF8" w:rsidRDefault="00B15DF8" w:rsidP="00B15DF8">
            <w:pPr>
              <w:jc w:val="center"/>
              <w:rPr>
                <w:rFonts w:cs="Arial"/>
              </w:rPr>
            </w:pPr>
            <w:r w:rsidRPr="608A58B2">
              <w:rPr>
                <w:rFonts w:cs="Arial"/>
              </w:rPr>
              <w:t xml:space="preserve">Change: </w:t>
            </w:r>
          </w:p>
          <w:p w14:paraId="5E16893E" w14:textId="77777777" w:rsidR="00B15DF8" w:rsidRDefault="00B15DF8" w:rsidP="00B15DF8">
            <w:pPr>
              <w:jc w:val="center"/>
              <w:rPr>
                <w:rFonts w:cs="Arial"/>
              </w:rPr>
            </w:pPr>
            <w:r w:rsidRPr="608A58B2">
              <w:rPr>
                <w:rFonts w:cs="Arial"/>
              </w:rPr>
              <w:t>Declined</w:t>
            </w:r>
          </w:p>
          <w:p w14:paraId="36A4570A" w14:textId="037B66D7" w:rsidR="00E03ECA" w:rsidRPr="001A7E5A" w:rsidRDefault="00B15DF8">
            <w:pPr>
              <w:jc w:val="center"/>
              <w:rPr>
                <w:rFonts w:eastAsia="Arial" w:cs="Arial"/>
                <w:b/>
                <w:bCs/>
                <w:color w:val="354052"/>
              </w:rPr>
            </w:pPr>
            <w:r w:rsidRPr="608A58B2">
              <w:rPr>
                <w:rFonts w:cs="Arial"/>
              </w:rPr>
              <w:t>by 2% points to 10% Points</w:t>
            </w:r>
          </w:p>
        </w:tc>
        <w:tc>
          <w:tcPr>
            <w:tcW w:w="1463"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3218BDD9" w14:textId="77777777" w:rsidR="00B15DF8" w:rsidRDefault="00B15DF8" w:rsidP="00B15DF8">
            <w:pPr>
              <w:jc w:val="center"/>
              <w:rPr>
                <w:rFonts w:cs="Arial"/>
              </w:rPr>
            </w:pPr>
            <w:r w:rsidRPr="608A58B2">
              <w:rPr>
                <w:rFonts w:cs="Arial"/>
              </w:rPr>
              <w:t xml:space="preserve">Change: </w:t>
            </w:r>
          </w:p>
          <w:p w14:paraId="7A380A11" w14:textId="77777777" w:rsidR="00B15DF8" w:rsidRDefault="00B15DF8" w:rsidP="00B15DF8">
            <w:pPr>
              <w:jc w:val="center"/>
              <w:rPr>
                <w:rFonts w:cs="Arial"/>
              </w:rPr>
            </w:pPr>
            <w:r w:rsidRPr="608A58B2">
              <w:rPr>
                <w:rFonts w:cs="Arial"/>
              </w:rPr>
              <w:t>Maintained</w:t>
            </w:r>
          </w:p>
          <w:p w14:paraId="59ABFB37" w14:textId="30250532" w:rsidR="00E03ECA" w:rsidRPr="001A7E5A" w:rsidRDefault="00B15DF8">
            <w:pPr>
              <w:jc w:val="center"/>
              <w:rPr>
                <w:rFonts w:eastAsia="Arial" w:cs="Arial"/>
                <w:b/>
                <w:bCs/>
                <w:color w:val="354052"/>
              </w:rPr>
            </w:pPr>
            <w:r w:rsidRPr="608A58B2">
              <w:rPr>
                <w:rFonts w:cs="Arial"/>
              </w:rPr>
              <w:t xml:space="preserve">Declined or increased by less than 2% </w:t>
            </w:r>
            <w:r>
              <w:rPr>
                <w:rFonts w:cs="Arial"/>
              </w:rPr>
              <w:t>p</w:t>
            </w:r>
            <w:r w:rsidRPr="608A58B2">
              <w:rPr>
                <w:rFonts w:cs="Arial"/>
              </w:rPr>
              <w:t>oints</w:t>
            </w:r>
          </w:p>
        </w:tc>
        <w:tc>
          <w:tcPr>
            <w:tcW w:w="161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4B978830" w14:textId="77777777" w:rsidR="00B15DF8" w:rsidRDefault="00B15DF8" w:rsidP="00B15DF8">
            <w:pPr>
              <w:jc w:val="center"/>
              <w:rPr>
                <w:rFonts w:cs="Arial"/>
              </w:rPr>
            </w:pPr>
            <w:r w:rsidRPr="608A58B2">
              <w:rPr>
                <w:rFonts w:cs="Arial"/>
              </w:rPr>
              <w:t xml:space="preserve">Change: </w:t>
            </w:r>
          </w:p>
          <w:p w14:paraId="0F5085B6" w14:textId="77777777" w:rsidR="00B15DF8" w:rsidRDefault="00B15DF8" w:rsidP="00B15DF8">
            <w:pPr>
              <w:jc w:val="center"/>
              <w:rPr>
                <w:rFonts w:cs="Arial"/>
              </w:rPr>
            </w:pPr>
            <w:r w:rsidRPr="608A58B2">
              <w:rPr>
                <w:rFonts w:cs="Arial"/>
              </w:rPr>
              <w:t>Increased</w:t>
            </w:r>
          </w:p>
          <w:p w14:paraId="1F265CA7" w14:textId="77777777" w:rsidR="00B15DF8" w:rsidRDefault="00B15DF8" w:rsidP="00B15DF8">
            <w:pPr>
              <w:jc w:val="center"/>
              <w:rPr>
                <w:rFonts w:cs="Arial"/>
              </w:rPr>
            </w:pPr>
            <w:r w:rsidRPr="608A58B2">
              <w:rPr>
                <w:rFonts w:cs="Arial"/>
              </w:rPr>
              <w:t xml:space="preserve">by 2% </w:t>
            </w:r>
            <w:r>
              <w:rPr>
                <w:rFonts w:cs="Arial"/>
              </w:rPr>
              <w:t>points</w:t>
            </w:r>
          </w:p>
          <w:p w14:paraId="35D14BFE" w14:textId="174526C2" w:rsidR="00E03ECA" w:rsidRPr="001A7E5A" w:rsidRDefault="00B15DF8">
            <w:pPr>
              <w:jc w:val="center"/>
              <w:rPr>
                <w:rFonts w:eastAsia="Arial" w:cs="Arial"/>
                <w:b/>
                <w:bCs/>
                <w:color w:val="354052"/>
              </w:rPr>
            </w:pPr>
            <w:r w:rsidRPr="608A58B2">
              <w:rPr>
                <w:rFonts w:cs="Arial"/>
              </w:rPr>
              <w:t xml:space="preserve">to less than 10% </w:t>
            </w:r>
            <w:r>
              <w:rPr>
                <w:rFonts w:cs="Arial"/>
              </w:rPr>
              <w:t>p</w:t>
            </w:r>
            <w:r w:rsidRPr="608A58B2">
              <w:rPr>
                <w:rFonts w:cs="Arial"/>
              </w:rPr>
              <w:t>oints</w:t>
            </w:r>
          </w:p>
        </w:tc>
        <w:tc>
          <w:tcPr>
            <w:tcW w:w="161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1252F170" w14:textId="77777777" w:rsidR="00B15DF8" w:rsidRDefault="00B15DF8" w:rsidP="00B15DF8">
            <w:pPr>
              <w:jc w:val="center"/>
              <w:rPr>
                <w:rFonts w:cs="Arial"/>
              </w:rPr>
            </w:pPr>
            <w:r w:rsidRPr="608A58B2">
              <w:rPr>
                <w:rFonts w:cs="Arial"/>
              </w:rPr>
              <w:t xml:space="preserve">Change: </w:t>
            </w:r>
          </w:p>
          <w:p w14:paraId="13051CCC" w14:textId="77777777" w:rsidR="00B15DF8" w:rsidRDefault="00B15DF8" w:rsidP="00B15DF8">
            <w:pPr>
              <w:jc w:val="center"/>
              <w:rPr>
                <w:rFonts w:cs="Arial"/>
              </w:rPr>
            </w:pPr>
            <w:r w:rsidRPr="608A58B2">
              <w:rPr>
                <w:rFonts w:cs="Arial"/>
              </w:rPr>
              <w:t>Increased Significantly</w:t>
            </w:r>
          </w:p>
          <w:p w14:paraId="395D0F0A" w14:textId="52ECA0EA" w:rsidR="00E03ECA" w:rsidRPr="001A7E5A" w:rsidRDefault="00B15DF8">
            <w:pPr>
              <w:jc w:val="center"/>
              <w:rPr>
                <w:rFonts w:eastAsia="Arial" w:cs="Arial"/>
                <w:b/>
                <w:bCs/>
                <w:color w:val="354052"/>
              </w:rPr>
            </w:pPr>
            <w:r w:rsidRPr="608A58B2">
              <w:rPr>
                <w:rFonts w:cs="Arial"/>
              </w:rPr>
              <w:t>by 10%</w:t>
            </w:r>
            <w:r>
              <w:rPr>
                <w:rFonts w:cs="Arial"/>
              </w:rPr>
              <w:t xml:space="preserve"> p</w:t>
            </w:r>
            <w:r w:rsidRPr="608A58B2">
              <w:rPr>
                <w:rFonts w:cs="Arial"/>
              </w:rPr>
              <w:t>oints or greater</w:t>
            </w:r>
          </w:p>
        </w:tc>
      </w:tr>
      <w:tr w:rsidR="00E03ECA" w:rsidRPr="00D925BD" w14:paraId="00EE2108" w14:textId="77777777" w:rsidTr="004255BE">
        <w:trPr>
          <w:trHeight w:val="148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28F4CDE1" w14:textId="77777777" w:rsidR="00B15DF8" w:rsidRDefault="00B15DF8" w:rsidP="00B15DF8">
            <w:pPr>
              <w:jc w:val="center"/>
              <w:rPr>
                <w:rFonts w:cs="Arial"/>
              </w:rPr>
            </w:pPr>
            <w:r w:rsidRPr="608A58B2">
              <w:rPr>
                <w:rFonts w:cs="Arial"/>
              </w:rPr>
              <w:t xml:space="preserve">Status: </w:t>
            </w:r>
          </w:p>
          <w:p w14:paraId="528AF1F6" w14:textId="77777777" w:rsidR="00B15DF8" w:rsidRDefault="00B15DF8" w:rsidP="00B15DF8">
            <w:pPr>
              <w:jc w:val="center"/>
              <w:rPr>
                <w:rFonts w:cs="Arial"/>
              </w:rPr>
            </w:pPr>
            <w:r w:rsidRPr="608A58B2">
              <w:rPr>
                <w:rFonts w:cs="Arial"/>
              </w:rPr>
              <w:t>Very High</w:t>
            </w:r>
          </w:p>
          <w:p w14:paraId="7D3F4BB0" w14:textId="6510F271" w:rsidR="00E03ECA" w:rsidRPr="00D925BD" w:rsidRDefault="00B15DF8">
            <w:pPr>
              <w:jc w:val="center"/>
              <w:rPr>
                <w:rFonts w:eastAsia="Arial" w:cs="Arial"/>
                <w:b/>
                <w:bCs/>
                <w:color w:val="354052"/>
              </w:rPr>
            </w:pPr>
            <w:r w:rsidRPr="608A58B2">
              <w:rPr>
                <w:rFonts w:cs="Arial"/>
              </w:rPr>
              <w:t>65.0% or greater</w:t>
            </w:r>
          </w:p>
        </w:tc>
        <w:tc>
          <w:tcPr>
            <w:tcW w:w="158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0047AA9C" w14:textId="5631CFBC" w:rsidR="00E03ECA" w:rsidRPr="00D925BD" w:rsidRDefault="00B15DF8">
            <w:pPr>
              <w:jc w:val="center"/>
              <w:rPr>
                <w:rFonts w:eastAsia="Arial" w:cs="Arial"/>
                <w:color w:val="354052"/>
              </w:rPr>
            </w:pPr>
            <w:r w:rsidRPr="00370735">
              <w:rPr>
                <w:rFonts w:cs="Arial"/>
                <w:lang w:eastAsia="zh-CN"/>
              </w:rPr>
              <w:t>Yellow</w:t>
            </w:r>
          </w:p>
        </w:tc>
        <w:tc>
          <w:tcPr>
            <w:tcW w:w="1456"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5868C5F6" w14:textId="4FFB54B5" w:rsidR="00E03ECA" w:rsidRPr="00D925BD" w:rsidRDefault="00B15DF8">
            <w:pPr>
              <w:jc w:val="center"/>
              <w:rPr>
                <w:rFonts w:eastAsia="Arial" w:cs="Arial"/>
                <w:color w:val="FFFFFF" w:themeColor="background1"/>
              </w:rPr>
            </w:pPr>
            <w:r w:rsidRPr="00370735">
              <w:rPr>
                <w:rFonts w:cs="Arial"/>
                <w:color w:val="FFFFFF"/>
                <w:lang w:eastAsia="zh-CN"/>
              </w:rPr>
              <w:t>Green</w:t>
            </w:r>
          </w:p>
        </w:tc>
        <w:tc>
          <w:tcPr>
            <w:tcW w:w="1463"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467F5D6A" w14:textId="77ED95CB" w:rsidR="00E03ECA" w:rsidRPr="00D925BD" w:rsidRDefault="00B15DF8">
            <w:pPr>
              <w:jc w:val="center"/>
              <w:rPr>
                <w:rFonts w:eastAsia="Arial" w:cs="Arial"/>
                <w:color w:val="FFFFFF" w:themeColor="background1"/>
              </w:rPr>
            </w:pPr>
            <w:r w:rsidRPr="00370735">
              <w:rPr>
                <w:rFonts w:cs="Arial"/>
                <w:color w:val="FFFFFF"/>
                <w:lang w:eastAsia="zh-CN"/>
              </w:rPr>
              <w:t>Blue</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1F2F74B7" w14:textId="7098781E" w:rsidR="00E03ECA" w:rsidRPr="00D925BD" w:rsidRDefault="00B15DF8">
            <w:pPr>
              <w:jc w:val="center"/>
              <w:rPr>
                <w:rFonts w:eastAsia="Arial" w:cs="Arial"/>
                <w:color w:val="FFFFFF" w:themeColor="background1"/>
              </w:rPr>
            </w:pPr>
            <w:r w:rsidRPr="00370735">
              <w:rPr>
                <w:rFonts w:cs="Arial"/>
                <w:color w:val="FFFFFF"/>
                <w:lang w:eastAsia="zh-CN"/>
              </w:rPr>
              <w:t>Blue</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7A9D55B6" w14:textId="2444FBFB" w:rsidR="00E03ECA" w:rsidRPr="00D925BD" w:rsidRDefault="00B15DF8">
            <w:pPr>
              <w:jc w:val="center"/>
              <w:rPr>
                <w:rFonts w:eastAsia="Arial" w:cs="Arial"/>
                <w:color w:val="FFFFFF" w:themeColor="background1"/>
              </w:rPr>
            </w:pPr>
            <w:r w:rsidRPr="00370735">
              <w:rPr>
                <w:rFonts w:cs="Arial"/>
                <w:color w:val="FFFFFF"/>
                <w:lang w:eastAsia="zh-CN"/>
              </w:rPr>
              <w:t>Blue</w:t>
            </w:r>
          </w:p>
        </w:tc>
      </w:tr>
      <w:tr w:rsidR="00E03ECA" w:rsidRPr="00D925BD" w14:paraId="2032F196" w14:textId="77777777" w:rsidTr="004255BE">
        <w:trPr>
          <w:trHeight w:val="136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3BA0EEF8" w14:textId="77777777" w:rsidR="00B15DF8" w:rsidRDefault="00B15DF8" w:rsidP="00B15DF8">
            <w:pPr>
              <w:jc w:val="center"/>
              <w:rPr>
                <w:rFonts w:cs="Arial"/>
              </w:rPr>
            </w:pPr>
            <w:r w:rsidRPr="608A58B2">
              <w:rPr>
                <w:rFonts w:cs="Arial"/>
              </w:rPr>
              <w:t xml:space="preserve">Status: </w:t>
            </w:r>
          </w:p>
          <w:p w14:paraId="24EF1751" w14:textId="21FBAB51" w:rsidR="00E03ECA" w:rsidRPr="00D925BD" w:rsidRDefault="00B15DF8">
            <w:pPr>
              <w:jc w:val="center"/>
              <w:rPr>
                <w:rFonts w:eastAsia="Arial" w:cs="Arial"/>
                <w:b/>
                <w:bCs/>
                <w:color w:val="354052"/>
              </w:rPr>
            </w:pPr>
            <w:r w:rsidRPr="608A58B2">
              <w:rPr>
                <w:rFonts w:cs="Arial"/>
              </w:rPr>
              <w:t>High</w:t>
            </w:r>
            <w:r>
              <w:br/>
            </w:r>
            <w:r w:rsidRPr="608A58B2">
              <w:rPr>
                <w:rFonts w:cs="Arial"/>
              </w:rPr>
              <w:t>55.0% to less than 65.0%</w:t>
            </w:r>
          </w:p>
        </w:tc>
        <w:tc>
          <w:tcPr>
            <w:tcW w:w="158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035E3487" w14:textId="4EE7F4C7" w:rsidR="00E03ECA" w:rsidRPr="00D925BD" w:rsidRDefault="00B15DF8">
            <w:pPr>
              <w:jc w:val="center"/>
              <w:rPr>
                <w:rFonts w:eastAsia="Arial" w:cs="Arial"/>
                <w:color w:val="354052"/>
              </w:rPr>
            </w:pPr>
            <w:r w:rsidRPr="00370735">
              <w:rPr>
                <w:rFonts w:cs="Arial"/>
                <w:lang w:eastAsia="zh-CN"/>
              </w:rPr>
              <w:t>Orange</w:t>
            </w:r>
          </w:p>
        </w:tc>
        <w:tc>
          <w:tcPr>
            <w:tcW w:w="1456"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5011D810" w14:textId="33A65288" w:rsidR="00E03ECA" w:rsidRPr="00D925BD" w:rsidRDefault="00B15DF8">
            <w:pPr>
              <w:jc w:val="center"/>
              <w:rPr>
                <w:rFonts w:eastAsia="Arial" w:cs="Arial"/>
                <w:color w:val="354052"/>
              </w:rPr>
            </w:pPr>
            <w:r w:rsidRPr="00370735">
              <w:rPr>
                <w:rFonts w:cs="Arial"/>
                <w:lang w:eastAsia="zh-CN"/>
              </w:rPr>
              <w:t>Yellow</w:t>
            </w:r>
          </w:p>
        </w:tc>
        <w:tc>
          <w:tcPr>
            <w:tcW w:w="1463"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579AC06B" w14:textId="0EB8F5E3" w:rsidR="00E03ECA" w:rsidRPr="00D925BD" w:rsidRDefault="00B15DF8">
            <w:pPr>
              <w:jc w:val="center"/>
              <w:rPr>
                <w:rFonts w:eastAsia="Arial" w:cs="Arial"/>
                <w:color w:val="FFFFFF" w:themeColor="background1"/>
              </w:rPr>
            </w:pPr>
            <w:r w:rsidRPr="00370735">
              <w:rPr>
                <w:rFonts w:cs="Arial"/>
                <w:color w:val="FFFFFF"/>
                <w:lang w:eastAsia="zh-CN"/>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66D4A435" w14:textId="68BDCE11" w:rsidR="00E03ECA" w:rsidRPr="00D925BD" w:rsidRDefault="00B15DF8">
            <w:pPr>
              <w:jc w:val="center"/>
              <w:rPr>
                <w:rFonts w:eastAsia="Arial" w:cs="Arial"/>
                <w:color w:val="FFFFFF" w:themeColor="background1"/>
              </w:rPr>
            </w:pPr>
            <w:r w:rsidRPr="00370735">
              <w:rPr>
                <w:rFonts w:cs="Arial"/>
                <w:color w:val="FFFFFF"/>
                <w:lang w:eastAsia="zh-CN"/>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06AC6F35" w14:textId="549762C0" w:rsidR="00E03ECA" w:rsidRPr="00D925BD" w:rsidRDefault="00B15DF8">
            <w:pPr>
              <w:jc w:val="center"/>
              <w:rPr>
                <w:rFonts w:eastAsia="Arial" w:cs="Arial"/>
                <w:color w:val="FFFFFF" w:themeColor="background1"/>
              </w:rPr>
            </w:pPr>
            <w:r w:rsidRPr="00370735">
              <w:rPr>
                <w:rFonts w:cs="Arial"/>
                <w:color w:val="FFFFFF"/>
                <w:lang w:eastAsia="zh-CN"/>
              </w:rPr>
              <w:t xml:space="preserve">Blue </w:t>
            </w:r>
          </w:p>
        </w:tc>
      </w:tr>
      <w:tr w:rsidR="00E03ECA" w:rsidRPr="00D925BD" w14:paraId="265FBD9C" w14:textId="77777777" w:rsidTr="004255BE">
        <w:trPr>
          <w:trHeight w:val="136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1551DCDB" w14:textId="77777777" w:rsidR="00B15DF8" w:rsidRDefault="00B15DF8" w:rsidP="00B15DF8">
            <w:pPr>
              <w:jc w:val="center"/>
              <w:rPr>
                <w:rFonts w:cs="Arial"/>
              </w:rPr>
            </w:pPr>
            <w:r w:rsidRPr="608A58B2">
              <w:rPr>
                <w:rFonts w:cs="Arial"/>
              </w:rPr>
              <w:t xml:space="preserve">Status: </w:t>
            </w:r>
          </w:p>
          <w:p w14:paraId="009269EC" w14:textId="77777777" w:rsidR="00B15DF8" w:rsidRPr="00445F4B" w:rsidRDefault="00B15DF8" w:rsidP="00B15DF8">
            <w:pPr>
              <w:jc w:val="center"/>
              <w:rPr>
                <w:rFonts w:cs="Arial"/>
              </w:rPr>
            </w:pPr>
            <w:r w:rsidRPr="608A58B2">
              <w:rPr>
                <w:rFonts w:cs="Arial"/>
              </w:rPr>
              <w:t>Medium</w:t>
            </w:r>
          </w:p>
          <w:p w14:paraId="67B532A9" w14:textId="42B17349" w:rsidR="00E03ECA" w:rsidRPr="00D925BD" w:rsidRDefault="00B15DF8">
            <w:pPr>
              <w:jc w:val="center"/>
              <w:rPr>
                <w:rFonts w:eastAsia="Arial" w:cs="Arial"/>
                <w:b/>
                <w:bCs/>
                <w:color w:val="354052"/>
              </w:rPr>
            </w:pPr>
            <w:r w:rsidRPr="608A58B2">
              <w:rPr>
                <w:rFonts w:cs="Arial"/>
              </w:rPr>
              <w:t>45.0% to less than 55.0%</w:t>
            </w:r>
          </w:p>
        </w:tc>
        <w:tc>
          <w:tcPr>
            <w:tcW w:w="158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2D6579A1" w14:textId="2CA07E41" w:rsidR="00E03ECA" w:rsidRPr="00D925BD" w:rsidRDefault="00B15DF8">
            <w:pPr>
              <w:jc w:val="center"/>
              <w:rPr>
                <w:rFonts w:eastAsia="Arial" w:cs="Arial"/>
                <w:color w:val="354052"/>
              </w:rPr>
            </w:pPr>
            <w:r w:rsidRPr="00370735">
              <w:rPr>
                <w:rFonts w:cs="Arial"/>
                <w:lang w:eastAsia="zh-CN"/>
              </w:rPr>
              <w:t>Orange</w:t>
            </w:r>
          </w:p>
        </w:tc>
        <w:tc>
          <w:tcPr>
            <w:tcW w:w="1456"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28F7CF1C" w14:textId="24184913" w:rsidR="00E03ECA" w:rsidRPr="00D925BD" w:rsidRDefault="00B15DF8">
            <w:pPr>
              <w:jc w:val="center"/>
              <w:rPr>
                <w:rFonts w:eastAsia="Arial" w:cs="Arial"/>
                <w:color w:val="354052"/>
              </w:rPr>
            </w:pPr>
            <w:r w:rsidRPr="00370735">
              <w:rPr>
                <w:rFonts w:cs="Arial"/>
                <w:lang w:eastAsia="zh-CN"/>
              </w:rPr>
              <w:t>Orange</w:t>
            </w:r>
          </w:p>
        </w:tc>
        <w:tc>
          <w:tcPr>
            <w:tcW w:w="1463"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45D132CC" w14:textId="52B81FFD" w:rsidR="00E03ECA" w:rsidRPr="00D925BD" w:rsidRDefault="00B15DF8">
            <w:pPr>
              <w:jc w:val="center"/>
              <w:rPr>
                <w:rFonts w:eastAsia="Arial" w:cs="Arial"/>
                <w:color w:val="354052"/>
              </w:rPr>
            </w:pPr>
            <w:r w:rsidRPr="00370735">
              <w:rPr>
                <w:rFonts w:cs="Arial"/>
                <w:lang w:eastAsia="zh-CN"/>
              </w:rPr>
              <w:t>Yellow</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05969CD8" w14:textId="7CB00EB0" w:rsidR="00E03ECA" w:rsidRPr="00D925BD" w:rsidRDefault="00B15DF8">
            <w:pPr>
              <w:jc w:val="center"/>
              <w:rPr>
                <w:rFonts w:eastAsia="Arial" w:cs="Arial"/>
                <w:color w:val="FFFFFF" w:themeColor="background1"/>
              </w:rPr>
            </w:pPr>
            <w:r w:rsidRPr="00370735">
              <w:rPr>
                <w:rFonts w:cs="Arial"/>
                <w:color w:val="FFFFFF"/>
                <w:lang w:eastAsia="zh-CN"/>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7E0BD10C" w14:textId="093077B8" w:rsidR="00E03ECA" w:rsidRPr="00D925BD" w:rsidRDefault="00B15DF8">
            <w:pPr>
              <w:jc w:val="center"/>
              <w:rPr>
                <w:rFonts w:eastAsia="Arial" w:cs="Arial"/>
                <w:color w:val="FFFFFF" w:themeColor="background1"/>
              </w:rPr>
            </w:pPr>
            <w:r w:rsidRPr="00370735">
              <w:rPr>
                <w:rFonts w:cs="Arial"/>
                <w:color w:val="FFFFFF"/>
                <w:lang w:eastAsia="zh-CN"/>
              </w:rPr>
              <w:t>Green</w:t>
            </w:r>
          </w:p>
        </w:tc>
      </w:tr>
      <w:tr w:rsidR="00E03ECA" w:rsidRPr="00D925BD" w14:paraId="36881DFE" w14:textId="77777777" w:rsidTr="004255BE">
        <w:trPr>
          <w:trHeight w:val="127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0A5F3ED6" w14:textId="77777777" w:rsidR="00B15DF8" w:rsidRDefault="00B15DF8" w:rsidP="00B15DF8">
            <w:pPr>
              <w:jc w:val="center"/>
              <w:rPr>
                <w:rFonts w:cs="Arial"/>
              </w:rPr>
            </w:pPr>
            <w:r w:rsidRPr="608A58B2">
              <w:rPr>
                <w:rFonts w:cs="Arial"/>
              </w:rPr>
              <w:t xml:space="preserve">Status: </w:t>
            </w:r>
          </w:p>
          <w:p w14:paraId="02FA4155" w14:textId="77777777" w:rsidR="00B15DF8" w:rsidRPr="00445F4B" w:rsidRDefault="00B15DF8" w:rsidP="00B15DF8">
            <w:pPr>
              <w:jc w:val="center"/>
              <w:rPr>
                <w:rFonts w:cs="Arial"/>
              </w:rPr>
            </w:pPr>
            <w:r w:rsidRPr="608A58B2">
              <w:rPr>
                <w:rFonts w:cs="Arial"/>
              </w:rPr>
              <w:t>Low</w:t>
            </w:r>
          </w:p>
          <w:p w14:paraId="2849C4E8" w14:textId="56D7415E" w:rsidR="00E03ECA" w:rsidRPr="00D925BD" w:rsidRDefault="00B15DF8">
            <w:pPr>
              <w:jc w:val="center"/>
              <w:rPr>
                <w:rFonts w:eastAsia="Arial" w:cs="Arial"/>
                <w:b/>
                <w:bCs/>
                <w:color w:val="354052"/>
              </w:rPr>
            </w:pPr>
            <w:r w:rsidRPr="608A58B2">
              <w:rPr>
                <w:rFonts w:cs="Arial"/>
              </w:rPr>
              <w:t>35.0% to less than 45.0%</w:t>
            </w:r>
          </w:p>
        </w:tc>
        <w:tc>
          <w:tcPr>
            <w:tcW w:w="1582"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3113B041" w14:textId="1AF39502" w:rsidR="00E03ECA" w:rsidRPr="00D925BD" w:rsidRDefault="00B15DF8">
            <w:pPr>
              <w:jc w:val="center"/>
              <w:rPr>
                <w:rFonts w:eastAsia="Arial" w:cs="Arial"/>
                <w:color w:val="FFFFFF" w:themeColor="background1"/>
              </w:rPr>
            </w:pPr>
            <w:r w:rsidRPr="00370735">
              <w:rPr>
                <w:rFonts w:cs="Arial"/>
                <w:lang w:eastAsia="zh-CN"/>
              </w:rPr>
              <w:t>Red</w:t>
            </w:r>
          </w:p>
        </w:tc>
        <w:tc>
          <w:tcPr>
            <w:tcW w:w="1456"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5B5D7B63" w14:textId="0DA829BF" w:rsidR="00E03ECA" w:rsidRPr="00D925BD" w:rsidRDefault="00B15DF8">
            <w:pPr>
              <w:jc w:val="center"/>
              <w:rPr>
                <w:rFonts w:eastAsia="Arial" w:cs="Arial"/>
                <w:color w:val="354052"/>
              </w:rPr>
            </w:pPr>
            <w:r w:rsidRPr="00370735">
              <w:rPr>
                <w:rFonts w:cs="Arial"/>
                <w:lang w:eastAsia="zh-CN"/>
              </w:rPr>
              <w:t>Orange</w:t>
            </w:r>
          </w:p>
        </w:tc>
        <w:tc>
          <w:tcPr>
            <w:tcW w:w="1463"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2C5373A3" w14:textId="07564AD3" w:rsidR="00E03ECA" w:rsidRPr="00D925BD" w:rsidRDefault="00B15DF8">
            <w:pPr>
              <w:jc w:val="center"/>
              <w:rPr>
                <w:rFonts w:eastAsia="Arial" w:cs="Arial"/>
                <w:color w:val="354052"/>
              </w:rPr>
            </w:pPr>
            <w:r w:rsidRPr="00370735">
              <w:rPr>
                <w:rFonts w:cs="Arial"/>
                <w:lang w:eastAsia="zh-CN"/>
              </w:rPr>
              <w:t>Orange</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1887F28F" w14:textId="14812A3E" w:rsidR="00E03ECA" w:rsidRPr="00D925BD" w:rsidRDefault="00B15DF8">
            <w:pPr>
              <w:jc w:val="center"/>
              <w:rPr>
                <w:rFonts w:eastAsia="Arial" w:cs="Arial"/>
                <w:color w:val="354052"/>
              </w:rPr>
            </w:pPr>
            <w:r w:rsidRPr="00370735">
              <w:rPr>
                <w:rFonts w:cs="Arial"/>
                <w:lang w:eastAsia="zh-CN"/>
              </w:rPr>
              <w:t>Yellow</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32711039" w14:textId="61602B41" w:rsidR="00E03ECA" w:rsidRPr="00D925BD" w:rsidRDefault="00B15DF8">
            <w:pPr>
              <w:jc w:val="center"/>
              <w:rPr>
                <w:rFonts w:eastAsia="Arial" w:cs="Arial"/>
                <w:color w:val="354052"/>
              </w:rPr>
            </w:pPr>
            <w:r w:rsidRPr="00370735">
              <w:rPr>
                <w:rFonts w:cs="Arial"/>
                <w:lang w:eastAsia="zh-CN"/>
              </w:rPr>
              <w:t>Yellow</w:t>
            </w:r>
          </w:p>
        </w:tc>
      </w:tr>
      <w:tr w:rsidR="00E03ECA" w:rsidRPr="00D925BD" w14:paraId="4F31AF3E" w14:textId="77777777" w:rsidTr="004255BE">
        <w:trPr>
          <w:trHeight w:val="148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tcPr>
          <w:p w14:paraId="06FAE2ED" w14:textId="77777777" w:rsidR="00B15DF8" w:rsidRDefault="00B15DF8" w:rsidP="00B15DF8">
            <w:pPr>
              <w:jc w:val="center"/>
              <w:rPr>
                <w:rFonts w:cs="Arial"/>
              </w:rPr>
            </w:pPr>
            <w:r w:rsidRPr="608A58B2">
              <w:rPr>
                <w:rFonts w:cs="Arial"/>
              </w:rPr>
              <w:t xml:space="preserve">Status: </w:t>
            </w:r>
          </w:p>
          <w:p w14:paraId="1EF37776" w14:textId="7F54EE70" w:rsidR="00E03ECA" w:rsidRPr="00D925BD" w:rsidRDefault="00B15DF8">
            <w:pPr>
              <w:jc w:val="center"/>
              <w:rPr>
                <w:rFonts w:eastAsia="Arial" w:cs="Arial"/>
                <w:b/>
                <w:bCs/>
                <w:color w:val="354052"/>
              </w:rPr>
            </w:pPr>
            <w:r w:rsidRPr="608A58B2">
              <w:rPr>
                <w:rFonts w:cs="Arial"/>
              </w:rPr>
              <w:t>Very Low</w:t>
            </w:r>
            <w:r>
              <w:br/>
            </w:r>
            <w:r w:rsidRPr="608A58B2">
              <w:rPr>
                <w:rFonts w:cs="Arial"/>
              </w:rPr>
              <w:t xml:space="preserve">Less than 35.0% </w:t>
            </w:r>
          </w:p>
        </w:tc>
        <w:tc>
          <w:tcPr>
            <w:tcW w:w="1582"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7D3AA9B4" w14:textId="784C2D81" w:rsidR="00E03ECA" w:rsidRPr="00D925BD" w:rsidRDefault="00B15DF8">
            <w:pPr>
              <w:jc w:val="center"/>
              <w:rPr>
                <w:rFonts w:eastAsia="Arial" w:cs="Arial"/>
                <w:color w:val="FFFFFF" w:themeColor="background1"/>
              </w:rPr>
            </w:pPr>
            <w:r w:rsidRPr="00370735">
              <w:rPr>
                <w:rFonts w:cs="Arial"/>
                <w:lang w:eastAsia="zh-CN"/>
              </w:rPr>
              <w:t>Red</w:t>
            </w:r>
          </w:p>
        </w:tc>
        <w:tc>
          <w:tcPr>
            <w:tcW w:w="1456"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4E8D554D" w14:textId="1D7AA095" w:rsidR="00E03ECA" w:rsidRPr="00D925BD" w:rsidRDefault="00B15DF8">
            <w:pPr>
              <w:jc w:val="center"/>
              <w:rPr>
                <w:rFonts w:eastAsia="Arial" w:cs="Arial"/>
                <w:color w:val="FFFFFF" w:themeColor="background1"/>
              </w:rPr>
            </w:pPr>
            <w:r w:rsidRPr="00370735">
              <w:rPr>
                <w:rFonts w:cs="Arial"/>
                <w:lang w:eastAsia="zh-CN"/>
              </w:rPr>
              <w:t>Red</w:t>
            </w:r>
          </w:p>
        </w:tc>
        <w:tc>
          <w:tcPr>
            <w:tcW w:w="1463"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1F0E4F01" w14:textId="046F2B35" w:rsidR="00E03ECA" w:rsidRPr="00D925BD" w:rsidRDefault="00B15DF8">
            <w:pPr>
              <w:jc w:val="center"/>
              <w:rPr>
                <w:rFonts w:eastAsia="Arial" w:cs="Arial"/>
                <w:color w:val="FFFFFF" w:themeColor="background1"/>
              </w:rPr>
            </w:pPr>
            <w:r w:rsidRPr="00370735">
              <w:rPr>
                <w:rFonts w:cs="Arial"/>
                <w:lang w:eastAsia="zh-CN"/>
              </w:rPr>
              <w:t>Red</w:t>
            </w:r>
          </w:p>
        </w:tc>
        <w:tc>
          <w:tcPr>
            <w:tcW w:w="161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02F99FA6" w14:textId="37D930C6" w:rsidR="00E03ECA" w:rsidRPr="00D925BD" w:rsidRDefault="00B15DF8">
            <w:pPr>
              <w:jc w:val="center"/>
              <w:rPr>
                <w:rFonts w:eastAsia="Arial" w:cs="Arial"/>
                <w:color w:val="354052"/>
              </w:rPr>
            </w:pPr>
            <w:r w:rsidRPr="00370735">
              <w:rPr>
                <w:rFonts w:cs="Arial"/>
                <w:lang w:eastAsia="zh-CN"/>
              </w:rPr>
              <w:t>Orange</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3D6E6551" w14:textId="2230EF54" w:rsidR="00E03ECA" w:rsidRPr="00D925BD" w:rsidRDefault="00B15DF8">
            <w:pPr>
              <w:jc w:val="center"/>
              <w:rPr>
                <w:rFonts w:eastAsia="Arial" w:cs="Arial"/>
                <w:color w:val="354052"/>
              </w:rPr>
            </w:pPr>
            <w:r w:rsidRPr="00370735">
              <w:rPr>
                <w:rFonts w:cs="Arial"/>
                <w:lang w:eastAsia="zh-CN"/>
              </w:rPr>
              <w:t>Yellow</w:t>
            </w:r>
          </w:p>
        </w:tc>
      </w:tr>
    </w:tbl>
    <w:p w14:paraId="3E99FF16" w14:textId="086F38A5" w:rsidR="00E03ECA" w:rsidRPr="000900B3" w:rsidRDefault="00C218F9" w:rsidP="002D172F">
      <w:pPr>
        <w:spacing w:after="120"/>
        <w:ind w:left="1350"/>
        <w:rPr>
          <w:rFonts w:cs="Arial"/>
          <w:szCs w:val="22"/>
        </w:rPr>
      </w:pPr>
      <w:r w:rsidRPr="00094427">
        <w:rPr>
          <w:rFonts w:eastAsia="Calibri" w:cs="Arial"/>
          <w:highlight w:val="yellow"/>
        </w:rPr>
        <w:t>&lt;End Add&gt;</w:t>
      </w:r>
    </w:p>
    <w:p w14:paraId="4B586812" w14:textId="77777777" w:rsidR="00275429" w:rsidRPr="000900B3" w:rsidRDefault="00275429" w:rsidP="002D172F">
      <w:pPr>
        <w:spacing w:after="120"/>
        <w:ind w:left="1350"/>
        <w:rPr>
          <w:rFonts w:cs="Arial"/>
          <w:szCs w:val="22"/>
        </w:rPr>
      </w:pPr>
      <w:r w:rsidRPr="000900B3">
        <w:rPr>
          <w:rFonts w:cs="Arial"/>
          <w:szCs w:val="22"/>
        </w:rPr>
        <w:t xml:space="preserve">The previously submitted language above provided a brief description of the process and timeline to be undertaken to standardize EL Entrance and Exit Criteria for English learners in California. Further details of the timeline are included here: </w:t>
      </w:r>
    </w:p>
    <w:p w14:paraId="199D4672" w14:textId="77777777" w:rsidR="00275429" w:rsidRPr="000900B3" w:rsidRDefault="00275429" w:rsidP="002D172F">
      <w:pPr>
        <w:pStyle w:val="ListParagraph"/>
        <w:numPr>
          <w:ilvl w:val="0"/>
          <w:numId w:val="20"/>
        </w:numPr>
        <w:spacing w:after="120" w:line="240" w:lineRule="auto"/>
        <w:ind w:left="2070" w:hanging="270"/>
        <w:contextualSpacing w:val="0"/>
        <w:rPr>
          <w:rFonts w:ascii="Arial" w:hAnsi="Arial" w:cs="Arial"/>
          <w:sz w:val="24"/>
          <w:szCs w:val="24"/>
        </w:rPr>
      </w:pPr>
      <w:r w:rsidRPr="000900B3">
        <w:rPr>
          <w:rFonts w:ascii="Arial" w:hAnsi="Arial" w:cs="Arial"/>
          <w:sz w:val="24"/>
          <w:szCs w:val="24"/>
        </w:rPr>
        <w:lastRenderedPageBreak/>
        <w:t>In January 2019, a study related to the use of the new English Language Proficiency Assessments for California</w:t>
      </w:r>
      <w:r w:rsidRPr="000900B3">
        <w:rPr>
          <w:rFonts w:ascii="Arial" w:hAnsi="Arial" w:cs="Arial"/>
          <w:i/>
          <w:sz w:val="24"/>
          <w:szCs w:val="24"/>
        </w:rPr>
        <w:t xml:space="preserve"> </w:t>
      </w:r>
      <w:r w:rsidRPr="000900B3">
        <w:rPr>
          <w:rFonts w:ascii="Arial" w:hAnsi="Arial" w:cs="Arial"/>
          <w:sz w:val="24"/>
          <w:szCs w:val="24"/>
        </w:rPr>
        <w:t>(ELPAC) scores will be presented to the State Board of Education to adopt a new ELPAC reclassification criteria. The standardized Language Observation Tool and Parent Involvement Protocol will be developed in 2018–19 and piloted in 2019–20.</w:t>
      </w:r>
    </w:p>
    <w:p w14:paraId="41A4426E" w14:textId="77777777" w:rsidR="00275429" w:rsidRPr="000900B3" w:rsidRDefault="00275429" w:rsidP="002D172F">
      <w:pPr>
        <w:pStyle w:val="ListParagraph"/>
        <w:numPr>
          <w:ilvl w:val="0"/>
          <w:numId w:val="20"/>
        </w:numPr>
        <w:spacing w:after="120" w:line="240" w:lineRule="auto"/>
        <w:ind w:left="2070" w:hanging="270"/>
        <w:contextualSpacing w:val="0"/>
        <w:rPr>
          <w:rFonts w:ascii="Arial" w:hAnsi="Arial" w:cs="Arial"/>
          <w:sz w:val="24"/>
          <w:szCs w:val="24"/>
        </w:rPr>
      </w:pPr>
      <w:r w:rsidRPr="000900B3">
        <w:rPr>
          <w:rFonts w:ascii="Arial" w:hAnsi="Arial" w:cs="Arial"/>
          <w:sz w:val="24"/>
          <w:szCs w:val="24"/>
        </w:rPr>
        <w:t xml:space="preserve">In January 2019, work with the Legislature will begin to change the reclassification criteria in California Education Code. This process generally takes one year. Legislation will include the standardized, statewide Language Observation Tool and Parent Involvement Protocol. </w:t>
      </w:r>
    </w:p>
    <w:p w14:paraId="55954695" w14:textId="77777777" w:rsidR="00275429" w:rsidRPr="000900B3" w:rsidRDefault="00275429" w:rsidP="002D172F">
      <w:pPr>
        <w:pStyle w:val="ListParagraph"/>
        <w:numPr>
          <w:ilvl w:val="0"/>
          <w:numId w:val="20"/>
        </w:numPr>
        <w:spacing w:after="120" w:line="240" w:lineRule="auto"/>
        <w:ind w:left="2070" w:hanging="270"/>
        <w:contextualSpacing w:val="0"/>
        <w:rPr>
          <w:rFonts w:ascii="Arial" w:hAnsi="Arial" w:cs="Arial"/>
          <w:sz w:val="24"/>
          <w:szCs w:val="24"/>
        </w:rPr>
      </w:pPr>
      <w:r w:rsidRPr="000900B3">
        <w:rPr>
          <w:rFonts w:ascii="Arial" w:hAnsi="Arial" w:cs="Arial"/>
          <w:sz w:val="24"/>
          <w:szCs w:val="24"/>
        </w:rPr>
        <w:t>If the Legislature enacts law to change the reclassification criteria including the Language Observation Tool, and Parent Involvement Protocol, the law goes into effect on July 1, 2020.</w:t>
      </w:r>
    </w:p>
    <w:p w14:paraId="5AC1AD0D" w14:textId="77777777" w:rsidR="00275429" w:rsidRPr="000900B3" w:rsidRDefault="00275429" w:rsidP="002D172F">
      <w:pPr>
        <w:pStyle w:val="ListParagraph"/>
        <w:numPr>
          <w:ilvl w:val="0"/>
          <w:numId w:val="20"/>
        </w:numPr>
        <w:spacing w:after="120" w:line="240" w:lineRule="auto"/>
        <w:ind w:left="2070" w:hanging="270"/>
        <w:contextualSpacing w:val="0"/>
        <w:rPr>
          <w:rFonts w:ascii="Arial" w:hAnsi="Arial" w:cs="Arial"/>
          <w:sz w:val="24"/>
          <w:szCs w:val="24"/>
        </w:rPr>
      </w:pPr>
      <w:r w:rsidRPr="000900B3">
        <w:rPr>
          <w:rFonts w:ascii="Arial" w:hAnsi="Arial" w:cs="Arial"/>
          <w:sz w:val="24"/>
          <w:szCs w:val="24"/>
        </w:rPr>
        <w:t xml:space="preserve">The Regulatory Process would begin in 2020–21, and full implementation is expected in 2021–22. </w:t>
      </w:r>
    </w:p>
    <w:p w14:paraId="5318AD47" w14:textId="7FABF7B1" w:rsidR="00D60222" w:rsidRPr="008830E2" w:rsidRDefault="00D60222" w:rsidP="002D172F">
      <w:pPr>
        <w:numPr>
          <w:ilvl w:val="3"/>
          <w:numId w:val="6"/>
        </w:numPr>
        <w:spacing w:after="240"/>
        <w:rPr>
          <w:rFonts w:ascii="Times New Roman" w:eastAsia="Calibri" w:hAnsi="Times New Roman"/>
        </w:rPr>
      </w:pPr>
      <w:r w:rsidRPr="008830E2">
        <w:rPr>
          <w:rFonts w:ascii="Times New Roman" w:eastAsia="Calibri" w:hAnsi="Times New Roman"/>
          <w:u w:val="single"/>
        </w:rPr>
        <w:t>School Quality or Student Success Indicator(s)</w:t>
      </w:r>
      <w:r w:rsidRPr="008830E2">
        <w:rPr>
          <w:rFonts w:ascii="Times New Roman" w:eastAsia="Calibri" w:hAnsi="Times New Roman"/>
        </w:rPr>
        <w:t xml:space="preserve">. Describe each School Quality or Student Success Indicator, including, for each such indicator: (i) how it allows for meaningful differentiation in school performance; (ii) that it is valid, reliable, comparable, and statewide (for the grade span(s) to which it applies); and (iii) of how each such indicator annually measures performance for all students and separately for each subgroup of students. For any School Quality or Student Success indicator that does not apply to all grade spans, the description must include the grade spans to which it does apply. </w:t>
      </w:r>
    </w:p>
    <w:p w14:paraId="74BC69A9" w14:textId="77777777" w:rsidR="00D60222" w:rsidRPr="000900B3" w:rsidRDefault="00D60222" w:rsidP="002D172F">
      <w:pPr>
        <w:spacing w:after="240"/>
        <w:ind w:left="1350" w:right="270"/>
      </w:pPr>
      <w:r w:rsidRPr="000900B3">
        <w:t>The Suspension Rate Indicator will be used to measure school quality for all students in K–12. For all state indicators, the California Model determines performance levels based on the distribution of LEA data. The distribution is used to set four cut scores for both Status and Change. However, for the Suspension Rate Indicator, the data were significantly different among elementary, middle, and high schools. After consulting with the Technical Design Group about the implications of this difference, three distributions were created for the Suspension Rate Indicator only, one for elementary, one for middle, and one for high schools. The three sets of distributions resulted in the establishment of three different sets of cut scores, which allows for meaningful differentiation and a valid and reliable comparison among schools statewide by school type. The same calculation methodology will be used at both the school level and the student group level.</w:t>
      </w:r>
    </w:p>
    <w:p w14:paraId="7B2E75AC" w14:textId="77777777" w:rsidR="00D60222" w:rsidRPr="000900B3" w:rsidRDefault="00D60222" w:rsidP="002D172F">
      <w:pPr>
        <w:spacing w:after="240"/>
        <w:ind w:left="1350" w:right="270"/>
      </w:pPr>
      <w:r w:rsidRPr="000900B3">
        <w:t xml:space="preserve">The calculation formula for Status is the number of students suspended divided by the number of students cumulatively enrolled. The calculation </w:t>
      </w:r>
      <w:r w:rsidRPr="000900B3">
        <w:lastRenderedPageBreak/>
        <w:t xml:space="preserve">formula for Change is the current year suspension rate minus the prior year suspension rate. </w:t>
      </w:r>
    </w:p>
    <w:p w14:paraId="40653C4C" w14:textId="77777777" w:rsidR="00775114" w:rsidRPr="000900B3" w:rsidRDefault="00D60222" w:rsidP="002D172F">
      <w:pPr>
        <w:spacing w:after="240"/>
        <w:ind w:left="1350" w:right="270"/>
      </w:pPr>
      <w:r w:rsidRPr="000900B3">
        <w:t>Below are the three five-by-five colored tables that will be used to determine performance levels for elementary, middle, and high schools.</w:t>
      </w:r>
    </w:p>
    <w:p w14:paraId="06C71058" w14:textId="77777777" w:rsidR="00860955" w:rsidRDefault="00860955" w:rsidP="002D172F">
      <w:pPr>
        <w:rPr>
          <w:b/>
        </w:rPr>
      </w:pPr>
      <w:r>
        <w:rPr>
          <w:b/>
        </w:rPr>
        <w:br w:type="page"/>
      </w:r>
    </w:p>
    <w:p w14:paraId="1DCAC68E" w14:textId="799C2997" w:rsidR="00D60222" w:rsidRPr="000900B3" w:rsidRDefault="00AF4913" w:rsidP="002D172F">
      <w:pPr>
        <w:pStyle w:val="NoSpacing"/>
      </w:pPr>
      <w:r w:rsidRPr="000900B3">
        <w:rPr>
          <w:b/>
        </w:rPr>
        <w:lastRenderedPageBreak/>
        <w:t>Table</w:t>
      </w:r>
      <w:r w:rsidR="00FF1A14">
        <w:rPr>
          <w:b/>
        </w:rPr>
        <w:t xml:space="preserve"> 21. </w:t>
      </w:r>
      <w:r w:rsidR="00D60222" w:rsidRPr="000900B3">
        <w:rPr>
          <w:b/>
        </w:rPr>
        <w:t>Suspension Indicator (Elementary School)</w:t>
      </w:r>
    </w:p>
    <w:tbl>
      <w:tblPr>
        <w:tblStyle w:val="TableGrid12"/>
        <w:tblW w:w="9763" w:type="dxa"/>
        <w:tblLook w:val="04A0" w:firstRow="1" w:lastRow="0" w:firstColumn="1" w:lastColumn="0" w:noHBand="0" w:noVBand="1"/>
        <w:tblDescription w:val="Suspension Indicator (Elementary School)"/>
      </w:tblPr>
      <w:tblGrid>
        <w:gridCol w:w="1616"/>
        <w:gridCol w:w="1648"/>
        <w:gridCol w:w="1617"/>
        <w:gridCol w:w="1617"/>
        <w:gridCol w:w="1617"/>
        <w:gridCol w:w="1648"/>
      </w:tblGrid>
      <w:tr w:rsidR="00D60222" w:rsidRPr="000900B3" w14:paraId="447ACBEC" w14:textId="77777777">
        <w:trPr>
          <w:trHeight w:val="1339"/>
          <w:tblHeader/>
        </w:trPr>
        <w:tc>
          <w:tcPr>
            <w:tcW w:w="1616" w:type="dxa"/>
            <w:tcBorders>
              <w:left w:val="single" w:sz="4" w:space="0" w:color="auto"/>
            </w:tcBorders>
            <w:shd w:val="clear" w:color="auto" w:fill="auto"/>
            <w:vAlign w:val="center"/>
          </w:tcPr>
          <w:p w14:paraId="072FED1D" w14:textId="77777777" w:rsidR="00D60222" w:rsidRPr="002A5421" w:rsidRDefault="00D60222" w:rsidP="002D172F">
            <w:pPr>
              <w:jc w:val="center"/>
              <w:rPr>
                <w:rFonts w:cs="Arial"/>
                <w:lang w:eastAsia="zh-CN"/>
              </w:rPr>
            </w:pPr>
            <w:r w:rsidRPr="002A5421">
              <w:rPr>
                <w:rFonts w:cs="Arial"/>
                <w:lang w:eastAsia="zh-CN"/>
              </w:rPr>
              <w:t>Level</w:t>
            </w:r>
          </w:p>
        </w:tc>
        <w:tc>
          <w:tcPr>
            <w:tcW w:w="1648" w:type="dxa"/>
            <w:shd w:val="clear" w:color="auto" w:fill="auto"/>
            <w:vAlign w:val="center"/>
          </w:tcPr>
          <w:p w14:paraId="54A81580" w14:textId="77777777" w:rsidR="00D60222" w:rsidRPr="002A5421" w:rsidRDefault="00D60222" w:rsidP="002D172F">
            <w:pPr>
              <w:spacing w:after="120"/>
              <w:jc w:val="center"/>
              <w:rPr>
                <w:rFonts w:cs="Arial"/>
                <w:lang w:eastAsia="zh-CN"/>
              </w:rPr>
            </w:pPr>
            <w:r w:rsidRPr="002A5421">
              <w:rPr>
                <w:rFonts w:cs="Arial"/>
                <w:lang w:eastAsia="zh-CN"/>
              </w:rPr>
              <w:t>Change: Increased Significantly</w:t>
            </w:r>
          </w:p>
          <w:p w14:paraId="4F4DB088" w14:textId="77777777" w:rsidR="00D60222" w:rsidRPr="002A5421" w:rsidRDefault="00D60222" w:rsidP="002D172F">
            <w:pPr>
              <w:spacing w:after="120"/>
              <w:jc w:val="center"/>
              <w:rPr>
                <w:rFonts w:cs="Arial"/>
                <w:lang w:eastAsia="zh-CN"/>
              </w:rPr>
            </w:pPr>
            <w:r w:rsidRPr="002A5421">
              <w:rPr>
                <w:rFonts w:cs="Arial"/>
                <w:lang w:eastAsia="zh-CN"/>
              </w:rPr>
              <w:t>by greater than 2.0%</w:t>
            </w:r>
          </w:p>
        </w:tc>
        <w:tc>
          <w:tcPr>
            <w:tcW w:w="1617" w:type="dxa"/>
            <w:shd w:val="clear" w:color="auto" w:fill="auto"/>
            <w:vAlign w:val="center"/>
          </w:tcPr>
          <w:p w14:paraId="727A33DC" w14:textId="77777777" w:rsidR="00D60222" w:rsidRPr="002A5421" w:rsidRDefault="00D60222" w:rsidP="002D172F">
            <w:pPr>
              <w:spacing w:after="120"/>
              <w:jc w:val="center"/>
              <w:rPr>
                <w:rFonts w:cs="Arial"/>
                <w:lang w:eastAsia="zh-CN"/>
              </w:rPr>
            </w:pPr>
            <w:r w:rsidRPr="002A5421">
              <w:rPr>
                <w:rFonts w:cs="Arial"/>
                <w:lang w:eastAsia="zh-CN"/>
              </w:rPr>
              <w:t>Change: Increased</w:t>
            </w:r>
          </w:p>
          <w:p w14:paraId="552472AF" w14:textId="77777777" w:rsidR="00D60222" w:rsidRPr="002A5421" w:rsidRDefault="00D60222" w:rsidP="002D172F">
            <w:pPr>
              <w:spacing w:after="120"/>
              <w:jc w:val="center"/>
              <w:rPr>
                <w:rFonts w:cs="Arial"/>
                <w:lang w:eastAsia="zh-CN"/>
              </w:rPr>
            </w:pPr>
            <w:r w:rsidRPr="002A5421">
              <w:rPr>
                <w:rFonts w:cs="Arial"/>
                <w:lang w:eastAsia="zh-CN"/>
              </w:rPr>
              <w:t>by 0.3% to 2.0%</w:t>
            </w:r>
          </w:p>
        </w:tc>
        <w:tc>
          <w:tcPr>
            <w:tcW w:w="1617" w:type="dxa"/>
            <w:shd w:val="clear" w:color="auto" w:fill="auto"/>
            <w:vAlign w:val="center"/>
          </w:tcPr>
          <w:p w14:paraId="725095D6" w14:textId="77777777" w:rsidR="00D60222" w:rsidRPr="002A5421" w:rsidRDefault="00D60222" w:rsidP="002D172F">
            <w:pPr>
              <w:spacing w:after="120"/>
              <w:jc w:val="center"/>
              <w:rPr>
                <w:rFonts w:cs="Arial"/>
                <w:lang w:eastAsia="zh-CN"/>
              </w:rPr>
            </w:pPr>
            <w:r w:rsidRPr="002A5421">
              <w:rPr>
                <w:rFonts w:cs="Arial"/>
                <w:lang w:eastAsia="zh-CN"/>
              </w:rPr>
              <w:t>Change: Maintained</w:t>
            </w:r>
          </w:p>
          <w:p w14:paraId="18913306" w14:textId="77777777" w:rsidR="00D60222" w:rsidRPr="002A5421" w:rsidRDefault="00D60222" w:rsidP="002D172F">
            <w:pPr>
              <w:spacing w:after="120"/>
              <w:jc w:val="center"/>
              <w:rPr>
                <w:rFonts w:cs="Arial"/>
                <w:lang w:eastAsia="zh-CN"/>
              </w:rPr>
            </w:pPr>
            <w:r w:rsidRPr="002A5421">
              <w:rPr>
                <w:rFonts w:cs="Arial"/>
                <w:lang w:eastAsia="zh-CN"/>
              </w:rPr>
              <w:t>Declined or increased by less than 0.3%</w:t>
            </w:r>
          </w:p>
        </w:tc>
        <w:tc>
          <w:tcPr>
            <w:tcW w:w="1617" w:type="dxa"/>
            <w:shd w:val="clear" w:color="auto" w:fill="auto"/>
            <w:vAlign w:val="center"/>
          </w:tcPr>
          <w:p w14:paraId="155F1F76" w14:textId="77777777" w:rsidR="00D60222" w:rsidRPr="002A5421" w:rsidRDefault="00D60222" w:rsidP="002D172F">
            <w:pPr>
              <w:spacing w:after="120"/>
              <w:jc w:val="center"/>
              <w:rPr>
                <w:rFonts w:cs="Arial"/>
                <w:lang w:eastAsia="zh-CN"/>
              </w:rPr>
            </w:pPr>
            <w:r w:rsidRPr="002A5421">
              <w:rPr>
                <w:rFonts w:cs="Arial"/>
                <w:lang w:eastAsia="zh-CN"/>
              </w:rPr>
              <w:t>Change: Declined</w:t>
            </w:r>
          </w:p>
          <w:p w14:paraId="7D46A0C5" w14:textId="77777777" w:rsidR="00D60222" w:rsidRPr="002A5421" w:rsidRDefault="00D60222" w:rsidP="002D172F">
            <w:pPr>
              <w:jc w:val="center"/>
              <w:rPr>
                <w:rFonts w:cs="Arial"/>
                <w:lang w:eastAsia="zh-CN"/>
              </w:rPr>
            </w:pPr>
            <w:r w:rsidRPr="002A5421">
              <w:rPr>
                <w:rFonts w:cs="Arial"/>
                <w:lang w:eastAsia="zh-CN"/>
              </w:rPr>
              <w:t xml:space="preserve">by 0.3% </w:t>
            </w:r>
          </w:p>
          <w:p w14:paraId="19929A88" w14:textId="77777777" w:rsidR="00D60222" w:rsidRPr="002A5421" w:rsidRDefault="00D60222" w:rsidP="002D172F">
            <w:pPr>
              <w:jc w:val="center"/>
              <w:rPr>
                <w:rFonts w:cs="Arial"/>
                <w:lang w:eastAsia="zh-CN"/>
              </w:rPr>
            </w:pPr>
            <w:r w:rsidRPr="002A5421">
              <w:rPr>
                <w:rFonts w:cs="Arial"/>
                <w:lang w:eastAsia="zh-CN"/>
              </w:rPr>
              <w:t>to less than 1.0%</w:t>
            </w:r>
          </w:p>
        </w:tc>
        <w:tc>
          <w:tcPr>
            <w:tcW w:w="1648" w:type="dxa"/>
            <w:shd w:val="clear" w:color="auto" w:fill="auto"/>
            <w:vAlign w:val="center"/>
          </w:tcPr>
          <w:p w14:paraId="283F1BB7" w14:textId="77777777" w:rsidR="00D60222" w:rsidRPr="002A5421" w:rsidRDefault="00D60222" w:rsidP="002D172F">
            <w:pPr>
              <w:spacing w:after="120"/>
              <w:jc w:val="center"/>
              <w:rPr>
                <w:rFonts w:cs="Arial"/>
                <w:lang w:eastAsia="zh-CN"/>
              </w:rPr>
            </w:pPr>
            <w:r w:rsidRPr="002A5421">
              <w:rPr>
                <w:rFonts w:cs="Arial"/>
                <w:lang w:eastAsia="zh-CN"/>
              </w:rPr>
              <w:t>Change: Declined Significantly</w:t>
            </w:r>
          </w:p>
          <w:p w14:paraId="1816F9D3" w14:textId="77777777" w:rsidR="00D60222" w:rsidRPr="002A5421" w:rsidRDefault="00D60222" w:rsidP="002D172F">
            <w:pPr>
              <w:spacing w:after="120"/>
              <w:jc w:val="center"/>
              <w:rPr>
                <w:rFonts w:cs="Arial"/>
                <w:b/>
                <w:lang w:eastAsia="zh-CN"/>
              </w:rPr>
            </w:pPr>
            <w:r w:rsidRPr="002A5421">
              <w:rPr>
                <w:rFonts w:cs="Arial"/>
                <w:lang w:eastAsia="zh-CN"/>
              </w:rPr>
              <w:t>by 1.0% or greater</w:t>
            </w:r>
          </w:p>
        </w:tc>
      </w:tr>
      <w:tr w:rsidR="00D60222" w:rsidRPr="000900B3" w14:paraId="67F84B3D" w14:textId="77777777">
        <w:trPr>
          <w:trHeight w:val="893"/>
        </w:trPr>
        <w:tc>
          <w:tcPr>
            <w:tcW w:w="1616" w:type="dxa"/>
            <w:tcBorders>
              <w:left w:val="single" w:sz="4" w:space="0" w:color="auto"/>
            </w:tcBorders>
            <w:shd w:val="clear" w:color="auto" w:fill="auto"/>
            <w:vAlign w:val="center"/>
          </w:tcPr>
          <w:p w14:paraId="35EE0662" w14:textId="77777777" w:rsidR="00D60222" w:rsidRPr="002A5421" w:rsidRDefault="00D60222" w:rsidP="002D172F">
            <w:pPr>
              <w:jc w:val="center"/>
              <w:rPr>
                <w:rFonts w:cs="Arial"/>
                <w:lang w:eastAsia="zh-CN"/>
              </w:rPr>
            </w:pPr>
            <w:r w:rsidRPr="002A5421">
              <w:rPr>
                <w:rFonts w:cs="Arial"/>
                <w:lang w:eastAsia="zh-CN"/>
              </w:rPr>
              <w:t>Status: Very Low</w:t>
            </w:r>
          </w:p>
          <w:p w14:paraId="0777BBCA" w14:textId="77777777" w:rsidR="00D60222" w:rsidRPr="002A5421" w:rsidRDefault="00D60222" w:rsidP="002D172F">
            <w:pPr>
              <w:spacing w:before="120"/>
              <w:jc w:val="center"/>
              <w:rPr>
                <w:rFonts w:cs="Arial"/>
                <w:lang w:eastAsia="zh-CN"/>
              </w:rPr>
            </w:pPr>
            <w:r w:rsidRPr="002A5421">
              <w:rPr>
                <w:rFonts w:cs="Arial"/>
                <w:lang w:eastAsia="zh-CN"/>
              </w:rPr>
              <w:t>0.5% or less</w:t>
            </w:r>
          </w:p>
        </w:tc>
        <w:tc>
          <w:tcPr>
            <w:tcW w:w="1648" w:type="dxa"/>
            <w:shd w:val="clear" w:color="auto" w:fill="auto"/>
            <w:vAlign w:val="center"/>
          </w:tcPr>
          <w:p w14:paraId="176BF439" w14:textId="77777777" w:rsidR="00D60222" w:rsidRPr="002A5421" w:rsidRDefault="00D60222" w:rsidP="002D172F">
            <w:pPr>
              <w:jc w:val="center"/>
              <w:rPr>
                <w:rFonts w:cs="Arial"/>
                <w:color w:val="FFFFFF"/>
                <w:lang w:eastAsia="zh-CN"/>
              </w:rPr>
            </w:pPr>
            <w:r w:rsidRPr="002A5421">
              <w:rPr>
                <w:rFonts w:cs="Arial"/>
                <w:lang w:eastAsia="zh-CN"/>
              </w:rPr>
              <w:t>N/A</w:t>
            </w:r>
          </w:p>
        </w:tc>
        <w:tc>
          <w:tcPr>
            <w:tcW w:w="1617" w:type="dxa"/>
            <w:shd w:val="clear" w:color="auto" w:fill="auto"/>
            <w:vAlign w:val="center"/>
          </w:tcPr>
          <w:p w14:paraId="2384FF42" w14:textId="77777777" w:rsidR="00D60222" w:rsidRPr="002A5421" w:rsidRDefault="00D60222" w:rsidP="002D172F">
            <w:pPr>
              <w:jc w:val="center"/>
              <w:rPr>
                <w:rFonts w:cs="Arial"/>
                <w:lang w:eastAsia="zh-CN"/>
              </w:rPr>
            </w:pPr>
            <w:r w:rsidRPr="002A5421">
              <w:rPr>
                <w:rFonts w:cs="Arial"/>
                <w:lang w:eastAsia="zh-CN"/>
              </w:rPr>
              <w:t>Green</w:t>
            </w:r>
          </w:p>
        </w:tc>
        <w:tc>
          <w:tcPr>
            <w:tcW w:w="1617" w:type="dxa"/>
            <w:shd w:val="clear" w:color="auto" w:fill="auto"/>
            <w:vAlign w:val="center"/>
          </w:tcPr>
          <w:p w14:paraId="40414491" w14:textId="77777777" w:rsidR="00D60222" w:rsidRPr="002A5421" w:rsidRDefault="00D60222" w:rsidP="002D172F">
            <w:pPr>
              <w:jc w:val="center"/>
              <w:rPr>
                <w:rFonts w:cs="Arial"/>
                <w:lang w:eastAsia="zh-CN"/>
              </w:rPr>
            </w:pPr>
            <w:r w:rsidRPr="002A5421">
              <w:rPr>
                <w:rFonts w:cs="Arial"/>
                <w:lang w:eastAsia="zh-CN"/>
              </w:rPr>
              <w:t>Blue</w:t>
            </w:r>
          </w:p>
        </w:tc>
        <w:tc>
          <w:tcPr>
            <w:tcW w:w="1617" w:type="dxa"/>
            <w:shd w:val="clear" w:color="auto" w:fill="auto"/>
            <w:vAlign w:val="center"/>
          </w:tcPr>
          <w:p w14:paraId="22F0545B" w14:textId="77777777" w:rsidR="00D60222" w:rsidRPr="002A5421" w:rsidRDefault="00D60222" w:rsidP="002D172F">
            <w:pPr>
              <w:jc w:val="center"/>
              <w:rPr>
                <w:rFonts w:cs="Arial"/>
                <w:lang w:eastAsia="zh-CN"/>
              </w:rPr>
            </w:pPr>
            <w:r w:rsidRPr="002A5421">
              <w:rPr>
                <w:rFonts w:cs="Arial"/>
                <w:lang w:eastAsia="zh-CN"/>
              </w:rPr>
              <w:t>Blue</w:t>
            </w:r>
          </w:p>
        </w:tc>
        <w:tc>
          <w:tcPr>
            <w:tcW w:w="1648" w:type="dxa"/>
            <w:shd w:val="clear" w:color="auto" w:fill="auto"/>
            <w:vAlign w:val="center"/>
          </w:tcPr>
          <w:p w14:paraId="78E0ED30" w14:textId="77777777" w:rsidR="00D60222" w:rsidRPr="002A5421" w:rsidRDefault="00D60222" w:rsidP="002D172F">
            <w:pPr>
              <w:jc w:val="center"/>
              <w:rPr>
                <w:rFonts w:cs="Arial"/>
                <w:lang w:eastAsia="zh-CN"/>
              </w:rPr>
            </w:pPr>
            <w:r w:rsidRPr="002A5421">
              <w:rPr>
                <w:rFonts w:cs="Arial"/>
                <w:lang w:eastAsia="zh-CN"/>
              </w:rPr>
              <w:t>Blue</w:t>
            </w:r>
          </w:p>
        </w:tc>
      </w:tr>
      <w:tr w:rsidR="00D60222" w:rsidRPr="000900B3" w14:paraId="2D26F0DF" w14:textId="77777777">
        <w:trPr>
          <w:trHeight w:val="907"/>
        </w:trPr>
        <w:tc>
          <w:tcPr>
            <w:tcW w:w="1616" w:type="dxa"/>
            <w:tcBorders>
              <w:left w:val="single" w:sz="4" w:space="0" w:color="auto"/>
            </w:tcBorders>
            <w:shd w:val="clear" w:color="auto" w:fill="auto"/>
            <w:vAlign w:val="center"/>
          </w:tcPr>
          <w:p w14:paraId="3B6B464A" w14:textId="77777777" w:rsidR="00D60222" w:rsidRPr="002A5421" w:rsidRDefault="00D60222" w:rsidP="002D172F">
            <w:pPr>
              <w:jc w:val="center"/>
              <w:rPr>
                <w:rFonts w:cs="Arial"/>
                <w:lang w:eastAsia="zh-CN"/>
              </w:rPr>
            </w:pPr>
            <w:r w:rsidRPr="002A5421">
              <w:rPr>
                <w:rFonts w:cs="Arial"/>
                <w:lang w:eastAsia="zh-CN"/>
              </w:rPr>
              <w:t>Status: Low</w:t>
            </w:r>
          </w:p>
          <w:p w14:paraId="1D746AA3" w14:textId="77777777" w:rsidR="00D60222" w:rsidRPr="002A5421" w:rsidRDefault="00D60222" w:rsidP="002D172F">
            <w:pPr>
              <w:spacing w:before="120"/>
              <w:jc w:val="center"/>
              <w:rPr>
                <w:rFonts w:cs="Arial"/>
                <w:lang w:eastAsia="zh-CN"/>
              </w:rPr>
            </w:pPr>
            <w:r w:rsidRPr="002A5421">
              <w:rPr>
                <w:rFonts w:cs="Arial"/>
                <w:lang w:eastAsia="zh-CN"/>
              </w:rPr>
              <w:t>Greater than 0.5% to 1.0%</w:t>
            </w:r>
          </w:p>
        </w:tc>
        <w:tc>
          <w:tcPr>
            <w:tcW w:w="1648" w:type="dxa"/>
            <w:shd w:val="clear" w:color="auto" w:fill="auto"/>
            <w:vAlign w:val="center"/>
          </w:tcPr>
          <w:p w14:paraId="162BBC52" w14:textId="77777777" w:rsidR="00D60222" w:rsidRPr="002A5421" w:rsidRDefault="00D60222" w:rsidP="002D172F">
            <w:pPr>
              <w:jc w:val="center"/>
              <w:rPr>
                <w:rFonts w:cs="Arial"/>
                <w:lang w:eastAsia="zh-CN"/>
              </w:rPr>
            </w:pPr>
            <w:r w:rsidRPr="002A5421">
              <w:rPr>
                <w:rFonts w:cs="Arial"/>
                <w:lang w:eastAsia="zh-CN"/>
              </w:rPr>
              <w:t>N/A</w:t>
            </w:r>
          </w:p>
        </w:tc>
        <w:tc>
          <w:tcPr>
            <w:tcW w:w="1617" w:type="dxa"/>
            <w:shd w:val="clear" w:color="auto" w:fill="auto"/>
            <w:vAlign w:val="center"/>
          </w:tcPr>
          <w:p w14:paraId="26E445BF" w14:textId="77777777" w:rsidR="00D60222" w:rsidRPr="002A5421" w:rsidRDefault="00D60222" w:rsidP="002D172F">
            <w:pPr>
              <w:jc w:val="center"/>
              <w:rPr>
                <w:rFonts w:cs="Arial"/>
                <w:lang w:eastAsia="zh-CN"/>
              </w:rPr>
            </w:pPr>
            <w:r w:rsidRPr="002A5421">
              <w:rPr>
                <w:rFonts w:cs="Arial"/>
                <w:lang w:eastAsia="zh-CN"/>
              </w:rPr>
              <w:t>Yellow</w:t>
            </w:r>
          </w:p>
        </w:tc>
        <w:tc>
          <w:tcPr>
            <w:tcW w:w="1617" w:type="dxa"/>
            <w:shd w:val="clear" w:color="auto" w:fill="auto"/>
            <w:vAlign w:val="center"/>
          </w:tcPr>
          <w:p w14:paraId="1E546D75" w14:textId="77777777" w:rsidR="00D60222" w:rsidRPr="002A5421" w:rsidRDefault="00D60222" w:rsidP="002D172F">
            <w:pPr>
              <w:jc w:val="center"/>
              <w:rPr>
                <w:rFonts w:cs="Arial"/>
                <w:lang w:eastAsia="zh-CN"/>
              </w:rPr>
            </w:pPr>
            <w:r w:rsidRPr="002A5421">
              <w:rPr>
                <w:rFonts w:cs="Arial"/>
                <w:lang w:eastAsia="zh-CN"/>
              </w:rPr>
              <w:t>Green</w:t>
            </w:r>
          </w:p>
        </w:tc>
        <w:tc>
          <w:tcPr>
            <w:tcW w:w="1617" w:type="dxa"/>
            <w:shd w:val="clear" w:color="auto" w:fill="auto"/>
            <w:vAlign w:val="center"/>
          </w:tcPr>
          <w:p w14:paraId="27F7D668" w14:textId="77777777" w:rsidR="00D60222" w:rsidRPr="002A5421" w:rsidRDefault="00D60222" w:rsidP="002D172F">
            <w:pPr>
              <w:jc w:val="center"/>
              <w:rPr>
                <w:rFonts w:cs="Arial"/>
                <w:lang w:eastAsia="zh-CN"/>
              </w:rPr>
            </w:pPr>
            <w:r w:rsidRPr="002A5421">
              <w:rPr>
                <w:rFonts w:cs="Arial"/>
                <w:lang w:eastAsia="zh-CN"/>
              </w:rPr>
              <w:t>Green</w:t>
            </w:r>
          </w:p>
        </w:tc>
        <w:tc>
          <w:tcPr>
            <w:tcW w:w="1648" w:type="dxa"/>
            <w:shd w:val="clear" w:color="auto" w:fill="auto"/>
            <w:vAlign w:val="center"/>
          </w:tcPr>
          <w:p w14:paraId="69E91065" w14:textId="77777777" w:rsidR="00D60222" w:rsidRPr="002A5421" w:rsidRDefault="00D60222" w:rsidP="002D172F">
            <w:pPr>
              <w:jc w:val="center"/>
              <w:rPr>
                <w:rFonts w:cs="Arial"/>
                <w:lang w:eastAsia="zh-CN"/>
              </w:rPr>
            </w:pPr>
            <w:r w:rsidRPr="002A5421">
              <w:rPr>
                <w:rFonts w:cs="Arial"/>
                <w:lang w:eastAsia="zh-CN"/>
              </w:rPr>
              <w:t>Blue</w:t>
            </w:r>
          </w:p>
        </w:tc>
      </w:tr>
      <w:tr w:rsidR="00D60222" w:rsidRPr="000900B3" w14:paraId="4B4B81FA" w14:textId="77777777">
        <w:trPr>
          <w:trHeight w:val="907"/>
        </w:trPr>
        <w:tc>
          <w:tcPr>
            <w:tcW w:w="1616" w:type="dxa"/>
            <w:tcBorders>
              <w:left w:val="single" w:sz="4" w:space="0" w:color="auto"/>
            </w:tcBorders>
            <w:shd w:val="clear" w:color="auto" w:fill="auto"/>
            <w:vAlign w:val="center"/>
          </w:tcPr>
          <w:p w14:paraId="49F3705B" w14:textId="77777777" w:rsidR="00D60222" w:rsidRPr="002A5421" w:rsidRDefault="00D60222" w:rsidP="002D172F">
            <w:pPr>
              <w:jc w:val="center"/>
              <w:rPr>
                <w:rFonts w:cs="Arial"/>
                <w:lang w:eastAsia="zh-CN"/>
              </w:rPr>
            </w:pPr>
            <w:r w:rsidRPr="002A5421">
              <w:rPr>
                <w:rFonts w:cs="Arial"/>
                <w:lang w:eastAsia="zh-CN"/>
              </w:rPr>
              <w:t>Status: Medium</w:t>
            </w:r>
          </w:p>
          <w:p w14:paraId="1B2A28A1" w14:textId="77777777" w:rsidR="00D60222" w:rsidRPr="002A5421" w:rsidRDefault="00D60222" w:rsidP="002D172F">
            <w:pPr>
              <w:spacing w:before="120"/>
              <w:jc w:val="center"/>
              <w:rPr>
                <w:rFonts w:cs="Arial"/>
                <w:lang w:eastAsia="zh-CN"/>
              </w:rPr>
            </w:pPr>
            <w:r w:rsidRPr="002A5421">
              <w:rPr>
                <w:rFonts w:cs="Arial"/>
                <w:lang w:eastAsia="zh-CN"/>
              </w:rPr>
              <w:t>Greater than 1.0% to 3.0%</w:t>
            </w:r>
          </w:p>
        </w:tc>
        <w:tc>
          <w:tcPr>
            <w:tcW w:w="1648" w:type="dxa"/>
            <w:shd w:val="clear" w:color="auto" w:fill="auto"/>
            <w:vAlign w:val="center"/>
          </w:tcPr>
          <w:p w14:paraId="3B656C99" w14:textId="77777777" w:rsidR="00D60222" w:rsidRPr="002A5421" w:rsidRDefault="00D60222" w:rsidP="002D172F">
            <w:pPr>
              <w:jc w:val="center"/>
              <w:rPr>
                <w:rFonts w:cs="Arial"/>
                <w:color w:val="FFFFFF"/>
                <w:lang w:eastAsia="zh-CN"/>
              </w:rPr>
            </w:pPr>
            <w:r w:rsidRPr="002A5421">
              <w:rPr>
                <w:rFonts w:cs="Arial"/>
                <w:lang w:eastAsia="zh-CN"/>
              </w:rPr>
              <w:t>Orange</w:t>
            </w:r>
          </w:p>
        </w:tc>
        <w:tc>
          <w:tcPr>
            <w:tcW w:w="1617" w:type="dxa"/>
            <w:shd w:val="clear" w:color="auto" w:fill="auto"/>
            <w:vAlign w:val="center"/>
          </w:tcPr>
          <w:p w14:paraId="3D0407B1" w14:textId="77777777" w:rsidR="00D60222" w:rsidRPr="002A5421" w:rsidRDefault="00D60222" w:rsidP="002D172F">
            <w:pPr>
              <w:jc w:val="center"/>
              <w:rPr>
                <w:rFonts w:cs="Arial"/>
                <w:lang w:eastAsia="zh-CN"/>
              </w:rPr>
            </w:pPr>
            <w:r w:rsidRPr="002A5421">
              <w:rPr>
                <w:rFonts w:cs="Arial"/>
                <w:lang w:eastAsia="zh-CN"/>
              </w:rPr>
              <w:t>Orange</w:t>
            </w:r>
          </w:p>
        </w:tc>
        <w:tc>
          <w:tcPr>
            <w:tcW w:w="1617" w:type="dxa"/>
            <w:shd w:val="clear" w:color="auto" w:fill="auto"/>
            <w:vAlign w:val="center"/>
          </w:tcPr>
          <w:p w14:paraId="5EA7F088" w14:textId="77777777" w:rsidR="00D60222" w:rsidRPr="002A5421" w:rsidRDefault="00D60222" w:rsidP="002D172F">
            <w:pPr>
              <w:jc w:val="center"/>
              <w:rPr>
                <w:rFonts w:cs="Arial"/>
                <w:lang w:eastAsia="zh-CN"/>
              </w:rPr>
            </w:pPr>
            <w:r w:rsidRPr="002A5421">
              <w:rPr>
                <w:rFonts w:cs="Arial"/>
                <w:lang w:eastAsia="zh-CN"/>
              </w:rPr>
              <w:t>Yellow</w:t>
            </w:r>
          </w:p>
        </w:tc>
        <w:tc>
          <w:tcPr>
            <w:tcW w:w="1617" w:type="dxa"/>
            <w:shd w:val="clear" w:color="auto" w:fill="auto"/>
            <w:vAlign w:val="center"/>
          </w:tcPr>
          <w:p w14:paraId="6BC38C70" w14:textId="77777777" w:rsidR="00D60222" w:rsidRPr="002A5421" w:rsidRDefault="00D60222" w:rsidP="002D172F">
            <w:pPr>
              <w:jc w:val="center"/>
              <w:rPr>
                <w:lang w:eastAsia="zh-CN"/>
              </w:rPr>
            </w:pPr>
            <w:r w:rsidRPr="002A5421">
              <w:rPr>
                <w:rFonts w:cs="Arial"/>
                <w:lang w:eastAsia="zh-CN"/>
              </w:rPr>
              <w:t>Green</w:t>
            </w:r>
          </w:p>
        </w:tc>
        <w:tc>
          <w:tcPr>
            <w:tcW w:w="1648" w:type="dxa"/>
            <w:shd w:val="clear" w:color="auto" w:fill="auto"/>
            <w:vAlign w:val="center"/>
          </w:tcPr>
          <w:p w14:paraId="47EF8844" w14:textId="77777777" w:rsidR="00D60222" w:rsidRPr="002A5421" w:rsidRDefault="00D60222" w:rsidP="002D172F">
            <w:pPr>
              <w:jc w:val="center"/>
              <w:rPr>
                <w:rFonts w:cs="Arial"/>
                <w:lang w:eastAsia="zh-CN"/>
              </w:rPr>
            </w:pPr>
            <w:r w:rsidRPr="002A5421">
              <w:rPr>
                <w:rFonts w:cs="Arial"/>
                <w:lang w:eastAsia="zh-CN"/>
              </w:rPr>
              <w:t>Green</w:t>
            </w:r>
          </w:p>
        </w:tc>
      </w:tr>
      <w:tr w:rsidR="00D60222" w:rsidRPr="000900B3" w14:paraId="33370032" w14:textId="77777777">
        <w:trPr>
          <w:trHeight w:val="950"/>
        </w:trPr>
        <w:tc>
          <w:tcPr>
            <w:tcW w:w="1616" w:type="dxa"/>
            <w:tcBorders>
              <w:left w:val="single" w:sz="4" w:space="0" w:color="auto"/>
            </w:tcBorders>
            <w:shd w:val="clear" w:color="auto" w:fill="auto"/>
            <w:vAlign w:val="center"/>
          </w:tcPr>
          <w:p w14:paraId="2AC63587" w14:textId="77777777" w:rsidR="00D60222" w:rsidRPr="002A5421" w:rsidRDefault="00D60222" w:rsidP="002D172F">
            <w:pPr>
              <w:jc w:val="center"/>
              <w:rPr>
                <w:rFonts w:cs="Arial"/>
                <w:lang w:eastAsia="zh-CN"/>
              </w:rPr>
            </w:pPr>
            <w:r w:rsidRPr="002A5421">
              <w:rPr>
                <w:rFonts w:cs="Arial"/>
                <w:lang w:eastAsia="zh-CN"/>
              </w:rPr>
              <w:t>Status: High</w:t>
            </w:r>
          </w:p>
          <w:p w14:paraId="1100507E" w14:textId="77777777" w:rsidR="00D60222" w:rsidRPr="002A5421" w:rsidRDefault="00D60222" w:rsidP="002D172F">
            <w:pPr>
              <w:spacing w:before="120"/>
              <w:jc w:val="center"/>
              <w:rPr>
                <w:rFonts w:cs="Arial"/>
                <w:lang w:eastAsia="zh-CN"/>
              </w:rPr>
            </w:pPr>
            <w:r w:rsidRPr="002A5421">
              <w:rPr>
                <w:rFonts w:cs="Arial"/>
                <w:lang w:eastAsia="zh-CN"/>
              </w:rPr>
              <w:t>Greater than 3.0% to 6.0%</w:t>
            </w:r>
          </w:p>
        </w:tc>
        <w:tc>
          <w:tcPr>
            <w:tcW w:w="1648" w:type="dxa"/>
            <w:shd w:val="clear" w:color="auto" w:fill="auto"/>
            <w:vAlign w:val="center"/>
          </w:tcPr>
          <w:p w14:paraId="541C9A15" w14:textId="77777777" w:rsidR="00D60222" w:rsidRPr="002A5421" w:rsidRDefault="00D60222" w:rsidP="002D172F">
            <w:pPr>
              <w:jc w:val="center"/>
              <w:rPr>
                <w:rFonts w:cs="Arial"/>
                <w:lang w:eastAsia="zh-CN"/>
              </w:rPr>
            </w:pPr>
            <w:r w:rsidRPr="002A5421">
              <w:rPr>
                <w:rFonts w:cs="Arial"/>
                <w:lang w:eastAsia="zh-CN"/>
              </w:rPr>
              <w:t>Red</w:t>
            </w:r>
          </w:p>
        </w:tc>
        <w:tc>
          <w:tcPr>
            <w:tcW w:w="1617" w:type="dxa"/>
            <w:shd w:val="clear" w:color="auto" w:fill="auto"/>
            <w:vAlign w:val="center"/>
          </w:tcPr>
          <w:p w14:paraId="68500D30" w14:textId="77777777" w:rsidR="00D60222" w:rsidRPr="002A5421" w:rsidRDefault="00D60222" w:rsidP="002D172F">
            <w:pPr>
              <w:jc w:val="center"/>
              <w:rPr>
                <w:rFonts w:cs="Arial"/>
                <w:lang w:eastAsia="zh-CN"/>
              </w:rPr>
            </w:pPr>
            <w:r w:rsidRPr="002A5421">
              <w:rPr>
                <w:rFonts w:cs="Arial"/>
                <w:lang w:eastAsia="zh-CN"/>
              </w:rPr>
              <w:t>Orange</w:t>
            </w:r>
          </w:p>
        </w:tc>
        <w:tc>
          <w:tcPr>
            <w:tcW w:w="1617" w:type="dxa"/>
            <w:shd w:val="clear" w:color="auto" w:fill="auto"/>
            <w:vAlign w:val="center"/>
          </w:tcPr>
          <w:p w14:paraId="6216EA6A" w14:textId="77777777" w:rsidR="00D60222" w:rsidRPr="002A5421" w:rsidRDefault="00D60222" w:rsidP="002D172F">
            <w:pPr>
              <w:jc w:val="center"/>
              <w:rPr>
                <w:lang w:eastAsia="zh-CN"/>
              </w:rPr>
            </w:pPr>
            <w:r w:rsidRPr="002A5421">
              <w:rPr>
                <w:rFonts w:cs="Arial"/>
                <w:lang w:eastAsia="zh-CN"/>
              </w:rPr>
              <w:t>Orange</w:t>
            </w:r>
          </w:p>
        </w:tc>
        <w:tc>
          <w:tcPr>
            <w:tcW w:w="1617" w:type="dxa"/>
            <w:shd w:val="clear" w:color="auto" w:fill="auto"/>
            <w:vAlign w:val="center"/>
          </w:tcPr>
          <w:p w14:paraId="242BC7A4" w14:textId="77777777" w:rsidR="00D60222" w:rsidRPr="002A5421" w:rsidRDefault="00D60222" w:rsidP="002D172F">
            <w:pPr>
              <w:jc w:val="center"/>
              <w:rPr>
                <w:lang w:eastAsia="zh-CN"/>
              </w:rPr>
            </w:pPr>
            <w:r w:rsidRPr="002A5421">
              <w:rPr>
                <w:rFonts w:cs="Arial"/>
                <w:lang w:eastAsia="zh-CN"/>
              </w:rPr>
              <w:t>Yellow</w:t>
            </w:r>
          </w:p>
        </w:tc>
        <w:tc>
          <w:tcPr>
            <w:tcW w:w="1648" w:type="dxa"/>
            <w:shd w:val="clear" w:color="auto" w:fill="auto"/>
            <w:vAlign w:val="center"/>
          </w:tcPr>
          <w:p w14:paraId="3E969DF8" w14:textId="77777777" w:rsidR="00D60222" w:rsidRPr="002A5421" w:rsidRDefault="00D60222" w:rsidP="002D172F">
            <w:pPr>
              <w:jc w:val="center"/>
              <w:rPr>
                <w:lang w:eastAsia="zh-CN"/>
              </w:rPr>
            </w:pPr>
            <w:r w:rsidRPr="002A5421">
              <w:rPr>
                <w:rFonts w:cs="Arial"/>
                <w:lang w:eastAsia="zh-CN"/>
              </w:rPr>
              <w:t>Yellow</w:t>
            </w:r>
          </w:p>
        </w:tc>
      </w:tr>
      <w:tr w:rsidR="00D60222" w:rsidRPr="000900B3" w14:paraId="58F9F51A" w14:textId="77777777">
        <w:trPr>
          <w:trHeight w:val="1339"/>
        </w:trPr>
        <w:tc>
          <w:tcPr>
            <w:tcW w:w="1616" w:type="dxa"/>
            <w:tcBorders>
              <w:left w:val="single" w:sz="4" w:space="0" w:color="auto"/>
            </w:tcBorders>
            <w:shd w:val="clear" w:color="auto" w:fill="auto"/>
            <w:vAlign w:val="center"/>
          </w:tcPr>
          <w:p w14:paraId="600F547B" w14:textId="77777777" w:rsidR="00D60222" w:rsidRPr="002A5421" w:rsidRDefault="00D60222" w:rsidP="002D172F">
            <w:pPr>
              <w:jc w:val="center"/>
              <w:rPr>
                <w:rFonts w:cs="Arial"/>
                <w:lang w:eastAsia="zh-CN"/>
              </w:rPr>
            </w:pPr>
            <w:r w:rsidRPr="002A5421">
              <w:rPr>
                <w:rFonts w:cs="Arial"/>
                <w:lang w:eastAsia="zh-CN"/>
              </w:rPr>
              <w:t>Status: Very High</w:t>
            </w:r>
          </w:p>
          <w:p w14:paraId="4728D61D" w14:textId="77777777" w:rsidR="00D60222" w:rsidRPr="002A5421" w:rsidRDefault="00D60222" w:rsidP="002D172F">
            <w:pPr>
              <w:spacing w:before="120"/>
              <w:jc w:val="center"/>
              <w:rPr>
                <w:rFonts w:cs="Arial"/>
                <w:lang w:eastAsia="zh-CN"/>
              </w:rPr>
            </w:pPr>
            <w:r w:rsidRPr="002A5421">
              <w:rPr>
                <w:rFonts w:cs="Arial"/>
                <w:lang w:eastAsia="zh-CN"/>
              </w:rPr>
              <w:t xml:space="preserve">Greater than 6.0% </w:t>
            </w:r>
          </w:p>
        </w:tc>
        <w:tc>
          <w:tcPr>
            <w:tcW w:w="1648" w:type="dxa"/>
            <w:shd w:val="clear" w:color="auto" w:fill="auto"/>
            <w:vAlign w:val="center"/>
          </w:tcPr>
          <w:p w14:paraId="04AAF1CD" w14:textId="77777777" w:rsidR="00D60222" w:rsidRPr="002A5421" w:rsidRDefault="00D60222" w:rsidP="002D172F">
            <w:pPr>
              <w:jc w:val="center"/>
              <w:rPr>
                <w:rFonts w:cs="Arial"/>
                <w:lang w:eastAsia="zh-CN"/>
              </w:rPr>
            </w:pPr>
            <w:r w:rsidRPr="002A5421">
              <w:rPr>
                <w:rFonts w:cs="Arial"/>
                <w:lang w:eastAsia="zh-CN"/>
              </w:rPr>
              <w:t>Red</w:t>
            </w:r>
          </w:p>
        </w:tc>
        <w:tc>
          <w:tcPr>
            <w:tcW w:w="1617" w:type="dxa"/>
            <w:shd w:val="clear" w:color="auto" w:fill="auto"/>
            <w:vAlign w:val="center"/>
          </w:tcPr>
          <w:p w14:paraId="2D0B0217" w14:textId="77777777" w:rsidR="00D60222" w:rsidRPr="002A5421" w:rsidRDefault="00D60222" w:rsidP="002D172F">
            <w:pPr>
              <w:jc w:val="center"/>
              <w:rPr>
                <w:rFonts w:cs="Arial"/>
                <w:lang w:eastAsia="zh-CN"/>
              </w:rPr>
            </w:pPr>
            <w:r w:rsidRPr="002A5421">
              <w:rPr>
                <w:rFonts w:cs="Arial"/>
                <w:lang w:eastAsia="zh-CN"/>
              </w:rPr>
              <w:t>Red</w:t>
            </w:r>
          </w:p>
        </w:tc>
        <w:tc>
          <w:tcPr>
            <w:tcW w:w="1617" w:type="dxa"/>
            <w:shd w:val="clear" w:color="auto" w:fill="auto"/>
            <w:vAlign w:val="center"/>
          </w:tcPr>
          <w:p w14:paraId="1A5C042D" w14:textId="77777777" w:rsidR="00D60222" w:rsidRPr="002A5421" w:rsidRDefault="00D60222" w:rsidP="002D172F">
            <w:pPr>
              <w:jc w:val="center"/>
              <w:rPr>
                <w:lang w:eastAsia="zh-CN"/>
              </w:rPr>
            </w:pPr>
            <w:r w:rsidRPr="002A5421">
              <w:rPr>
                <w:rFonts w:cs="Arial"/>
                <w:lang w:eastAsia="zh-CN"/>
              </w:rPr>
              <w:t>Red</w:t>
            </w:r>
          </w:p>
        </w:tc>
        <w:tc>
          <w:tcPr>
            <w:tcW w:w="1617" w:type="dxa"/>
            <w:shd w:val="clear" w:color="auto" w:fill="auto"/>
            <w:vAlign w:val="center"/>
          </w:tcPr>
          <w:p w14:paraId="5718E154" w14:textId="77777777" w:rsidR="00D60222" w:rsidRPr="002A5421" w:rsidRDefault="00D60222" w:rsidP="002D172F">
            <w:pPr>
              <w:jc w:val="center"/>
              <w:rPr>
                <w:rFonts w:cs="Arial"/>
                <w:lang w:eastAsia="zh-CN"/>
              </w:rPr>
            </w:pPr>
            <w:r w:rsidRPr="002A5421">
              <w:rPr>
                <w:rFonts w:cs="Arial"/>
                <w:lang w:eastAsia="zh-CN"/>
              </w:rPr>
              <w:t>Orange</w:t>
            </w:r>
          </w:p>
        </w:tc>
        <w:tc>
          <w:tcPr>
            <w:tcW w:w="1648" w:type="dxa"/>
            <w:shd w:val="clear" w:color="auto" w:fill="auto"/>
            <w:vAlign w:val="center"/>
          </w:tcPr>
          <w:p w14:paraId="70892915" w14:textId="77777777" w:rsidR="00D60222" w:rsidRPr="002A5421" w:rsidRDefault="00D60222" w:rsidP="002D172F">
            <w:pPr>
              <w:jc w:val="center"/>
              <w:rPr>
                <w:lang w:eastAsia="zh-CN"/>
              </w:rPr>
            </w:pPr>
            <w:r w:rsidRPr="002A5421">
              <w:rPr>
                <w:rFonts w:cs="Arial"/>
                <w:lang w:eastAsia="zh-CN"/>
              </w:rPr>
              <w:t>Yellow</w:t>
            </w:r>
          </w:p>
        </w:tc>
      </w:tr>
    </w:tbl>
    <w:p w14:paraId="1E503AB1" w14:textId="77777777" w:rsidR="00775114" w:rsidRPr="000900B3" w:rsidRDefault="00775114" w:rsidP="002D172F">
      <w:pPr>
        <w:rPr>
          <w:rFonts w:cs="Arial"/>
          <w:b/>
        </w:rPr>
      </w:pPr>
      <w:r w:rsidRPr="000900B3">
        <w:rPr>
          <w:rFonts w:cs="Arial"/>
          <w:b/>
        </w:rPr>
        <w:br w:type="page"/>
      </w:r>
    </w:p>
    <w:p w14:paraId="06E868DA" w14:textId="0373D61E" w:rsidR="00D60222" w:rsidRPr="000900B3" w:rsidRDefault="00AF4913" w:rsidP="002D172F">
      <w:pPr>
        <w:rPr>
          <w:rFonts w:cs="Arial"/>
          <w:b/>
        </w:rPr>
      </w:pPr>
      <w:r w:rsidRPr="000900B3">
        <w:rPr>
          <w:rFonts w:cs="Arial"/>
          <w:b/>
        </w:rPr>
        <w:lastRenderedPageBreak/>
        <w:t xml:space="preserve">Table </w:t>
      </w:r>
      <w:r w:rsidR="000F2D46">
        <w:rPr>
          <w:b/>
        </w:rPr>
        <w:t>2</w:t>
      </w:r>
      <w:r w:rsidR="00FF1A14">
        <w:rPr>
          <w:b/>
        </w:rPr>
        <w:t>2.</w:t>
      </w:r>
      <w:r w:rsidR="00D60222" w:rsidRPr="000900B3">
        <w:rPr>
          <w:rFonts w:cs="Arial"/>
          <w:b/>
        </w:rPr>
        <w:t xml:space="preserve"> Suspension Indicator (Middle School)</w:t>
      </w:r>
    </w:p>
    <w:tbl>
      <w:tblPr>
        <w:tblStyle w:val="TableGrid10"/>
        <w:tblW w:w="9763" w:type="dxa"/>
        <w:tblLook w:val="04A0" w:firstRow="1" w:lastRow="0" w:firstColumn="1" w:lastColumn="0" w:noHBand="0" w:noVBand="1"/>
        <w:tblDescription w:val="Suspension Indicator (Middle School)"/>
      </w:tblPr>
      <w:tblGrid>
        <w:gridCol w:w="1616"/>
        <w:gridCol w:w="1648"/>
        <w:gridCol w:w="1617"/>
        <w:gridCol w:w="1617"/>
        <w:gridCol w:w="1617"/>
        <w:gridCol w:w="1648"/>
      </w:tblGrid>
      <w:tr w:rsidR="00D60222" w:rsidRPr="002A5421" w14:paraId="35A33F5A" w14:textId="77777777">
        <w:trPr>
          <w:trHeight w:val="1339"/>
          <w:tblHeader/>
        </w:trPr>
        <w:tc>
          <w:tcPr>
            <w:tcW w:w="1616" w:type="dxa"/>
            <w:tcBorders>
              <w:left w:val="single" w:sz="4" w:space="0" w:color="auto"/>
            </w:tcBorders>
            <w:shd w:val="clear" w:color="auto" w:fill="auto"/>
            <w:vAlign w:val="center"/>
          </w:tcPr>
          <w:p w14:paraId="1D0B30CA" w14:textId="77777777" w:rsidR="00D60222" w:rsidRPr="002A5421" w:rsidRDefault="00D60222" w:rsidP="002D172F">
            <w:pPr>
              <w:jc w:val="center"/>
              <w:rPr>
                <w:rFonts w:cs="Arial"/>
                <w:lang w:eastAsia="zh-CN"/>
              </w:rPr>
            </w:pPr>
            <w:r w:rsidRPr="002A5421">
              <w:rPr>
                <w:rFonts w:cs="Arial"/>
                <w:lang w:eastAsia="zh-CN"/>
              </w:rPr>
              <w:t>Level</w:t>
            </w:r>
          </w:p>
        </w:tc>
        <w:tc>
          <w:tcPr>
            <w:tcW w:w="1648" w:type="dxa"/>
            <w:shd w:val="clear" w:color="auto" w:fill="auto"/>
            <w:vAlign w:val="center"/>
          </w:tcPr>
          <w:p w14:paraId="515B74B2" w14:textId="77777777" w:rsidR="00D60222" w:rsidRPr="002A5421" w:rsidRDefault="00D60222" w:rsidP="002D172F">
            <w:pPr>
              <w:spacing w:after="120"/>
              <w:jc w:val="center"/>
              <w:rPr>
                <w:rFonts w:cs="Arial"/>
                <w:lang w:eastAsia="zh-CN"/>
              </w:rPr>
            </w:pPr>
            <w:r w:rsidRPr="002A5421">
              <w:rPr>
                <w:rFonts w:cs="Arial"/>
                <w:lang w:eastAsia="zh-CN"/>
              </w:rPr>
              <w:t>Change: Increased Significantly</w:t>
            </w:r>
          </w:p>
          <w:p w14:paraId="3C98BD29" w14:textId="77777777" w:rsidR="00D60222" w:rsidRPr="002A5421" w:rsidRDefault="00D60222" w:rsidP="002D172F">
            <w:pPr>
              <w:spacing w:after="120"/>
              <w:jc w:val="center"/>
              <w:rPr>
                <w:rFonts w:cs="Arial"/>
                <w:lang w:eastAsia="zh-CN"/>
              </w:rPr>
            </w:pPr>
            <w:r w:rsidRPr="002A5421">
              <w:rPr>
                <w:rFonts w:cs="Arial"/>
                <w:lang w:eastAsia="zh-CN"/>
              </w:rPr>
              <w:t>by greater than 4.0%</w:t>
            </w:r>
          </w:p>
        </w:tc>
        <w:tc>
          <w:tcPr>
            <w:tcW w:w="1617" w:type="dxa"/>
            <w:shd w:val="clear" w:color="auto" w:fill="auto"/>
            <w:vAlign w:val="center"/>
          </w:tcPr>
          <w:p w14:paraId="4A9DA855" w14:textId="77777777" w:rsidR="00D60222" w:rsidRPr="002A5421" w:rsidRDefault="00D60222" w:rsidP="002D172F">
            <w:pPr>
              <w:spacing w:after="120"/>
              <w:jc w:val="center"/>
              <w:rPr>
                <w:rFonts w:cs="Arial"/>
                <w:lang w:eastAsia="zh-CN"/>
              </w:rPr>
            </w:pPr>
            <w:r w:rsidRPr="002A5421">
              <w:rPr>
                <w:rFonts w:cs="Arial"/>
                <w:lang w:eastAsia="zh-CN"/>
              </w:rPr>
              <w:t>Change: Increased</w:t>
            </w:r>
          </w:p>
          <w:p w14:paraId="1D4FA7F0" w14:textId="77777777" w:rsidR="00D60222" w:rsidRPr="002A5421" w:rsidRDefault="00D60222" w:rsidP="002D172F">
            <w:pPr>
              <w:spacing w:after="120"/>
              <w:jc w:val="center"/>
              <w:rPr>
                <w:rFonts w:cs="Arial"/>
                <w:lang w:eastAsia="zh-CN"/>
              </w:rPr>
            </w:pPr>
            <w:r w:rsidRPr="002A5421">
              <w:rPr>
                <w:rFonts w:cs="Arial"/>
                <w:lang w:eastAsia="zh-CN"/>
              </w:rPr>
              <w:t>by 0.3% to 4.0%</w:t>
            </w:r>
          </w:p>
        </w:tc>
        <w:tc>
          <w:tcPr>
            <w:tcW w:w="1617" w:type="dxa"/>
            <w:shd w:val="clear" w:color="auto" w:fill="auto"/>
            <w:vAlign w:val="center"/>
          </w:tcPr>
          <w:p w14:paraId="13EA5A9D" w14:textId="77777777" w:rsidR="00D60222" w:rsidRPr="002A5421" w:rsidRDefault="00D60222" w:rsidP="002D172F">
            <w:pPr>
              <w:spacing w:after="120"/>
              <w:jc w:val="center"/>
              <w:rPr>
                <w:rFonts w:cs="Arial"/>
                <w:lang w:eastAsia="zh-CN"/>
              </w:rPr>
            </w:pPr>
            <w:r w:rsidRPr="002A5421">
              <w:rPr>
                <w:rFonts w:cs="Arial"/>
                <w:lang w:eastAsia="zh-CN"/>
              </w:rPr>
              <w:t>Change: Maintained</w:t>
            </w:r>
          </w:p>
          <w:p w14:paraId="20A2E3E5" w14:textId="77777777" w:rsidR="00D60222" w:rsidRPr="002A5421" w:rsidRDefault="00D60222" w:rsidP="002D172F">
            <w:pPr>
              <w:spacing w:after="120"/>
              <w:jc w:val="center"/>
              <w:rPr>
                <w:rFonts w:cs="Arial"/>
                <w:lang w:eastAsia="zh-CN"/>
              </w:rPr>
            </w:pPr>
            <w:r w:rsidRPr="002A5421">
              <w:rPr>
                <w:rFonts w:cs="Arial"/>
                <w:lang w:eastAsia="zh-CN"/>
              </w:rPr>
              <w:t>Declined or increased by less than 0.3%</w:t>
            </w:r>
          </w:p>
        </w:tc>
        <w:tc>
          <w:tcPr>
            <w:tcW w:w="1617" w:type="dxa"/>
            <w:shd w:val="clear" w:color="auto" w:fill="auto"/>
            <w:vAlign w:val="center"/>
          </w:tcPr>
          <w:p w14:paraId="240D9E23" w14:textId="77777777" w:rsidR="00D60222" w:rsidRPr="002A5421" w:rsidRDefault="00D60222" w:rsidP="002D172F">
            <w:pPr>
              <w:spacing w:after="120"/>
              <w:jc w:val="center"/>
              <w:rPr>
                <w:rFonts w:cs="Arial"/>
                <w:lang w:eastAsia="zh-CN"/>
              </w:rPr>
            </w:pPr>
            <w:r w:rsidRPr="002A5421">
              <w:rPr>
                <w:rFonts w:cs="Arial"/>
                <w:lang w:eastAsia="zh-CN"/>
              </w:rPr>
              <w:t>Change: Declined</w:t>
            </w:r>
          </w:p>
          <w:p w14:paraId="3978654E" w14:textId="77777777" w:rsidR="00D60222" w:rsidRPr="002A5421" w:rsidRDefault="00D60222" w:rsidP="002D172F">
            <w:pPr>
              <w:jc w:val="center"/>
              <w:rPr>
                <w:rFonts w:cs="Arial"/>
                <w:lang w:eastAsia="zh-CN"/>
              </w:rPr>
            </w:pPr>
            <w:r w:rsidRPr="002A5421">
              <w:rPr>
                <w:rFonts w:cs="Arial"/>
                <w:lang w:eastAsia="zh-CN"/>
              </w:rPr>
              <w:t xml:space="preserve">by 0.3% </w:t>
            </w:r>
          </w:p>
          <w:p w14:paraId="5AD32AD7" w14:textId="77777777" w:rsidR="00D60222" w:rsidRPr="002A5421" w:rsidRDefault="00D60222" w:rsidP="002D172F">
            <w:pPr>
              <w:spacing w:after="120"/>
              <w:jc w:val="center"/>
              <w:rPr>
                <w:rFonts w:cs="Arial"/>
                <w:lang w:eastAsia="zh-CN"/>
              </w:rPr>
            </w:pPr>
            <w:r w:rsidRPr="002A5421">
              <w:rPr>
                <w:rFonts w:cs="Arial"/>
                <w:lang w:eastAsia="zh-CN"/>
              </w:rPr>
              <w:t>to less than 3.0%</w:t>
            </w:r>
          </w:p>
        </w:tc>
        <w:tc>
          <w:tcPr>
            <w:tcW w:w="1648" w:type="dxa"/>
            <w:shd w:val="clear" w:color="auto" w:fill="auto"/>
            <w:vAlign w:val="center"/>
          </w:tcPr>
          <w:p w14:paraId="721F5B36" w14:textId="77777777" w:rsidR="00D60222" w:rsidRPr="002A5421" w:rsidRDefault="00D60222" w:rsidP="002D172F">
            <w:pPr>
              <w:spacing w:after="120"/>
              <w:jc w:val="center"/>
              <w:rPr>
                <w:rFonts w:cs="Arial"/>
                <w:lang w:eastAsia="zh-CN"/>
              </w:rPr>
            </w:pPr>
            <w:r w:rsidRPr="002A5421">
              <w:rPr>
                <w:rFonts w:cs="Arial"/>
                <w:lang w:eastAsia="zh-CN"/>
              </w:rPr>
              <w:t>Change: Declined Significantly</w:t>
            </w:r>
          </w:p>
          <w:p w14:paraId="37FB100B" w14:textId="77777777" w:rsidR="00D60222" w:rsidRPr="002A5421" w:rsidRDefault="00D60222" w:rsidP="002D172F">
            <w:pPr>
              <w:spacing w:after="120"/>
              <w:jc w:val="center"/>
              <w:rPr>
                <w:rFonts w:cs="Arial"/>
                <w:b/>
                <w:lang w:eastAsia="zh-CN"/>
              </w:rPr>
            </w:pPr>
            <w:r w:rsidRPr="002A5421">
              <w:rPr>
                <w:rFonts w:cs="Arial"/>
                <w:lang w:eastAsia="zh-CN"/>
              </w:rPr>
              <w:t>by 3.0% or greater</w:t>
            </w:r>
          </w:p>
        </w:tc>
      </w:tr>
      <w:tr w:rsidR="00D60222" w:rsidRPr="002A5421" w14:paraId="33F95EB1" w14:textId="77777777">
        <w:trPr>
          <w:trHeight w:val="893"/>
        </w:trPr>
        <w:tc>
          <w:tcPr>
            <w:tcW w:w="1616" w:type="dxa"/>
            <w:tcBorders>
              <w:left w:val="single" w:sz="4" w:space="0" w:color="auto"/>
            </w:tcBorders>
            <w:shd w:val="clear" w:color="auto" w:fill="auto"/>
            <w:vAlign w:val="center"/>
          </w:tcPr>
          <w:p w14:paraId="52C232DD" w14:textId="77777777" w:rsidR="00D60222" w:rsidRPr="002A5421" w:rsidRDefault="00D60222" w:rsidP="002D172F">
            <w:pPr>
              <w:spacing w:after="120"/>
              <w:jc w:val="center"/>
              <w:rPr>
                <w:rFonts w:cs="Arial"/>
                <w:b/>
                <w:lang w:eastAsia="zh-CN"/>
              </w:rPr>
            </w:pPr>
            <w:r w:rsidRPr="002A5421">
              <w:rPr>
                <w:rFonts w:cs="Arial"/>
                <w:lang w:eastAsia="zh-CN"/>
              </w:rPr>
              <w:t>Status: Very Low</w:t>
            </w:r>
          </w:p>
          <w:p w14:paraId="7F2639F3" w14:textId="77777777" w:rsidR="00D60222" w:rsidRPr="002A5421" w:rsidRDefault="00D60222" w:rsidP="002D172F">
            <w:pPr>
              <w:jc w:val="center"/>
              <w:rPr>
                <w:rFonts w:cs="Arial"/>
                <w:lang w:eastAsia="zh-CN"/>
              </w:rPr>
            </w:pPr>
            <w:r w:rsidRPr="002A5421">
              <w:rPr>
                <w:rFonts w:cs="Arial"/>
                <w:lang w:eastAsia="zh-CN"/>
              </w:rPr>
              <w:t>0.5% or less</w:t>
            </w:r>
          </w:p>
        </w:tc>
        <w:tc>
          <w:tcPr>
            <w:tcW w:w="1648" w:type="dxa"/>
            <w:shd w:val="clear" w:color="auto" w:fill="auto"/>
            <w:vAlign w:val="center"/>
          </w:tcPr>
          <w:p w14:paraId="788A0E2B" w14:textId="77777777" w:rsidR="00D60222" w:rsidRPr="002A5421" w:rsidRDefault="00D60222" w:rsidP="002D172F">
            <w:pPr>
              <w:jc w:val="center"/>
              <w:rPr>
                <w:rFonts w:cs="Arial"/>
                <w:color w:val="FFFFFF"/>
                <w:lang w:eastAsia="zh-CN"/>
              </w:rPr>
            </w:pPr>
            <w:r w:rsidRPr="002A5421">
              <w:rPr>
                <w:rFonts w:cs="Arial"/>
                <w:lang w:eastAsia="zh-CN"/>
              </w:rPr>
              <w:t>N/A</w:t>
            </w:r>
          </w:p>
        </w:tc>
        <w:tc>
          <w:tcPr>
            <w:tcW w:w="1617" w:type="dxa"/>
            <w:shd w:val="clear" w:color="auto" w:fill="auto"/>
            <w:vAlign w:val="center"/>
          </w:tcPr>
          <w:p w14:paraId="634E813A" w14:textId="77777777" w:rsidR="00D60222" w:rsidRPr="002A5421" w:rsidRDefault="00D60222" w:rsidP="002D172F">
            <w:pPr>
              <w:jc w:val="center"/>
              <w:rPr>
                <w:rFonts w:cs="Arial"/>
                <w:lang w:eastAsia="zh-CN"/>
              </w:rPr>
            </w:pPr>
            <w:r w:rsidRPr="002A5421">
              <w:rPr>
                <w:rFonts w:cs="Arial"/>
                <w:lang w:eastAsia="zh-CN"/>
              </w:rPr>
              <w:t>Green</w:t>
            </w:r>
          </w:p>
        </w:tc>
        <w:tc>
          <w:tcPr>
            <w:tcW w:w="1617" w:type="dxa"/>
            <w:shd w:val="clear" w:color="auto" w:fill="auto"/>
            <w:vAlign w:val="center"/>
          </w:tcPr>
          <w:p w14:paraId="55C086C7" w14:textId="77777777" w:rsidR="00D60222" w:rsidRPr="002A5421" w:rsidRDefault="00D60222" w:rsidP="002D172F">
            <w:pPr>
              <w:jc w:val="center"/>
              <w:rPr>
                <w:rFonts w:cs="Arial"/>
                <w:lang w:eastAsia="zh-CN"/>
              </w:rPr>
            </w:pPr>
            <w:r w:rsidRPr="002A5421">
              <w:rPr>
                <w:rFonts w:cs="Arial"/>
                <w:lang w:eastAsia="zh-CN"/>
              </w:rPr>
              <w:t>Blue</w:t>
            </w:r>
          </w:p>
        </w:tc>
        <w:tc>
          <w:tcPr>
            <w:tcW w:w="1617" w:type="dxa"/>
            <w:shd w:val="clear" w:color="auto" w:fill="auto"/>
            <w:vAlign w:val="center"/>
          </w:tcPr>
          <w:p w14:paraId="55FF7208" w14:textId="77777777" w:rsidR="00D60222" w:rsidRPr="002A5421" w:rsidRDefault="00D60222" w:rsidP="002D172F">
            <w:pPr>
              <w:jc w:val="center"/>
              <w:rPr>
                <w:rFonts w:cs="Arial"/>
                <w:lang w:eastAsia="zh-CN"/>
              </w:rPr>
            </w:pPr>
            <w:r w:rsidRPr="002A5421">
              <w:rPr>
                <w:rFonts w:cs="Arial"/>
                <w:lang w:eastAsia="zh-CN"/>
              </w:rPr>
              <w:t>Blue</w:t>
            </w:r>
          </w:p>
        </w:tc>
        <w:tc>
          <w:tcPr>
            <w:tcW w:w="1648" w:type="dxa"/>
            <w:shd w:val="clear" w:color="auto" w:fill="auto"/>
            <w:vAlign w:val="center"/>
          </w:tcPr>
          <w:p w14:paraId="43C692C5" w14:textId="77777777" w:rsidR="00D60222" w:rsidRPr="002A5421" w:rsidRDefault="00D60222" w:rsidP="002D172F">
            <w:pPr>
              <w:jc w:val="center"/>
              <w:rPr>
                <w:rFonts w:cs="Arial"/>
                <w:lang w:eastAsia="zh-CN"/>
              </w:rPr>
            </w:pPr>
            <w:r w:rsidRPr="002A5421">
              <w:rPr>
                <w:rFonts w:cs="Arial"/>
                <w:lang w:eastAsia="zh-CN"/>
              </w:rPr>
              <w:t>Blue</w:t>
            </w:r>
          </w:p>
        </w:tc>
      </w:tr>
      <w:tr w:rsidR="00D60222" w:rsidRPr="002A5421" w14:paraId="263A2933" w14:textId="77777777">
        <w:trPr>
          <w:trHeight w:val="907"/>
        </w:trPr>
        <w:tc>
          <w:tcPr>
            <w:tcW w:w="1616" w:type="dxa"/>
            <w:tcBorders>
              <w:left w:val="single" w:sz="4" w:space="0" w:color="auto"/>
            </w:tcBorders>
            <w:shd w:val="clear" w:color="auto" w:fill="auto"/>
            <w:vAlign w:val="center"/>
          </w:tcPr>
          <w:p w14:paraId="00B27EF3" w14:textId="77777777" w:rsidR="00D60222" w:rsidRPr="002A5421" w:rsidRDefault="00D60222" w:rsidP="002D172F">
            <w:pPr>
              <w:jc w:val="center"/>
              <w:rPr>
                <w:rFonts w:cs="Arial"/>
                <w:lang w:eastAsia="zh-CN"/>
              </w:rPr>
            </w:pPr>
            <w:r w:rsidRPr="002A5421">
              <w:rPr>
                <w:rFonts w:cs="Arial"/>
                <w:lang w:eastAsia="zh-CN"/>
              </w:rPr>
              <w:t>Status: Low</w:t>
            </w:r>
          </w:p>
          <w:p w14:paraId="5ABCF12A" w14:textId="77777777" w:rsidR="00D60222" w:rsidRPr="002A5421" w:rsidRDefault="00D60222" w:rsidP="002D172F">
            <w:pPr>
              <w:spacing w:before="120"/>
              <w:jc w:val="center"/>
              <w:rPr>
                <w:rFonts w:cs="Arial"/>
                <w:lang w:eastAsia="zh-CN"/>
              </w:rPr>
            </w:pPr>
            <w:r w:rsidRPr="002A5421">
              <w:rPr>
                <w:rFonts w:cs="Arial"/>
                <w:lang w:eastAsia="zh-CN"/>
              </w:rPr>
              <w:t>Greater than 0.5% to 2.0%</w:t>
            </w:r>
          </w:p>
        </w:tc>
        <w:tc>
          <w:tcPr>
            <w:tcW w:w="1648" w:type="dxa"/>
            <w:shd w:val="clear" w:color="auto" w:fill="auto"/>
            <w:vAlign w:val="center"/>
          </w:tcPr>
          <w:p w14:paraId="1D7CBDA4" w14:textId="77777777" w:rsidR="00D60222" w:rsidRPr="002A5421" w:rsidRDefault="00D60222" w:rsidP="002D172F">
            <w:pPr>
              <w:jc w:val="center"/>
              <w:rPr>
                <w:rFonts w:cs="Arial"/>
                <w:lang w:eastAsia="zh-CN"/>
              </w:rPr>
            </w:pPr>
            <w:r w:rsidRPr="002A5421">
              <w:rPr>
                <w:rFonts w:cs="Arial"/>
                <w:lang w:eastAsia="zh-CN"/>
              </w:rPr>
              <w:t>N/A</w:t>
            </w:r>
          </w:p>
        </w:tc>
        <w:tc>
          <w:tcPr>
            <w:tcW w:w="1617" w:type="dxa"/>
            <w:shd w:val="clear" w:color="auto" w:fill="auto"/>
            <w:vAlign w:val="center"/>
          </w:tcPr>
          <w:p w14:paraId="5583F24D" w14:textId="77777777" w:rsidR="00D60222" w:rsidRPr="002A5421" w:rsidRDefault="00D60222" w:rsidP="002D172F">
            <w:pPr>
              <w:jc w:val="center"/>
              <w:rPr>
                <w:rFonts w:cs="Arial"/>
                <w:lang w:eastAsia="zh-CN"/>
              </w:rPr>
            </w:pPr>
            <w:r w:rsidRPr="002A5421">
              <w:rPr>
                <w:rFonts w:cs="Arial"/>
                <w:lang w:eastAsia="zh-CN"/>
              </w:rPr>
              <w:t>Yellow</w:t>
            </w:r>
          </w:p>
        </w:tc>
        <w:tc>
          <w:tcPr>
            <w:tcW w:w="1617" w:type="dxa"/>
            <w:shd w:val="clear" w:color="auto" w:fill="auto"/>
            <w:vAlign w:val="center"/>
          </w:tcPr>
          <w:p w14:paraId="41F356E1" w14:textId="77777777" w:rsidR="00D60222" w:rsidRPr="002A5421" w:rsidRDefault="00D60222" w:rsidP="002D172F">
            <w:pPr>
              <w:jc w:val="center"/>
              <w:rPr>
                <w:rFonts w:cs="Arial"/>
                <w:lang w:eastAsia="zh-CN"/>
              </w:rPr>
            </w:pPr>
            <w:r w:rsidRPr="002A5421">
              <w:rPr>
                <w:rFonts w:cs="Arial"/>
                <w:lang w:eastAsia="zh-CN"/>
              </w:rPr>
              <w:t>Green</w:t>
            </w:r>
          </w:p>
        </w:tc>
        <w:tc>
          <w:tcPr>
            <w:tcW w:w="1617" w:type="dxa"/>
            <w:shd w:val="clear" w:color="auto" w:fill="auto"/>
            <w:vAlign w:val="center"/>
          </w:tcPr>
          <w:p w14:paraId="2F58C696" w14:textId="77777777" w:rsidR="00D60222" w:rsidRPr="002A5421" w:rsidRDefault="00D60222" w:rsidP="002D172F">
            <w:pPr>
              <w:jc w:val="center"/>
              <w:rPr>
                <w:rFonts w:cs="Arial"/>
                <w:lang w:eastAsia="zh-CN"/>
              </w:rPr>
            </w:pPr>
            <w:r w:rsidRPr="002A5421">
              <w:rPr>
                <w:rFonts w:cs="Arial"/>
                <w:lang w:eastAsia="zh-CN"/>
              </w:rPr>
              <w:t>Green</w:t>
            </w:r>
          </w:p>
        </w:tc>
        <w:tc>
          <w:tcPr>
            <w:tcW w:w="1648" w:type="dxa"/>
            <w:shd w:val="clear" w:color="auto" w:fill="auto"/>
            <w:vAlign w:val="center"/>
          </w:tcPr>
          <w:p w14:paraId="7BC741F4" w14:textId="77777777" w:rsidR="00D60222" w:rsidRPr="002A5421" w:rsidRDefault="00D60222" w:rsidP="002D172F">
            <w:pPr>
              <w:jc w:val="center"/>
              <w:rPr>
                <w:rFonts w:cs="Arial"/>
                <w:lang w:eastAsia="zh-CN"/>
              </w:rPr>
            </w:pPr>
            <w:r w:rsidRPr="002A5421">
              <w:rPr>
                <w:rFonts w:cs="Arial"/>
                <w:lang w:eastAsia="zh-CN"/>
              </w:rPr>
              <w:t xml:space="preserve">Blue </w:t>
            </w:r>
          </w:p>
        </w:tc>
      </w:tr>
      <w:tr w:rsidR="00D60222" w:rsidRPr="002A5421" w14:paraId="0BF7DEBB" w14:textId="77777777">
        <w:trPr>
          <w:trHeight w:val="907"/>
        </w:trPr>
        <w:tc>
          <w:tcPr>
            <w:tcW w:w="1616" w:type="dxa"/>
            <w:tcBorders>
              <w:left w:val="single" w:sz="4" w:space="0" w:color="auto"/>
            </w:tcBorders>
            <w:shd w:val="clear" w:color="auto" w:fill="auto"/>
            <w:vAlign w:val="center"/>
          </w:tcPr>
          <w:p w14:paraId="204B513C" w14:textId="77777777" w:rsidR="00D60222" w:rsidRPr="002A5421" w:rsidRDefault="00D60222" w:rsidP="002D172F">
            <w:pPr>
              <w:jc w:val="center"/>
              <w:rPr>
                <w:rFonts w:cs="Arial"/>
                <w:lang w:eastAsia="zh-CN"/>
              </w:rPr>
            </w:pPr>
            <w:r w:rsidRPr="002A5421">
              <w:rPr>
                <w:rFonts w:cs="Arial"/>
                <w:lang w:eastAsia="zh-CN"/>
              </w:rPr>
              <w:t>Status: Medium</w:t>
            </w:r>
          </w:p>
          <w:p w14:paraId="04783E1F" w14:textId="77777777" w:rsidR="00D60222" w:rsidRPr="002A5421" w:rsidRDefault="00D60222" w:rsidP="002D172F">
            <w:pPr>
              <w:spacing w:before="120"/>
              <w:jc w:val="center"/>
              <w:rPr>
                <w:rFonts w:cs="Arial"/>
                <w:lang w:eastAsia="zh-CN"/>
              </w:rPr>
            </w:pPr>
            <w:r w:rsidRPr="002A5421">
              <w:rPr>
                <w:rFonts w:cs="Arial"/>
                <w:lang w:eastAsia="zh-CN"/>
              </w:rPr>
              <w:t>Greater than 2.0% to 8.0%</w:t>
            </w:r>
          </w:p>
        </w:tc>
        <w:tc>
          <w:tcPr>
            <w:tcW w:w="1648" w:type="dxa"/>
            <w:shd w:val="clear" w:color="auto" w:fill="auto"/>
            <w:vAlign w:val="center"/>
          </w:tcPr>
          <w:p w14:paraId="13F3DE24" w14:textId="77777777" w:rsidR="00D60222" w:rsidRPr="002A5421" w:rsidRDefault="00D60222" w:rsidP="002D172F">
            <w:pPr>
              <w:jc w:val="center"/>
              <w:rPr>
                <w:rFonts w:cs="Arial"/>
                <w:color w:val="FFFFFF"/>
                <w:lang w:eastAsia="zh-CN"/>
              </w:rPr>
            </w:pPr>
            <w:r w:rsidRPr="002A5421">
              <w:rPr>
                <w:rFonts w:cs="Arial"/>
                <w:lang w:eastAsia="zh-CN"/>
              </w:rPr>
              <w:t>Orange</w:t>
            </w:r>
          </w:p>
        </w:tc>
        <w:tc>
          <w:tcPr>
            <w:tcW w:w="1617" w:type="dxa"/>
            <w:shd w:val="clear" w:color="auto" w:fill="auto"/>
            <w:vAlign w:val="center"/>
          </w:tcPr>
          <w:p w14:paraId="0D9DCB5F" w14:textId="77777777" w:rsidR="00D60222" w:rsidRPr="002A5421" w:rsidRDefault="00D60222" w:rsidP="002D172F">
            <w:pPr>
              <w:jc w:val="center"/>
              <w:rPr>
                <w:rFonts w:cs="Arial"/>
                <w:lang w:eastAsia="zh-CN"/>
              </w:rPr>
            </w:pPr>
            <w:r w:rsidRPr="002A5421">
              <w:rPr>
                <w:rFonts w:cs="Arial"/>
                <w:lang w:eastAsia="zh-CN"/>
              </w:rPr>
              <w:t>Orange</w:t>
            </w:r>
          </w:p>
        </w:tc>
        <w:tc>
          <w:tcPr>
            <w:tcW w:w="1617" w:type="dxa"/>
            <w:shd w:val="clear" w:color="auto" w:fill="auto"/>
            <w:vAlign w:val="center"/>
          </w:tcPr>
          <w:p w14:paraId="798FA924" w14:textId="77777777" w:rsidR="00D60222" w:rsidRPr="002A5421" w:rsidRDefault="00D60222" w:rsidP="002D172F">
            <w:pPr>
              <w:jc w:val="center"/>
              <w:rPr>
                <w:rFonts w:cs="Arial"/>
                <w:lang w:eastAsia="zh-CN"/>
              </w:rPr>
            </w:pPr>
            <w:r w:rsidRPr="002A5421">
              <w:rPr>
                <w:rFonts w:cs="Arial"/>
                <w:lang w:eastAsia="zh-CN"/>
              </w:rPr>
              <w:t>Yellow</w:t>
            </w:r>
          </w:p>
        </w:tc>
        <w:tc>
          <w:tcPr>
            <w:tcW w:w="1617" w:type="dxa"/>
            <w:shd w:val="clear" w:color="auto" w:fill="auto"/>
            <w:vAlign w:val="center"/>
          </w:tcPr>
          <w:p w14:paraId="1758BBAC" w14:textId="77777777" w:rsidR="00D60222" w:rsidRPr="002A5421" w:rsidRDefault="00D60222" w:rsidP="002D172F">
            <w:pPr>
              <w:jc w:val="center"/>
              <w:rPr>
                <w:lang w:eastAsia="zh-CN"/>
              </w:rPr>
            </w:pPr>
            <w:r w:rsidRPr="002A5421">
              <w:rPr>
                <w:rFonts w:cs="Arial"/>
                <w:lang w:eastAsia="zh-CN"/>
              </w:rPr>
              <w:t>Green</w:t>
            </w:r>
          </w:p>
        </w:tc>
        <w:tc>
          <w:tcPr>
            <w:tcW w:w="1648" w:type="dxa"/>
            <w:shd w:val="clear" w:color="auto" w:fill="auto"/>
            <w:vAlign w:val="center"/>
          </w:tcPr>
          <w:p w14:paraId="4224770C" w14:textId="77777777" w:rsidR="00D60222" w:rsidRPr="002A5421" w:rsidRDefault="00D60222" w:rsidP="002D172F">
            <w:pPr>
              <w:jc w:val="center"/>
              <w:rPr>
                <w:rFonts w:cs="Arial"/>
                <w:lang w:eastAsia="zh-CN"/>
              </w:rPr>
            </w:pPr>
            <w:r w:rsidRPr="002A5421">
              <w:rPr>
                <w:rFonts w:cs="Arial"/>
                <w:lang w:eastAsia="zh-CN"/>
              </w:rPr>
              <w:t>Green</w:t>
            </w:r>
          </w:p>
        </w:tc>
      </w:tr>
      <w:tr w:rsidR="00D60222" w:rsidRPr="002A5421" w14:paraId="6EB3CE2B" w14:textId="77777777">
        <w:trPr>
          <w:trHeight w:val="950"/>
        </w:trPr>
        <w:tc>
          <w:tcPr>
            <w:tcW w:w="1616" w:type="dxa"/>
            <w:tcBorders>
              <w:left w:val="single" w:sz="4" w:space="0" w:color="auto"/>
            </w:tcBorders>
            <w:shd w:val="clear" w:color="auto" w:fill="auto"/>
            <w:vAlign w:val="center"/>
          </w:tcPr>
          <w:p w14:paraId="3F285778" w14:textId="77777777" w:rsidR="00D60222" w:rsidRPr="002A5421" w:rsidRDefault="00D60222" w:rsidP="002D172F">
            <w:pPr>
              <w:jc w:val="center"/>
              <w:rPr>
                <w:rFonts w:cs="Arial"/>
                <w:lang w:eastAsia="zh-CN"/>
              </w:rPr>
            </w:pPr>
            <w:r w:rsidRPr="002A5421">
              <w:rPr>
                <w:rFonts w:cs="Arial"/>
                <w:lang w:eastAsia="zh-CN"/>
              </w:rPr>
              <w:t>Status: High</w:t>
            </w:r>
          </w:p>
          <w:p w14:paraId="09B05E87" w14:textId="77777777" w:rsidR="00D60222" w:rsidRPr="002A5421" w:rsidRDefault="00D60222" w:rsidP="002D172F">
            <w:pPr>
              <w:spacing w:before="120"/>
              <w:jc w:val="center"/>
              <w:rPr>
                <w:rFonts w:cs="Arial"/>
                <w:lang w:eastAsia="zh-CN"/>
              </w:rPr>
            </w:pPr>
            <w:r w:rsidRPr="002A5421">
              <w:rPr>
                <w:rFonts w:cs="Arial"/>
                <w:lang w:eastAsia="zh-CN"/>
              </w:rPr>
              <w:t>Greater than 8.0% to 12.0%</w:t>
            </w:r>
          </w:p>
        </w:tc>
        <w:tc>
          <w:tcPr>
            <w:tcW w:w="1648" w:type="dxa"/>
            <w:shd w:val="clear" w:color="auto" w:fill="auto"/>
            <w:vAlign w:val="center"/>
          </w:tcPr>
          <w:p w14:paraId="4E2722E8" w14:textId="77777777" w:rsidR="00D60222" w:rsidRPr="002A5421" w:rsidRDefault="00D60222" w:rsidP="002D172F">
            <w:pPr>
              <w:jc w:val="center"/>
              <w:rPr>
                <w:rFonts w:cs="Arial"/>
                <w:lang w:eastAsia="zh-CN"/>
              </w:rPr>
            </w:pPr>
            <w:r w:rsidRPr="002A5421">
              <w:rPr>
                <w:rFonts w:cs="Arial"/>
                <w:lang w:eastAsia="zh-CN"/>
              </w:rPr>
              <w:t>Red</w:t>
            </w:r>
          </w:p>
        </w:tc>
        <w:tc>
          <w:tcPr>
            <w:tcW w:w="1617" w:type="dxa"/>
            <w:shd w:val="clear" w:color="auto" w:fill="auto"/>
            <w:vAlign w:val="center"/>
          </w:tcPr>
          <w:p w14:paraId="4E72EB28" w14:textId="77777777" w:rsidR="00D60222" w:rsidRPr="002A5421" w:rsidRDefault="00D60222" w:rsidP="002D172F">
            <w:pPr>
              <w:jc w:val="center"/>
              <w:rPr>
                <w:rFonts w:cs="Arial"/>
                <w:lang w:eastAsia="zh-CN"/>
              </w:rPr>
            </w:pPr>
            <w:r w:rsidRPr="002A5421">
              <w:rPr>
                <w:rFonts w:cs="Arial"/>
                <w:lang w:eastAsia="zh-CN"/>
              </w:rPr>
              <w:t>Orange</w:t>
            </w:r>
          </w:p>
        </w:tc>
        <w:tc>
          <w:tcPr>
            <w:tcW w:w="1617" w:type="dxa"/>
            <w:shd w:val="clear" w:color="auto" w:fill="auto"/>
            <w:vAlign w:val="center"/>
          </w:tcPr>
          <w:p w14:paraId="29B4454F" w14:textId="77777777" w:rsidR="00D60222" w:rsidRPr="002A5421" w:rsidRDefault="00D60222" w:rsidP="002D172F">
            <w:pPr>
              <w:jc w:val="center"/>
              <w:rPr>
                <w:lang w:eastAsia="zh-CN"/>
              </w:rPr>
            </w:pPr>
            <w:r w:rsidRPr="002A5421">
              <w:rPr>
                <w:rFonts w:cs="Arial"/>
                <w:lang w:eastAsia="zh-CN"/>
              </w:rPr>
              <w:t>Orange</w:t>
            </w:r>
          </w:p>
        </w:tc>
        <w:tc>
          <w:tcPr>
            <w:tcW w:w="1617" w:type="dxa"/>
            <w:shd w:val="clear" w:color="auto" w:fill="auto"/>
            <w:vAlign w:val="center"/>
          </w:tcPr>
          <w:p w14:paraId="03D3B122" w14:textId="77777777" w:rsidR="00D60222" w:rsidRPr="002A5421" w:rsidRDefault="00D60222" w:rsidP="002D172F">
            <w:pPr>
              <w:jc w:val="center"/>
              <w:rPr>
                <w:lang w:eastAsia="zh-CN"/>
              </w:rPr>
            </w:pPr>
            <w:r w:rsidRPr="002A5421">
              <w:rPr>
                <w:rFonts w:cs="Arial"/>
                <w:lang w:eastAsia="zh-CN"/>
              </w:rPr>
              <w:t>Yellow</w:t>
            </w:r>
          </w:p>
        </w:tc>
        <w:tc>
          <w:tcPr>
            <w:tcW w:w="1648" w:type="dxa"/>
            <w:shd w:val="clear" w:color="auto" w:fill="auto"/>
            <w:vAlign w:val="center"/>
          </w:tcPr>
          <w:p w14:paraId="6B3F1920" w14:textId="77777777" w:rsidR="00D60222" w:rsidRPr="002A5421" w:rsidRDefault="00D60222" w:rsidP="002D172F">
            <w:pPr>
              <w:jc w:val="center"/>
              <w:rPr>
                <w:lang w:eastAsia="zh-CN"/>
              </w:rPr>
            </w:pPr>
            <w:r w:rsidRPr="002A5421">
              <w:rPr>
                <w:rFonts w:cs="Arial"/>
                <w:lang w:eastAsia="zh-CN"/>
              </w:rPr>
              <w:t>Yellow</w:t>
            </w:r>
          </w:p>
        </w:tc>
      </w:tr>
      <w:tr w:rsidR="00D60222" w:rsidRPr="002A5421" w14:paraId="7A4CE672" w14:textId="77777777">
        <w:trPr>
          <w:trHeight w:val="1339"/>
        </w:trPr>
        <w:tc>
          <w:tcPr>
            <w:tcW w:w="1616" w:type="dxa"/>
            <w:tcBorders>
              <w:left w:val="single" w:sz="4" w:space="0" w:color="auto"/>
              <w:bottom w:val="single" w:sz="4" w:space="0" w:color="auto"/>
            </w:tcBorders>
            <w:shd w:val="clear" w:color="auto" w:fill="auto"/>
            <w:vAlign w:val="center"/>
          </w:tcPr>
          <w:p w14:paraId="02F9370B" w14:textId="77777777" w:rsidR="00D60222" w:rsidRPr="002A5421" w:rsidRDefault="00D60222" w:rsidP="002D172F">
            <w:pPr>
              <w:jc w:val="center"/>
              <w:rPr>
                <w:rFonts w:cs="Arial"/>
                <w:lang w:eastAsia="zh-CN"/>
              </w:rPr>
            </w:pPr>
            <w:r w:rsidRPr="002A5421">
              <w:rPr>
                <w:rFonts w:cs="Arial"/>
                <w:lang w:eastAsia="zh-CN"/>
              </w:rPr>
              <w:t>Status: Very High</w:t>
            </w:r>
          </w:p>
          <w:p w14:paraId="2DC1585F" w14:textId="77777777" w:rsidR="00D60222" w:rsidRPr="002A5421" w:rsidRDefault="00D60222" w:rsidP="002D172F">
            <w:pPr>
              <w:spacing w:before="120"/>
              <w:jc w:val="center"/>
              <w:rPr>
                <w:rFonts w:cs="Arial"/>
                <w:lang w:eastAsia="zh-CN"/>
              </w:rPr>
            </w:pPr>
            <w:r w:rsidRPr="002A5421">
              <w:rPr>
                <w:rFonts w:cs="Arial"/>
                <w:lang w:eastAsia="zh-CN"/>
              </w:rPr>
              <w:t xml:space="preserve">Greater than 12.0% </w:t>
            </w:r>
          </w:p>
        </w:tc>
        <w:tc>
          <w:tcPr>
            <w:tcW w:w="1648" w:type="dxa"/>
            <w:tcBorders>
              <w:bottom w:val="single" w:sz="4" w:space="0" w:color="auto"/>
            </w:tcBorders>
            <w:shd w:val="clear" w:color="auto" w:fill="auto"/>
            <w:vAlign w:val="center"/>
          </w:tcPr>
          <w:p w14:paraId="6D67F0E7" w14:textId="77777777" w:rsidR="00D60222" w:rsidRPr="002A5421" w:rsidRDefault="00D60222" w:rsidP="002D172F">
            <w:pPr>
              <w:jc w:val="center"/>
              <w:rPr>
                <w:rFonts w:cs="Arial"/>
                <w:lang w:eastAsia="zh-CN"/>
              </w:rPr>
            </w:pPr>
            <w:r w:rsidRPr="002A5421">
              <w:rPr>
                <w:rFonts w:cs="Arial"/>
                <w:lang w:eastAsia="zh-CN"/>
              </w:rPr>
              <w:t>Red</w:t>
            </w:r>
          </w:p>
        </w:tc>
        <w:tc>
          <w:tcPr>
            <w:tcW w:w="1617" w:type="dxa"/>
            <w:tcBorders>
              <w:bottom w:val="single" w:sz="4" w:space="0" w:color="auto"/>
            </w:tcBorders>
            <w:shd w:val="clear" w:color="auto" w:fill="auto"/>
            <w:vAlign w:val="center"/>
          </w:tcPr>
          <w:p w14:paraId="4791CE32" w14:textId="77777777" w:rsidR="00D60222" w:rsidRPr="002A5421" w:rsidRDefault="00D60222" w:rsidP="002D172F">
            <w:pPr>
              <w:jc w:val="center"/>
              <w:rPr>
                <w:rFonts w:cs="Arial"/>
                <w:lang w:eastAsia="zh-CN"/>
              </w:rPr>
            </w:pPr>
            <w:r w:rsidRPr="002A5421">
              <w:rPr>
                <w:rFonts w:cs="Arial"/>
                <w:lang w:eastAsia="zh-CN"/>
              </w:rPr>
              <w:t>Red</w:t>
            </w:r>
          </w:p>
        </w:tc>
        <w:tc>
          <w:tcPr>
            <w:tcW w:w="1617" w:type="dxa"/>
            <w:tcBorders>
              <w:bottom w:val="single" w:sz="4" w:space="0" w:color="auto"/>
            </w:tcBorders>
            <w:shd w:val="clear" w:color="auto" w:fill="auto"/>
            <w:vAlign w:val="center"/>
          </w:tcPr>
          <w:p w14:paraId="3FA02CCE" w14:textId="77777777" w:rsidR="00D60222" w:rsidRPr="002A5421" w:rsidRDefault="00D60222" w:rsidP="002D172F">
            <w:pPr>
              <w:jc w:val="center"/>
              <w:rPr>
                <w:lang w:eastAsia="zh-CN"/>
              </w:rPr>
            </w:pPr>
            <w:r w:rsidRPr="002A5421">
              <w:rPr>
                <w:rFonts w:cs="Arial"/>
                <w:lang w:eastAsia="zh-CN"/>
              </w:rPr>
              <w:t>Red</w:t>
            </w:r>
          </w:p>
        </w:tc>
        <w:tc>
          <w:tcPr>
            <w:tcW w:w="1617" w:type="dxa"/>
            <w:tcBorders>
              <w:bottom w:val="single" w:sz="4" w:space="0" w:color="auto"/>
            </w:tcBorders>
            <w:shd w:val="clear" w:color="auto" w:fill="auto"/>
            <w:vAlign w:val="center"/>
          </w:tcPr>
          <w:p w14:paraId="7EE3B01A" w14:textId="77777777" w:rsidR="00D60222" w:rsidRPr="002A5421" w:rsidRDefault="00D60222" w:rsidP="002D172F">
            <w:pPr>
              <w:jc w:val="center"/>
              <w:rPr>
                <w:rFonts w:cs="Arial"/>
                <w:lang w:eastAsia="zh-CN"/>
              </w:rPr>
            </w:pPr>
            <w:r w:rsidRPr="002A5421">
              <w:rPr>
                <w:rFonts w:cs="Arial"/>
                <w:lang w:eastAsia="zh-CN"/>
              </w:rPr>
              <w:t>Orange</w:t>
            </w:r>
          </w:p>
        </w:tc>
        <w:tc>
          <w:tcPr>
            <w:tcW w:w="1648" w:type="dxa"/>
            <w:tcBorders>
              <w:bottom w:val="single" w:sz="4" w:space="0" w:color="auto"/>
            </w:tcBorders>
            <w:shd w:val="clear" w:color="auto" w:fill="auto"/>
            <w:vAlign w:val="center"/>
          </w:tcPr>
          <w:p w14:paraId="7FE7CA68" w14:textId="77777777" w:rsidR="00D60222" w:rsidRPr="002A5421" w:rsidRDefault="00D60222" w:rsidP="002D172F">
            <w:pPr>
              <w:jc w:val="center"/>
              <w:rPr>
                <w:lang w:eastAsia="zh-CN"/>
              </w:rPr>
            </w:pPr>
            <w:r w:rsidRPr="002A5421">
              <w:rPr>
                <w:rFonts w:cs="Arial"/>
                <w:lang w:eastAsia="zh-CN"/>
              </w:rPr>
              <w:t>Yellow</w:t>
            </w:r>
          </w:p>
        </w:tc>
      </w:tr>
    </w:tbl>
    <w:p w14:paraId="54026343" w14:textId="77777777" w:rsidR="00860955" w:rsidRDefault="00860955" w:rsidP="002D172F">
      <w:pPr>
        <w:rPr>
          <w:rFonts w:cs="Arial"/>
          <w:b/>
        </w:rPr>
      </w:pPr>
      <w:r>
        <w:rPr>
          <w:rFonts w:cs="Arial"/>
          <w:b/>
        </w:rPr>
        <w:br w:type="page"/>
      </w:r>
    </w:p>
    <w:p w14:paraId="7AA6EDE8" w14:textId="008ADB13" w:rsidR="00D60222" w:rsidRPr="00860955" w:rsidRDefault="00AF4913" w:rsidP="002D172F">
      <w:pPr>
        <w:rPr>
          <w:rFonts w:cs="Arial"/>
          <w:b/>
        </w:rPr>
      </w:pPr>
      <w:r w:rsidRPr="000900B3">
        <w:rPr>
          <w:b/>
        </w:rPr>
        <w:lastRenderedPageBreak/>
        <w:t xml:space="preserve">Table </w:t>
      </w:r>
      <w:r w:rsidR="00AD1FE0">
        <w:rPr>
          <w:b/>
        </w:rPr>
        <w:t>2</w:t>
      </w:r>
      <w:r w:rsidR="00FF1A14">
        <w:rPr>
          <w:b/>
        </w:rPr>
        <w:t>3.</w:t>
      </w:r>
      <w:r w:rsidR="00D60222" w:rsidRPr="000900B3">
        <w:rPr>
          <w:b/>
        </w:rPr>
        <w:t xml:space="preserve"> Suspension Indicator (High School)</w:t>
      </w:r>
    </w:p>
    <w:tbl>
      <w:tblPr>
        <w:tblStyle w:val="TableGrid9"/>
        <w:tblW w:w="9763" w:type="dxa"/>
        <w:tblLook w:val="04A0" w:firstRow="1" w:lastRow="0" w:firstColumn="1" w:lastColumn="0" w:noHBand="0" w:noVBand="1"/>
        <w:tblDescription w:val="Suspension Indicator (High School)"/>
      </w:tblPr>
      <w:tblGrid>
        <w:gridCol w:w="1616"/>
        <w:gridCol w:w="1648"/>
        <w:gridCol w:w="1617"/>
        <w:gridCol w:w="1617"/>
        <w:gridCol w:w="1617"/>
        <w:gridCol w:w="1648"/>
      </w:tblGrid>
      <w:tr w:rsidR="00D60222" w:rsidRPr="000900B3" w14:paraId="1414521D" w14:textId="77777777">
        <w:trPr>
          <w:trHeight w:val="1339"/>
          <w:tblHeader/>
        </w:trPr>
        <w:tc>
          <w:tcPr>
            <w:tcW w:w="1469" w:type="dxa"/>
            <w:shd w:val="clear" w:color="auto" w:fill="auto"/>
            <w:vAlign w:val="center"/>
          </w:tcPr>
          <w:p w14:paraId="7101E50C" w14:textId="77777777" w:rsidR="00D60222" w:rsidRPr="002A5421" w:rsidRDefault="00D60222" w:rsidP="002D172F">
            <w:pPr>
              <w:jc w:val="center"/>
              <w:rPr>
                <w:rFonts w:cs="Arial"/>
                <w:lang w:eastAsia="zh-CN"/>
              </w:rPr>
            </w:pPr>
            <w:r w:rsidRPr="002A5421">
              <w:rPr>
                <w:rFonts w:cs="Arial"/>
                <w:lang w:eastAsia="zh-CN"/>
              </w:rPr>
              <w:t>Level</w:t>
            </w:r>
          </w:p>
        </w:tc>
        <w:tc>
          <w:tcPr>
            <w:tcW w:w="1469" w:type="dxa"/>
            <w:shd w:val="clear" w:color="auto" w:fill="auto"/>
            <w:vAlign w:val="center"/>
          </w:tcPr>
          <w:p w14:paraId="70BD02A7" w14:textId="77777777" w:rsidR="00D60222" w:rsidRPr="002A5421" w:rsidRDefault="00D60222" w:rsidP="002D172F">
            <w:pPr>
              <w:jc w:val="center"/>
              <w:rPr>
                <w:rFonts w:cs="Arial"/>
                <w:lang w:eastAsia="zh-CN"/>
              </w:rPr>
            </w:pPr>
            <w:r w:rsidRPr="002A5421">
              <w:rPr>
                <w:rFonts w:cs="Arial"/>
                <w:lang w:eastAsia="zh-CN"/>
              </w:rPr>
              <w:t>Change: Increased Significantly</w:t>
            </w:r>
          </w:p>
          <w:p w14:paraId="1E1BC644" w14:textId="77777777" w:rsidR="00D60222" w:rsidRPr="002A5421" w:rsidRDefault="00D60222" w:rsidP="002D172F">
            <w:pPr>
              <w:spacing w:before="240"/>
              <w:jc w:val="center"/>
              <w:rPr>
                <w:rFonts w:cs="Arial"/>
                <w:lang w:eastAsia="zh-CN"/>
              </w:rPr>
            </w:pPr>
            <w:r w:rsidRPr="002A5421">
              <w:rPr>
                <w:rFonts w:cs="Arial"/>
                <w:lang w:eastAsia="zh-CN"/>
              </w:rPr>
              <w:t>by greater than 3.0%</w:t>
            </w:r>
          </w:p>
        </w:tc>
        <w:tc>
          <w:tcPr>
            <w:tcW w:w="1469" w:type="dxa"/>
            <w:shd w:val="clear" w:color="auto" w:fill="auto"/>
            <w:vAlign w:val="center"/>
          </w:tcPr>
          <w:p w14:paraId="2A91F373" w14:textId="77777777" w:rsidR="00D60222" w:rsidRPr="002A5421" w:rsidRDefault="00D60222" w:rsidP="002D172F">
            <w:pPr>
              <w:jc w:val="center"/>
              <w:rPr>
                <w:rFonts w:cs="Arial"/>
                <w:lang w:eastAsia="zh-CN"/>
              </w:rPr>
            </w:pPr>
            <w:r w:rsidRPr="002A5421">
              <w:rPr>
                <w:rFonts w:cs="Arial"/>
                <w:lang w:eastAsia="zh-CN"/>
              </w:rPr>
              <w:t>Change: Increased</w:t>
            </w:r>
          </w:p>
          <w:p w14:paraId="3C3546F6" w14:textId="77777777" w:rsidR="00D60222" w:rsidRPr="002A5421" w:rsidRDefault="00D60222" w:rsidP="002D172F">
            <w:pPr>
              <w:spacing w:before="240"/>
              <w:jc w:val="center"/>
              <w:rPr>
                <w:rFonts w:cs="Arial"/>
                <w:lang w:eastAsia="zh-CN"/>
              </w:rPr>
            </w:pPr>
            <w:r w:rsidRPr="002A5421">
              <w:rPr>
                <w:rFonts w:cs="Arial"/>
                <w:lang w:eastAsia="zh-CN"/>
              </w:rPr>
              <w:t>by 0.3% to 3.0%</w:t>
            </w:r>
          </w:p>
        </w:tc>
        <w:tc>
          <w:tcPr>
            <w:tcW w:w="1469" w:type="dxa"/>
            <w:shd w:val="clear" w:color="auto" w:fill="auto"/>
            <w:vAlign w:val="center"/>
          </w:tcPr>
          <w:p w14:paraId="62F03072" w14:textId="77777777" w:rsidR="00D60222" w:rsidRPr="002A5421" w:rsidRDefault="00D60222" w:rsidP="002D172F">
            <w:pPr>
              <w:jc w:val="center"/>
              <w:rPr>
                <w:rFonts w:cs="Arial"/>
                <w:lang w:eastAsia="zh-CN"/>
              </w:rPr>
            </w:pPr>
            <w:r w:rsidRPr="002A5421">
              <w:rPr>
                <w:rFonts w:cs="Arial"/>
                <w:lang w:eastAsia="zh-CN"/>
              </w:rPr>
              <w:t>Change: Maintained</w:t>
            </w:r>
          </w:p>
          <w:p w14:paraId="337F6087" w14:textId="77777777" w:rsidR="00D60222" w:rsidRPr="002A5421" w:rsidRDefault="00D60222" w:rsidP="002D172F">
            <w:pPr>
              <w:spacing w:before="120"/>
              <w:jc w:val="center"/>
              <w:rPr>
                <w:rFonts w:cs="Arial"/>
                <w:lang w:eastAsia="zh-CN"/>
              </w:rPr>
            </w:pPr>
            <w:r w:rsidRPr="002A5421">
              <w:rPr>
                <w:rFonts w:cs="Arial"/>
                <w:lang w:eastAsia="zh-CN"/>
              </w:rPr>
              <w:t>Declined or increased by less than 0.3%</w:t>
            </w:r>
          </w:p>
        </w:tc>
        <w:tc>
          <w:tcPr>
            <w:tcW w:w="1469" w:type="dxa"/>
            <w:shd w:val="clear" w:color="auto" w:fill="auto"/>
            <w:vAlign w:val="center"/>
          </w:tcPr>
          <w:p w14:paraId="38A6F016" w14:textId="77777777" w:rsidR="00D60222" w:rsidRPr="002A5421" w:rsidRDefault="00D60222" w:rsidP="002D172F">
            <w:pPr>
              <w:jc w:val="center"/>
              <w:rPr>
                <w:rFonts w:cs="Arial"/>
                <w:lang w:eastAsia="zh-CN"/>
              </w:rPr>
            </w:pPr>
            <w:r w:rsidRPr="002A5421">
              <w:rPr>
                <w:rFonts w:cs="Arial"/>
                <w:lang w:eastAsia="zh-CN"/>
              </w:rPr>
              <w:t>Change: Declined</w:t>
            </w:r>
          </w:p>
          <w:p w14:paraId="77555C0C" w14:textId="77777777" w:rsidR="00D60222" w:rsidRPr="002A5421" w:rsidRDefault="00D60222" w:rsidP="002D172F">
            <w:pPr>
              <w:spacing w:before="240"/>
              <w:jc w:val="center"/>
              <w:rPr>
                <w:rFonts w:cs="Arial"/>
                <w:lang w:eastAsia="zh-CN"/>
              </w:rPr>
            </w:pPr>
            <w:r w:rsidRPr="002A5421">
              <w:rPr>
                <w:rFonts w:cs="Arial"/>
                <w:lang w:eastAsia="zh-CN"/>
              </w:rPr>
              <w:t xml:space="preserve">by 0.3% </w:t>
            </w:r>
          </w:p>
          <w:p w14:paraId="20B93352" w14:textId="77777777" w:rsidR="00D60222" w:rsidRPr="002A5421" w:rsidRDefault="00D60222" w:rsidP="002D172F">
            <w:pPr>
              <w:jc w:val="center"/>
              <w:rPr>
                <w:rFonts w:cs="Arial"/>
                <w:lang w:eastAsia="zh-CN"/>
              </w:rPr>
            </w:pPr>
            <w:r w:rsidRPr="002A5421">
              <w:rPr>
                <w:rFonts w:cs="Arial"/>
                <w:lang w:eastAsia="zh-CN"/>
              </w:rPr>
              <w:t>to less than 2.0%</w:t>
            </w:r>
          </w:p>
        </w:tc>
        <w:tc>
          <w:tcPr>
            <w:tcW w:w="1469" w:type="dxa"/>
            <w:shd w:val="clear" w:color="auto" w:fill="auto"/>
            <w:vAlign w:val="center"/>
          </w:tcPr>
          <w:p w14:paraId="7BF2871C" w14:textId="77777777" w:rsidR="00D60222" w:rsidRPr="002A5421" w:rsidRDefault="00D60222" w:rsidP="002D172F">
            <w:pPr>
              <w:jc w:val="center"/>
              <w:rPr>
                <w:rFonts w:cs="Arial"/>
                <w:lang w:eastAsia="zh-CN"/>
              </w:rPr>
            </w:pPr>
            <w:r w:rsidRPr="002A5421">
              <w:rPr>
                <w:rFonts w:cs="Arial"/>
                <w:lang w:eastAsia="zh-CN"/>
              </w:rPr>
              <w:t>Change: Declined Significantly</w:t>
            </w:r>
          </w:p>
          <w:p w14:paraId="22363176" w14:textId="77777777" w:rsidR="00D60222" w:rsidRPr="002A5421" w:rsidRDefault="00D60222" w:rsidP="002D172F">
            <w:pPr>
              <w:spacing w:before="240"/>
              <w:jc w:val="center"/>
              <w:rPr>
                <w:rFonts w:cs="Arial"/>
                <w:b/>
                <w:lang w:eastAsia="zh-CN"/>
              </w:rPr>
            </w:pPr>
            <w:r w:rsidRPr="002A5421">
              <w:rPr>
                <w:rFonts w:cs="Arial"/>
                <w:lang w:eastAsia="zh-CN"/>
              </w:rPr>
              <w:t>by 2.0% or greater</w:t>
            </w:r>
          </w:p>
        </w:tc>
      </w:tr>
      <w:tr w:rsidR="00D60222" w:rsidRPr="000900B3" w14:paraId="393420BE" w14:textId="77777777">
        <w:trPr>
          <w:trHeight w:val="893"/>
        </w:trPr>
        <w:tc>
          <w:tcPr>
            <w:tcW w:w="1469" w:type="dxa"/>
            <w:shd w:val="clear" w:color="auto" w:fill="auto"/>
            <w:vAlign w:val="center"/>
          </w:tcPr>
          <w:p w14:paraId="6A9ED8A2" w14:textId="77777777" w:rsidR="00D60222" w:rsidRPr="002A5421" w:rsidRDefault="00D60222" w:rsidP="002D172F">
            <w:pPr>
              <w:jc w:val="center"/>
              <w:rPr>
                <w:rFonts w:cs="Arial"/>
                <w:lang w:eastAsia="zh-CN"/>
              </w:rPr>
            </w:pPr>
            <w:r w:rsidRPr="002A5421">
              <w:rPr>
                <w:rFonts w:cs="Arial"/>
                <w:lang w:eastAsia="zh-CN"/>
              </w:rPr>
              <w:t>Status: Very Low</w:t>
            </w:r>
          </w:p>
          <w:p w14:paraId="6AE99E3C" w14:textId="77777777" w:rsidR="00D60222" w:rsidRPr="002A5421" w:rsidRDefault="00D60222" w:rsidP="002D172F">
            <w:pPr>
              <w:spacing w:before="120"/>
              <w:jc w:val="center"/>
              <w:rPr>
                <w:rFonts w:cs="Arial"/>
                <w:lang w:eastAsia="zh-CN"/>
              </w:rPr>
            </w:pPr>
            <w:r w:rsidRPr="002A5421">
              <w:rPr>
                <w:rFonts w:cs="Arial"/>
                <w:lang w:eastAsia="zh-CN"/>
              </w:rPr>
              <w:t>0.5% or less</w:t>
            </w:r>
          </w:p>
        </w:tc>
        <w:tc>
          <w:tcPr>
            <w:tcW w:w="1469" w:type="dxa"/>
            <w:shd w:val="clear" w:color="auto" w:fill="auto"/>
            <w:vAlign w:val="center"/>
          </w:tcPr>
          <w:p w14:paraId="1F684668" w14:textId="77777777" w:rsidR="00D60222" w:rsidRPr="002A5421" w:rsidRDefault="00D60222" w:rsidP="002D172F">
            <w:pPr>
              <w:jc w:val="center"/>
              <w:rPr>
                <w:rFonts w:cs="Arial"/>
                <w:color w:val="FFFFFF"/>
                <w:lang w:eastAsia="zh-CN"/>
              </w:rPr>
            </w:pPr>
            <w:r w:rsidRPr="002A5421">
              <w:rPr>
                <w:rFonts w:cs="Arial"/>
                <w:lang w:eastAsia="zh-CN"/>
              </w:rPr>
              <w:t>N/A</w:t>
            </w:r>
          </w:p>
        </w:tc>
        <w:tc>
          <w:tcPr>
            <w:tcW w:w="1469" w:type="dxa"/>
            <w:shd w:val="clear" w:color="auto" w:fill="auto"/>
            <w:vAlign w:val="center"/>
          </w:tcPr>
          <w:p w14:paraId="7E61B8C1" w14:textId="77777777" w:rsidR="00D60222" w:rsidRPr="002A5421" w:rsidRDefault="00D60222" w:rsidP="002D172F">
            <w:pPr>
              <w:jc w:val="center"/>
              <w:rPr>
                <w:rFonts w:cs="Arial"/>
                <w:lang w:eastAsia="zh-CN"/>
              </w:rPr>
            </w:pPr>
            <w:r w:rsidRPr="002A5421">
              <w:rPr>
                <w:rFonts w:cs="Arial"/>
                <w:lang w:eastAsia="zh-CN"/>
              </w:rPr>
              <w:t>Green</w:t>
            </w:r>
          </w:p>
        </w:tc>
        <w:tc>
          <w:tcPr>
            <w:tcW w:w="1469" w:type="dxa"/>
            <w:shd w:val="clear" w:color="auto" w:fill="auto"/>
            <w:vAlign w:val="center"/>
          </w:tcPr>
          <w:p w14:paraId="05F9AE11" w14:textId="77777777" w:rsidR="00D60222" w:rsidRPr="002A5421" w:rsidRDefault="00D60222" w:rsidP="002D172F">
            <w:pPr>
              <w:jc w:val="center"/>
              <w:rPr>
                <w:rFonts w:cs="Arial"/>
                <w:lang w:eastAsia="zh-CN"/>
              </w:rPr>
            </w:pPr>
            <w:r w:rsidRPr="002A5421">
              <w:rPr>
                <w:rFonts w:cs="Arial"/>
                <w:lang w:eastAsia="zh-CN"/>
              </w:rPr>
              <w:t>Blue</w:t>
            </w:r>
          </w:p>
        </w:tc>
        <w:tc>
          <w:tcPr>
            <w:tcW w:w="1469" w:type="dxa"/>
            <w:shd w:val="clear" w:color="auto" w:fill="auto"/>
            <w:vAlign w:val="center"/>
          </w:tcPr>
          <w:p w14:paraId="56976FA8" w14:textId="77777777" w:rsidR="00D60222" w:rsidRPr="002A5421" w:rsidRDefault="00D60222" w:rsidP="002D172F">
            <w:pPr>
              <w:jc w:val="center"/>
              <w:rPr>
                <w:rFonts w:cs="Arial"/>
                <w:lang w:eastAsia="zh-CN"/>
              </w:rPr>
            </w:pPr>
            <w:r w:rsidRPr="002A5421">
              <w:rPr>
                <w:rFonts w:cs="Arial"/>
                <w:lang w:eastAsia="zh-CN"/>
              </w:rPr>
              <w:t>Blue</w:t>
            </w:r>
          </w:p>
        </w:tc>
        <w:tc>
          <w:tcPr>
            <w:tcW w:w="1469" w:type="dxa"/>
            <w:shd w:val="clear" w:color="auto" w:fill="auto"/>
            <w:vAlign w:val="center"/>
          </w:tcPr>
          <w:p w14:paraId="0AA363B1" w14:textId="77777777" w:rsidR="00D60222" w:rsidRPr="002A5421" w:rsidRDefault="00D60222" w:rsidP="002D172F">
            <w:pPr>
              <w:jc w:val="center"/>
              <w:rPr>
                <w:rFonts w:cs="Arial"/>
                <w:lang w:eastAsia="zh-CN"/>
              </w:rPr>
            </w:pPr>
            <w:r w:rsidRPr="002A5421">
              <w:rPr>
                <w:rFonts w:cs="Arial"/>
                <w:lang w:eastAsia="zh-CN"/>
              </w:rPr>
              <w:t>Blue</w:t>
            </w:r>
          </w:p>
        </w:tc>
      </w:tr>
      <w:tr w:rsidR="00D60222" w:rsidRPr="000900B3" w14:paraId="77E7F400" w14:textId="77777777">
        <w:trPr>
          <w:trHeight w:val="907"/>
        </w:trPr>
        <w:tc>
          <w:tcPr>
            <w:tcW w:w="1469" w:type="dxa"/>
            <w:shd w:val="clear" w:color="auto" w:fill="auto"/>
            <w:vAlign w:val="center"/>
          </w:tcPr>
          <w:p w14:paraId="1FD8EFA5" w14:textId="77777777" w:rsidR="00D60222" w:rsidRPr="002A5421" w:rsidRDefault="00D60222" w:rsidP="002D172F">
            <w:pPr>
              <w:jc w:val="center"/>
              <w:rPr>
                <w:rFonts w:cs="Arial"/>
                <w:lang w:eastAsia="zh-CN"/>
              </w:rPr>
            </w:pPr>
            <w:r w:rsidRPr="002A5421">
              <w:rPr>
                <w:rFonts w:cs="Arial"/>
                <w:lang w:eastAsia="zh-CN"/>
              </w:rPr>
              <w:t>Status Low</w:t>
            </w:r>
          </w:p>
          <w:p w14:paraId="606E3F84" w14:textId="77777777" w:rsidR="00D60222" w:rsidRPr="002A5421" w:rsidRDefault="00D60222" w:rsidP="002D172F">
            <w:pPr>
              <w:spacing w:before="120"/>
              <w:jc w:val="center"/>
              <w:rPr>
                <w:rFonts w:cs="Arial"/>
                <w:lang w:eastAsia="zh-CN"/>
              </w:rPr>
            </w:pPr>
            <w:r w:rsidRPr="002A5421">
              <w:rPr>
                <w:rFonts w:cs="Arial"/>
                <w:lang w:eastAsia="zh-CN"/>
              </w:rPr>
              <w:t>Greater than 0.5% to 1.5%</w:t>
            </w:r>
          </w:p>
        </w:tc>
        <w:tc>
          <w:tcPr>
            <w:tcW w:w="1469" w:type="dxa"/>
            <w:shd w:val="clear" w:color="auto" w:fill="auto"/>
            <w:vAlign w:val="center"/>
          </w:tcPr>
          <w:p w14:paraId="00879C19" w14:textId="77777777" w:rsidR="00D60222" w:rsidRPr="002A5421" w:rsidRDefault="00D60222" w:rsidP="002D172F">
            <w:pPr>
              <w:jc w:val="center"/>
              <w:rPr>
                <w:rFonts w:cs="Arial"/>
                <w:lang w:eastAsia="zh-CN"/>
              </w:rPr>
            </w:pPr>
            <w:r w:rsidRPr="002A5421">
              <w:rPr>
                <w:rFonts w:cs="Arial"/>
                <w:lang w:eastAsia="zh-CN"/>
              </w:rPr>
              <w:t>N/A</w:t>
            </w:r>
          </w:p>
        </w:tc>
        <w:tc>
          <w:tcPr>
            <w:tcW w:w="1469" w:type="dxa"/>
            <w:shd w:val="clear" w:color="auto" w:fill="auto"/>
            <w:vAlign w:val="center"/>
          </w:tcPr>
          <w:p w14:paraId="6D7C2932" w14:textId="77777777" w:rsidR="00D60222" w:rsidRPr="002A5421" w:rsidRDefault="00D60222" w:rsidP="002D172F">
            <w:pPr>
              <w:jc w:val="center"/>
              <w:rPr>
                <w:rFonts w:cs="Arial"/>
                <w:lang w:eastAsia="zh-CN"/>
              </w:rPr>
            </w:pPr>
            <w:r w:rsidRPr="002A5421">
              <w:rPr>
                <w:rFonts w:cs="Arial"/>
                <w:lang w:eastAsia="zh-CN"/>
              </w:rPr>
              <w:t>Yellow</w:t>
            </w:r>
          </w:p>
        </w:tc>
        <w:tc>
          <w:tcPr>
            <w:tcW w:w="1469" w:type="dxa"/>
            <w:shd w:val="clear" w:color="auto" w:fill="auto"/>
            <w:vAlign w:val="center"/>
          </w:tcPr>
          <w:p w14:paraId="4F455342" w14:textId="77777777" w:rsidR="00D60222" w:rsidRPr="002A5421" w:rsidRDefault="00D60222" w:rsidP="002D172F">
            <w:pPr>
              <w:jc w:val="center"/>
              <w:rPr>
                <w:rFonts w:cs="Arial"/>
                <w:lang w:eastAsia="zh-CN"/>
              </w:rPr>
            </w:pPr>
            <w:r w:rsidRPr="002A5421">
              <w:rPr>
                <w:rFonts w:cs="Arial"/>
                <w:lang w:eastAsia="zh-CN"/>
              </w:rPr>
              <w:t>Green</w:t>
            </w:r>
          </w:p>
        </w:tc>
        <w:tc>
          <w:tcPr>
            <w:tcW w:w="1469" w:type="dxa"/>
            <w:shd w:val="clear" w:color="auto" w:fill="auto"/>
            <w:vAlign w:val="center"/>
          </w:tcPr>
          <w:p w14:paraId="3197E62A" w14:textId="77777777" w:rsidR="00D60222" w:rsidRPr="002A5421" w:rsidRDefault="00D60222" w:rsidP="002D172F">
            <w:pPr>
              <w:jc w:val="center"/>
              <w:rPr>
                <w:rFonts w:cs="Arial"/>
                <w:lang w:eastAsia="zh-CN"/>
              </w:rPr>
            </w:pPr>
            <w:r w:rsidRPr="002A5421">
              <w:rPr>
                <w:rFonts w:cs="Arial"/>
                <w:lang w:eastAsia="zh-CN"/>
              </w:rPr>
              <w:t>Green</w:t>
            </w:r>
          </w:p>
        </w:tc>
        <w:tc>
          <w:tcPr>
            <w:tcW w:w="1469" w:type="dxa"/>
            <w:shd w:val="clear" w:color="auto" w:fill="auto"/>
            <w:vAlign w:val="center"/>
          </w:tcPr>
          <w:p w14:paraId="2B65B545" w14:textId="77777777" w:rsidR="00D60222" w:rsidRPr="002A5421" w:rsidRDefault="00D60222" w:rsidP="002D172F">
            <w:pPr>
              <w:jc w:val="center"/>
              <w:rPr>
                <w:rFonts w:cs="Arial"/>
                <w:lang w:eastAsia="zh-CN"/>
              </w:rPr>
            </w:pPr>
            <w:r w:rsidRPr="002A5421">
              <w:rPr>
                <w:rFonts w:cs="Arial"/>
                <w:lang w:eastAsia="zh-CN"/>
              </w:rPr>
              <w:t xml:space="preserve">Blue </w:t>
            </w:r>
          </w:p>
        </w:tc>
      </w:tr>
      <w:tr w:rsidR="00D60222" w:rsidRPr="000900B3" w14:paraId="45159340" w14:textId="77777777">
        <w:trPr>
          <w:trHeight w:val="907"/>
        </w:trPr>
        <w:tc>
          <w:tcPr>
            <w:tcW w:w="1469" w:type="dxa"/>
            <w:shd w:val="clear" w:color="auto" w:fill="auto"/>
            <w:vAlign w:val="center"/>
          </w:tcPr>
          <w:p w14:paraId="18889F56" w14:textId="77777777" w:rsidR="00D60222" w:rsidRPr="002A5421" w:rsidRDefault="00D60222" w:rsidP="002D172F">
            <w:pPr>
              <w:jc w:val="center"/>
              <w:rPr>
                <w:rFonts w:cs="Arial"/>
                <w:lang w:eastAsia="zh-CN"/>
              </w:rPr>
            </w:pPr>
            <w:r w:rsidRPr="002A5421">
              <w:rPr>
                <w:rFonts w:cs="Arial"/>
                <w:lang w:eastAsia="zh-CN"/>
              </w:rPr>
              <w:t>Status: Medium</w:t>
            </w:r>
          </w:p>
          <w:p w14:paraId="4C55591E" w14:textId="77777777" w:rsidR="00D60222" w:rsidRPr="002A5421" w:rsidRDefault="00D60222" w:rsidP="002D172F">
            <w:pPr>
              <w:spacing w:before="120"/>
              <w:jc w:val="center"/>
              <w:rPr>
                <w:rFonts w:cs="Arial"/>
                <w:lang w:eastAsia="zh-CN"/>
              </w:rPr>
            </w:pPr>
            <w:r w:rsidRPr="002A5421">
              <w:rPr>
                <w:rFonts w:cs="Arial"/>
                <w:lang w:eastAsia="zh-CN"/>
              </w:rPr>
              <w:t>Greater than 1.5% to 6.0%</w:t>
            </w:r>
          </w:p>
        </w:tc>
        <w:tc>
          <w:tcPr>
            <w:tcW w:w="1469" w:type="dxa"/>
            <w:shd w:val="clear" w:color="auto" w:fill="auto"/>
            <w:vAlign w:val="center"/>
          </w:tcPr>
          <w:p w14:paraId="0148BA8E" w14:textId="77777777" w:rsidR="00D60222" w:rsidRPr="002A5421" w:rsidRDefault="00D60222" w:rsidP="002D172F">
            <w:pPr>
              <w:jc w:val="center"/>
              <w:rPr>
                <w:rFonts w:cs="Arial"/>
                <w:color w:val="FFFFFF"/>
                <w:lang w:eastAsia="zh-CN"/>
              </w:rPr>
            </w:pPr>
            <w:r w:rsidRPr="002A5421">
              <w:rPr>
                <w:rFonts w:cs="Arial"/>
                <w:lang w:eastAsia="zh-CN"/>
              </w:rPr>
              <w:t>Orange</w:t>
            </w:r>
          </w:p>
        </w:tc>
        <w:tc>
          <w:tcPr>
            <w:tcW w:w="1469" w:type="dxa"/>
            <w:shd w:val="clear" w:color="auto" w:fill="auto"/>
            <w:vAlign w:val="center"/>
          </w:tcPr>
          <w:p w14:paraId="5E298737" w14:textId="77777777" w:rsidR="00D60222" w:rsidRPr="002A5421" w:rsidRDefault="00D60222" w:rsidP="002D172F">
            <w:pPr>
              <w:jc w:val="center"/>
              <w:rPr>
                <w:rFonts w:cs="Arial"/>
                <w:lang w:eastAsia="zh-CN"/>
              </w:rPr>
            </w:pPr>
            <w:r w:rsidRPr="002A5421">
              <w:rPr>
                <w:rFonts w:cs="Arial"/>
                <w:lang w:eastAsia="zh-CN"/>
              </w:rPr>
              <w:t>Orange</w:t>
            </w:r>
          </w:p>
        </w:tc>
        <w:tc>
          <w:tcPr>
            <w:tcW w:w="1469" w:type="dxa"/>
            <w:shd w:val="clear" w:color="auto" w:fill="auto"/>
            <w:vAlign w:val="center"/>
          </w:tcPr>
          <w:p w14:paraId="7A353A92" w14:textId="77777777" w:rsidR="00D60222" w:rsidRPr="002A5421" w:rsidRDefault="00D60222" w:rsidP="002D172F">
            <w:pPr>
              <w:jc w:val="center"/>
              <w:rPr>
                <w:rFonts w:cs="Arial"/>
                <w:lang w:eastAsia="zh-CN"/>
              </w:rPr>
            </w:pPr>
            <w:r w:rsidRPr="002A5421">
              <w:rPr>
                <w:rFonts w:cs="Arial"/>
                <w:lang w:eastAsia="zh-CN"/>
              </w:rPr>
              <w:t>Yellow</w:t>
            </w:r>
          </w:p>
        </w:tc>
        <w:tc>
          <w:tcPr>
            <w:tcW w:w="1469" w:type="dxa"/>
            <w:shd w:val="clear" w:color="auto" w:fill="auto"/>
            <w:vAlign w:val="center"/>
          </w:tcPr>
          <w:p w14:paraId="6714E66D" w14:textId="77777777" w:rsidR="00D60222" w:rsidRPr="002A5421" w:rsidRDefault="00D60222" w:rsidP="002D172F">
            <w:pPr>
              <w:jc w:val="center"/>
              <w:rPr>
                <w:lang w:eastAsia="zh-CN"/>
              </w:rPr>
            </w:pPr>
            <w:r w:rsidRPr="002A5421">
              <w:rPr>
                <w:rFonts w:cs="Arial"/>
                <w:lang w:eastAsia="zh-CN"/>
              </w:rPr>
              <w:t>Green</w:t>
            </w:r>
          </w:p>
        </w:tc>
        <w:tc>
          <w:tcPr>
            <w:tcW w:w="1469" w:type="dxa"/>
            <w:shd w:val="clear" w:color="auto" w:fill="auto"/>
            <w:vAlign w:val="center"/>
          </w:tcPr>
          <w:p w14:paraId="27D8D950" w14:textId="77777777" w:rsidR="00D60222" w:rsidRPr="002A5421" w:rsidRDefault="00D60222" w:rsidP="002D172F">
            <w:pPr>
              <w:jc w:val="center"/>
              <w:rPr>
                <w:rFonts w:cs="Arial"/>
                <w:lang w:eastAsia="zh-CN"/>
              </w:rPr>
            </w:pPr>
            <w:r w:rsidRPr="002A5421">
              <w:rPr>
                <w:rFonts w:cs="Arial"/>
                <w:lang w:eastAsia="zh-CN"/>
              </w:rPr>
              <w:t>Green</w:t>
            </w:r>
          </w:p>
        </w:tc>
      </w:tr>
      <w:tr w:rsidR="00D60222" w:rsidRPr="000900B3" w14:paraId="16A27538" w14:textId="77777777">
        <w:trPr>
          <w:trHeight w:val="950"/>
        </w:trPr>
        <w:tc>
          <w:tcPr>
            <w:tcW w:w="1469" w:type="dxa"/>
            <w:tcBorders>
              <w:bottom w:val="single" w:sz="4" w:space="0" w:color="auto"/>
            </w:tcBorders>
            <w:shd w:val="clear" w:color="auto" w:fill="auto"/>
            <w:vAlign w:val="center"/>
          </w:tcPr>
          <w:p w14:paraId="67BED923" w14:textId="77777777" w:rsidR="00D60222" w:rsidRPr="002A5421" w:rsidRDefault="00D60222" w:rsidP="002D172F">
            <w:pPr>
              <w:jc w:val="center"/>
              <w:rPr>
                <w:rFonts w:cs="Arial"/>
                <w:lang w:eastAsia="zh-CN"/>
              </w:rPr>
            </w:pPr>
            <w:r w:rsidRPr="002A5421">
              <w:rPr>
                <w:rFonts w:cs="Arial"/>
                <w:lang w:eastAsia="zh-CN"/>
              </w:rPr>
              <w:t>Status: High</w:t>
            </w:r>
          </w:p>
          <w:p w14:paraId="1F9CFA38" w14:textId="77777777" w:rsidR="00D60222" w:rsidRPr="002A5421" w:rsidRDefault="00D60222" w:rsidP="002D172F">
            <w:pPr>
              <w:spacing w:before="120"/>
              <w:jc w:val="center"/>
              <w:rPr>
                <w:rFonts w:cs="Arial"/>
                <w:lang w:eastAsia="zh-CN"/>
              </w:rPr>
            </w:pPr>
            <w:r w:rsidRPr="002A5421">
              <w:rPr>
                <w:rFonts w:cs="Arial"/>
                <w:lang w:eastAsia="zh-CN"/>
              </w:rPr>
              <w:t>Greater than 6.0% to 10.0%</w:t>
            </w:r>
          </w:p>
        </w:tc>
        <w:tc>
          <w:tcPr>
            <w:tcW w:w="1469" w:type="dxa"/>
            <w:tcBorders>
              <w:bottom w:val="single" w:sz="4" w:space="0" w:color="auto"/>
            </w:tcBorders>
            <w:shd w:val="clear" w:color="auto" w:fill="auto"/>
            <w:vAlign w:val="center"/>
          </w:tcPr>
          <w:p w14:paraId="6437FC66" w14:textId="77777777" w:rsidR="00D60222" w:rsidRPr="002A5421" w:rsidRDefault="00D60222" w:rsidP="002D172F">
            <w:pPr>
              <w:jc w:val="center"/>
              <w:rPr>
                <w:rFonts w:cs="Arial"/>
                <w:lang w:eastAsia="zh-CN"/>
              </w:rPr>
            </w:pPr>
            <w:r w:rsidRPr="002A5421">
              <w:rPr>
                <w:rFonts w:cs="Arial"/>
                <w:lang w:eastAsia="zh-CN"/>
              </w:rPr>
              <w:t>Red</w:t>
            </w:r>
          </w:p>
        </w:tc>
        <w:tc>
          <w:tcPr>
            <w:tcW w:w="1469" w:type="dxa"/>
            <w:tcBorders>
              <w:bottom w:val="single" w:sz="4" w:space="0" w:color="auto"/>
            </w:tcBorders>
            <w:shd w:val="clear" w:color="auto" w:fill="auto"/>
            <w:vAlign w:val="center"/>
          </w:tcPr>
          <w:p w14:paraId="52DACEE3" w14:textId="77777777" w:rsidR="00D60222" w:rsidRPr="002A5421" w:rsidRDefault="00D60222" w:rsidP="002D172F">
            <w:pPr>
              <w:jc w:val="center"/>
              <w:rPr>
                <w:rFonts w:cs="Arial"/>
                <w:lang w:eastAsia="zh-CN"/>
              </w:rPr>
            </w:pPr>
            <w:r w:rsidRPr="002A5421">
              <w:rPr>
                <w:rFonts w:cs="Arial"/>
                <w:lang w:eastAsia="zh-CN"/>
              </w:rPr>
              <w:t>Orange</w:t>
            </w:r>
          </w:p>
        </w:tc>
        <w:tc>
          <w:tcPr>
            <w:tcW w:w="1469" w:type="dxa"/>
            <w:tcBorders>
              <w:bottom w:val="single" w:sz="4" w:space="0" w:color="auto"/>
            </w:tcBorders>
            <w:shd w:val="clear" w:color="auto" w:fill="auto"/>
            <w:vAlign w:val="center"/>
          </w:tcPr>
          <w:p w14:paraId="2F3FC1A4" w14:textId="77777777" w:rsidR="00D60222" w:rsidRPr="002A5421" w:rsidRDefault="00D60222" w:rsidP="002D172F">
            <w:pPr>
              <w:jc w:val="center"/>
              <w:rPr>
                <w:lang w:eastAsia="zh-CN"/>
              </w:rPr>
            </w:pPr>
            <w:r w:rsidRPr="002A5421">
              <w:rPr>
                <w:rFonts w:cs="Arial"/>
                <w:lang w:eastAsia="zh-CN"/>
              </w:rPr>
              <w:t>Orange</w:t>
            </w:r>
          </w:p>
        </w:tc>
        <w:tc>
          <w:tcPr>
            <w:tcW w:w="1469" w:type="dxa"/>
            <w:tcBorders>
              <w:bottom w:val="single" w:sz="4" w:space="0" w:color="auto"/>
            </w:tcBorders>
            <w:shd w:val="clear" w:color="auto" w:fill="auto"/>
            <w:vAlign w:val="center"/>
          </w:tcPr>
          <w:p w14:paraId="3BF48EFD" w14:textId="77777777" w:rsidR="00D60222" w:rsidRPr="002A5421" w:rsidRDefault="00D60222" w:rsidP="002D172F">
            <w:pPr>
              <w:jc w:val="center"/>
              <w:rPr>
                <w:lang w:eastAsia="zh-CN"/>
              </w:rPr>
            </w:pPr>
            <w:r w:rsidRPr="002A5421">
              <w:rPr>
                <w:rFonts w:cs="Arial"/>
                <w:lang w:eastAsia="zh-CN"/>
              </w:rPr>
              <w:t>Yellow</w:t>
            </w:r>
          </w:p>
        </w:tc>
        <w:tc>
          <w:tcPr>
            <w:tcW w:w="1469" w:type="dxa"/>
            <w:tcBorders>
              <w:bottom w:val="single" w:sz="4" w:space="0" w:color="auto"/>
            </w:tcBorders>
            <w:shd w:val="clear" w:color="auto" w:fill="auto"/>
            <w:vAlign w:val="center"/>
          </w:tcPr>
          <w:p w14:paraId="301E54A8" w14:textId="77777777" w:rsidR="00D60222" w:rsidRPr="002A5421" w:rsidRDefault="00D60222" w:rsidP="002D172F">
            <w:pPr>
              <w:jc w:val="center"/>
              <w:rPr>
                <w:lang w:eastAsia="zh-CN"/>
              </w:rPr>
            </w:pPr>
            <w:r w:rsidRPr="002A5421">
              <w:rPr>
                <w:rFonts w:cs="Arial"/>
                <w:lang w:eastAsia="zh-CN"/>
              </w:rPr>
              <w:t>Yellow</w:t>
            </w:r>
          </w:p>
        </w:tc>
      </w:tr>
      <w:tr w:rsidR="00D60222" w:rsidRPr="000900B3" w14:paraId="1DB6373F" w14:textId="77777777">
        <w:trPr>
          <w:trHeight w:val="1339"/>
        </w:trPr>
        <w:tc>
          <w:tcPr>
            <w:tcW w:w="1469" w:type="dxa"/>
            <w:tcBorders>
              <w:bottom w:val="single" w:sz="4" w:space="0" w:color="auto"/>
            </w:tcBorders>
            <w:shd w:val="clear" w:color="auto" w:fill="auto"/>
            <w:vAlign w:val="center"/>
          </w:tcPr>
          <w:p w14:paraId="7177A40E" w14:textId="77777777" w:rsidR="00D60222" w:rsidRPr="002A5421" w:rsidRDefault="00D60222" w:rsidP="002D172F">
            <w:pPr>
              <w:jc w:val="center"/>
              <w:rPr>
                <w:rFonts w:cs="Arial"/>
                <w:lang w:eastAsia="zh-CN"/>
              </w:rPr>
            </w:pPr>
            <w:r w:rsidRPr="002A5421">
              <w:rPr>
                <w:rFonts w:cs="Arial"/>
                <w:lang w:eastAsia="zh-CN"/>
              </w:rPr>
              <w:t>Status: Very High</w:t>
            </w:r>
          </w:p>
          <w:p w14:paraId="15DDAE91" w14:textId="77777777" w:rsidR="00D60222" w:rsidRPr="002A5421" w:rsidRDefault="00D60222" w:rsidP="002D172F">
            <w:pPr>
              <w:spacing w:before="120"/>
              <w:jc w:val="center"/>
              <w:rPr>
                <w:rFonts w:cs="Arial"/>
                <w:lang w:eastAsia="zh-CN"/>
              </w:rPr>
            </w:pPr>
            <w:r w:rsidRPr="002A5421">
              <w:rPr>
                <w:rFonts w:cs="Arial"/>
                <w:lang w:eastAsia="zh-CN"/>
              </w:rPr>
              <w:t xml:space="preserve">Greater than 10.0% </w:t>
            </w:r>
          </w:p>
        </w:tc>
        <w:tc>
          <w:tcPr>
            <w:tcW w:w="1469" w:type="dxa"/>
            <w:tcBorders>
              <w:bottom w:val="single" w:sz="4" w:space="0" w:color="auto"/>
            </w:tcBorders>
            <w:shd w:val="clear" w:color="auto" w:fill="auto"/>
            <w:vAlign w:val="center"/>
          </w:tcPr>
          <w:p w14:paraId="747E9F5A" w14:textId="77777777" w:rsidR="00D60222" w:rsidRPr="002A5421" w:rsidRDefault="00D60222" w:rsidP="002D172F">
            <w:pPr>
              <w:jc w:val="center"/>
              <w:rPr>
                <w:rFonts w:cs="Arial"/>
                <w:lang w:eastAsia="zh-CN"/>
              </w:rPr>
            </w:pPr>
            <w:r w:rsidRPr="002A5421">
              <w:rPr>
                <w:rFonts w:cs="Arial"/>
                <w:lang w:eastAsia="zh-CN"/>
              </w:rPr>
              <w:t>Red</w:t>
            </w:r>
          </w:p>
        </w:tc>
        <w:tc>
          <w:tcPr>
            <w:tcW w:w="1469" w:type="dxa"/>
            <w:tcBorders>
              <w:bottom w:val="single" w:sz="4" w:space="0" w:color="auto"/>
            </w:tcBorders>
            <w:shd w:val="clear" w:color="auto" w:fill="auto"/>
            <w:vAlign w:val="center"/>
          </w:tcPr>
          <w:p w14:paraId="38B4461E" w14:textId="77777777" w:rsidR="00D60222" w:rsidRPr="002A5421" w:rsidRDefault="00D60222" w:rsidP="002D172F">
            <w:pPr>
              <w:jc w:val="center"/>
              <w:rPr>
                <w:rFonts w:cs="Arial"/>
                <w:lang w:eastAsia="zh-CN"/>
              </w:rPr>
            </w:pPr>
            <w:r w:rsidRPr="002A5421">
              <w:rPr>
                <w:rFonts w:cs="Arial"/>
                <w:lang w:eastAsia="zh-CN"/>
              </w:rPr>
              <w:t>Red</w:t>
            </w:r>
          </w:p>
        </w:tc>
        <w:tc>
          <w:tcPr>
            <w:tcW w:w="1469" w:type="dxa"/>
            <w:tcBorders>
              <w:bottom w:val="single" w:sz="4" w:space="0" w:color="auto"/>
            </w:tcBorders>
            <w:shd w:val="clear" w:color="auto" w:fill="auto"/>
            <w:vAlign w:val="center"/>
          </w:tcPr>
          <w:p w14:paraId="76F2C1A4" w14:textId="77777777" w:rsidR="00D60222" w:rsidRPr="002A5421" w:rsidRDefault="00D60222" w:rsidP="002D172F">
            <w:pPr>
              <w:jc w:val="center"/>
              <w:rPr>
                <w:lang w:eastAsia="zh-CN"/>
              </w:rPr>
            </w:pPr>
            <w:r w:rsidRPr="002A5421">
              <w:rPr>
                <w:rFonts w:cs="Arial"/>
                <w:lang w:eastAsia="zh-CN"/>
              </w:rPr>
              <w:t>Red</w:t>
            </w:r>
          </w:p>
        </w:tc>
        <w:tc>
          <w:tcPr>
            <w:tcW w:w="1469" w:type="dxa"/>
            <w:tcBorders>
              <w:bottom w:val="single" w:sz="4" w:space="0" w:color="auto"/>
            </w:tcBorders>
            <w:shd w:val="clear" w:color="auto" w:fill="auto"/>
            <w:vAlign w:val="center"/>
          </w:tcPr>
          <w:p w14:paraId="59FB9B20" w14:textId="77777777" w:rsidR="00D60222" w:rsidRPr="002A5421" w:rsidRDefault="00D60222" w:rsidP="002D172F">
            <w:pPr>
              <w:jc w:val="center"/>
              <w:rPr>
                <w:rFonts w:cs="Arial"/>
                <w:lang w:eastAsia="zh-CN"/>
              </w:rPr>
            </w:pPr>
            <w:r w:rsidRPr="002A5421">
              <w:rPr>
                <w:rFonts w:cs="Arial"/>
                <w:lang w:eastAsia="zh-CN"/>
              </w:rPr>
              <w:t>Orange</w:t>
            </w:r>
          </w:p>
        </w:tc>
        <w:tc>
          <w:tcPr>
            <w:tcW w:w="1469" w:type="dxa"/>
            <w:tcBorders>
              <w:bottom w:val="single" w:sz="4" w:space="0" w:color="auto"/>
            </w:tcBorders>
            <w:shd w:val="clear" w:color="auto" w:fill="auto"/>
            <w:vAlign w:val="center"/>
          </w:tcPr>
          <w:p w14:paraId="247AFFDB" w14:textId="77777777" w:rsidR="00D60222" w:rsidRPr="002A5421" w:rsidRDefault="00D60222" w:rsidP="002D172F">
            <w:pPr>
              <w:jc w:val="center"/>
              <w:rPr>
                <w:lang w:eastAsia="zh-CN"/>
              </w:rPr>
            </w:pPr>
            <w:r w:rsidRPr="002A5421">
              <w:rPr>
                <w:rFonts w:cs="Arial"/>
                <w:lang w:eastAsia="zh-CN"/>
              </w:rPr>
              <w:t>Yellow</w:t>
            </w:r>
          </w:p>
        </w:tc>
      </w:tr>
    </w:tbl>
    <w:p w14:paraId="727238AF" w14:textId="77777777" w:rsidR="00D60222" w:rsidRPr="000900B3" w:rsidRDefault="00D60222" w:rsidP="002D172F">
      <w:pPr>
        <w:spacing w:before="240" w:after="120"/>
        <w:rPr>
          <w:rFonts w:cs="Arial"/>
          <w:szCs w:val="22"/>
        </w:rPr>
      </w:pPr>
      <w:r w:rsidRPr="000900B3">
        <w:rPr>
          <w:rFonts w:cs="Arial"/>
          <w:szCs w:val="22"/>
        </w:rPr>
        <w:t xml:space="preserve">As noted above, the “Change” component for California’s Graduation Rate Indicator and English Learner Progress Indicator are additional indicators of student success. </w:t>
      </w:r>
      <w:r w:rsidRPr="000900B3">
        <w:rPr>
          <w:rFonts w:cs="Arial"/>
        </w:rPr>
        <w:t>The methods for calculating these indicators are as described in sections iii.A.3 &amp; 4 above.</w:t>
      </w:r>
    </w:p>
    <w:p w14:paraId="22F598BF" w14:textId="6B20D671" w:rsidR="00D60222" w:rsidRPr="000900B3" w:rsidRDefault="00D60222" w:rsidP="002D172F">
      <w:pPr>
        <w:spacing w:after="120"/>
        <w:rPr>
          <w:rFonts w:cs="Arial"/>
          <w:szCs w:val="22"/>
        </w:rPr>
      </w:pPr>
      <w:r w:rsidRPr="000900B3">
        <w:rPr>
          <w:rFonts w:cs="Arial"/>
          <w:szCs w:val="22"/>
        </w:rPr>
        <w:t>The College/Career Indicator is an additional indicator of student su</w:t>
      </w:r>
      <w:r w:rsidR="00FF1A14">
        <w:rPr>
          <w:rFonts w:cs="Arial"/>
          <w:szCs w:val="22"/>
        </w:rPr>
        <w:t xml:space="preserve">ccess for high schools. The SBE </w:t>
      </w:r>
      <w:r w:rsidR="00782790">
        <w:rPr>
          <w:rFonts w:cs="Arial"/>
          <w:szCs w:val="22"/>
        </w:rPr>
        <w:t>adopted</w:t>
      </w:r>
      <w:r w:rsidR="00FF1A14">
        <w:rPr>
          <w:rFonts w:cs="Arial"/>
          <w:szCs w:val="22"/>
        </w:rPr>
        <w:t xml:space="preserve"> </w:t>
      </w:r>
      <w:r w:rsidRPr="000900B3">
        <w:rPr>
          <w:rFonts w:cs="Arial"/>
          <w:szCs w:val="22"/>
        </w:rPr>
        <w:t>performance standards (i.e., five-by-five grid) for the College/Career Indicator (CCI</w:t>
      </w:r>
      <w:r w:rsidR="00FF1A14">
        <w:rPr>
          <w:rFonts w:cs="Arial"/>
          <w:szCs w:val="22"/>
        </w:rPr>
        <w:t>)</w:t>
      </w:r>
      <w:r w:rsidRPr="000900B3">
        <w:rPr>
          <w:rFonts w:cs="Arial"/>
          <w:szCs w:val="22"/>
        </w:rPr>
        <w:t xml:space="preserve"> prior to the initial year of school identification in 2018–19. The five-by-five grid </w:t>
      </w:r>
      <w:r w:rsidR="00BE6F79">
        <w:rPr>
          <w:rFonts w:cs="Arial"/>
          <w:szCs w:val="22"/>
        </w:rPr>
        <w:t>was</w:t>
      </w:r>
      <w:r w:rsidR="00FF1A14">
        <w:rPr>
          <w:rFonts w:cs="Arial"/>
          <w:szCs w:val="22"/>
        </w:rPr>
        <w:t xml:space="preserve"> </w:t>
      </w:r>
      <w:r w:rsidRPr="000900B3">
        <w:rPr>
          <w:rFonts w:eastAsia="Calibri" w:cs="Arial"/>
        </w:rPr>
        <w:t xml:space="preserve">established using the methodology described in section v.a below, which is the methodology used to establish the five-by-five grids for other indicators that are included throughout this state plan and therefore </w:t>
      </w:r>
      <w:r w:rsidR="00782790">
        <w:rPr>
          <w:rFonts w:eastAsia="Calibri" w:cs="Arial"/>
        </w:rPr>
        <w:t>ensures</w:t>
      </w:r>
      <w:r w:rsidR="00FF1A14">
        <w:rPr>
          <w:rFonts w:eastAsia="Calibri" w:cs="Arial"/>
        </w:rPr>
        <w:t xml:space="preserve"> </w:t>
      </w:r>
      <w:r w:rsidRPr="000900B3">
        <w:rPr>
          <w:rFonts w:eastAsia="Calibri" w:cs="Arial"/>
        </w:rPr>
        <w:t>meaningful differentiation among the color-coded performance levels</w:t>
      </w:r>
      <w:r w:rsidRPr="000900B3">
        <w:rPr>
          <w:rFonts w:cs="Arial"/>
          <w:szCs w:val="22"/>
        </w:rPr>
        <w:t>.</w:t>
      </w:r>
      <w:r w:rsidR="00E67C09" w:rsidRPr="000900B3">
        <w:rPr>
          <w:rFonts w:cs="Arial"/>
          <w:szCs w:val="22"/>
        </w:rPr>
        <w:t xml:space="preserve"> </w:t>
      </w:r>
      <w:r w:rsidR="00653337" w:rsidRPr="000900B3">
        <w:t xml:space="preserve"> </w:t>
      </w:r>
    </w:p>
    <w:p w14:paraId="42F1A4F0" w14:textId="77777777" w:rsidR="00D60222" w:rsidRPr="000900B3" w:rsidRDefault="00D60222" w:rsidP="002D172F">
      <w:pPr>
        <w:tabs>
          <w:tab w:val="left" w:pos="90"/>
        </w:tabs>
        <w:spacing w:after="120"/>
        <w:rPr>
          <w:rFonts w:eastAsia="Calibri" w:cs="Arial"/>
          <w:szCs w:val="22"/>
        </w:rPr>
      </w:pPr>
      <w:r w:rsidRPr="000900B3">
        <w:rPr>
          <w:rFonts w:eastAsia="Calibri" w:cs="Arial"/>
          <w:szCs w:val="22"/>
        </w:rPr>
        <w:t xml:space="preserve">The CCI is designed to include multiple measures in order to value the multiple pathways that students may take to prepare for postsecondary. The CCI currently has three levels (Prepared, Approaching Prepared, and Not Prepared) and is designed to allow new </w:t>
      </w:r>
      <w:r w:rsidRPr="000900B3">
        <w:rPr>
          <w:rFonts w:eastAsia="Calibri" w:cs="Arial"/>
          <w:szCs w:val="22"/>
        </w:rPr>
        <w:lastRenderedPageBreak/>
        <w:t>measures to be added when they become available. To determine how well schools have prepared students for postsecondary, the CCI evaluates all students in the four-year graduation cohort. The same calculation methodology is used for both the school level and the student group level.</w:t>
      </w:r>
    </w:p>
    <w:p w14:paraId="4B5164F4" w14:textId="77777777" w:rsidR="00D60222" w:rsidRPr="000900B3" w:rsidRDefault="00D60222" w:rsidP="002D172F">
      <w:pPr>
        <w:tabs>
          <w:tab w:val="left" w:pos="90"/>
        </w:tabs>
        <w:spacing w:after="240"/>
        <w:rPr>
          <w:rFonts w:eastAsia="Calibri" w:cs="Arial"/>
          <w:szCs w:val="22"/>
        </w:rPr>
      </w:pPr>
      <w:r w:rsidRPr="000900B3">
        <w:rPr>
          <w:rFonts w:eastAsia="Calibri" w:cs="Arial"/>
          <w:szCs w:val="22"/>
        </w:rPr>
        <w:t>In consulting with the CDE’s Technical Design Group, it was determined that the following measures were valid and reliable measure</w:t>
      </w:r>
      <w:r w:rsidR="0052235B" w:rsidRPr="000900B3">
        <w:rPr>
          <w:rFonts w:eastAsia="Calibri" w:cs="Arial"/>
          <w:szCs w:val="22"/>
        </w:rPr>
        <w:t xml:space="preserve">s of college/career readiness. </w:t>
      </w:r>
      <w:r w:rsidRPr="000900B3">
        <w:rPr>
          <w:rFonts w:eastAsia="Calibri" w:cs="Arial"/>
          <w:szCs w:val="22"/>
        </w:rPr>
        <w:t>These measures are</w:t>
      </w:r>
      <w:r w:rsidR="00653337" w:rsidRPr="000900B3">
        <w:rPr>
          <w:rFonts w:eastAsia="Calibri" w:cs="Arial"/>
          <w:szCs w:val="22"/>
        </w:rPr>
        <w:t xml:space="preserve"> </w:t>
      </w:r>
      <w:r w:rsidR="00E67C09" w:rsidRPr="000900B3">
        <w:rPr>
          <w:rFonts w:eastAsia="Calibri" w:cs="Arial"/>
          <w:szCs w:val="22"/>
        </w:rPr>
        <w:t xml:space="preserve">included </w:t>
      </w:r>
      <w:r w:rsidRPr="000900B3">
        <w:rPr>
          <w:rFonts w:eastAsia="Calibri" w:cs="Arial"/>
          <w:szCs w:val="22"/>
        </w:rPr>
        <w:t xml:space="preserve">in the Fall 2017 California School Dashboard release: </w:t>
      </w:r>
    </w:p>
    <w:p w14:paraId="0C9AAF59" w14:textId="77777777" w:rsidR="00D60222" w:rsidRPr="000900B3" w:rsidRDefault="00D60222" w:rsidP="002D172F">
      <w:pPr>
        <w:numPr>
          <w:ilvl w:val="0"/>
          <w:numId w:val="18"/>
        </w:numPr>
        <w:ind w:left="720"/>
        <w:contextualSpacing/>
        <w:rPr>
          <w:rFonts w:eastAsia="Calibri" w:cs="Arial"/>
          <w:szCs w:val="22"/>
        </w:rPr>
      </w:pPr>
      <w:r w:rsidRPr="000900B3">
        <w:rPr>
          <w:rFonts w:eastAsia="Calibri" w:cs="Arial"/>
          <w:szCs w:val="22"/>
        </w:rPr>
        <w:t>Grade 11 CAASPP results in ELA and mathematics</w:t>
      </w:r>
    </w:p>
    <w:p w14:paraId="2545A07B" w14:textId="77777777" w:rsidR="00E67C09" w:rsidRPr="000900B3" w:rsidRDefault="00E67C09" w:rsidP="002D172F">
      <w:pPr>
        <w:numPr>
          <w:ilvl w:val="0"/>
          <w:numId w:val="18"/>
        </w:numPr>
        <w:ind w:left="720"/>
        <w:contextualSpacing/>
        <w:rPr>
          <w:rFonts w:eastAsia="Calibri" w:cs="Arial"/>
          <w:szCs w:val="22"/>
        </w:rPr>
      </w:pPr>
      <w:r w:rsidRPr="000900B3">
        <w:rPr>
          <w:rFonts w:eastAsia="Calibri" w:cs="Arial"/>
          <w:szCs w:val="22"/>
        </w:rPr>
        <w:t>a–g Completion</w:t>
      </w:r>
      <w:r w:rsidRPr="000900B3">
        <w:rPr>
          <w:rStyle w:val="FootnoteReference"/>
          <w:rFonts w:eastAsia="Calibri" w:cs="Arial"/>
          <w:szCs w:val="22"/>
        </w:rPr>
        <w:footnoteReference w:id="5"/>
      </w:r>
      <w:r w:rsidR="00653337" w:rsidRPr="000900B3">
        <w:rPr>
          <w:rFonts w:eastAsia="Calibri" w:cs="Arial"/>
          <w:szCs w:val="22"/>
        </w:rPr>
        <w:t xml:space="preserve"> </w:t>
      </w:r>
    </w:p>
    <w:p w14:paraId="7B2A5C88" w14:textId="77777777" w:rsidR="00D60222" w:rsidRPr="000900B3" w:rsidRDefault="00D60222" w:rsidP="002D172F">
      <w:pPr>
        <w:numPr>
          <w:ilvl w:val="0"/>
          <w:numId w:val="18"/>
        </w:numPr>
        <w:ind w:left="720"/>
        <w:contextualSpacing/>
        <w:rPr>
          <w:rFonts w:eastAsia="Calibri" w:cs="Arial"/>
          <w:szCs w:val="22"/>
        </w:rPr>
      </w:pPr>
      <w:r w:rsidRPr="000900B3">
        <w:rPr>
          <w:rFonts w:eastAsia="Calibri" w:cs="Arial"/>
          <w:szCs w:val="22"/>
        </w:rPr>
        <w:t>Dual Enrollment</w:t>
      </w:r>
    </w:p>
    <w:p w14:paraId="232CC30C" w14:textId="77777777" w:rsidR="00D60222" w:rsidRPr="000900B3" w:rsidRDefault="00D60222" w:rsidP="002D172F">
      <w:pPr>
        <w:numPr>
          <w:ilvl w:val="0"/>
          <w:numId w:val="18"/>
        </w:numPr>
        <w:ind w:left="720"/>
        <w:contextualSpacing/>
        <w:rPr>
          <w:rFonts w:eastAsia="Calibri" w:cs="Arial"/>
          <w:szCs w:val="22"/>
        </w:rPr>
      </w:pPr>
      <w:r w:rsidRPr="000900B3">
        <w:rPr>
          <w:rFonts w:eastAsia="Calibri" w:cs="Arial"/>
          <w:szCs w:val="22"/>
        </w:rPr>
        <w:t>Advanced Placement (AP) exam</w:t>
      </w:r>
    </w:p>
    <w:p w14:paraId="07435DBB" w14:textId="77777777" w:rsidR="00D60222" w:rsidRPr="000900B3" w:rsidRDefault="00D60222" w:rsidP="002D172F">
      <w:pPr>
        <w:numPr>
          <w:ilvl w:val="0"/>
          <w:numId w:val="18"/>
        </w:numPr>
        <w:ind w:left="720"/>
        <w:contextualSpacing/>
        <w:rPr>
          <w:rFonts w:eastAsia="Calibri" w:cs="Arial"/>
          <w:szCs w:val="22"/>
        </w:rPr>
      </w:pPr>
      <w:r w:rsidRPr="000900B3">
        <w:rPr>
          <w:rFonts w:eastAsia="Calibri" w:cs="Arial"/>
          <w:szCs w:val="22"/>
        </w:rPr>
        <w:t>International Baccalaureate (IB) exam</w:t>
      </w:r>
    </w:p>
    <w:p w14:paraId="3E6F9584" w14:textId="77777777" w:rsidR="00D60222" w:rsidRPr="000900B3" w:rsidRDefault="00D60222" w:rsidP="002D172F">
      <w:pPr>
        <w:numPr>
          <w:ilvl w:val="0"/>
          <w:numId w:val="18"/>
        </w:numPr>
        <w:ind w:left="720"/>
        <w:contextualSpacing/>
        <w:rPr>
          <w:rFonts w:eastAsia="Calibri" w:cs="Arial"/>
          <w:szCs w:val="22"/>
        </w:rPr>
      </w:pPr>
      <w:r w:rsidRPr="000900B3">
        <w:rPr>
          <w:rFonts w:eastAsia="Calibri" w:cs="Arial"/>
          <w:szCs w:val="22"/>
        </w:rPr>
        <w:t>Career Technical Education (CTE) pathway completion</w:t>
      </w:r>
    </w:p>
    <w:p w14:paraId="59C7C6D6" w14:textId="2641ADA9" w:rsidR="00D60222" w:rsidRPr="000900B3" w:rsidRDefault="00F60DE3" w:rsidP="002D172F">
      <w:pPr>
        <w:spacing w:before="240" w:after="240"/>
        <w:rPr>
          <w:rFonts w:eastAsia="Calibri" w:cs="Arial"/>
          <w:szCs w:val="22"/>
        </w:rPr>
      </w:pPr>
      <w:r w:rsidRPr="000900B3">
        <w:rPr>
          <w:rFonts w:eastAsia="Calibri" w:cs="Arial"/>
          <w:szCs w:val="22"/>
        </w:rPr>
        <w:t>C</w:t>
      </w:r>
      <w:r w:rsidR="00D60222" w:rsidRPr="000900B3">
        <w:rPr>
          <w:rFonts w:eastAsia="Calibri" w:cs="Arial"/>
          <w:szCs w:val="22"/>
        </w:rPr>
        <w:t xml:space="preserve">alifornia added new data elements to </w:t>
      </w:r>
      <w:r w:rsidR="00D60222" w:rsidRPr="000900B3">
        <w:rPr>
          <w:rFonts w:eastAsia="Calibri" w:cs="Arial"/>
          <w:color w:val="000000"/>
          <w:szCs w:val="22"/>
        </w:rPr>
        <w:t>California’s student-level data collection, the California Longitudinal Pupil Achievement Data System (</w:t>
      </w:r>
      <w:r w:rsidR="00D60222" w:rsidRPr="000900B3">
        <w:rPr>
          <w:rFonts w:eastAsia="Calibri" w:cs="Arial"/>
          <w:bCs/>
          <w:color w:val="000000"/>
          <w:szCs w:val="22"/>
        </w:rPr>
        <w:t>CALPADS</w:t>
      </w:r>
      <w:r w:rsidR="00D60222" w:rsidRPr="000900B3">
        <w:rPr>
          <w:rFonts w:eastAsia="Calibri" w:cs="Arial"/>
          <w:color w:val="000000"/>
          <w:szCs w:val="22"/>
        </w:rPr>
        <w:t>), in the 2016–17 school year</w:t>
      </w:r>
      <w:r w:rsidR="00782790">
        <w:rPr>
          <w:rFonts w:eastAsia="Calibri" w:cs="Arial"/>
          <w:color w:val="000000"/>
          <w:szCs w:val="22"/>
        </w:rPr>
        <w:t>, which the SBE subsequently approved for inclusion within the CCI calculation</w:t>
      </w:r>
      <w:r w:rsidR="00FF1A14">
        <w:rPr>
          <w:rFonts w:eastAsia="Calibri" w:cs="Arial"/>
          <w:color w:val="000000"/>
          <w:szCs w:val="22"/>
        </w:rPr>
        <w:t xml:space="preserve">. </w:t>
      </w:r>
      <w:r w:rsidR="00D60222" w:rsidRPr="000900B3">
        <w:rPr>
          <w:rFonts w:eastAsia="Calibri" w:cs="Arial"/>
          <w:szCs w:val="22"/>
        </w:rPr>
        <w:t>These measures are:</w:t>
      </w:r>
    </w:p>
    <w:p w14:paraId="5DCBB35B" w14:textId="20997AE9" w:rsidR="00D60222" w:rsidRPr="00AF3970" w:rsidRDefault="00D60222" w:rsidP="002D172F">
      <w:pPr>
        <w:numPr>
          <w:ilvl w:val="0"/>
          <w:numId w:val="19"/>
        </w:numPr>
        <w:ind w:left="720"/>
        <w:rPr>
          <w:rFonts w:eastAsia="Calibri" w:cs="Arial"/>
          <w:szCs w:val="22"/>
        </w:rPr>
      </w:pPr>
      <w:r w:rsidRPr="000900B3">
        <w:rPr>
          <w:rFonts w:eastAsia="Calibri" w:cs="Arial"/>
          <w:szCs w:val="22"/>
        </w:rPr>
        <w:t>State Seal of Biliteracy</w:t>
      </w:r>
    </w:p>
    <w:p w14:paraId="6AAC8C83" w14:textId="77777777" w:rsidR="00D60222" w:rsidRPr="000900B3" w:rsidRDefault="00D60222" w:rsidP="002D172F">
      <w:pPr>
        <w:numPr>
          <w:ilvl w:val="0"/>
          <w:numId w:val="19"/>
        </w:numPr>
        <w:ind w:left="720"/>
        <w:rPr>
          <w:rFonts w:eastAsia="Calibri" w:cs="Arial"/>
          <w:szCs w:val="22"/>
        </w:rPr>
      </w:pPr>
      <w:r w:rsidRPr="000900B3">
        <w:rPr>
          <w:rFonts w:eastAsia="Calibri" w:cs="Arial"/>
          <w:szCs w:val="22"/>
        </w:rPr>
        <w:t>Articulated CTE Pathways</w:t>
      </w:r>
    </w:p>
    <w:p w14:paraId="7897715A" w14:textId="294C4737" w:rsidR="00D60222" w:rsidRDefault="00D60222" w:rsidP="002D172F">
      <w:pPr>
        <w:spacing w:before="120" w:after="240"/>
        <w:rPr>
          <w:rFonts w:eastAsia="Calibri" w:cs="Arial"/>
          <w:szCs w:val="22"/>
        </w:rPr>
      </w:pPr>
      <w:r w:rsidRPr="000900B3">
        <w:rPr>
          <w:rFonts w:eastAsia="Calibri" w:cs="Arial"/>
          <w:szCs w:val="22"/>
        </w:rPr>
        <w:t xml:space="preserve">For the CCI, “Status” is determined using the current CCI rate and “Change” is the difference between the current rate and the prior year’s rate. </w:t>
      </w:r>
      <w:r w:rsidR="00782790">
        <w:rPr>
          <w:rFonts w:eastAsia="Calibri" w:cs="Arial"/>
          <w:szCs w:val="22"/>
        </w:rPr>
        <w:t>Below is the five-by-five colored table that will be used t</w:t>
      </w:r>
      <w:r w:rsidR="00AF3970">
        <w:rPr>
          <w:rFonts w:eastAsia="Calibri" w:cs="Arial"/>
          <w:szCs w:val="22"/>
        </w:rPr>
        <w:t>o determine performance levels.</w:t>
      </w:r>
    </w:p>
    <w:p w14:paraId="64E47BE2" w14:textId="77777777" w:rsidR="0022256E" w:rsidRDefault="0022256E" w:rsidP="002D172F">
      <w:pPr>
        <w:rPr>
          <w:rFonts w:eastAsia="Calibri" w:cs="Arial"/>
          <w:szCs w:val="22"/>
        </w:rPr>
      </w:pPr>
      <w:r>
        <w:rPr>
          <w:rFonts w:eastAsia="Calibri" w:cs="Arial"/>
          <w:szCs w:val="22"/>
        </w:rPr>
        <w:br w:type="page"/>
      </w:r>
    </w:p>
    <w:p w14:paraId="2C718669" w14:textId="6E54CE10" w:rsidR="00782790" w:rsidRDefault="0022256E" w:rsidP="002D172F">
      <w:pPr>
        <w:rPr>
          <w:rFonts w:eastAsia="Calibri" w:cs="Arial"/>
          <w:b/>
          <w:szCs w:val="22"/>
        </w:rPr>
      </w:pPr>
      <w:r w:rsidRPr="0022256E">
        <w:rPr>
          <w:rFonts w:eastAsia="Calibri" w:cs="Arial"/>
          <w:b/>
          <w:szCs w:val="22"/>
        </w:rPr>
        <w:lastRenderedPageBreak/>
        <w:t xml:space="preserve">Table </w:t>
      </w:r>
      <w:r w:rsidR="00AD1FE0">
        <w:rPr>
          <w:rFonts w:eastAsia="Calibri" w:cs="Arial"/>
          <w:b/>
          <w:szCs w:val="22"/>
        </w:rPr>
        <w:t>24</w:t>
      </w:r>
      <w:r w:rsidRPr="0022256E">
        <w:rPr>
          <w:rFonts w:eastAsia="Calibri" w:cs="Arial"/>
          <w:b/>
          <w:szCs w:val="22"/>
        </w:rPr>
        <w:t>. College/Career Indicator Performance Levels</w:t>
      </w:r>
    </w:p>
    <w:tbl>
      <w:tblPr>
        <w:tblStyle w:val="TableGrid46"/>
        <w:tblW w:w="5000" w:type="pct"/>
        <w:tblLook w:val="04A0" w:firstRow="1" w:lastRow="0" w:firstColumn="1" w:lastColumn="0" w:noHBand="0" w:noVBand="1"/>
        <w:tblDescription w:val="College/Career Indicator Performance Levels"/>
      </w:tblPr>
      <w:tblGrid>
        <w:gridCol w:w="1684"/>
        <w:gridCol w:w="1643"/>
        <w:gridCol w:w="1581"/>
        <w:gridCol w:w="1579"/>
        <w:gridCol w:w="1580"/>
        <w:gridCol w:w="1643"/>
      </w:tblGrid>
      <w:tr w:rsidR="0022256E" w:rsidRPr="0022256E" w14:paraId="59F78A6F" w14:textId="77777777">
        <w:trPr>
          <w:trHeight w:val="1275"/>
          <w:tblHeader/>
        </w:trPr>
        <w:tc>
          <w:tcPr>
            <w:tcW w:w="833" w:type="pct"/>
            <w:vAlign w:val="center"/>
          </w:tcPr>
          <w:p w14:paraId="1A3E46E9" w14:textId="77777777" w:rsidR="0022256E" w:rsidRPr="0022256E" w:rsidRDefault="0022256E" w:rsidP="002D172F">
            <w:pPr>
              <w:jc w:val="center"/>
              <w:rPr>
                <w:rFonts w:cs="Arial"/>
                <w:b/>
              </w:rPr>
            </w:pPr>
            <w:r w:rsidRPr="0022256E">
              <w:rPr>
                <w:rFonts w:cs="Arial"/>
                <w:b/>
              </w:rPr>
              <w:t>Performance Level</w:t>
            </w:r>
          </w:p>
        </w:tc>
        <w:tc>
          <w:tcPr>
            <w:tcW w:w="833" w:type="pct"/>
            <w:vAlign w:val="center"/>
          </w:tcPr>
          <w:p w14:paraId="6233072C" w14:textId="77777777" w:rsidR="0022256E" w:rsidRPr="0022256E" w:rsidRDefault="0022256E" w:rsidP="002D172F">
            <w:pPr>
              <w:spacing w:after="240"/>
              <w:jc w:val="center"/>
              <w:rPr>
                <w:rFonts w:cs="Arial"/>
                <w:b/>
              </w:rPr>
            </w:pPr>
            <w:r w:rsidRPr="0022256E">
              <w:rPr>
                <w:rFonts w:cs="Arial"/>
                <w:b/>
              </w:rPr>
              <w:t>Declined Significantly</w:t>
            </w:r>
          </w:p>
          <w:p w14:paraId="5AA71B78" w14:textId="77777777" w:rsidR="0022256E" w:rsidRPr="0022256E" w:rsidRDefault="0022256E" w:rsidP="002D172F">
            <w:pPr>
              <w:jc w:val="center"/>
              <w:rPr>
                <w:rFonts w:cs="Arial"/>
              </w:rPr>
            </w:pPr>
            <w:r w:rsidRPr="0022256E">
              <w:rPr>
                <w:rFonts w:cs="Arial"/>
              </w:rPr>
              <w:t>From Prior Year (by 9.1% or more)</w:t>
            </w:r>
          </w:p>
        </w:tc>
        <w:tc>
          <w:tcPr>
            <w:tcW w:w="834" w:type="pct"/>
            <w:vAlign w:val="center"/>
          </w:tcPr>
          <w:p w14:paraId="57D5A76E" w14:textId="77777777" w:rsidR="0022256E" w:rsidRPr="0022256E" w:rsidRDefault="0022256E" w:rsidP="002D172F">
            <w:pPr>
              <w:spacing w:after="240"/>
              <w:jc w:val="center"/>
              <w:rPr>
                <w:rFonts w:cs="Arial"/>
                <w:b/>
              </w:rPr>
            </w:pPr>
            <w:r w:rsidRPr="0022256E">
              <w:rPr>
                <w:rFonts w:cs="Arial"/>
                <w:b/>
              </w:rPr>
              <w:t>Declined</w:t>
            </w:r>
          </w:p>
          <w:p w14:paraId="3A8502D3" w14:textId="77777777" w:rsidR="0022256E" w:rsidRPr="0022256E" w:rsidRDefault="0022256E" w:rsidP="002D172F">
            <w:pPr>
              <w:jc w:val="center"/>
              <w:rPr>
                <w:rFonts w:cs="Arial"/>
              </w:rPr>
            </w:pPr>
            <w:r w:rsidRPr="0022256E">
              <w:rPr>
                <w:rFonts w:cs="Arial"/>
              </w:rPr>
              <w:t>From Prior Year (by 2.0% to 9.0%)</w:t>
            </w:r>
          </w:p>
        </w:tc>
        <w:tc>
          <w:tcPr>
            <w:tcW w:w="833" w:type="pct"/>
            <w:vAlign w:val="center"/>
          </w:tcPr>
          <w:p w14:paraId="1BCA26A8" w14:textId="77777777" w:rsidR="0022256E" w:rsidRPr="0022256E" w:rsidRDefault="0022256E" w:rsidP="002D172F">
            <w:pPr>
              <w:spacing w:after="240"/>
              <w:jc w:val="center"/>
              <w:rPr>
                <w:rFonts w:cs="Arial"/>
                <w:b/>
              </w:rPr>
            </w:pPr>
            <w:r w:rsidRPr="0022256E">
              <w:rPr>
                <w:rFonts w:cs="Arial"/>
                <w:b/>
              </w:rPr>
              <w:t>Maintained</w:t>
            </w:r>
          </w:p>
          <w:p w14:paraId="3539B1E1" w14:textId="77777777" w:rsidR="0022256E" w:rsidRPr="0022256E" w:rsidRDefault="0022256E" w:rsidP="002D172F">
            <w:pPr>
              <w:jc w:val="center"/>
              <w:rPr>
                <w:rFonts w:cs="Arial"/>
              </w:rPr>
            </w:pPr>
            <w:r w:rsidRPr="0022256E">
              <w:rPr>
                <w:rFonts w:cs="Arial"/>
                <w:color w:val="000000"/>
              </w:rPr>
              <w:t xml:space="preserve">From Prior Year (declined </w:t>
            </w:r>
            <w:r w:rsidRPr="0022256E">
              <w:rPr>
                <w:rFonts w:cs="Arial"/>
              </w:rPr>
              <w:t>or increased by 1.9%)</w:t>
            </w:r>
          </w:p>
        </w:tc>
        <w:tc>
          <w:tcPr>
            <w:tcW w:w="833" w:type="pct"/>
            <w:vAlign w:val="center"/>
          </w:tcPr>
          <w:p w14:paraId="0169DD15" w14:textId="77777777" w:rsidR="0022256E" w:rsidRPr="0022256E" w:rsidRDefault="0022256E" w:rsidP="002D172F">
            <w:pPr>
              <w:spacing w:after="240"/>
              <w:jc w:val="center"/>
              <w:rPr>
                <w:rFonts w:cs="Arial"/>
                <w:b/>
              </w:rPr>
            </w:pPr>
            <w:r w:rsidRPr="0022256E">
              <w:rPr>
                <w:rFonts w:cs="Arial"/>
                <w:b/>
              </w:rPr>
              <w:t>Increased</w:t>
            </w:r>
          </w:p>
          <w:p w14:paraId="55532806" w14:textId="77777777" w:rsidR="0022256E" w:rsidRPr="0022256E" w:rsidRDefault="0022256E" w:rsidP="002D172F">
            <w:pPr>
              <w:jc w:val="center"/>
              <w:rPr>
                <w:rFonts w:cs="Arial"/>
              </w:rPr>
            </w:pPr>
            <w:r w:rsidRPr="0022256E">
              <w:rPr>
                <w:rFonts w:cs="Arial"/>
              </w:rPr>
              <w:t>From Prior Year (by 2.0% to 8.9%)</w:t>
            </w:r>
          </w:p>
        </w:tc>
        <w:tc>
          <w:tcPr>
            <w:tcW w:w="834" w:type="pct"/>
            <w:vAlign w:val="center"/>
          </w:tcPr>
          <w:p w14:paraId="72334D43" w14:textId="77777777" w:rsidR="0022256E" w:rsidRPr="0022256E" w:rsidRDefault="0022256E" w:rsidP="002D172F">
            <w:pPr>
              <w:spacing w:after="240"/>
              <w:jc w:val="center"/>
              <w:rPr>
                <w:rFonts w:cs="Arial"/>
                <w:b/>
              </w:rPr>
            </w:pPr>
            <w:r w:rsidRPr="0022256E">
              <w:rPr>
                <w:rFonts w:cs="Arial"/>
                <w:b/>
              </w:rPr>
              <w:t>Increased Significantly</w:t>
            </w:r>
          </w:p>
          <w:p w14:paraId="3527FBE7" w14:textId="77777777" w:rsidR="0022256E" w:rsidRPr="0022256E" w:rsidRDefault="0022256E" w:rsidP="002D172F">
            <w:pPr>
              <w:jc w:val="center"/>
              <w:rPr>
                <w:rFonts w:cs="Arial"/>
              </w:rPr>
            </w:pPr>
            <w:r w:rsidRPr="0022256E">
              <w:rPr>
                <w:rFonts w:cs="Arial"/>
              </w:rPr>
              <w:t>From Prior Year (by 9.0% or more)</w:t>
            </w:r>
          </w:p>
        </w:tc>
      </w:tr>
      <w:tr w:rsidR="0022256E" w:rsidRPr="0022256E" w14:paraId="5979929E" w14:textId="77777777">
        <w:trPr>
          <w:trHeight w:val="1275"/>
        </w:trPr>
        <w:tc>
          <w:tcPr>
            <w:tcW w:w="833" w:type="pct"/>
            <w:vAlign w:val="center"/>
          </w:tcPr>
          <w:p w14:paraId="0886A30A" w14:textId="77777777" w:rsidR="0022256E" w:rsidRPr="0022256E" w:rsidRDefault="0022256E" w:rsidP="002D172F">
            <w:pPr>
              <w:spacing w:after="240"/>
              <w:jc w:val="center"/>
              <w:rPr>
                <w:rFonts w:cs="Arial"/>
                <w:b/>
              </w:rPr>
            </w:pPr>
            <w:r w:rsidRPr="0022256E">
              <w:rPr>
                <w:rFonts w:cs="Arial"/>
                <w:b/>
              </w:rPr>
              <w:t>Very High</w:t>
            </w:r>
          </w:p>
          <w:p w14:paraId="30295A86" w14:textId="77777777" w:rsidR="0022256E" w:rsidRPr="0022256E" w:rsidRDefault="0022256E" w:rsidP="002D172F">
            <w:pPr>
              <w:jc w:val="center"/>
              <w:rPr>
                <w:rFonts w:cs="Arial"/>
              </w:rPr>
            </w:pPr>
            <w:r w:rsidRPr="0022256E">
              <w:rPr>
                <w:rFonts w:cs="Arial"/>
              </w:rPr>
              <w:t>70.0% or greater in Current Year</w:t>
            </w:r>
          </w:p>
        </w:tc>
        <w:tc>
          <w:tcPr>
            <w:tcW w:w="833" w:type="pct"/>
            <w:shd w:val="clear" w:color="auto" w:fill="FFFF00"/>
            <w:vAlign w:val="center"/>
          </w:tcPr>
          <w:p w14:paraId="3D82A0BE" w14:textId="77777777" w:rsidR="0022256E" w:rsidRPr="0022256E" w:rsidRDefault="0022256E" w:rsidP="002D172F">
            <w:pPr>
              <w:jc w:val="center"/>
              <w:rPr>
                <w:rFonts w:cs="Arial"/>
                <w:b/>
              </w:rPr>
            </w:pPr>
            <w:r w:rsidRPr="0022256E">
              <w:rPr>
                <w:rFonts w:cs="Arial"/>
                <w:b/>
              </w:rPr>
              <w:t>6</w:t>
            </w:r>
          </w:p>
          <w:p w14:paraId="575D7F99" w14:textId="77777777" w:rsidR="0022256E" w:rsidRPr="0022256E" w:rsidRDefault="0022256E" w:rsidP="002D172F">
            <w:pPr>
              <w:jc w:val="center"/>
              <w:rPr>
                <w:rFonts w:cs="Arial"/>
                <w:b/>
              </w:rPr>
            </w:pPr>
            <w:r w:rsidRPr="0022256E">
              <w:rPr>
                <w:rFonts w:cs="Arial"/>
                <w:b/>
              </w:rPr>
              <w:t>(0.3%)</w:t>
            </w:r>
          </w:p>
          <w:p w14:paraId="38F503F9" w14:textId="77777777" w:rsidR="0022256E" w:rsidRPr="0022256E" w:rsidRDefault="0022256E" w:rsidP="002D172F">
            <w:pPr>
              <w:jc w:val="center"/>
              <w:rPr>
                <w:rFonts w:cs="Arial"/>
                <w:b/>
              </w:rPr>
            </w:pPr>
            <w:r w:rsidRPr="0022256E">
              <w:rPr>
                <w:rFonts w:cs="Arial"/>
                <w:b/>
              </w:rPr>
              <w:t>Yellow</w:t>
            </w:r>
          </w:p>
        </w:tc>
        <w:tc>
          <w:tcPr>
            <w:tcW w:w="834" w:type="pct"/>
            <w:shd w:val="clear" w:color="auto" w:fill="006500"/>
            <w:vAlign w:val="center"/>
          </w:tcPr>
          <w:p w14:paraId="2AA636CF" w14:textId="77777777" w:rsidR="0022256E" w:rsidRPr="0022256E" w:rsidRDefault="0022256E" w:rsidP="002D172F">
            <w:pPr>
              <w:jc w:val="center"/>
              <w:rPr>
                <w:rFonts w:cs="Arial"/>
                <w:b/>
              </w:rPr>
            </w:pPr>
            <w:r w:rsidRPr="0022256E">
              <w:rPr>
                <w:rFonts w:cs="Arial"/>
                <w:b/>
              </w:rPr>
              <w:t>35</w:t>
            </w:r>
          </w:p>
          <w:p w14:paraId="45916463" w14:textId="77777777" w:rsidR="0022256E" w:rsidRPr="0022256E" w:rsidRDefault="0022256E" w:rsidP="002D172F">
            <w:pPr>
              <w:jc w:val="center"/>
              <w:rPr>
                <w:rFonts w:cs="Arial"/>
                <w:b/>
              </w:rPr>
            </w:pPr>
            <w:r w:rsidRPr="0022256E">
              <w:rPr>
                <w:rFonts w:cs="Arial"/>
                <w:b/>
              </w:rPr>
              <w:t>(1.9%)</w:t>
            </w:r>
          </w:p>
          <w:p w14:paraId="75C504DA" w14:textId="77777777" w:rsidR="0022256E" w:rsidRPr="0022256E" w:rsidRDefault="0022256E" w:rsidP="002D172F">
            <w:pPr>
              <w:jc w:val="center"/>
              <w:rPr>
                <w:rFonts w:cs="Arial"/>
                <w:b/>
              </w:rPr>
            </w:pPr>
            <w:r w:rsidRPr="0022256E">
              <w:rPr>
                <w:rFonts w:cs="Arial"/>
                <w:b/>
              </w:rPr>
              <w:t>Green</w:t>
            </w:r>
          </w:p>
        </w:tc>
        <w:tc>
          <w:tcPr>
            <w:tcW w:w="833" w:type="pct"/>
            <w:shd w:val="clear" w:color="auto" w:fill="0000FF"/>
            <w:vAlign w:val="center"/>
          </w:tcPr>
          <w:p w14:paraId="225805B3" w14:textId="77777777" w:rsidR="0022256E" w:rsidRPr="0022256E" w:rsidRDefault="0022256E" w:rsidP="002D172F">
            <w:pPr>
              <w:jc w:val="center"/>
              <w:rPr>
                <w:rFonts w:cs="Arial"/>
                <w:b/>
              </w:rPr>
            </w:pPr>
            <w:r w:rsidRPr="0022256E">
              <w:rPr>
                <w:rFonts w:cs="Arial"/>
                <w:b/>
              </w:rPr>
              <w:t>62</w:t>
            </w:r>
          </w:p>
          <w:p w14:paraId="25DF6A16" w14:textId="77777777" w:rsidR="0022256E" w:rsidRPr="0022256E" w:rsidRDefault="0022256E" w:rsidP="002D172F">
            <w:pPr>
              <w:jc w:val="center"/>
              <w:rPr>
                <w:rFonts w:cs="Arial"/>
                <w:b/>
              </w:rPr>
            </w:pPr>
            <w:r w:rsidRPr="0022256E">
              <w:rPr>
                <w:rFonts w:cs="Arial"/>
                <w:b/>
              </w:rPr>
              <w:t>(3.4%)</w:t>
            </w:r>
          </w:p>
          <w:p w14:paraId="06F5A177" w14:textId="77777777" w:rsidR="0022256E" w:rsidRPr="0022256E" w:rsidRDefault="0022256E" w:rsidP="002D172F">
            <w:pPr>
              <w:jc w:val="center"/>
              <w:rPr>
                <w:rFonts w:cs="Arial"/>
                <w:b/>
              </w:rPr>
            </w:pPr>
            <w:r w:rsidRPr="0022256E">
              <w:rPr>
                <w:rFonts w:cs="Arial"/>
                <w:b/>
              </w:rPr>
              <w:t>Blue</w:t>
            </w:r>
          </w:p>
        </w:tc>
        <w:tc>
          <w:tcPr>
            <w:tcW w:w="833" w:type="pct"/>
            <w:shd w:val="clear" w:color="auto" w:fill="0000FF"/>
            <w:vAlign w:val="center"/>
          </w:tcPr>
          <w:p w14:paraId="1840130C" w14:textId="77777777" w:rsidR="0022256E" w:rsidRPr="0022256E" w:rsidRDefault="0022256E" w:rsidP="002D172F">
            <w:pPr>
              <w:jc w:val="center"/>
              <w:rPr>
                <w:rFonts w:cs="Arial"/>
                <w:b/>
              </w:rPr>
            </w:pPr>
            <w:r w:rsidRPr="0022256E">
              <w:rPr>
                <w:rFonts w:cs="Arial"/>
                <w:b/>
              </w:rPr>
              <w:t>71</w:t>
            </w:r>
          </w:p>
          <w:p w14:paraId="6D276B67" w14:textId="77777777" w:rsidR="0022256E" w:rsidRPr="0022256E" w:rsidRDefault="0022256E" w:rsidP="002D172F">
            <w:pPr>
              <w:jc w:val="center"/>
              <w:rPr>
                <w:rFonts w:cs="Arial"/>
                <w:b/>
              </w:rPr>
            </w:pPr>
            <w:r w:rsidRPr="0022256E">
              <w:rPr>
                <w:rFonts w:cs="Arial"/>
                <w:b/>
              </w:rPr>
              <w:t>(3.9%)</w:t>
            </w:r>
          </w:p>
          <w:p w14:paraId="1C504987" w14:textId="77777777" w:rsidR="0022256E" w:rsidRPr="0022256E" w:rsidRDefault="0022256E" w:rsidP="002D172F">
            <w:pPr>
              <w:jc w:val="center"/>
              <w:rPr>
                <w:rFonts w:cs="Arial"/>
                <w:b/>
              </w:rPr>
            </w:pPr>
            <w:r w:rsidRPr="0022256E">
              <w:rPr>
                <w:rFonts w:cs="Arial"/>
                <w:b/>
              </w:rPr>
              <w:t>Blue</w:t>
            </w:r>
          </w:p>
        </w:tc>
        <w:tc>
          <w:tcPr>
            <w:tcW w:w="834" w:type="pct"/>
            <w:shd w:val="clear" w:color="auto" w:fill="0000FF"/>
            <w:vAlign w:val="center"/>
          </w:tcPr>
          <w:p w14:paraId="4F21844D" w14:textId="77777777" w:rsidR="0022256E" w:rsidRPr="0022256E" w:rsidRDefault="0022256E" w:rsidP="002D172F">
            <w:pPr>
              <w:jc w:val="center"/>
              <w:rPr>
                <w:rFonts w:cs="Arial"/>
                <w:b/>
              </w:rPr>
            </w:pPr>
            <w:r w:rsidRPr="0022256E">
              <w:rPr>
                <w:rFonts w:cs="Arial"/>
                <w:b/>
              </w:rPr>
              <w:t>40</w:t>
            </w:r>
          </w:p>
          <w:p w14:paraId="53DD6A05" w14:textId="77777777" w:rsidR="0022256E" w:rsidRPr="0022256E" w:rsidRDefault="0022256E" w:rsidP="002D172F">
            <w:pPr>
              <w:jc w:val="center"/>
              <w:rPr>
                <w:rFonts w:cs="Arial"/>
                <w:b/>
              </w:rPr>
            </w:pPr>
            <w:r w:rsidRPr="0022256E">
              <w:rPr>
                <w:rFonts w:cs="Arial"/>
                <w:b/>
              </w:rPr>
              <w:t>(2.2%)</w:t>
            </w:r>
          </w:p>
          <w:p w14:paraId="703918CE" w14:textId="77777777" w:rsidR="0022256E" w:rsidRPr="0022256E" w:rsidRDefault="0022256E" w:rsidP="002D172F">
            <w:pPr>
              <w:jc w:val="center"/>
              <w:rPr>
                <w:rFonts w:cs="Arial"/>
                <w:b/>
              </w:rPr>
            </w:pPr>
            <w:r w:rsidRPr="0022256E">
              <w:rPr>
                <w:rFonts w:cs="Arial"/>
                <w:b/>
              </w:rPr>
              <w:t>Blue</w:t>
            </w:r>
          </w:p>
        </w:tc>
      </w:tr>
      <w:tr w:rsidR="0022256E" w:rsidRPr="0022256E" w14:paraId="79C3352F" w14:textId="77777777">
        <w:trPr>
          <w:trHeight w:val="1275"/>
        </w:trPr>
        <w:tc>
          <w:tcPr>
            <w:tcW w:w="833" w:type="pct"/>
            <w:vAlign w:val="center"/>
          </w:tcPr>
          <w:p w14:paraId="27FA93F0" w14:textId="77777777" w:rsidR="0022256E" w:rsidRPr="0022256E" w:rsidRDefault="0022256E" w:rsidP="002D172F">
            <w:pPr>
              <w:spacing w:after="240"/>
              <w:jc w:val="center"/>
              <w:rPr>
                <w:rFonts w:cs="Arial"/>
                <w:b/>
              </w:rPr>
            </w:pPr>
            <w:r w:rsidRPr="0022256E">
              <w:rPr>
                <w:rFonts w:cs="Arial"/>
                <w:b/>
              </w:rPr>
              <w:t>High</w:t>
            </w:r>
          </w:p>
          <w:p w14:paraId="530A1E2D" w14:textId="77777777" w:rsidR="0022256E" w:rsidRPr="0022256E" w:rsidRDefault="0022256E" w:rsidP="002D172F">
            <w:pPr>
              <w:jc w:val="center"/>
              <w:rPr>
                <w:rFonts w:cs="Arial"/>
              </w:rPr>
            </w:pPr>
            <w:r w:rsidRPr="0022256E">
              <w:rPr>
                <w:rFonts w:cs="Arial"/>
              </w:rPr>
              <w:t>55.0% to less than 70.0% in Current Year</w:t>
            </w:r>
          </w:p>
        </w:tc>
        <w:tc>
          <w:tcPr>
            <w:tcW w:w="833" w:type="pct"/>
            <w:shd w:val="clear" w:color="auto" w:fill="FFA500"/>
            <w:vAlign w:val="center"/>
          </w:tcPr>
          <w:p w14:paraId="463482D5" w14:textId="77777777" w:rsidR="0022256E" w:rsidRPr="0022256E" w:rsidRDefault="0022256E" w:rsidP="002D172F">
            <w:pPr>
              <w:jc w:val="center"/>
              <w:rPr>
                <w:rFonts w:cs="Arial"/>
                <w:b/>
              </w:rPr>
            </w:pPr>
            <w:r w:rsidRPr="0022256E">
              <w:rPr>
                <w:rFonts w:cs="Arial"/>
                <w:b/>
              </w:rPr>
              <w:t>11</w:t>
            </w:r>
          </w:p>
          <w:p w14:paraId="678C0117" w14:textId="77777777" w:rsidR="0022256E" w:rsidRPr="0022256E" w:rsidRDefault="0022256E" w:rsidP="002D172F">
            <w:pPr>
              <w:jc w:val="center"/>
              <w:rPr>
                <w:rFonts w:cs="Arial"/>
                <w:b/>
              </w:rPr>
            </w:pPr>
            <w:r w:rsidRPr="0022256E">
              <w:rPr>
                <w:rFonts w:cs="Arial"/>
                <w:b/>
              </w:rPr>
              <w:t>(0.6%)</w:t>
            </w:r>
          </w:p>
          <w:p w14:paraId="0112B5C9" w14:textId="77777777" w:rsidR="0022256E" w:rsidRPr="0022256E" w:rsidRDefault="0022256E" w:rsidP="002D172F">
            <w:pPr>
              <w:jc w:val="center"/>
              <w:rPr>
                <w:rFonts w:cs="Arial"/>
                <w:b/>
              </w:rPr>
            </w:pPr>
            <w:r w:rsidRPr="0022256E">
              <w:rPr>
                <w:rFonts w:cs="Arial"/>
                <w:b/>
              </w:rPr>
              <w:t>Orange</w:t>
            </w:r>
          </w:p>
        </w:tc>
        <w:tc>
          <w:tcPr>
            <w:tcW w:w="834" w:type="pct"/>
            <w:shd w:val="clear" w:color="auto" w:fill="FFFF00"/>
            <w:vAlign w:val="center"/>
          </w:tcPr>
          <w:p w14:paraId="45D49F1C" w14:textId="77777777" w:rsidR="0022256E" w:rsidRPr="0022256E" w:rsidRDefault="0022256E" w:rsidP="002D172F">
            <w:pPr>
              <w:jc w:val="center"/>
              <w:rPr>
                <w:rFonts w:cs="Arial"/>
                <w:b/>
              </w:rPr>
            </w:pPr>
            <w:r w:rsidRPr="0022256E">
              <w:rPr>
                <w:rFonts w:cs="Arial"/>
                <w:b/>
              </w:rPr>
              <w:t>53</w:t>
            </w:r>
          </w:p>
          <w:p w14:paraId="08E8CCC5" w14:textId="77777777" w:rsidR="0022256E" w:rsidRPr="0022256E" w:rsidRDefault="0022256E" w:rsidP="002D172F">
            <w:pPr>
              <w:jc w:val="center"/>
              <w:rPr>
                <w:rFonts w:cs="Arial"/>
                <w:b/>
              </w:rPr>
            </w:pPr>
            <w:r w:rsidRPr="0022256E">
              <w:rPr>
                <w:rFonts w:cs="Arial"/>
                <w:b/>
              </w:rPr>
              <w:t>(2.9%)</w:t>
            </w:r>
          </w:p>
          <w:p w14:paraId="6604471A" w14:textId="77777777" w:rsidR="0022256E" w:rsidRPr="0022256E" w:rsidRDefault="0022256E" w:rsidP="002D172F">
            <w:pPr>
              <w:jc w:val="center"/>
              <w:rPr>
                <w:rFonts w:cs="Arial"/>
                <w:b/>
              </w:rPr>
            </w:pPr>
            <w:r w:rsidRPr="0022256E">
              <w:rPr>
                <w:rFonts w:cs="Arial"/>
                <w:b/>
              </w:rPr>
              <w:t>Yellow</w:t>
            </w:r>
          </w:p>
        </w:tc>
        <w:tc>
          <w:tcPr>
            <w:tcW w:w="833" w:type="pct"/>
            <w:shd w:val="clear" w:color="auto" w:fill="006500"/>
            <w:vAlign w:val="center"/>
          </w:tcPr>
          <w:p w14:paraId="4D28B0B9" w14:textId="77777777" w:rsidR="0022256E" w:rsidRPr="0022256E" w:rsidRDefault="0022256E" w:rsidP="002D172F">
            <w:pPr>
              <w:jc w:val="center"/>
              <w:rPr>
                <w:rFonts w:cs="Arial"/>
                <w:b/>
              </w:rPr>
            </w:pPr>
            <w:r w:rsidRPr="0022256E">
              <w:rPr>
                <w:rFonts w:cs="Arial"/>
                <w:b/>
              </w:rPr>
              <w:t>70</w:t>
            </w:r>
          </w:p>
          <w:p w14:paraId="2D1081D9" w14:textId="77777777" w:rsidR="0022256E" w:rsidRPr="0022256E" w:rsidRDefault="0022256E" w:rsidP="002D172F">
            <w:pPr>
              <w:jc w:val="center"/>
              <w:rPr>
                <w:rFonts w:cs="Arial"/>
                <w:b/>
              </w:rPr>
            </w:pPr>
            <w:r w:rsidRPr="0022256E">
              <w:rPr>
                <w:rFonts w:cs="Arial"/>
                <w:b/>
              </w:rPr>
              <w:t>(3.9%)</w:t>
            </w:r>
          </w:p>
          <w:p w14:paraId="6D523719" w14:textId="77777777" w:rsidR="0022256E" w:rsidRPr="0022256E" w:rsidRDefault="0022256E" w:rsidP="002D172F">
            <w:pPr>
              <w:jc w:val="center"/>
              <w:rPr>
                <w:rFonts w:cs="Arial"/>
                <w:b/>
              </w:rPr>
            </w:pPr>
            <w:r w:rsidRPr="0022256E">
              <w:rPr>
                <w:rFonts w:cs="Arial"/>
                <w:b/>
              </w:rPr>
              <w:t>Green</w:t>
            </w:r>
          </w:p>
        </w:tc>
        <w:tc>
          <w:tcPr>
            <w:tcW w:w="833" w:type="pct"/>
            <w:shd w:val="clear" w:color="auto" w:fill="006500"/>
            <w:vAlign w:val="center"/>
          </w:tcPr>
          <w:p w14:paraId="0618AF0D" w14:textId="77777777" w:rsidR="0022256E" w:rsidRPr="0022256E" w:rsidRDefault="0022256E" w:rsidP="002D172F">
            <w:pPr>
              <w:jc w:val="center"/>
              <w:rPr>
                <w:rFonts w:cs="Arial"/>
                <w:b/>
              </w:rPr>
            </w:pPr>
            <w:r w:rsidRPr="0022256E">
              <w:rPr>
                <w:rFonts w:cs="Arial"/>
                <w:b/>
              </w:rPr>
              <w:t>89</w:t>
            </w:r>
          </w:p>
          <w:p w14:paraId="7C0027A9" w14:textId="77777777" w:rsidR="0022256E" w:rsidRPr="0022256E" w:rsidRDefault="0022256E" w:rsidP="002D172F">
            <w:pPr>
              <w:jc w:val="center"/>
              <w:rPr>
                <w:rFonts w:cs="Arial"/>
                <w:b/>
              </w:rPr>
            </w:pPr>
            <w:r w:rsidRPr="0022256E">
              <w:rPr>
                <w:rFonts w:cs="Arial"/>
                <w:b/>
              </w:rPr>
              <w:t>(4.9%)</w:t>
            </w:r>
          </w:p>
          <w:p w14:paraId="2CFE8977" w14:textId="77777777" w:rsidR="0022256E" w:rsidRPr="0022256E" w:rsidRDefault="0022256E" w:rsidP="002D172F">
            <w:pPr>
              <w:jc w:val="center"/>
              <w:rPr>
                <w:rFonts w:cs="Arial"/>
                <w:b/>
              </w:rPr>
            </w:pPr>
            <w:r w:rsidRPr="0022256E">
              <w:rPr>
                <w:rFonts w:cs="Arial"/>
                <w:b/>
              </w:rPr>
              <w:t>Green</w:t>
            </w:r>
          </w:p>
        </w:tc>
        <w:tc>
          <w:tcPr>
            <w:tcW w:w="834" w:type="pct"/>
            <w:shd w:val="clear" w:color="auto" w:fill="0000FF"/>
            <w:vAlign w:val="center"/>
          </w:tcPr>
          <w:p w14:paraId="3BEC5281" w14:textId="77777777" w:rsidR="0022256E" w:rsidRPr="0022256E" w:rsidRDefault="0022256E" w:rsidP="002D172F">
            <w:pPr>
              <w:jc w:val="center"/>
              <w:rPr>
                <w:rFonts w:cs="Arial"/>
                <w:b/>
              </w:rPr>
            </w:pPr>
            <w:r w:rsidRPr="0022256E">
              <w:rPr>
                <w:rFonts w:cs="Arial"/>
                <w:b/>
              </w:rPr>
              <w:t>69</w:t>
            </w:r>
          </w:p>
          <w:p w14:paraId="7425E225" w14:textId="77777777" w:rsidR="0022256E" w:rsidRPr="0022256E" w:rsidRDefault="0022256E" w:rsidP="002D172F">
            <w:pPr>
              <w:jc w:val="center"/>
              <w:rPr>
                <w:rFonts w:cs="Arial"/>
                <w:b/>
              </w:rPr>
            </w:pPr>
            <w:r w:rsidRPr="0022256E">
              <w:rPr>
                <w:rFonts w:cs="Arial"/>
                <w:b/>
              </w:rPr>
              <w:t>(3.8%)</w:t>
            </w:r>
          </w:p>
          <w:p w14:paraId="6C61A9FD" w14:textId="77777777" w:rsidR="0022256E" w:rsidRPr="0022256E" w:rsidRDefault="0022256E" w:rsidP="002D172F">
            <w:pPr>
              <w:jc w:val="center"/>
              <w:rPr>
                <w:rFonts w:cs="Arial"/>
                <w:b/>
              </w:rPr>
            </w:pPr>
            <w:r w:rsidRPr="0022256E">
              <w:rPr>
                <w:rFonts w:cs="Arial"/>
                <w:b/>
              </w:rPr>
              <w:t>Blue</w:t>
            </w:r>
          </w:p>
        </w:tc>
      </w:tr>
      <w:tr w:rsidR="0022256E" w:rsidRPr="0022256E" w14:paraId="450DADA6" w14:textId="77777777">
        <w:trPr>
          <w:trHeight w:val="1275"/>
        </w:trPr>
        <w:tc>
          <w:tcPr>
            <w:tcW w:w="833" w:type="pct"/>
            <w:vAlign w:val="center"/>
          </w:tcPr>
          <w:p w14:paraId="50DC4A07" w14:textId="77777777" w:rsidR="0022256E" w:rsidRPr="0022256E" w:rsidRDefault="0022256E" w:rsidP="002D172F">
            <w:pPr>
              <w:spacing w:after="240"/>
              <w:jc w:val="center"/>
              <w:rPr>
                <w:rFonts w:cs="Arial"/>
                <w:b/>
              </w:rPr>
            </w:pPr>
            <w:r w:rsidRPr="0022256E">
              <w:rPr>
                <w:rFonts w:cs="Arial"/>
                <w:b/>
              </w:rPr>
              <w:t>Medium</w:t>
            </w:r>
          </w:p>
          <w:p w14:paraId="2E10D56C" w14:textId="77777777" w:rsidR="0022256E" w:rsidRPr="0022256E" w:rsidRDefault="0022256E" w:rsidP="002D172F">
            <w:pPr>
              <w:jc w:val="center"/>
              <w:rPr>
                <w:rFonts w:cs="Arial"/>
              </w:rPr>
            </w:pPr>
            <w:r w:rsidRPr="0022256E">
              <w:rPr>
                <w:rFonts w:cs="Arial"/>
              </w:rPr>
              <w:t>35.0% to less than 55.0% in Current Year</w:t>
            </w:r>
          </w:p>
        </w:tc>
        <w:tc>
          <w:tcPr>
            <w:tcW w:w="833" w:type="pct"/>
            <w:shd w:val="clear" w:color="auto" w:fill="FFA500"/>
            <w:vAlign w:val="center"/>
          </w:tcPr>
          <w:p w14:paraId="56D852C5" w14:textId="77777777" w:rsidR="0022256E" w:rsidRPr="0022256E" w:rsidRDefault="0022256E" w:rsidP="002D172F">
            <w:pPr>
              <w:jc w:val="center"/>
              <w:rPr>
                <w:rFonts w:cs="Arial"/>
                <w:b/>
              </w:rPr>
            </w:pPr>
            <w:r w:rsidRPr="0022256E">
              <w:rPr>
                <w:rFonts w:cs="Arial"/>
                <w:b/>
              </w:rPr>
              <w:t>36</w:t>
            </w:r>
          </w:p>
          <w:p w14:paraId="43EC34CB" w14:textId="77777777" w:rsidR="0022256E" w:rsidRPr="0022256E" w:rsidRDefault="0022256E" w:rsidP="002D172F">
            <w:pPr>
              <w:jc w:val="center"/>
              <w:rPr>
                <w:rFonts w:cs="Arial"/>
                <w:b/>
              </w:rPr>
            </w:pPr>
            <w:r w:rsidRPr="0022256E">
              <w:rPr>
                <w:rFonts w:cs="Arial"/>
                <w:b/>
              </w:rPr>
              <w:t>(2.0%)</w:t>
            </w:r>
          </w:p>
          <w:p w14:paraId="57B238CB" w14:textId="77777777" w:rsidR="0022256E" w:rsidRPr="0022256E" w:rsidRDefault="0022256E" w:rsidP="002D172F">
            <w:pPr>
              <w:jc w:val="center"/>
              <w:rPr>
                <w:rFonts w:cs="Arial"/>
                <w:b/>
              </w:rPr>
            </w:pPr>
            <w:r w:rsidRPr="0022256E">
              <w:rPr>
                <w:rFonts w:cs="Arial"/>
                <w:b/>
              </w:rPr>
              <w:t>Orange</w:t>
            </w:r>
          </w:p>
        </w:tc>
        <w:tc>
          <w:tcPr>
            <w:tcW w:w="834" w:type="pct"/>
            <w:shd w:val="clear" w:color="auto" w:fill="FFA500"/>
            <w:vAlign w:val="center"/>
          </w:tcPr>
          <w:p w14:paraId="6B39B6E9" w14:textId="77777777" w:rsidR="0022256E" w:rsidRPr="0022256E" w:rsidRDefault="0022256E" w:rsidP="002D172F">
            <w:pPr>
              <w:jc w:val="center"/>
              <w:rPr>
                <w:rFonts w:cs="Arial"/>
                <w:b/>
              </w:rPr>
            </w:pPr>
            <w:r w:rsidRPr="0022256E">
              <w:rPr>
                <w:rFonts w:cs="Arial"/>
                <w:b/>
              </w:rPr>
              <w:t>136</w:t>
            </w:r>
          </w:p>
          <w:p w14:paraId="202AE974" w14:textId="77777777" w:rsidR="0022256E" w:rsidRPr="0022256E" w:rsidRDefault="0022256E" w:rsidP="002D172F">
            <w:pPr>
              <w:jc w:val="center"/>
              <w:rPr>
                <w:rFonts w:cs="Arial"/>
                <w:b/>
              </w:rPr>
            </w:pPr>
            <w:r w:rsidRPr="0022256E">
              <w:rPr>
                <w:rFonts w:cs="Arial"/>
                <w:b/>
              </w:rPr>
              <w:t>(7.6%)</w:t>
            </w:r>
          </w:p>
          <w:p w14:paraId="294AD4B1" w14:textId="77777777" w:rsidR="0022256E" w:rsidRPr="0022256E" w:rsidRDefault="0022256E" w:rsidP="002D172F">
            <w:pPr>
              <w:jc w:val="center"/>
              <w:rPr>
                <w:rFonts w:cs="Arial"/>
                <w:b/>
              </w:rPr>
            </w:pPr>
            <w:r w:rsidRPr="0022256E">
              <w:rPr>
                <w:rFonts w:cs="Arial"/>
                <w:b/>
              </w:rPr>
              <w:t>Orange</w:t>
            </w:r>
          </w:p>
        </w:tc>
        <w:tc>
          <w:tcPr>
            <w:tcW w:w="833" w:type="pct"/>
            <w:shd w:val="clear" w:color="auto" w:fill="FFFF00"/>
            <w:vAlign w:val="center"/>
          </w:tcPr>
          <w:p w14:paraId="36CE6411" w14:textId="77777777" w:rsidR="0022256E" w:rsidRPr="0022256E" w:rsidRDefault="0022256E" w:rsidP="002D172F">
            <w:pPr>
              <w:jc w:val="center"/>
              <w:rPr>
                <w:rFonts w:cs="Arial"/>
                <w:b/>
              </w:rPr>
            </w:pPr>
            <w:r w:rsidRPr="0022256E">
              <w:rPr>
                <w:rFonts w:cs="Arial"/>
                <w:b/>
              </w:rPr>
              <w:t>114</w:t>
            </w:r>
          </w:p>
          <w:p w14:paraId="26E1AAE2" w14:textId="77777777" w:rsidR="0022256E" w:rsidRPr="0022256E" w:rsidRDefault="0022256E" w:rsidP="002D172F">
            <w:pPr>
              <w:jc w:val="center"/>
              <w:rPr>
                <w:rFonts w:cs="Arial"/>
                <w:b/>
              </w:rPr>
            </w:pPr>
            <w:r w:rsidRPr="0022256E">
              <w:rPr>
                <w:rFonts w:cs="Arial"/>
                <w:b/>
              </w:rPr>
              <w:t>(6.3%)</w:t>
            </w:r>
          </w:p>
          <w:p w14:paraId="3A655740" w14:textId="77777777" w:rsidR="0022256E" w:rsidRPr="0022256E" w:rsidRDefault="0022256E" w:rsidP="002D172F">
            <w:pPr>
              <w:jc w:val="center"/>
              <w:rPr>
                <w:rFonts w:cs="Arial"/>
                <w:b/>
              </w:rPr>
            </w:pPr>
            <w:r w:rsidRPr="0022256E">
              <w:rPr>
                <w:rFonts w:cs="Arial"/>
                <w:b/>
              </w:rPr>
              <w:t>Yellow</w:t>
            </w:r>
          </w:p>
        </w:tc>
        <w:tc>
          <w:tcPr>
            <w:tcW w:w="833" w:type="pct"/>
            <w:shd w:val="clear" w:color="auto" w:fill="006500"/>
            <w:vAlign w:val="center"/>
          </w:tcPr>
          <w:p w14:paraId="5CD10019" w14:textId="77777777" w:rsidR="0022256E" w:rsidRPr="0022256E" w:rsidRDefault="0022256E" w:rsidP="002D172F">
            <w:pPr>
              <w:jc w:val="center"/>
              <w:rPr>
                <w:rFonts w:cs="Arial"/>
                <w:b/>
              </w:rPr>
            </w:pPr>
            <w:r w:rsidRPr="0022256E">
              <w:rPr>
                <w:rFonts w:cs="Arial"/>
                <w:b/>
              </w:rPr>
              <w:t>147</w:t>
            </w:r>
          </w:p>
          <w:p w14:paraId="58FDB4B8" w14:textId="77777777" w:rsidR="0022256E" w:rsidRPr="0022256E" w:rsidRDefault="0022256E" w:rsidP="002D172F">
            <w:pPr>
              <w:jc w:val="center"/>
              <w:rPr>
                <w:rFonts w:cs="Arial"/>
                <w:b/>
              </w:rPr>
            </w:pPr>
            <w:r w:rsidRPr="0022256E">
              <w:rPr>
                <w:rFonts w:cs="Arial"/>
                <w:b/>
              </w:rPr>
              <w:t>(8.2%)</w:t>
            </w:r>
          </w:p>
          <w:p w14:paraId="180AD76E" w14:textId="77777777" w:rsidR="0022256E" w:rsidRPr="0022256E" w:rsidRDefault="0022256E" w:rsidP="002D172F">
            <w:pPr>
              <w:jc w:val="center"/>
              <w:rPr>
                <w:rFonts w:cs="Arial"/>
                <w:b/>
              </w:rPr>
            </w:pPr>
            <w:r w:rsidRPr="0022256E">
              <w:rPr>
                <w:rFonts w:cs="Arial"/>
                <w:b/>
              </w:rPr>
              <w:t>Green</w:t>
            </w:r>
          </w:p>
        </w:tc>
        <w:tc>
          <w:tcPr>
            <w:tcW w:w="834" w:type="pct"/>
            <w:shd w:val="clear" w:color="auto" w:fill="006500"/>
            <w:vAlign w:val="center"/>
          </w:tcPr>
          <w:p w14:paraId="72F74F9B" w14:textId="77777777" w:rsidR="0022256E" w:rsidRPr="0022256E" w:rsidRDefault="0022256E" w:rsidP="002D172F">
            <w:pPr>
              <w:jc w:val="center"/>
              <w:rPr>
                <w:rFonts w:cs="Arial"/>
                <w:b/>
              </w:rPr>
            </w:pPr>
            <w:r w:rsidRPr="0022256E">
              <w:rPr>
                <w:rFonts w:cs="Arial"/>
                <w:b/>
              </w:rPr>
              <w:t>92</w:t>
            </w:r>
          </w:p>
          <w:p w14:paraId="14B5D370" w14:textId="77777777" w:rsidR="0022256E" w:rsidRPr="0022256E" w:rsidRDefault="0022256E" w:rsidP="002D172F">
            <w:pPr>
              <w:jc w:val="center"/>
              <w:rPr>
                <w:rFonts w:cs="Arial"/>
                <w:b/>
              </w:rPr>
            </w:pPr>
            <w:r w:rsidRPr="0022256E">
              <w:rPr>
                <w:rFonts w:cs="Arial"/>
                <w:b/>
              </w:rPr>
              <w:t>(5.1%)</w:t>
            </w:r>
          </w:p>
          <w:p w14:paraId="1E7D3958" w14:textId="77777777" w:rsidR="0022256E" w:rsidRPr="0022256E" w:rsidRDefault="0022256E" w:rsidP="002D172F">
            <w:pPr>
              <w:jc w:val="center"/>
              <w:rPr>
                <w:rFonts w:cs="Arial"/>
                <w:b/>
              </w:rPr>
            </w:pPr>
            <w:r w:rsidRPr="0022256E">
              <w:rPr>
                <w:rFonts w:cs="Arial"/>
                <w:b/>
              </w:rPr>
              <w:t>Green</w:t>
            </w:r>
          </w:p>
        </w:tc>
      </w:tr>
      <w:tr w:rsidR="0022256E" w:rsidRPr="0022256E" w14:paraId="372E95F6" w14:textId="77777777">
        <w:trPr>
          <w:trHeight w:val="1275"/>
        </w:trPr>
        <w:tc>
          <w:tcPr>
            <w:tcW w:w="833" w:type="pct"/>
            <w:vAlign w:val="center"/>
          </w:tcPr>
          <w:p w14:paraId="38CB9A7D" w14:textId="77777777" w:rsidR="0022256E" w:rsidRPr="0022256E" w:rsidRDefault="0022256E" w:rsidP="002D172F">
            <w:pPr>
              <w:spacing w:after="240"/>
              <w:jc w:val="center"/>
              <w:rPr>
                <w:rFonts w:cs="Arial"/>
                <w:b/>
              </w:rPr>
            </w:pPr>
            <w:r w:rsidRPr="0022256E">
              <w:rPr>
                <w:rFonts w:cs="Arial"/>
                <w:b/>
              </w:rPr>
              <w:t>Low</w:t>
            </w:r>
          </w:p>
          <w:p w14:paraId="75F27770" w14:textId="77777777" w:rsidR="0022256E" w:rsidRPr="0022256E" w:rsidRDefault="0022256E" w:rsidP="002D172F">
            <w:pPr>
              <w:jc w:val="center"/>
              <w:rPr>
                <w:rFonts w:cs="Arial"/>
              </w:rPr>
            </w:pPr>
            <w:r w:rsidRPr="0022256E">
              <w:rPr>
                <w:rFonts w:cs="Arial"/>
              </w:rPr>
              <w:t>10.0% to less than 35.0 in Current Year%</w:t>
            </w:r>
          </w:p>
        </w:tc>
        <w:tc>
          <w:tcPr>
            <w:tcW w:w="833" w:type="pct"/>
            <w:shd w:val="clear" w:color="auto" w:fill="A50000"/>
            <w:vAlign w:val="center"/>
          </w:tcPr>
          <w:p w14:paraId="71DCEF35" w14:textId="77777777" w:rsidR="0022256E" w:rsidRPr="0022256E" w:rsidRDefault="0022256E" w:rsidP="002D172F">
            <w:pPr>
              <w:jc w:val="center"/>
              <w:rPr>
                <w:rFonts w:cs="Arial"/>
                <w:b/>
              </w:rPr>
            </w:pPr>
            <w:r w:rsidRPr="0022256E">
              <w:rPr>
                <w:rFonts w:cs="Arial"/>
                <w:b/>
              </w:rPr>
              <w:t>42</w:t>
            </w:r>
          </w:p>
          <w:p w14:paraId="43D1B745" w14:textId="77777777" w:rsidR="0022256E" w:rsidRPr="0022256E" w:rsidRDefault="0022256E" w:rsidP="002D172F">
            <w:pPr>
              <w:jc w:val="center"/>
              <w:rPr>
                <w:rFonts w:cs="Arial"/>
                <w:b/>
              </w:rPr>
            </w:pPr>
            <w:r w:rsidRPr="0022256E">
              <w:rPr>
                <w:rFonts w:cs="Arial"/>
                <w:b/>
              </w:rPr>
              <w:t>(2.3%)</w:t>
            </w:r>
          </w:p>
          <w:p w14:paraId="5F70A503" w14:textId="77777777" w:rsidR="0022256E" w:rsidRPr="0022256E" w:rsidRDefault="0022256E" w:rsidP="002D172F">
            <w:pPr>
              <w:jc w:val="center"/>
              <w:rPr>
                <w:rFonts w:cs="Arial"/>
                <w:b/>
              </w:rPr>
            </w:pPr>
            <w:r w:rsidRPr="0022256E">
              <w:rPr>
                <w:rFonts w:cs="Arial"/>
                <w:b/>
              </w:rPr>
              <w:t>Red</w:t>
            </w:r>
          </w:p>
        </w:tc>
        <w:tc>
          <w:tcPr>
            <w:tcW w:w="834" w:type="pct"/>
            <w:shd w:val="clear" w:color="auto" w:fill="FFA500"/>
            <w:vAlign w:val="center"/>
          </w:tcPr>
          <w:p w14:paraId="7F7740D9" w14:textId="77777777" w:rsidR="0022256E" w:rsidRPr="0022256E" w:rsidRDefault="0022256E" w:rsidP="002D172F">
            <w:pPr>
              <w:jc w:val="center"/>
              <w:rPr>
                <w:rFonts w:cs="Arial"/>
                <w:b/>
              </w:rPr>
            </w:pPr>
            <w:r w:rsidRPr="0022256E">
              <w:rPr>
                <w:rFonts w:cs="Arial"/>
                <w:b/>
              </w:rPr>
              <w:t>85</w:t>
            </w:r>
          </w:p>
          <w:p w14:paraId="1CFFC017" w14:textId="77777777" w:rsidR="0022256E" w:rsidRPr="0022256E" w:rsidRDefault="0022256E" w:rsidP="002D172F">
            <w:pPr>
              <w:jc w:val="center"/>
              <w:rPr>
                <w:rFonts w:cs="Arial"/>
                <w:b/>
              </w:rPr>
            </w:pPr>
            <w:r w:rsidRPr="0022256E">
              <w:rPr>
                <w:rFonts w:cs="Arial"/>
                <w:b/>
              </w:rPr>
              <w:t>(4.7%)</w:t>
            </w:r>
          </w:p>
          <w:p w14:paraId="1A79048E" w14:textId="77777777" w:rsidR="0022256E" w:rsidRPr="0022256E" w:rsidRDefault="0022256E" w:rsidP="002D172F">
            <w:pPr>
              <w:jc w:val="center"/>
              <w:rPr>
                <w:rFonts w:cs="Arial"/>
                <w:b/>
              </w:rPr>
            </w:pPr>
            <w:r w:rsidRPr="0022256E">
              <w:rPr>
                <w:rFonts w:cs="Arial"/>
                <w:b/>
              </w:rPr>
              <w:t>Orange</w:t>
            </w:r>
          </w:p>
        </w:tc>
        <w:tc>
          <w:tcPr>
            <w:tcW w:w="833" w:type="pct"/>
            <w:shd w:val="clear" w:color="auto" w:fill="FFA500"/>
            <w:vAlign w:val="center"/>
          </w:tcPr>
          <w:p w14:paraId="2FB07907" w14:textId="77777777" w:rsidR="0022256E" w:rsidRPr="0022256E" w:rsidRDefault="0022256E" w:rsidP="002D172F">
            <w:pPr>
              <w:jc w:val="center"/>
              <w:rPr>
                <w:rFonts w:cs="Arial"/>
                <w:b/>
              </w:rPr>
            </w:pPr>
            <w:r w:rsidRPr="0022256E">
              <w:rPr>
                <w:rFonts w:cs="Arial"/>
                <w:b/>
              </w:rPr>
              <w:t>59</w:t>
            </w:r>
          </w:p>
          <w:p w14:paraId="201FD949" w14:textId="77777777" w:rsidR="0022256E" w:rsidRPr="0022256E" w:rsidRDefault="0022256E" w:rsidP="002D172F">
            <w:pPr>
              <w:jc w:val="center"/>
              <w:rPr>
                <w:rFonts w:cs="Arial"/>
                <w:b/>
              </w:rPr>
            </w:pPr>
            <w:r w:rsidRPr="0022256E">
              <w:rPr>
                <w:rFonts w:cs="Arial"/>
                <w:b/>
              </w:rPr>
              <w:t>(3.3%)</w:t>
            </w:r>
          </w:p>
          <w:p w14:paraId="00DF93E6" w14:textId="77777777" w:rsidR="0022256E" w:rsidRPr="0022256E" w:rsidRDefault="0022256E" w:rsidP="002D172F">
            <w:pPr>
              <w:jc w:val="center"/>
              <w:rPr>
                <w:rFonts w:cs="Arial"/>
                <w:b/>
              </w:rPr>
            </w:pPr>
            <w:r w:rsidRPr="0022256E">
              <w:rPr>
                <w:rFonts w:cs="Arial"/>
                <w:b/>
              </w:rPr>
              <w:t>Orange</w:t>
            </w:r>
          </w:p>
        </w:tc>
        <w:tc>
          <w:tcPr>
            <w:tcW w:w="833" w:type="pct"/>
            <w:shd w:val="clear" w:color="auto" w:fill="FFFF00"/>
            <w:vAlign w:val="center"/>
          </w:tcPr>
          <w:p w14:paraId="1C3991E2" w14:textId="77777777" w:rsidR="0022256E" w:rsidRPr="0022256E" w:rsidRDefault="0022256E" w:rsidP="002D172F">
            <w:pPr>
              <w:jc w:val="center"/>
              <w:rPr>
                <w:rFonts w:cs="Arial"/>
                <w:b/>
              </w:rPr>
            </w:pPr>
            <w:r w:rsidRPr="0022256E">
              <w:rPr>
                <w:rFonts w:cs="Arial"/>
                <w:b/>
              </w:rPr>
              <w:t>72</w:t>
            </w:r>
          </w:p>
          <w:p w14:paraId="679E4ED6" w14:textId="77777777" w:rsidR="0022256E" w:rsidRPr="0022256E" w:rsidRDefault="0022256E" w:rsidP="002D172F">
            <w:pPr>
              <w:jc w:val="center"/>
              <w:rPr>
                <w:rFonts w:cs="Arial"/>
                <w:b/>
              </w:rPr>
            </w:pPr>
            <w:r w:rsidRPr="0022256E">
              <w:rPr>
                <w:rFonts w:cs="Arial"/>
                <w:b/>
              </w:rPr>
              <w:t>(4.0%)</w:t>
            </w:r>
          </w:p>
          <w:p w14:paraId="3F4354E0" w14:textId="77777777" w:rsidR="0022256E" w:rsidRPr="0022256E" w:rsidRDefault="0022256E" w:rsidP="002D172F">
            <w:pPr>
              <w:jc w:val="center"/>
              <w:rPr>
                <w:rFonts w:cs="Arial"/>
                <w:b/>
              </w:rPr>
            </w:pPr>
            <w:r w:rsidRPr="0022256E">
              <w:rPr>
                <w:rFonts w:cs="Arial"/>
                <w:b/>
              </w:rPr>
              <w:t>Yellow</w:t>
            </w:r>
          </w:p>
        </w:tc>
        <w:tc>
          <w:tcPr>
            <w:tcW w:w="834" w:type="pct"/>
            <w:shd w:val="clear" w:color="auto" w:fill="FFFF00"/>
            <w:vAlign w:val="center"/>
          </w:tcPr>
          <w:p w14:paraId="151BF18A" w14:textId="77777777" w:rsidR="0022256E" w:rsidRPr="0022256E" w:rsidRDefault="0022256E" w:rsidP="002D172F">
            <w:pPr>
              <w:jc w:val="center"/>
              <w:rPr>
                <w:rFonts w:cs="Arial"/>
                <w:b/>
              </w:rPr>
            </w:pPr>
            <w:r w:rsidRPr="0022256E">
              <w:rPr>
                <w:rFonts w:cs="Arial"/>
                <w:b/>
              </w:rPr>
              <w:t>30</w:t>
            </w:r>
          </w:p>
          <w:p w14:paraId="6C0DFEA4" w14:textId="77777777" w:rsidR="0022256E" w:rsidRPr="0022256E" w:rsidRDefault="0022256E" w:rsidP="002D172F">
            <w:pPr>
              <w:jc w:val="center"/>
              <w:rPr>
                <w:rFonts w:cs="Arial"/>
                <w:b/>
              </w:rPr>
            </w:pPr>
            <w:r w:rsidRPr="0022256E">
              <w:rPr>
                <w:rFonts w:cs="Arial"/>
                <w:b/>
              </w:rPr>
              <w:t>(1.7%)</w:t>
            </w:r>
          </w:p>
          <w:p w14:paraId="6FEECCAA" w14:textId="77777777" w:rsidR="0022256E" w:rsidRPr="0022256E" w:rsidRDefault="0022256E" w:rsidP="002D172F">
            <w:pPr>
              <w:jc w:val="center"/>
              <w:rPr>
                <w:rFonts w:cs="Arial"/>
                <w:b/>
              </w:rPr>
            </w:pPr>
            <w:r w:rsidRPr="0022256E">
              <w:rPr>
                <w:rFonts w:cs="Arial"/>
                <w:b/>
              </w:rPr>
              <w:t>Yellow</w:t>
            </w:r>
          </w:p>
        </w:tc>
      </w:tr>
      <w:tr w:rsidR="0022256E" w:rsidRPr="0022256E" w14:paraId="777FED0F" w14:textId="77777777">
        <w:trPr>
          <w:trHeight w:val="1275"/>
        </w:trPr>
        <w:tc>
          <w:tcPr>
            <w:tcW w:w="833" w:type="pct"/>
            <w:vAlign w:val="center"/>
          </w:tcPr>
          <w:p w14:paraId="113BD01E" w14:textId="77777777" w:rsidR="0022256E" w:rsidRPr="0022256E" w:rsidRDefault="0022256E" w:rsidP="002D172F">
            <w:pPr>
              <w:spacing w:after="240"/>
              <w:jc w:val="center"/>
              <w:rPr>
                <w:rFonts w:cs="Arial"/>
                <w:b/>
              </w:rPr>
            </w:pPr>
            <w:r w:rsidRPr="0022256E">
              <w:rPr>
                <w:rFonts w:cs="Arial"/>
                <w:b/>
              </w:rPr>
              <w:t>Very Low</w:t>
            </w:r>
          </w:p>
          <w:p w14:paraId="3EABC8E5" w14:textId="77777777" w:rsidR="0022256E" w:rsidRPr="0022256E" w:rsidRDefault="0022256E" w:rsidP="002D172F">
            <w:pPr>
              <w:jc w:val="center"/>
              <w:rPr>
                <w:rFonts w:cs="Arial"/>
              </w:rPr>
            </w:pPr>
            <w:r w:rsidRPr="0022256E">
              <w:rPr>
                <w:rFonts w:cs="Arial"/>
              </w:rPr>
              <w:t>Less than 10.0% in Current Year</w:t>
            </w:r>
          </w:p>
        </w:tc>
        <w:tc>
          <w:tcPr>
            <w:tcW w:w="833" w:type="pct"/>
            <w:shd w:val="clear" w:color="auto" w:fill="A50000"/>
            <w:vAlign w:val="center"/>
          </w:tcPr>
          <w:p w14:paraId="5F46C34B" w14:textId="77777777" w:rsidR="0022256E" w:rsidRPr="0022256E" w:rsidRDefault="0022256E" w:rsidP="002D172F">
            <w:pPr>
              <w:jc w:val="center"/>
              <w:rPr>
                <w:rFonts w:cs="Arial"/>
                <w:b/>
              </w:rPr>
            </w:pPr>
            <w:r w:rsidRPr="0022256E">
              <w:rPr>
                <w:rFonts w:cs="Arial"/>
                <w:b/>
              </w:rPr>
              <w:t>5</w:t>
            </w:r>
          </w:p>
          <w:p w14:paraId="38BF06BD" w14:textId="77777777" w:rsidR="0022256E" w:rsidRPr="0022256E" w:rsidRDefault="0022256E" w:rsidP="002D172F">
            <w:pPr>
              <w:jc w:val="center"/>
              <w:rPr>
                <w:rFonts w:cs="Arial"/>
                <w:b/>
              </w:rPr>
            </w:pPr>
            <w:r w:rsidRPr="0022256E">
              <w:rPr>
                <w:rFonts w:cs="Arial"/>
                <w:b/>
              </w:rPr>
              <w:t>(0.3%)</w:t>
            </w:r>
          </w:p>
          <w:p w14:paraId="1372491E" w14:textId="77777777" w:rsidR="0022256E" w:rsidRPr="0022256E" w:rsidRDefault="0022256E" w:rsidP="002D172F">
            <w:pPr>
              <w:jc w:val="center"/>
              <w:rPr>
                <w:rFonts w:cs="Arial"/>
                <w:b/>
              </w:rPr>
            </w:pPr>
            <w:r w:rsidRPr="0022256E">
              <w:rPr>
                <w:rFonts w:cs="Arial"/>
                <w:b/>
              </w:rPr>
              <w:t>Red</w:t>
            </w:r>
          </w:p>
        </w:tc>
        <w:tc>
          <w:tcPr>
            <w:tcW w:w="834" w:type="pct"/>
            <w:shd w:val="clear" w:color="auto" w:fill="A50000"/>
            <w:vAlign w:val="center"/>
          </w:tcPr>
          <w:p w14:paraId="226BD02D" w14:textId="77777777" w:rsidR="0022256E" w:rsidRPr="0022256E" w:rsidRDefault="0022256E" w:rsidP="002D172F">
            <w:pPr>
              <w:jc w:val="center"/>
              <w:rPr>
                <w:rFonts w:cs="Arial"/>
                <w:b/>
              </w:rPr>
            </w:pPr>
            <w:r w:rsidRPr="0022256E">
              <w:rPr>
                <w:rFonts w:cs="Arial"/>
                <w:b/>
              </w:rPr>
              <w:t>74</w:t>
            </w:r>
          </w:p>
          <w:p w14:paraId="1D1E24BE" w14:textId="77777777" w:rsidR="0022256E" w:rsidRPr="0022256E" w:rsidRDefault="0022256E" w:rsidP="002D172F">
            <w:pPr>
              <w:jc w:val="center"/>
              <w:rPr>
                <w:rFonts w:cs="Arial"/>
                <w:b/>
              </w:rPr>
            </w:pPr>
            <w:r w:rsidRPr="0022256E">
              <w:rPr>
                <w:rFonts w:cs="Arial"/>
                <w:b/>
              </w:rPr>
              <w:t>(4.1%)</w:t>
            </w:r>
          </w:p>
          <w:p w14:paraId="2874510F" w14:textId="77777777" w:rsidR="0022256E" w:rsidRPr="0022256E" w:rsidRDefault="0022256E" w:rsidP="002D172F">
            <w:pPr>
              <w:jc w:val="center"/>
              <w:rPr>
                <w:rFonts w:cs="Arial"/>
                <w:b/>
              </w:rPr>
            </w:pPr>
            <w:r w:rsidRPr="0022256E">
              <w:rPr>
                <w:rFonts w:cs="Arial"/>
                <w:b/>
              </w:rPr>
              <w:t>Red</w:t>
            </w:r>
          </w:p>
        </w:tc>
        <w:tc>
          <w:tcPr>
            <w:tcW w:w="833" w:type="pct"/>
            <w:shd w:val="clear" w:color="auto" w:fill="A50000"/>
            <w:vAlign w:val="center"/>
          </w:tcPr>
          <w:p w14:paraId="11568398" w14:textId="77777777" w:rsidR="0022256E" w:rsidRPr="0022256E" w:rsidRDefault="0022256E" w:rsidP="002D172F">
            <w:pPr>
              <w:jc w:val="center"/>
              <w:rPr>
                <w:rFonts w:cs="Arial"/>
                <w:b/>
              </w:rPr>
            </w:pPr>
            <w:r w:rsidRPr="0022256E">
              <w:rPr>
                <w:rFonts w:cs="Arial"/>
                <w:b/>
              </w:rPr>
              <w:t>321</w:t>
            </w:r>
          </w:p>
          <w:p w14:paraId="3F031B36" w14:textId="77777777" w:rsidR="0022256E" w:rsidRPr="0022256E" w:rsidRDefault="0022256E" w:rsidP="002D172F">
            <w:pPr>
              <w:jc w:val="center"/>
              <w:rPr>
                <w:rFonts w:cs="Arial"/>
                <w:b/>
              </w:rPr>
            </w:pPr>
            <w:r w:rsidRPr="0022256E">
              <w:rPr>
                <w:rFonts w:cs="Arial"/>
                <w:b/>
              </w:rPr>
              <w:t>(17.8%)</w:t>
            </w:r>
          </w:p>
          <w:p w14:paraId="7537BAE9" w14:textId="77777777" w:rsidR="0022256E" w:rsidRPr="0022256E" w:rsidRDefault="0022256E" w:rsidP="002D172F">
            <w:pPr>
              <w:jc w:val="center"/>
              <w:rPr>
                <w:rFonts w:cs="Arial"/>
                <w:b/>
              </w:rPr>
            </w:pPr>
            <w:r w:rsidRPr="0022256E">
              <w:rPr>
                <w:rFonts w:cs="Arial"/>
                <w:b/>
              </w:rPr>
              <w:t>Red</w:t>
            </w:r>
          </w:p>
        </w:tc>
        <w:tc>
          <w:tcPr>
            <w:tcW w:w="833" w:type="pct"/>
            <w:shd w:val="clear" w:color="auto" w:fill="FFA500"/>
            <w:vAlign w:val="center"/>
          </w:tcPr>
          <w:p w14:paraId="760A63BE" w14:textId="77777777" w:rsidR="0022256E" w:rsidRPr="0022256E" w:rsidRDefault="0022256E" w:rsidP="002D172F">
            <w:pPr>
              <w:jc w:val="center"/>
              <w:rPr>
                <w:rFonts w:cs="Arial"/>
                <w:b/>
              </w:rPr>
            </w:pPr>
            <w:r w:rsidRPr="0022256E">
              <w:rPr>
                <w:rFonts w:cs="Arial"/>
                <w:b/>
              </w:rPr>
              <w:t>82</w:t>
            </w:r>
          </w:p>
          <w:p w14:paraId="07A16DD5" w14:textId="77777777" w:rsidR="0022256E" w:rsidRPr="0022256E" w:rsidRDefault="0022256E" w:rsidP="002D172F">
            <w:pPr>
              <w:jc w:val="center"/>
              <w:rPr>
                <w:rFonts w:cs="Arial"/>
                <w:b/>
              </w:rPr>
            </w:pPr>
            <w:r w:rsidRPr="0022256E">
              <w:rPr>
                <w:rFonts w:cs="Arial"/>
                <w:b/>
              </w:rPr>
              <w:t>(4.6%)</w:t>
            </w:r>
          </w:p>
          <w:p w14:paraId="56FF36F4" w14:textId="77777777" w:rsidR="0022256E" w:rsidRPr="0022256E" w:rsidRDefault="0022256E" w:rsidP="002D172F">
            <w:pPr>
              <w:jc w:val="center"/>
              <w:rPr>
                <w:rFonts w:cs="Arial"/>
                <w:b/>
              </w:rPr>
            </w:pPr>
            <w:r w:rsidRPr="0022256E">
              <w:rPr>
                <w:rFonts w:cs="Arial"/>
                <w:b/>
              </w:rPr>
              <w:t>Orange</w:t>
            </w:r>
          </w:p>
        </w:tc>
        <w:tc>
          <w:tcPr>
            <w:tcW w:w="834" w:type="pct"/>
            <w:shd w:val="clear" w:color="auto" w:fill="FFFF00"/>
            <w:vAlign w:val="center"/>
          </w:tcPr>
          <w:p w14:paraId="17EC1FC9" w14:textId="77777777" w:rsidR="0022256E" w:rsidRPr="0022256E" w:rsidRDefault="0022256E" w:rsidP="002D172F">
            <w:pPr>
              <w:jc w:val="center"/>
              <w:rPr>
                <w:rFonts w:cs="Arial"/>
                <w:b/>
              </w:rPr>
            </w:pPr>
            <w:r w:rsidRPr="0022256E">
              <w:rPr>
                <w:rFonts w:cs="Arial"/>
                <w:b/>
              </w:rPr>
              <w:t>0</w:t>
            </w:r>
          </w:p>
          <w:p w14:paraId="588C2022" w14:textId="77777777" w:rsidR="0022256E" w:rsidRPr="0022256E" w:rsidRDefault="0022256E" w:rsidP="002D172F">
            <w:pPr>
              <w:jc w:val="center"/>
              <w:rPr>
                <w:rFonts w:cs="Arial"/>
                <w:b/>
              </w:rPr>
            </w:pPr>
            <w:r w:rsidRPr="0022256E">
              <w:rPr>
                <w:rFonts w:cs="Arial"/>
                <w:b/>
              </w:rPr>
              <w:t>(0.0%)</w:t>
            </w:r>
          </w:p>
          <w:p w14:paraId="12B9A873" w14:textId="77777777" w:rsidR="0022256E" w:rsidRPr="0022256E" w:rsidRDefault="0022256E" w:rsidP="002D172F">
            <w:pPr>
              <w:jc w:val="center"/>
              <w:rPr>
                <w:rFonts w:cs="Arial"/>
                <w:b/>
              </w:rPr>
            </w:pPr>
            <w:r w:rsidRPr="0022256E">
              <w:rPr>
                <w:rFonts w:cs="Arial"/>
                <w:b/>
              </w:rPr>
              <w:t>Yellow</w:t>
            </w:r>
          </w:p>
        </w:tc>
      </w:tr>
    </w:tbl>
    <w:p w14:paraId="01B65BE1" w14:textId="77777777" w:rsidR="0022256E" w:rsidRPr="0022256E" w:rsidRDefault="0022256E" w:rsidP="009632F5">
      <w:pPr>
        <w:rPr>
          <w:rFonts w:eastAsiaTheme="minorHAnsi" w:cs="Arial"/>
          <w:b/>
        </w:rPr>
      </w:pPr>
    </w:p>
    <w:tbl>
      <w:tblPr>
        <w:tblStyle w:val="TableGrid35"/>
        <w:tblW w:w="5000" w:type="pct"/>
        <w:tblLook w:val="04A0" w:firstRow="1" w:lastRow="0" w:firstColumn="1" w:lastColumn="0" w:noHBand="0" w:noVBand="1"/>
        <w:tblDescription w:val="College/Career Indicator Performance Levels by number of schools"/>
      </w:tblPr>
      <w:tblGrid>
        <w:gridCol w:w="1617"/>
        <w:gridCol w:w="1709"/>
        <w:gridCol w:w="1620"/>
        <w:gridCol w:w="1528"/>
        <w:gridCol w:w="1622"/>
        <w:gridCol w:w="1614"/>
      </w:tblGrid>
      <w:tr w:rsidR="0022256E" w:rsidRPr="0022256E" w14:paraId="5A6ECE76" w14:textId="77777777" w:rsidTr="00D60464">
        <w:trPr>
          <w:cantSplit/>
          <w:trHeight w:val="552"/>
          <w:tblHeader/>
        </w:trPr>
        <w:tc>
          <w:tcPr>
            <w:tcW w:w="833" w:type="pct"/>
          </w:tcPr>
          <w:p w14:paraId="4BEF6AEE" w14:textId="77777777" w:rsidR="0022256E" w:rsidRPr="0022256E" w:rsidRDefault="0022256E" w:rsidP="002D172F">
            <w:pPr>
              <w:jc w:val="center"/>
              <w:rPr>
                <w:rFonts w:eastAsiaTheme="minorHAnsi" w:cs="Arial"/>
                <w:b/>
              </w:rPr>
            </w:pPr>
            <w:r w:rsidRPr="0022256E">
              <w:rPr>
                <w:rFonts w:eastAsiaTheme="minorHAnsi" w:cs="Arial"/>
                <w:b/>
              </w:rPr>
              <w:t># of Schools</w:t>
            </w:r>
          </w:p>
        </w:tc>
        <w:tc>
          <w:tcPr>
            <w:tcW w:w="880" w:type="pct"/>
            <w:shd w:val="clear" w:color="auto" w:fill="A50021"/>
          </w:tcPr>
          <w:p w14:paraId="3AE5FC0A" w14:textId="77777777" w:rsidR="0022256E" w:rsidRPr="0022256E" w:rsidRDefault="0022256E" w:rsidP="002D172F">
            <w:pPr>
              <w:jc w:val="center"/>
              <w:rPr>
                <w:rFonts w:eastAsiaTheme="minorHAnsi" w:cs="Arial"/>
                <w:b/>
              </w:rPr>
            </w:pPr>
            <w:r w:rsidRPr="0022256E">
              <w:rPr>
                <w:rFonts w:eastAsiaTheme="minorHAnsi" w:cs="Arial"/>
                <w:b/>
              </w:rPr>
              <w:t>Red</w:t>
            </w:r>
          </w:p>
        </w:tc>
        <w:tc>
          <w:tcPr>
            <w:tcW w:w="834" w:type="pct"/>
            <w:shd w:val="clear" w:color="auto" w:fill="FF9900"/>
          </w:tcPr>
          <w:p w14:paraId="2402D25E" w14:textId="77777777" w:rsidR="0022256E" w:rsidRPr="0022256E" w:rsidRDefault="0022256E" w:rsidP="002D172F">
            <w:pPr>
              <w:jc w:val="center"/>
              <w:rPr>
                <w:rFonts w:eastAsiaTheme="minorHAnsi" w:cs="Arial"/>
                <w:b/>
              </w:rPr>
            </w:pPr>
            <w:r w:rsidRPr="0022256E">
              <w:rPr>
                <w:rFonts w:eastAsiaTheme="minorHAnsi" w:cs="Arial"/>
                <w:b/>
              </w:rPr>
              <w:t>Orange</w:t>
            </w:r>
          </w:p>
        </w:tc>
        <w:tc>
          <w:tcPr>
            <w:tcW w:w="787" w:type="pct"/>
            <w:shd w:val="clear" w:color="auto" w:fill="FFFF00"/>
          </w:tcPr>
          <w:p w14:paraId="1B4D259C" w14:textId="77777777" w:rsidR="0022256E" w:rsidRPr="0022256E" w:rsidRDefault="0022256E" w:rsidP="002D172F">
            <w:pPr>
              <w:jc w:val="center"/>
              <w:rPr>
                <w:rFonts w:eastAsiaTheme="minorHAnsi" w:cs="Arial"/>
                <w:b/>
                <w:color w:val="FFFFFF"/>
              </w:rPr>
            </w:pPr>
            <w:r w:rsidRPr="0022256E">
              <w:rPr>
                <w:rFonts w:eastAsiaTheme="minorHAnsi" w:cs="Arial"/>
                <w:b/>
              </w:rPr>
              <w:t>Yellow</w:t>
            </w:r>
          </w:p>
        </w:tc>
        <w:tc>
          <w:tcPr>
            <w:tcW w:w="835" w:type="pct"/>
            <w:shd w:val="clear" w:color="auto" w:fill="006600"/>
          </w:tcPr>
          <w:p w14:paraId="79A893C1"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Green</w:t>
            </w:r>
          </w:p>
        </w:tc>
        <w:tc>
          <w:tcPr>
            <w:tcW w:w="832" w:type="pct"/>
            <w:shd w:val="clear" w:color="auto" w:fill="0000FF"/>
          </w:tcPr>
          <w:p w14:paraId="53395B42" w14:textId="77777777" w:rsidR="0022256E" w:rsidRPr="0022256E" w:rsidRDefault="0022256E" w:rsidP="002D172F">
            <w:pPr>
              <w:jc w:val="center"/>
              <w:rPr>
                <w:rFonts w:eastAsiaTheme="minorHAnsi" w:cs="Arial"/>
                <w:b/>
                <w:color w:val="FFFFFF"/>
              </w:rPr>
            </w:pPr>
            <w:r w:rsidRPr="0022256E">
              <w:rPr>
                <w:rFonts w:eastAsiaTheme="minorHAnsi" w:cs="Arial"/>
                <w:b/>
                <w:color w:val="FFFFFF"/>
              </w:rPr>
              <w:t>Blue</w:t>
            </w:r>
          </w:p>
        </w:tc>
      </w:tr>
      <w:tr w:rsidR="0022256E" w:rsidRPr="0022256E" w14:paraId="09855272" w14:textId="77777777" w:rsidTr="00D60464">
        <w:trPr>
          <w:cantSplit/>
          <w:trHeight w:val="552"/>
        </w:trPr>
        <w:tc>
          <w:tcPr>
            <w:tcW w:w="833" w:type="pct"/>
          </w:tcPr>
          <w:p w14:paraId="67F37CC0" w14:textId="77777777" w:rsidR="0022256E" w:rsidRPr="0022256E" w:rsidRDefault="0022256E" w:rsidP="002D172F">
            <w:pPr>
              <w:jc w:val="center"/>
              <w:rPr>
                <w:rFonts w:eastAsiaTheme="minorHAnsi" w:cs="Arial"/>
              </w:rPr>
            </w:pPr>
            <w:r w:rsidRPr="0022256E">
              <w:rPr>
                <w:rFonts w:eastAsiaTheme="minorHAnsi" w:cs="Arial"/>
              </w:rPr>
              <w:t>1,801</w:t>
            </w:r>
          </w:p>
        </w:tc>
        <w:tc>
          <w:tcPr>
            <w:tcW w:w="880" w:type="pct"/>
          </w:tcPr>
          <w:p w14:paraId="0305C392" w14:textId="77777777" w:rsidR="0022256E" w:rsidRPr="0022256E" w:rsidRDefault="0022256E" w:rsidP="002D172F">
            <w:pPr>
              <w:jc w:val="center"/>
              <w:rPr>
                <w:rFonts w:eastAsiaTheme="minorHAnsi" w:cs="Arial"/>
                <w:color w:val="000000"/>
              </w:rPr>
            </w:pPr>
            <w:r w:rsidRPr="0022256E">
              <w:rPr>
                <w:rFonts w:eastAsiaTheme="minorHAnsi" w:cs="Arial"/>
                <w:color w:val="000000"/>
              </w:rPr>
              <w:t>442</w:t>
            </w:r>
            <w:r w:rsidRPr="0022256E">
              <w:rPr>
                <w:rFonts w:eastAsiaTheme="minorHAnsi" w:cs="Arial"/>
                <w:color w:val="000000"/>
              </w:rPr>
              <w:br/>
              <w:t>(24.5%)</w:t>
            </w:r>
          </w:p>
        </w:tc>
        <w:tc>
          <w:tcPr>
            <w:tcW w:w="834" w:type="pct"/>
          </w:tcPr>
          <w:p w14:paraId="0F2C6825" w14:textId="77777777" w:rsidR="0022256E" w:rsidRPr="0022256E" w:rsidRDefault="0022256E" w:rsidP="002D172F">
            <w:pPr>
              <w:jc w:val="center"/>
              <w:rPr>
                <w:rFonts w:eastAsiaTheme="minorHAnsi" w:cs="Arial"/>
                <w:color w:val="000000"/>
              </w:rPr>
            </w:pPr>
            <w:r w:rsidRPr="0022256E">
              <w:rPr>
                <w:rFonts w:eastAsiaTheme="minorHAnsi" w:cs="Arial"/>
                <w:color w:val="000000"/>
              </w:rPr>
              <w:t>409</w:t>
            </w:r>
            <w:r w:rsidRPr="0022256E">
              <w:rPr>
                <w:rFonts w:eastAsiaTheme="minorHAnsi" w:cs="Arial"/>
                <w:color w:val="000000"/>
              </w:rPr>
              <w:br/>
              <w:t>(22.7%)</w:t>
            </w:r>
          </w:p>
        </w:tc>
        <w:tc>
          <w:tcPr>
            <w:tcW w:w="787" w:type="pct"/>
          </w:tcPr>
          <w:p w14:paraId="35A41E73" w14:textId="77777777" w:rsidR="0022256E" w:rsidRPr="0022256E" w:rsidRDefault="0022256E" w:rsidP="002D172F">
            <w:pPr>
              <w:jc w:val="center"/>
              <w:rPr>
                <w:rFonts w:eastAsiaTheme="minorHAnsi" w:cs="Arial"/>
                <w:color w:val="000000"/>
              </w:rPr>
            </w:pPr>
            <w:r w:rsidRPr="0022256E">
              <w:rPr>
                <w:rFonts w:eastAsiaTheme="minorHAnsi" w:cs="Arial"/>
                <w:color w:val="000000"/>
              </w:rPr>
              <w:t>275</w:t>
            </w:r>
            <w:r w:rsidRPr="0022256E">
              <w:rPr>
                <w:rFonts w:eastAsiaTheme="minorHAnsi" w:cs="Arial"/>
                <w:color w:val="000000"/>
              </w:rPr>
              <w:br/>
              <w:t>(15.3%)</w:t>
            </w:r>
          </w:p>
        </w:tc>
        <w:tc>
          <w:tcPr>
            <w:tcW w:w="835" w:type="pct"/>
          </w:tcPr>
          <w:p w14:paraId="7430E56F" w14:textId="77777777" w:rsidR="0022256E" w:rsidRPr="0022256E" w:rsidRDefault="0022256E" w:rsidP="002D172F">
            <w:pPr>
              <w:jc w:val="center"/>
              <w:rPr>
                <w:rFonts w:eastAsiaTheme="minorHAnsi" w:cs="Arial"/>
                <w:color w:val="000000"/>
              </w:rPr>
            </w:pPr>
            <w:r w:rsidRPr="0022256E">
              <w:rPr>
                <w:rFonts w:eastAsiaTheme="minorHAnsi" w:cs="Arial"/>
                <w:color w:val="000000"/>
              </w:rPr>
              <w:t>433</w:t>
            </w:r>
            <w:r w:rsidRPr="0022256E">
              <w:rPr>
                <w:rFonts w:eastAsiaTheme="minorHAnsi" w:cs="Arial"/>
                <w:color w:val="000000"/>
              </w:rPr>
              <w:br/>
              <w:t>(24%)</w:t>
            </w:r>
          </w:p>
        </w:tc>
        <w:tc>
          <w:tcPr>
            <w:tcW w:w="832" w:type="pct"/>
          </w:tcPr>
          <w:p w14:paraId="12DED45B" w14:textId="77777777" w:rsidR="0022256E" w:rsidRPr="0022256E" w:rsidRDefault="0022256E" w:rsidP="002D172F">
            <w:pPr>
              <w:jc w:val="center"/>
              <w:rPr>
                <w:rFonts w:eastAsiaTheme="minorHAnsi" w:cs="Arial"/>
                <w:color w:val="000000"/>
              </w:rPr>
            </w:pPr>
            <w:r w:rsidRPr="0022256E">
              <w:rPr>
                <w:rFonts w:eastAsiaTheme="minorHAnsi" w:cs="Arial"/>
                <w:color w:val="000000"/>
              </w:rPr>
              <w:t>242</w:t>
            </w:r>
            <w:r w:rsidRPr="0022256E">
              <w:rPr>
                <w:rFonts w:eastAsiaTheme="minorHAnsi" w:cs="Arial"/>
                <w:color w:val="000000"/>
              </w:rPr>
              <w:br/>
              <w:t>(13.4%)</w:t>
            </w:r>
          </w:p>
        </w:tc>
      </w:tr>
    </w:tbl>
    <w:p w14:paraId="76E21B3F" w14:textId="467227C9" w:rsidR="0022256E" w:rsidRPr="002A5421" w:rsidRDefault="0022256E" w:rsidP="002D172F">
      <w:pPr>
        <w:rPr>
          <w:rFonts w:eastAsiaTheme="minorHAnsi" w:cstheme="minorBidi"/>
        </w:rPr>
      </w:pPr>
    </w:p>
    <w:p w14:paraId="694750AE" w14:textId="77777777" w:rsidR="002A5421" w:rsidRDefault="002A5421" w:rsidP="002D172F">
      <w:pPr>
        <w:numPr>
          <w:ilvl w:val="0"/>
          <w:numId w:val="21"/>
        </w:numPr>
        <w:ind w:left="990" w:hanging="810"/>
        <w:contextualSpacing/>
        <w:rPr>
          <w:rFonts w:ascii="Times New Roman" w:eastAsia="Calibri" w:hAnsi="Times New Roman"/>
          <w:u w:val="single"/>
        </w:rPr>
        <w:sectPr w:rsidR="002A5421" w:rsidSect="009632F5">
          <w:pgSz w:w="12240" w:h="15840"/>
          <w:pgMar w:top="1440" w:right="1080" w:bottom="1440" w:left="1440" w:header="720" w:footer="720" w:gutter="0"/>
          <w:cols w:space="720"/>
          <w:noEndnote/>
          <w:docGrid w:linePitch="326"/>
        </w:sectPr>
      </w:pPr>
    </w:p>
    <w:p w14:paraId="5B3C3260" w14:textId="1FF3DBE3" w:rsidR="00D60222" w:rsidRPr="008A4DDA" w:rsidRDefault="00D60222" w:rsidP="002D172F">
      <w:pPr>
        <w:numPr>
          <w:ilvl w:val="0"/>
          <w:numId w:val="21"/>
        </w:numPr>
        <w:ind w:left="990" w:hanging="810"/>
        <w:contextualSpacing/>
        <w:rPr>
          <w:rFonts w:eastAsia="Calibri" w:cs="Arial"/>
        </w:rPr>
      </w:pPr>
      <w:r w:rsidRPr="008A4DDA">
        <w:rPr>
          <w:rFonts w:eastAsia="Calibri" w:cs="Arial"/>
          <w:u w:val="single"/>
        </w:rPr>
        <w:lastRenderedPageBreak/>
        <w:t>Annual Meaningful Differentiation</w:t>
      </w:r>
      <w:r w:rsidRPr="008A4DDA">
        <w:rPr>
          <w:rFonts w:eastAsia="Calibri" w:cs="Arial"/>
        </w:rPr>
        <w:t xml:space="preserve"> </w:t>
      </w:r>
      <w:r w:rsidRPr="008A4DDA">
        <w:rPr>
          <w:rFonts w:eastAsia="Calibri" w:cs="Arial"/>
          <w:i/>
        </w:rPr>
        <w:t>(ESEA section 1111(c)(4)(C))</w:t>
      </w:r>
    </w:p>
    <w:p w14:paraId="2F657BB2" w14:textId="1147476A" w:rsidR="00D60222" w:rsidRPr="008A4DDA" w:rsidRDefault="00D60222" w:rsidP="002D172F">
      <w:pPr>
        <w:pStyle w:val="ListParagraph"/>
        <w:widowControl w:val="0"/>
        <w:numPr>
          <w:ilvl w:val="0"/>
          <w:numId w:val="22"/>
        </w:numPr>
        <w:kinsoku w:val="0"/>
        <w:overflowPunct w:val="0"/>
        <w:autoSpaceDE w:val="0"/>
        <w:autoSpaceDN w:val="0"/>
        <w:adjustRightInd w:val="0"/>
        <w:spacing w:line="240" w:lineRule="auto"/>
        <w:ind w:left="1260" w:hanging="270"/>
        <w:rPr>
          <w:rFonts w:ascii="Arial" w:hAnsi="Arial" w:cs="Arial"/>
          <w:sz w:val="24"/>
          <w:szCs w:val="24"/>
        </w:rPr>
      </w:pPr>
      <w:r w:rsidRPr="008A4DDA">
        <w:rPr>
          <w:rFonts w:ascii="Arial" w:hAnsi="Arial" w:cs="Arial"/>
          <w:sz w:val="24"/>
          <w:szCs w:val="24"/>
        </w:rPr>
        <w:t xml:space="preserve">Describe the State’s system of annual meaningful differentiation of all </w:t>
      </w:r>
      <w:r w:rsidR="003067A9" w:rsidRPr="008A4DDA">
        <w:rPr>
          <w:rFonts w:ascii="Arial" w:hAnsi="Arial" w:cs="Arial"/>
          <w:sz w:val="24"/>
          <w:szCs w:val="24"/>
        </w:rPr>
        <w:t>public schools</w:t>
      </w:r>
      <w:r w:rsidRPr="008A4DDA">
        <w:rPr>
          <w:rFonts w:ascii="Arial" w:hAnsi="Arial" w:cs="Arial"/>
          <w:sz w:val="24"/>
          <w:szCs w:val="24"/>
        </w:rPr>
        <w:t xml:space="preserve"> in the State, consistent with the requirements of section 1111(c)(4)(C) of the ESEA, including a description of (i) how the sys</w:t>
      </w:r>
      <w:r w:rsidR="002A5421" w:rsidRPr="008A4DDA">
        <w:rPr>
          <w:rFonts w:ascii="Arial" w:hAnsi="Arial" w:cs="Arial"/>
          <w:sz w:val="24"/>
          <w:szCs w:val="24"/>
        </w:rPr>
        <w:t xml:space="preserve">tem is based on all indicators </w:t>
      </w:r>
      <w:r w:rsidRPr="008A4DDA">
        <w:rPr>
          <w:rFonts w:ascii="Arial" w:hAnsi="Arial" w:cs="Arial"/>
          <w:sz w:val="24"/>
          <w:szCs w:val="24"/>
        </w:rPr>
        <w:t xml:space="preserve">in the State’s accountability system, (ii) for all students and for each subgroup of students. Note that each state must comply with the requirements in 1111(c)(5) of the ESEA with respect to accountability for charter schools. </w:t>
      </w:r>
    </w:p>
    <w:p w14:paraId="634727F0" w14:textId="77777777" w:rsidR="00D60222" w:rsidRPr="000900B3" w:rsidRDefault="00D60222" w:rsidP="002D172F">
      <w:pPr>
        <w:widowControl w:val="0"/>
        <w:kinsoku w:val="0"/>
        <w:overflowPunct w:val="0"/>
        <w:autoSpaceDE w:val="0"/>
        <w:autoSpaceDN w:val="0"/>
        <w:adjustRightInd w:val="0"/>
        <w:spacing w:after="240"/>
        <w:ind w:left="1260"/>
        <w:rPr>
          <w:rFonts w:cs="Arial"/>
        </w:rPr>
      </w:pPr>
      <w:r w:rsidRPr="000900B3">
        <w:rPr>
          <w:rFonts w:cs="Arial"/>
        </w:rPr>
        <w:t>California has developed a multiple measures accountability system that uses percentile distributions to create a five-by-five grid. This five-by-five grid provides 25 results that combine “Status” and “Change” to make an overall determination for each of California’s Dashboard indicators</w:t>
      </w:r>
      <w:r w:rsidR="00653337" w:rsidRPr="000900B3">
        <w:rPr>
          <w:rFonts w:cs="Arial"/>
        </w:rPr>
        <w:t xml:space="preserve">. </w:t>
      </w:r>
      <w:r w:rsidRPr="000900B3">
        <w:rPr>
          <w:rFonts w:cs="Arial"/>
        </w:rPr>
        <w:t>“Status” and “Change”</w:t>
      </w:r>
      <w:r w:rsidR="0052235B" w:rsidRPr="000900B3">
        <w:rPr>
          <w:rFonts w:cs="Arial"/>
        </w:rPr>
        <w:t xml:space="preserve"> </w:t>
      </w:r>
      <w:r w:rsidRPr="000900B3">
        <w:rPr>
          <w:rFonts w:cs="Arial"/>
        </w:rPr>
        <w:t>receive equal weight in d</w:t>
      </w:r>
      <w:r w:rsidR="00653337" w:rsidRPr="000900B3">
        <w:rPr>
          <w:rFonts w:cs="Arial"/>
        </w:rPr>
        <w:t>etermining overall performance.</w:t>
      </w:r>
    </w:p>
    <w:p w14:paraId="3BD41EF2" w14:textId="77777777" w:rsidR="00D60222" w:rsidRPr="000900B3" w:rsidRDefault="00D60222" w:rsidP="002D172F">
      <w:pPr>
        <w:spacing w:after="240"/>
        <w:ind w:left="1260"/>
        <w:rPr>
          <w:rFonts w:cs="Arial"/>
        </w:rPr>
      </w:pPr>
      <w:r w:rsidRPr="000900B3">
        <w:rPr>
          <w:rFonts w:cs="Arial"/>
        </w:rPr>
        <w:t>“Status” is determined using the current year performance (i.e., current year graduation rate), and “Change” is the difference between performance from the current year and the prior year, or between the current year and a multi-year weighted average.</w:t>
      </w:r>
    </w:p>
    <w:p w14:paraId="53B3EDF3" w14:textId="77777777" w:rsidR="00D60222" w:rsidRPr="000900B3" w:rsidRDefault="00D60222" w:rsidP="002D172F">
      <w:pPr>
        <w:spacing w:after="240"/>
        <w:ind w:left="1260"/>
        <w:rPr>
          <w:rFonts w:cs="Arial"/>
        </w:rPr>
      </w:pPr>
      <w:r w:rsidRPr="000900B3">
        <w:rPr>
          <w:rFonts w:cs="Arial"/>
        </w:rPr>
        <w:t>To determine the percentile cut scores for “Status,” LEAs and schools were ordered from highest to lowest and four cut points were selected based on the distribution. These cut points created five “Status” levels:</w:t>
      </w:r>
    </w:p>
    <w:p w14:paraId="38BC5A6B" w14:textId="77777777" w:rsidR="00D60222" w:rsidRPr="000900B3" w:rsidRDefault="00D60222" w:rsidP="002D172F">
      <w:pPr>
        <w:numPr>
          <w:ilvl w:val="0"/>
          <w:numId w:val="23"/>
        </w:numPr>
        <w:ind w:left="342" w:firstLine="1278"/>
        <w:contextualSpacing/>
        <w:rPr>
          <w:rFonts w:cs="Arial"/>
        </w:rPr>
      </w:pPr>
      <w:r w:rsidRPr="000900B3">
        <w:rPr>
          <w:rFonts w:cs="Arial"/>
        </w:rPr>
        <w:t>Very High</w:t>
      </w:r>
    </w:p>
    <w:p w14:paraId="2CE59E3A" w14:textId="77777777" w:rsidR="00D60222" w:rsidRPr="000900B3" w:rsidRDefault="00D60222" w:rsidP="002D172F">
      <w:pPr>
        <w:numPr>
          <w:ilvl w:val="0"/>
          <w:numId w:val="23"/>
        </w:numPr>
        <w:ind w:left="342" w:firstLine="1278"/>
        <w:contextualSpacing/>
        <w:rPr>
          <w:rFonts w:cs="Arial"/>
        </w:rPr>
      </w:pPr>
      <w:r w:rsidRPr="000900B3">
        <w:rPr>
          <w:rFonts w:cs="Arial"/>
        </w:rPr>
        <w:t>High</w:t>
      </w:r>
    </w:p>
    <w:p w14:paraId="7FF3EB5C" w14:textId="77777777" w:rsidR="00D60222" w:rsidRPr="000900B3" w:rsidRDefault="00D60222" w:rsidP="002D172F">
      <w:pPr>
        <w:numPr>
          <w:ilvl w:val="0"/>
          <w:numId w:val="23"/>
        </w:numPr>
        <w:ind w:left="342" w:firstLine="1278"/>
        <w:contextualSpacing/>
        <w:rPr>
          <w:rFonts w:cs="Arial"/>
        </w:rPr>
      </w:pPr>
      <w:r w:rsidRPr="000900B3">
        <w:rPr>
          <w:rFonts w:cs="Arial"/>
        </w:rPr>
        <w:t>Medium</w:t>
      </w:r>
    </w:p>
    <w:p w14:paraId="4B9935E3" w14:textId="77777777" w:rsidR="00D60222" w:rsidRPr="000900B3" w:rsidRDefault="00D60222" w:rsidP="002D172F">
      <w:pPr>
        <w:numPr>
          <w:ilvl w:val="0"/>
          <w:numId w:val="23"/>
        </w:numPr>
        <w:ind w:left="342" w:firstLine="1278"/>
        <w:contextualSpacing/>
        <w:rPr>
          <w:rFonts w:cs="Arial"/>
        </w:rPr>
      </w:pPr>
      <w:r w:rsidRPr="000900B3">
        <w:rPr>
          <w:rFonts w:cs="Arial"/>
        </w:rPr>
        <w:t>Low</w:t>
      </w:r>
    </w:p>
    <w:p w14:paraId="4FB51CE8" w14:textId="77777777" w:rsidR="00D60222" w:rsidRPr="000900B3" w:rsidRDefault="00D60222" w:rsidP="002D172F">
      <w:pPr>
        <w:numPr>
          <w:ilvl w:val="0"/>
          <w:numId w:val="23"/>
        </w:numPr>
        <w:spacing w:after="240"/>
        <w:ind w:left="342" w:firstLine="1278"/>
        <w:rPr>
          <w:rFonts w:cs="Arial"/>
        </w:rPr>
      </w:pPr>
      <w:r w:rsidRPr="000900B3">
        <w:rPr>
          <w:rFonts w:cs="Arial"/>
        </w:rPr>
        <w:t>Very Low</w:t>
      </w:r>
    </w:p>
    <w:p w14:paraId="7222C925" w14:textId="77777777" w:rsidR="00D60222" w:rsidRPr="000900B3" w:rsidRDefault="00D60222" w:rsidP="002D172F">
      <w:pPr>
        <w:spacing w:after="240"/>
        <w:ind w:left="1260"/>
        <w:rPr>
          <w:rFonts w:cs="Arial"/>
        </w:rPr>
      </w:pPr>
      <w:r w:rsidRPr="000900B3">
        <w:rPr>
          <w:rFonts w:cs="Arial"/>
        </w:rPr>
        <w:t>For “Change” cut scores, LEAs and schools were ordered separately from highest to lowest for positive change and lowest to highest for negative change. These cuts points created five “Change” levels:</w:t>
      </w:r>
    </w:p>
    <w:p w14:paraId="3B8B7A9E" w14:textId="77777777" w:rsidR="00D60222" w:rsidRPr="000900B3" w:rsidRDefault="00D60222" w:rsidP="002D172F">
      <w:pPr>
        <w:numPr>
          <w:ilvl w:val="0"/>
          <w:numId w:val="24"/>
        </w:numPr>
        <w:ind w:left="702" w:firstLine="828"/>
        <w:contextualSpacing/>
        <w:rPr>
          <w:rFonts w:cs="Arial"/>
        </w:rPr>
      </w:pPr>
      <w:r w:rsidRPr="000900B3">
        <w:rPr>
          <w:rFonts w:cs="Arial"/>
        </w:rPr>
        <w:t>Increased significantly</w:t>
      </w:r>
    </w:p>
    <w:p w14:paraId="70EBC1B5" w14:textId="77777777" w:rsidR="00D60222" w:rsidRPr="000900B3" w:rsidRDefault="00D60222" w:rsidP="002D172F">
      <w:pPr>
        <w:numPr>
          <w:ilvl w:val="0"/>
          <w:numId w:val="24"/>
        </w:numPr>
        <w:ind w:left="702" w:firstLine="828"/>
        <w:contextualSpacing/>
        <w:rPr>
          <w:rFonts w:cs="Arial"/>
        </w:rPr>
      </w:pPr>
      <w:r w:rsidRPr="000900B3">
        <w:rPr>
          <w:rFonts w:cs="Arial"/>
        </w:rPr>
        <w:t>Increased</w:t>
      </w:r>
    </w:p>
    <w:p w14:paraId="1F733371" w14:textId="77777777" w:rsidR="00D60222" w:rsidRPr="000900B3" w:rsidRDefault="00D60222" w:rsidP="002D172F">
      <w:pPr>
        <w:numPr>
          <w:ilvl w:val="0"/>
          <w:numId w:val="24"/>
        </w:numPr>
        <w:ind w:left="702" w:firstLine="828"/>
        <w:contextualSpacing/>
        <w:rPr>
          <w:rFonts w:cs="Arial"/>
        </w:rPr>
      </w:pPr>
      <w:r w:rsidRPr="000900B3">
        <w:rPr>
          <w:rFonts w:cs="Arial"/>
        </w:rPr>
        <w:t>Maintained</w:t>
      </w:r>
    </w:p>
    <w:p w14:paraId="2189451A" w14:textId="77777777" w:rsidR="00D60222" w:rsidRPr="000900B3" w:rsidRDefault="00D60222" w:rsidP="002D172F">
      <w:pPr>
        <w:numPr>
          <w:ilvl w:val="0"/>
          <w:numId w:val="24"/>
        </w:numPr>
        <w:ind w:left="702" w:firstLine="828"/>
        <w:contextualSpacing/>
        <w:rPr>
          <w:rFonts w:cs="Arial"/>
        </w:rPr>
      </w:pPr>
      <w:r w:rsidRPr="000900B3">
        <w:rPr>
          <w:rFonts w:cs="Arial"/>
        </w:rPr>
        <w:t>Declined</w:t>
      </w:r>
    </w:p>
    <w:p w14:paraId="2A2CC220" w14:textId="77777777" w:rsidR="00D60222" w:rsidRPr="000900B3" w:rsidRDefault="00D60222" w:rsidP="002D172F">
      <w:pPr>
        <w:numPr>
          <w:ilvl w:val="0"/>
          <w:numId w:val="24"/>
        </w:numPr>
        <w:spacing w:after="240"/>
        <w:ind w:left="702" w:firstLine="828"/>
        <w:rPr>
          <w:rFonts w:cs="Arial"/>
        </w:rPr>
      </w:pPr>
      <w:r w:rsidRPr="000900B3">
        <w:rPr>
          <w:rFonts w:cs="Arial"/>
        </w:rPr>
        <w:t>Declined significantly</w:t>
      </w:r>
    </w:p>
    <w:p w14:paraId="12200AA3" w14:textId="77777777" w:rsidR="00D60222" w:rsidRPr="000900B3" w:rsidRDefault="00D60222" w:rsidP="002D172F">
      <w:pPr>
        <w:spacing w:after="240"/>
        <w:ind w:left="1260"/>
        <w:rPr>
          <w:rFonts w:cs="Arial"/>
        </w:rPr>
      </w:pPr>
      <w:r w:rsidRPr="000900B3">
        <w:rPr>
          <w:rFonts w:cs="Arial"/>
        </w:rPr>
        <w:t xml:space="preserve">Each indicator has its own unique set of cut points for “Status” and “Change,” which are determined in consultation with the CDE’s Technical Design Group to ensure validity and reliability in the indicator’s measurement. The cut points will generally remain in place for seven years, although the SBE may adjust the cut points earlier if statewide data demonstrate that the existing cut points no longer support meaningful differentiation of schools. By combining the results of </w:t>
      </w:r>
      <w:r w:rsidRPr="000900B3">
        <w:rPr>
          <w:rFonts w:cs="Arial"/>
        </w:rPr>
        <w:lastRenderedPageBreak/>
        <w:t>both “Status” and “Change,” one of five color-coded “Performance Levels” can be assigned for each indicator:</w:t>
      </w:r>
    </w:p>
    <w:p w14:paraId="7244CDDA" w14:textId="77777777" w:rsidR="00D60222" w:rsidRPr="000900B3" w:rsidRDefault="00D60222" w:rsidP="002D172F">
      <w:pPr>
        <w:numPr>
          <w:ilvl w:val="0"/>
          <w:numId w:val="25"/>
        </w:numPr>
        <w:ind w:left="702" w:firstLine="828"/>
        <w:contextualSpacing/>
        <w:rPr>
          <w:rFonts w:cs="Arial"/>
        </w:rPr>
      </w:pPr>
      <w:r w:rsidRPr="000900B3">
        <w:rPr>
          <w:rFonts w:cs="Arial"/>
        </w:rPr>
        <w:t>Blue</w:t>
      </w:r>
    </w:p>
    <w:p w14:paraId="549A1EB4" w14:textId="77777777" w:rsidR="00D60222" w:rsidRPr="000900B3" w:rsidRDefault="00D60222" w:rsidP="002D172F">
      <w:pPr>
        <w:numPr>
          <w:ilvl w:val="0"/>
          <w:numId w:val="25"/>
        </w:numPr>
        <w:ind w:left="702" w:firstLine="828"/>
        <w:contextualSpacing/>
        <w:rPr>
          <w:rFonts w:cs="Arial"/>
        </w:rPr>
      </w:pPr>
      <w:r w:rsidRPr="000900B3">
        <w:rPr>
          <w:rFonts w:cs="Arial"/>
        </w:rPr>
        <w:t>Green</w:t>
      </w:r>
    </w:p>
    <w:p w14:paraId="3798B8A2" w14:textId="77777777" w:rsidR="00D60222" w:rsidRPr="000900B3" w:rsidRDefault="00D60222" w:rsidP="002D172F">
      <w:pPr>
        <w:numPr>
          <w:ilvl w:val="0"/>
          <w:numId w:val="25"/>
        </w:numPr>
        <w:ind w:left="702" w:firstLine="828"/>
        <w:contextualSpacing/>
        <w:rPr>
          <w:rFonts w:cs="Arial"/>
        </w:rPr>
      </w:pPr>
      <w:r w:rsidRPr="000900B3">
        <w:rPr>
          <w:rFonts w:cs="Arial"/>
        </w:rPr>
        <w:t>Yellow</w:t>
      </w:r>
    </w:p>
    <w:p w14:paraId="78EFDF23" w14:textId="77777777" w:rsidR="00D60222" w:rsidRPr="000900B3" w:rsidRDefault="00D60222" w:rsidP="002D172F">
      <w:pPr>
        <w:numPr>
          <w:ilvl w:val="0"/>
          <w:numId w:val="25"/>
        </w:numPr>
        <w:ind w:left="702" w:firstLine="828"/>
        <w:contextualSpacing/>
        <w:rPr>
          <w:rFonts w:cs="Arial"/>
        </w:rPr>
      </w:pPr>
      <w:r w:rsidRPr="000900B3">
        <w:rPr>
          <w:rFonts w:cs="Arial"/>
        </w:rPr>
        <w:t>Orange</w:t>
      </w:r>
    </w:p>
    <w:p w14:paraId="25503C13" w14:textId="77777777" w:rsidR="00D60222" w:rsidRPr="000900B3" w:rsidRDefault="00D60222" w:rsidP="002D172F">
      <w:pPr>
        <w:numPr>
          <w:ilvl w:val="0"/>
          <w:numId w:val="25"/>
        </w:numPr>
        <w:spacing w:after="240"/>
        <w:ind w:left="702" w:firstLine="828"/>
        <w:rPr>
          <w:rFonts w:cs="Arial"/>
        </w:rPr>
      </w:pPr>
      <w:r w:rsidRPr="000900B3">
        <w:rPr>
          <w:rFonts w:cs="Arial"/>
        </w:rPr>
        <w:t>Red</w:t>
      </w:r>
    </w:p>
    <w:p w14:paraId="121D7035" w14:textId="77777777" w:rsidR="00D60222" w:rsidRPr="000900B3" w:rsidRDefault="00D60222" w:rsidP="002D172F">
      <w:pPr>
        <w:spacing w:after="240"/>
        <w:ind w:left="1260"/>
        <w:rPr>
          <w:rFonts w:cs="Arial"/>
          <w:sz w:val="22"/>
          <w:szCs w:val="22"/>
        </w:rPr>
      </w:pPr>
      <w:r w:rsidRPr="000900B3">
        <w:rPr>
          <w:rFonts w:cs="Arial"/>
        </w:rPr>
        <w:t>The following table is a sample of the five-by-five grid California will use to illustrate school, LEA, and student group performance relative to each indicator:</w:t>
      </w:r>
    </w:p>
    <w:p w14:paraId="0E6669CA" w14:textId="77777777" w:rsidR="000437CA" w:rsidRPr="000900B3" w:rsidRDefault="000437CA" w:rsidP="002D172F">
      <w:pPr>
        <w:spacing w:before="360" w:after="480"/>
        <w:ind w:left="1260"/>
        <w:rPr>
          <w:rFonts w:cs="Arial"/>
          <w:b/>
        </w:rPr>
      </w:pPr>
      <w:r w:rsidRPr="000900B3">
        <w:rPr>
          <w:rFonts w:cs="Arial"/>
          <w:b/>
        </w:rPr>
        <w:br w:type="page"/>
      </w:r>
    </w:p>
    <w:p w14:paraId="09F51745" w14:textId="3455BDD8" w:rsidR="00D60222" w:rsidRPr="000900B3" w:rsidRDefault="00AF4913" w:rsidP="002D172F">
      <w:pPr>
        <w:pStyle w:val="NoSpacing"/>
        <w:ind w:left="1260"/>
        <w:rPr>
          <w:b/>
        </w:rPr>
      </w:pPr>
      <w:r w:rsidRPr="00AF3970">
        <w:rPr>
          <w:b/>
        </w:rPr>
        <w:lastRenderedPageBreak/>
        <w:t xml:space="preserve">Table </w:t>
      </w:r>
      <w:r w:rsidR="00AF3970" w:rsidRPr="00AF3970">
        <w:rPr>
          <w:b/>
        </w:rPr>
        <w:t>25</w:t>
      </w:r>
      <w:r w:rsidR="00D60222" w:rsidRPr="00AF3970">
        <w:rPr>
          <w:b/>
        </w:rPr>
        <w:t>.</w:t>
      </w:r>
      <w:r w:rsidR="00D60222" w:rsidRPr="000900B3">
        <w:rPr>
          <w:b/>
        </w:rPr>
        <w:t xml:space="preserve"> Sample Five-by-Five Grid</w:t>
      </w:r>
    </w:p>
    <w:tbl>
      <w:tblPr>
        <w:tblStyle w:val="TableGrid"/>
        <w:tblW w:w="0" w:type="auto"/>
        <w:tblInd w:w="85" w:type="dxa"/>
        <w:tblLook w:val="04A0" w:firstRow="1" w:lastRow="0" w:firstColumn="1" w:lastColumn="0" w:noHBand="0" w:noVBand="1"/>
        <w:tblDescription w:val="Sample Five-by-Five Grid"/>
      </w:tblPr>
      <w:tblGrid>
        <w:gridCol w:w="1623"/>
        <w:gridCol w:w="1777"/>
        <w:gridCol w:w="1598"/>
        <w:gridCol w:w="1470"/>
        <w:gridCol w:w="1514"/>
        <w:gridCol w:w="1643"/>
      </w:tblGrid>
      <w:tr w:rsidR="00D60222" w:rsidRPr="000900B3" w14:paraId="2BDF1339" w14:textId="77777777" w:rsidTr="008A4DDA">
        <w:trPr>
          <w:trHeight w:val="1070"/>
          <w:tblHeader/>
        </w:trPr>
        <w:tc>
          <w:tcPr>
            <w:tcW w:w="1710" w:type="dxa"/>
            <w:shd w:val="clear" w:color="auto" w:fill="auto"/>
            <w:vAlign w:val="center"/>
          </w:tcPr>
          <w:p w14:paraId="1A8A5DFA" w14:textId="77777777" w:rsidR="00D60222" w:rsidRPr="000900B3" w:rsidRDefault="00D60222" w:rsidP="002D172F">
            <w:pPr>
              <w:spacing w:before="360" w:after="480"/>
              <w:rPr>
                <w:rFonts w:cs="Arial"/>
              </w:rPr>
            </w:pPr>
            <w:r w:rsidRPr="000900B3">
              <w:rPr>
                <w:rFonts w:cs="Arial"/>
                <w:b/>
              </w:rPr>
              <w:t>Levels</w:t>
            </w:r>
          </w:p>
        </w:tc>
        <w:tc>
          <w:tcPr>
            <w:tcW w:w="1800" w:type="dxa"/>
            <w:shd w:val="clear" w:color="auto" w:fill="auto"/>
            <w:vAlign w:val="center"/>
          </w:tcPr>
          <w:p w14:paraId="4944043B" w14:textId="31C4058D" w:rsidR="00D60222" w:rsidRPr="000900B3" w:rsidRDefault="00D60222" w:rsidP="002D172F">
            <w:pPr>
              <w:spacing w:before="360" w:after="480"/>
              <w:rPr>
                <w:rFonts w:cs="Arial"/>
                <w:b/>
              </w:rPr>
            </w:pPr>
            <w:r w:rsidRPr="000900B3">
              <w:rPr>
                <w:rFonts w:cs="Arial"/>
                <w:b/>
              </w:rPr>
              <w:t>Change: Declined Significantly</w:t>
            </w:r>
          </w:p>
        </w:tc>
        <w:tc>
          <w:tcPr>
            <w:tcW w:w="1665" w:type="dxa"/>
            <w:shd w:val="clear" w:color="auto" w:fill="auto"/>
            <w:vAlign w:val="center"/>
          </w:tcPr>
          <w:p w14:paraId="51631F0E" w14:textId="77777777" w:rsidR="00D60222" w:rsidRPr="000900B3" w:rsidRDefault="00D60222" w:rsidP="002D172F">
            <w:pPr>
              <w:spacing w:before="360" w:after="480"/>
              <w:rPr>
                <w:rFonts w:cs="Arial"/>
                <w:b/>
              </w:rPr>
            </w:pPr>
            <w:r w:rsidRPr="000900B3">
              <w:rPr>
                <w:rFonts w:cs="Arial"/>
                <w:b/>
              </w:rPr>
              <w:t>Change: Declined</w:t>
            </w:r>
          </w:p>
        </w:tc>
        <w:tc>
          <w:tcPr>
            <w:tcW w:w="0" w:type="auto"/>
            <w:shd w:val="clear" w:color="auto" w:fill="auto"/>
            <w:vAlign w:val="center"/>
          </w:tcPr>
          <w:p w14:paraId="62AB2AD5" w14:textId="77777777" w:rsidR="00D60222" w:rsidRPr="000900B3" w:rsidRDefault="00D60222" w:rsidP="002D172F">
            <w:pPr>
              <w:spacing w:before="360" w:after="480"/>
              <w:rPr>
                <w:rFonts w:cs="Arial"/>
                <w:b/>
              </w:rPr>
            </w:pPr>
            <w:r w:rsidRPr="000900B3">
              <w:rPr>
                <w:rFonts w:cs="Arial"/>
                <w:b/>
              </w:rPr>
              <w:t>Change: Maintained</w:t>
            </w:r>
          </w:p>
        </w:tc>
        <w:tc>
          <w:tcPr>
            <w:tcW w:w="1545" w:type="dxa"/>
            <w:shd w:val="clear" w:color="auto" w:fill="auto"/>
            <w:vAlign w:val="center"/>
          </w:tcPr>
          <w:p w14:paraId="5B9729E9" w14:textId="77777777" w:rsidR="00D60222" w:rsidRPr="000900B3" w:rsidRDefault="00D60222" w:rsidP="002D172F">
            <w:pPr>
              <w:spacing w:before="360" w:after="480"/>
              <w:rPr>
                <w:rFonts w:cs="Arial"/>
                <w:b/>
              </w:rPr>
            </w:pPr>
            <w:r w:rsidRPr="000900B3">
              <w:rPr>
                <w:rFonts w:cs="Arial"/>
                <w:b/>
              </w:rPr>
              <w:t>Change: Increased</w:t>
            </w:r>
          </w:p>
        </w:tc>
        <w:tc>
          <w:tcPr>
            <w:tcW w:w="1435" w:type="dxa"/>
            <w:shd w:val="clear" w:color="auto" w:fill="auto"/>
            <w:vAlign w:val="center"/>
          </w:tcPr>
          <w:p w14:paraId="512FA523" w14:textId="77777777" w:rsidR="00D60222" w:rsidRPr="000900B3" w:rsidRDefault="00D60222" w:rsidP="002D172F">
            <w:pPr>
              <w:spacing w:before="360" w:after="480"/>
              <w:rPr>
                <w:rFonts w:cs="Arial"/>
                <w:b/>
              </w:rPr>
            </w:pPr>
            <w:r w:rsidRPr="000900B3">
              <w:rPr>
                <w:rFonts w:cs="Arial"/>
                <w:b/>
              </w:rPr>
              <w:t>Change: Increased Significantly</w:t>
            </w:r>
          </w:p>
        </w:tc>
      </w:tr>
      <w:tr w:rsidR="00D60222" w:rsidRPr="000900B3" w14:paraId="1F14EB23" w14:textId="77777777" w:rsidTr="008A4DDA">
        <w:trPr>
          <w:trHeight w:val="187"/>
        </w:trPr>
        <w:tc>
          <w:tcPr>
            <w:tcW w:w="1710" w:type="dxa"/>
            <w:shd w:val="clear" w:color="auto" w:fill="auto"/>
            <w:vAlign w:val="center"/>
          </w:tcPr>
          <w:p w14:paraId="27F12D94" w14:textId="77777777" w:rsidR="00D60222" w:rsidRPr="000900B3" w:rsidRDefault="00D60222" w:rsidP="002D172F">
            <w:pPr>
              <w:spacing w:before="360" w:after="480"/>
              <w:rPr>
                <w:rFonts w:cs="Arial"/>
                <w:b/>
              </w:rPr>
            </w:pPr>
            <w:r w:rsidRPr="000900B3">
              <w:rPr>
                <w:rFonts w:cs="Arial"/>
                <w:b/>
              </w:rPr>
              <w:t>Status: Very High</w:t>
            </w:r>
          </w:p>
        </w:tc>
        <w:tc>
          <w:tcPr>
            <w:tcW w:w="1800" w:type="dxa"/>
            <w:shd w:val="clear" w:color="auto" w:fill="FFFF00"/>
            <w:vAlign w:val="center"/>
          </w:tcPr>
          <w:p w14:paraId="6A6E3F42" w14:textId="77777777" w:rsidR="00D60222" w:rsidRPr="000900B3" w:rsidRDefault="00D60222" w:rsidP="002D172F">
            <w:pPr>
              <w:spacing w:before="360" w:after="480"/>
              <w:jc w:val="center"/>
              <w:rPr>
                <w:rFonts w:cs="Arial"/>
              </w:rPr>
            </w:pPr>
            <w:r w:rsidRPr="000900B3">
              <w:rPr>
                <w:rFonts w:cs="Arial"/>
              </w:rPr>
              <w:t>Yellow</w:t>
            </w:r>
          </w:p>
        </w:tc>
        <w:tc>
          <w:tcPr>
            <w:tcW w:w="1665" w:type="dxa"/>
            <w:shd w:val="clear" w:color="auto" w:fill="006500"/>
            <w:vAlign w:val="center"/>
          </w:tcPr>
          <w:p w14:paraId="227DC588" w14:textId="77777777" w:rsidR="00D60222" w:rsidRPr="000900B3" w:rsidRDefault="00D60222" w:rsidP="002D172F">
            <w:pPr>
              <w:spacing w:before="360" w:after="480"/>
              <w:jc w:val="center"/>
              <w:rPr>
                <w:rFonts w:cs="Arial"/>
              </w:rPr>
            </w:pPr>
            <w:r w:rsidRPr="000900B3">
              <w:rPr>
                <w:rFonts w:cs="Arial"/>
              </w:rPr>
              <w:t>Green</w:t>
            </w:r>
          </w:p>
        </w:tc>
        <w:tc>
          <w:tcPr>
            <w:tcW w:w="0" w:type="auto"/>
            <w:shd w:val="clear" w:color="auto" w:fill="0000FF"/>
            <w:vAlign w:val="center"/>
          </w:tcPr>
          <w:p w14:paraId="4E0FC43A" w14:textId="77777777" w:rsidR="00D60222" w:rsidRPr="000900B3" w:rsidRDefault="00D60222" w:rsidP="002D172F">
            <w:pPr>
              <w:spacing w:before="360" w:after="480"/>
              <w:jc w:val="center"/>
              <w:rPr>
                <w:rFonts w:cs="Arial"/>
              </w:rPr>
            </w:pPr>
            <w:r w:rsidRPr="000900B3">
              <w:rPr>
                <w:rFonts w:cs="Arial"/>
              </w:rPr>
              <w:t>Blue</w:t>
            </w:r>
          </w:p>
        </w:tc>
        <w:tc>
          <w:tcPr>
            <w:tcW w:w="1545" w:type="dxa"/>
            <w:shd w:val="clear" w:color="auto" w:fill="0000FF"/>
            <w:vAlign w:val="center"/>
          </w:tcPr>
          <w:p w14:paraId="4DE7CC65" w14:textId="77777777" w:rsidR="00D60222" w:rsidRPr="000900B3" w:rsidRDefault="00D60222" w:rsidP="002D172F">
            <w:pPr>
              <w:spacing w:before="360" w:after="480"/>
              <w:jc w:val="center"/>
              <w:rPr>
                <w:rFonts w:cs="Arial"/>
              </w:rPr>
            </w:pPr>
            <w:r w:rsidRPr="000900B3">
              <w:rPr>
                <w:rFonts w:cs="Arial"/>
              </w:rPr>
              <w:t>Blue</w:t>
            </w:r>
          </w:p>
        </w:tc>
        <w:tc>
          <w:tcPr>
            <w:tcW w:w="1435" w:type="dxa"/>
            <w:shd w:val="clear" w:color="auto" w:fill="0000FF"/>
            <w:vAlign w:val="center"/>
          </w:tcPr>
          <w:p w14:paraId="50992B09" w14:textId="77777777" w:rsidR="00D60222" w:rsidRPr="000900B3" w:rsidRDefault="00D60222" w:rsidP="002D172F">
            <w:pPr>
              <w:spacing w:before="360" w:after="480"/>
              <w:jc w:val="center"/>
              <w:rPr>
                <w:rFonts w:cs="Arial"/>
              </w:rPr>
            </w:pPr>
            <w:r w:rsidRPr="000900B3">
              <w:rPr>
                <w:rFonts w:cs="Arial"/>
              </w:rPr>
              <w:t>Blue</w:t>
            </w:r>
          </w:p>
        </w:tc>
      </w:tr>
      <w:tr w:rsidR="00D60222" w:rsidRPr="000900B3" w14:paraId="46B66015" w14:textId="77777777" w:rsidTr="008A4DDA">
        <w:trPr>
          <w:trHeight w:val="158"/>
        </w:trPr>
        <w:tc>
          <w:tcPr>
            <w:tcW w:w="1710" w:type="dxa"/>
            <w:shd w:val="clear" w:color="auto" w:fill="auto"/>
            <w:vAlign w:val="center"/>
          </w:tcPr>
          <w:p w14:paraId="008D62A7" w14:textId="77777777" w:rsidR="00D60222" w:rsidRPr="000900B3" w:rsidRDefault="00D60222" w:rsidP="002D172F">
            <w:pPr>
              <w:spacing w:before="360" w:after="480"/>
              <w:rPr>
                <w:rFonts w:cs="Arial"/>
                <w:b/>
              </w:rPr>
            </w:pPr>
            <w:r w:rsidRPr="000900B3">
              <w:rPr>
                <w:rFonts w:cs="Arial"/>
                <w:b/>
              </w:rPr>
              <w:t>Status: High</w:t>
            </w:r>
          </w:p>
        </w:tc>
        <w:tc>
          <w:tcPr>
            <w:tcW w:w="1800" w:type="dxa"/>
            <w:shd w:val="clear" w:color="auto" w:fill="FFA500"/>
            <w:vAlign w:val="center"/>
          </w:tcPr>
          <w:p w14:paraId="4B0E5857" w14:textId="77777777" w:rsidR="00D60222" w:rsidRPr="000900B3" w:rsidRDefault="00D60222" w:rsidP="002D172F">
            <w:pPr>
              <w:spacing w:before="360" w:after="480"/>
              <w:jc w:val="center"/>
              <w:rPr>
                <w:rFonts w:cs="Arial"/>
              </w:rPr>
            </w:pPr>
            <w:r w:rsidRPr="000900B3">
              <w:rPr>
                <w:rFonts w:cs="Arial"/>
              </w:rPr>
              <w:t>Orange</w:t>
            </w:r>
          </w:p>
        </w:tc>
        <w:tc>
          <w:tcPr>
            <w:tcW w:w="1665" w:type="dxa"/>
            <w:shd w:val="clear" w:color="auto" w:fill="FFFF00"/>
            <w:vAlign w:val="center"/>
          </w:tcPr>
          <w:p w14:paraId="005FD9E0" w14:textId="77777777" w:rsidR="00D60222" w:rsidRPr="000900B3" w:rsidRDefault="00D60222" w:rsidP="002D172F">
            <w:pPr>
              <w:spacing w:before="360" w:after="480"/>
              <w:jc w:val="center"/>
              <w:rPr>
                <w:rFonts w:cs="Arial"/>
              </w:rPr>
            </w:pPr>
            <w:r w:rsidRPr="000900B3">
              <w:rPr>
                <w:rFonts w:cs="Arial"/>
              </w:rPr>
              <w:t>Yellow</w:t>
            </w:r>
          </w:p>
        </w:tc>
        <w:tc>
          <w:tcPr>
            <w:tcW w:w="0" w:type="auto"/>
            <w:shd w:val="clear" w:color="auto" w:fill="006500"/>
            <w:vAlign w:val="center"/>
          </w:tcPr>
          <w:p w14:paraId="78362443" w14:textId="77777777" w:rsidR="00D60222" w:rsidRPr="000900B3" w:rsidRDefault="00D60222" w:rsidP="002D172F">
            <w:pPr>
              <w:spacing w:before="360" w:after="480"/>
              <w:jc w:val="center"/>
              <w:rPr>
                <w:rFonts w:cs="Arial"/>
              </w:rPr>
            </w:pPr>
            <w:r w:rsidRPr="000900B3">
              <w:rPr>
                <w:rFonts w:cs="Arial"/>
              </w:rPr>
              <w:t>Green</w:t>
            </w:r>
          </w:p>
        </w:tc>
        <w:tc>
          <w:tcPr>
            <w:tcW w:w="1545" w:type="dxa"/>
            <w:shd w:val="clear" w:color="auto" w:fill="006500"/>
            <w:vAlign w:val="center"/>
          </w:tcPr>
          <w:p w14:paraId="501A1FE4" w14:textId="77777777" w:rsidR="00D60222" w:rsidRPr="000900B3" w:rsidRDefault="00D60222" w:rsidP="002D172F">
            <w:pPr>
              <w:spacing w:before="360" w:after="480"/>
              <w:jc w:val="center"/>
              <w:rPr>
                <w:rFonts w:cs="Arial"/>
              </w:rPr>
            </w:pPr>
            <w:r w:rsidRPr="000900B3">
              <w:rPr>
                <w:rFonts w:cs="Arial"/>
              </w:rPr>
              <w:t>Green</w:t>
            </w:r>
          </w:p>
        </w:tc>
        <w:tc>
          <w:tcPr>
            <w:tcW w:w="1435" w:type="dxa"/>
            <w:shd w:val="clear" w:color="auto" w:fill="0000FF"/>
            <w:vAlign w:val="center"/>
          </w:tcPr>
          <w:p w14:paraId="1546584E" w14:textId="77777777" w:rsidR="00D60222" w:rsidRPr="000900B3" w:rsidRDefault="00D60222" w:rsidP="002D172F">
            <w:pPr>
              <w:spacing w:before="360" w:after="480"/>
              <w:jc w:val="center"/>
              <w:rPr>
                <w:rFonts w:cs="Arial"/>
              </w:rPr>
            </w:pPr>
            <w:r w:rsidRPr="000900B3">
              <w:rPr>
                <w:rFonts w:cs="Arial"/>
              </w:rPr>
              <w:t>Blue</w:t>
            </w:r>
          </w:p>
        </w:tc>
      </w:tr>
      <w:tr w:rsidR="00D60222" w:rsidRPr="000900B3" w14:paraId="5BB86615" w14:textId="77777777" w:rsidTr="008A4DDA">
        <w:trPr>
          <w:trHeight w:val="158"/>
        </w:trPr>
        <w:tc>
          <w:tcPr>
            <w:tcW w:w="1710" w:type="dxa"/>
            <w:shd w:val="clear" w:color="auto" w:fill="auto"/>
            <w:vAlign w:val="center"/>
          </w:tcPr>
          <w:p w14:paraId="5D90E4DC" w14:textId="77777777" w:rsidR="00D60222" w:rsidRPr="000900B3" w:rsidRDefault="00D60222" w:rsidP="002D172F">
            <w:pPr>
              <w:spacing w:before="360" w:after="480"/>
              <w:rPr>
                <w:rFonts w:cs="Arial"/>
                <w:b/>
              </w:rPr>
            </w:pPr>
            <w:r w:rsidRPr="000900B3">
              <w:rPr>
                <w:rFonts w:cs="Arial"/>
                <w:b/>
              </w:rPr>
              <w:t>Status: Medium</w:t>
            </w:r>
          </w:p>
        </w:tc>
        <w:tc>
          <w:tcPr>
            <w:tcW w:w="1800" w:type="dxa"/>
            <w:shd w:val="clear" w:color="auto" w:fill="FFA500"/>
            <w:vAlign w:val="center"/>
          </w:tcPr>
          <w:p w14:paraId="1AA8C6F5" w14:textId="77777777" w:rsidR="00D60222" w:rsidRPr="000900B3" w:rsidRDefault="00D60222" w:rsidP="002D172F">
            <w:pPr>
              <w:spacing w:before="360" w:after="480"/>
              <w:jc w:val="center"/>
              <w:rPr>
                <w:rFonts w:cs="Arial"/>
              </w:rPr>
            </w:pPr>
            <w:r w:rsidRPr="000900B3">
              <w:rPr>
                <w:rFonts w:cs="Arial"/>
              </w:rPr>
              <w:t>Orange</w:t>
            </w:r>
          </w:p>
        </w:tc>
        <w:tc>
          <w:tcPr>
            <w:tcW w:w="1665" w:type="dxa"/>
            <w:shd w:val="clear" w:color="auto" w:fill="FFA500"/>
            <w:vAlign w:val="center"/>
          </w:tcPr>
          <w:p w14:paraId="57E56238" w14:textId="77777777" w:rsidR="00D60222" w:rsidRPr="000900B3" w:rsidRDefault="00D60222" w:rsidP="002D172F">
            <w:pPr>
              <w:spacing w:before="360" w:after="480"/>
              <w:jc w:val="center"/>
              <w:rPr>
                <w:rFonts w:cs="Arial"/>
              </w:rPr>
            </w:pPr>
            <w:r w:rsidRPr="000900B3">
              <w:rPr>
                <w:rFonts w:cs="Arial"/>
              </w:rPr>
              <w:t>Orange</w:t>
            </w:r>
          </w:p>
        </w:tc>
        <w:tc>
          <w:tcPr>
            <w:tcW w:w="0" w:type="auto"/>
            <w:shd w:val="clear" w:color="auto" w:fill="FFFF00"/>
            <w:vAlign w:val="center"/>
          </w:tcPr>
          <w:p w14:paraId="15F5E78C" w14:textId="77777777" w:rsidR="00D60222" w:rsidRPr="000900B3" w:rsidRDefault="00D60222" w:rsidP="002D172F">
            <w:pPr>
              <w:spacing w:before="360" w:after="480"/>
              <w:jc w:val="center"/>
              <w:rPr>
                <w:rFonts w:cs="Arial"/>
              </w:rPr>
            </w:pPr>
            <w:r w:rsidRPr="000900B3">
              <w:rPr>
                <w:rFonts w:cs="Arial"/>
              </w:rPr>
              <w:t>Yellow</w:t>
            </w:r>
          </w:p>
        </w:tc>
        <w:tc>
          <w:tcPr>
            <w:tcW w:w="1545" w:type="dxa"/>
            <w:shd w:val="clear" w:color="auto" w:fill="006500"/>
            <w:vAlign w:val="center"/>
          </w:tcPr>
          <w:p w14:paraId="15C09A3D" w14:textId="77777777" w:rsidR="00D60222" w:rsidRPr="000900B3" w:rsidRDefault="00D60222" w:rsidP="002D172F">
            <w:pPr>
              <w:spacing w:before="360" w:after="480"/>
              <w:jc w:val="center"/>
              <w:rPr>
                <w:rFonts w:cs="Arial"/>
              </w:rPr>
            </w:pPr>
            <w:r w:rsidRPr="000900B3">
              <w:rPr>
                <w:rFonts w:cs="Arial"/>
              </w:rPr>
              <w:t>Green</w:t>
            </w:r>
          </w:p>
        </w:tc>
        <w:tc>
          <w:tcPr>
            <w:tcW w:w="1435" w:type="dxa"/>
            <w:shd w:val="clear" w:color="auto" w:fill="006500"/>
            <w:vAlign w:val="center"/>
          </w:tcPr>
          <w:p w14:paraId="18E9C85D" w14:textId="77777777" w:rsidR="00D60222" w:rsidRPr="000900B3" w:rsidRDefault="00D60222" w:rsidP="002D172F">
            <w:pPr>
              <w:spacing w:before="360" w:after="480"/>
              <w:jc w:val="center"/>
              <w:rPr>
                <w:rFonts w:cs="Arial"/>
              </w:rPr>
            </w:pPr>
            <w:r w:rsidRPr="000900B3">
              <w:rPr>
                <w:rFonts w:cs="Arial"/>
              </w:rPr>
              <w:t>Green</w:t>
            </w:r>
          </w:p>
        </w:tc>
      </w:tr>
      <w:tr w:rsidR="00D60222" w:rsidRPr="000900B3" w14:paraId="13B3D960" w14:textId="77777777" w:rsidTr="008A4DDA">
        <w:trPr>
          <w:trHeight w:val="72"/>
        </w:trPr>
        <w:tc>
          <w:tcPr>
            <w:tcW w:w="1710" w:type="dxa"/>
            <w:shd w:val="clear" w:color="auto" w:fill="auto"/>
            <w:vAlign w:val="center"/>
          </w:tcPr>
          <w:p w14:paraId="4C312CB6" w14:textId="77777777" w:rsidR="00D60222" w:rsidRPr="000900B3" w:rsidRDefault="00D60222" w:rsidP="002D172F">
            <w:pPr>
              <w:spacing w:before="360" w:after="480"/>
              <w:rPr>
                <w:rFonts w:cs="Arial"/>
                <w:b/>
              </w:rPr>
            </w:pPr>
            <w:r w:rsidRPr="000900B3">
              <w:rPr>
                <w:rFonts w:cs="Arial"/>
                <w:b/>
              </w:rPr>
              <w:t>Status: Low</w:t>
            </w:r>
          </w:p>
        </w:tc>
        <w:tc>
          <w:tcPr>
            <w:tcW w:w="1800" w:type="dxa"/>
            <w:shd w:val="clear" w:color="auto" w:fill="A20000"/>
            <w:vAlign w:val="center"/>
          </w:tcPr>
          <w:p w14:paraId="158D3057" w14:textId="77777777" w:rsidR="00D60222" w:rsidRPr="000900B3" w:rsidRDefault="00D60222" w:rsidP="002D172F">
            <w:pPr>
              <w:spacing w:before="360" w:after="480"/>
              <w:jc w:val="center"/>
              <w:rPr>
                <w:rFonts w:cs="Arial"/>
              </w:rPr>
            </w:pPr>
            <w:r w:rsidRPr="000900B3">
              <w:rPr>
                <w:rFonts w:cs="Arial"/>
              </w:rPr>
              <w:t>Red</w:t>
            </w:r>
          </w:p>
        </w:tc>
        <w:tc>
          <w:tcPr>
            <w:tcW w:w="1665" w:type="dxa"/>
            <w:shd w:val="clear" w:color="auto" w:fill="FFA500"/>
            <w:vAlign w:val="center"/>
          </w:tcPr>
          <w:p w14:paraId="6484347F" w14:textId="77777777" w:rsidR="00D60222" w:rsidRPr="000900B3" w:rsidRDefault="00D60222" w:rsidP="002D172F">
            <w:pPr>
              <w:spacing w:before="360" w:after="480"/>
              <w:jc w:val="center"/>
              <w:rPr>
                <w:rFonts w:cs="Arial"/>
              </w:rPr>
            </w:pPr>
            <w:r w:rsidRPr="000900B3">
              <w:rPr>
                <w:rFonts w:cs="Arial"/>
              </w:rPr>
              <w:t>Orange</w:t>
            </w:r>
          </w:p>
        </w:tc>
        <w:tc>
          <w:tcPr>
            <w:tcW w:w="0" w:type="auto"/>
            <w:shd w:val="clear" w:color="auto" w:fill="FFA500"/>
            <w:vAlign w:val="center"/>
          </w:tcPr>
          <w:p w14:paraId="3EDEE37F" w14:textId="77777777" w:rsidR="00D60222" w:rsidRPr="000900B3" w:rsidRDefault="00D60222" w:rsidP="002D172F">
            <w:pPr>
              <w:spacing w:before="360" w:after="480"/>
              <w:jc w:val="center"/>
              <w:rPr>
                <w:rFonts w:cs="Arial"/>
              </w:rPr>
            </w:pPr>
            <w:r w:rsidRPr="000900B3">
              <w:rPr>
                <w:rFonts w:cs="Arial"/>
              </w:rPr>
              <w:t>Orange</w:t>
            </w:r>
          </w:p>
        </w:tc>
        <w:tc>
          <w:tcPr>
            <w:tcW w:w="1545" w:type="dxa"/>
            <w:shd w:val="clear" w:color="auto" w:fill="FFFF00"/>
            <w:vAlign w:val="center"/>
          </w:tcPr>
          <w:p w14:paraId="07CA668B" w14:textId="77777777" w:rsidR="00D60222" w:rsidRPr="000900B3" w:rsidRDefault="00D60222" w:rsidP="002D172F">
            <w:pPr>
              <w:spacing w:before="360" w:after="480"/>
              <w:jc w:val="center"/>
              <w:rPr>
                <w:rFonts w:cs="Arial"/>
              </w:rPr>
            </w:pPr>
            <w:r w:rsidRPr="000900B3">
              <w:rPr>
                <w:rFonts w:cs="Arial"/>
              </w:rPr>
              <w:t>Yellow</w:t>
            </w:r>
          </w:p>
        </w:tc>
        <w:tc>
          <w:tcPr>
            <w:tcW w:w="1435" w:type="dxa"/>
            <w:shd w:val="clear" w:color="auto" w:fill="FFFF00"/>
            <w:vAlign w:val="center"/>
          </w:tcPr>
          <w:p w14:paraId="7ACC8915" w14:textId="77777777" w:rsidR="00D60222" w:rsidRPr="000900B3" w:rsidRDefault="00D60222" w:rsidP="002D172F">
            <w:pPr>
              <w:spacing w:before="360" w:after="480"/>
              <w:jc w:val="center"/>
              <w:rPr>
                <w:rFonts w:cs="Arial"/>
              </w:rPr>
            </w:pPr>
            <w:r w:rsidRPr="000900B3">
              <w:rPr>
                <w:rFonts w:cs="Arial"/>
              </w:rPr>
              <w:t>Yellow</w:t>
            </w:r>
          </w:p>
        </w:tc>
      </w:tr>
      <w:tr w:rsidR="00D60222" w:rsidRPr="000900B3" w14:paraId="36D0F7D8" w14:textId="77777777" w:rsidTr="008A4DDA">
        <w:trPr>
          <w:trHeight w:val="216"/>
        </w:trPr>
        <w:tc>
          <w:tcPr>
            <w:tcW w:w="1710" w:type="dxa"/>
            <w:shd w:val="clear" w:color="auto" w:fill="auto"/>
            <w:vAlign w:val="center"/>
          </w:tcPr>
          <w:p w14:paraId="75A6FD55" w14:textId="77777777" w:rsidR="00D60222" w:rsidRPr="000900B3" w:rsidRDefault="00D60222" w:rsidP="002D172F">
            <w:pPr>
              <w:spacing w:before="360" w:after="480"/>
              <w:rPr>
                <w:rFonts w:cs="Arial"/>
                <w:b/>
              </w:rPr>
            </w:pPr>
            <w:r w:rsidRPr="000900B3">
              <w:rPr>
                <w:rFonts w:cs="Arial"/>
                <w:b/>
              </w:rPr>
              <w:t>Status: Very Low</w:t>
            </w:r>
          </w:p>
        </w:tc>
        <w:tc>
          <w:tcPr>
            <w:tcW w:w="1800" w:type="dxa"/>
            <w:shd w:val="clear" w:color="auto" w:fill="A20000"/>
            <w:vAlign w:val="center"/>
          </w:tcPr>
          <w:p w14:paraId="22518E55" w14:textId="77777777" w:rsidR="00D60222" w:rsidRPr="000900B3" w:rsidRDefault="00D60222" w:rsidP="002D172F">
            <w:pPr>
              <w:spacing w:before="360" w:after="480"/>
              <w:jc w:val="center"/>
              <w:rPr>
                <w:rFonts w:cs="Arial"/>
              </w:rPr>
            </w:pPr>
            <w:r w:rsidRPr="000900B3">
              <w:rPr>
                <w:rFonts w:cs="Arial"/>
              </w:rPr>
              <w:t>Red</w:t>
            </w:r>
          </w:p>
        </w:tc>
        <w:tc>
          <w:tcPr>
            <w:tcW w:w="1665" w:type="dxa"/>
            <w:shd w:val="clear" w:color="auto" w:fill="A20000"/>
            <w:vAlign w:val="center"/>
          </w:tcPr>
          <w:p w14:paraId="2DCE0E73" w14:textId="77777777" w:rsidR="00D60222" w:rsidRPr="000900B3" w:rsidRDefault="00D60222" w:rsidP="002D172F">
            <w:pPr>
              <w:spacing w:before="360" w:after="480"/>
              <w:jc w:val="center"/>
              <w:rPr>
                <w:rFonts w:cs="Arial"/>
              </w:rPr>
            </w:pPr>
            <w:r w:rsidRPr="000900B3">
              <w:rPr>
                <w:rFonts w:cs="Arial"/>
              </w:rPr>
              <w:t>Red</w:t>
            </w:r>
          </w:p>
        </w:tc>
        <w:tc>
          <w:tcPr>
            <w:tcW w:w="0" w:type="auto"/>
            <w:shd w:val="clear" w:color="auto" w:fill="A20000"/>
            <w:vAlign w:val="center"/>
          </w:tcPr>
          <w:p w14:paraId="550D14C3" w14:textId="77777777" w:rsidR="00D60222" w:rsidRPr="000900B3" w:rsidRDefault="00D60222" w:rsidP="002D172F">
            <w:pPr>
              <w:spacing w:before="360" w:after="480"/>
              <w:jc w:val="center"/>
              <w:rPr>
                <w:rFonts w:cs="Arial"/>
              </w:rPr>
            </w:pPr>
            <w:r w:rsidRPr="000900B3">
              <w:rPr>
                <w:rFonts w:cs="Arial"/>
              </w:rPr>
              <w:t>Red</w:t>
            </w:r>
          </w:p>
        </w:tc>
        <w:tc>
          <w:tcPr>
            <w:tcW w:w="1545" w:type="dxa"/>
            <w:shd w:val="clear" w:color="auto" w:fill="FFA500"/>
            <w:vAlign w:val="center"/>
          </w:tcPr>
          <w:p w14:paraId="71E26583" w14:textId="77777777" w:rsidR="00D60222" w:rsidRPr="000900B3" w:rsidRDefault="00D60222" w:rsidP="002D172F">
            <w:pPr>
              <w:spacing w:before="360" w:after="480"/>
              <w:jc w:val="center"/>
              <w:rPr>
                <w:rFonts w:cs="Arial"/>
              </w:rPr>
            </w:pPr>
            <w:r w:rsidRPr="000900B3">
              <w:rPr>
                <w:rFonts w:cs="Arial"/>
              </w:rPr>
              <w:t>Orange</w:t>
            </w:r>
          </w:p>
        </w:tc>
        <w:tc>
          <w:tcPr>
            <w:tcW w:w="1435" w:type="dxa"/>
            <w:shd w:val="clear" w:color="auto" w:fill="FFFF00"/>
            <w:vAlign w:val="center"/>
          </w:tcPr>
          <w:p w14:paraId="155D4947" w14:textId="77777777" w:rsidR="00D60222" w:rsidRPr="000900B3" w:rsidRDefault="00D60222" w:rsidP="002D172F">
            <w:pPr>
              <w:spacing w:before="360" w:after="480"/>
              <w:jc w:val="center"/>
              <w:rPr>
                <w:rFonts w:cs="Arial"/>
              </w:rPr>
            </w:pPr>
            <w:r w:rsidRPr="000900B3">
              <w:rPr>
                <w:rFonts w:cs="Arial"/>
              </w:rPr>
              <w:t>Yellow</w:t>
            </w:r>
          </w:p>
        </w:tc>
      </w:tr>
    </w:tbl>
    <w:p w14:paraId="09C0E526" w14:textId="77777777" w:rsidR="00D60222" w:rsidRPr="000900B3" w:rsidRDefault="00D60222" w:rsidP="002D172F">
      <w:pPr>
        <w:spacing w:before="240" w:after="240"/>
        <w:ind w:left="1267" w:right="360"/>
        <w:rPr>
          <w:rFonts w:cs="Arial"/>
        </w:rPr>
      </w:pPr>
      <w:r w:rsidRPr="000900B3">
        <w:rPr>
          <w:rFonts w:cs="Arial"/>
        </w:rPr>
        <w:t>Schools receive a color-coded performance level for all students and each student group with at least 30 students on each indicator that applies based on the grades served by the school.</w:t>
      </w:r>
    </w:p>
    <w:p w14:paraId="4823A7D0" w14:textId="77777777" w:rsidR="00D60222" w:rsidRPr="000900B3" w:rsidRDefault="00D60222" w:rsidP="002D172F">
      <w:pPr>
        <w:spacing w:before="240" w:after="240"/>
        <w:ind w:left="1260" w:right="360"/>
        <w:rPr>
          <w:rFonts w:cs="Arial"/>
        </w:rPr>
      </w:pPr>
      <w:r w:rsidRPr="000900B3">
        <w:rPr>
          <w:rFonts w:cs="Arial"/>
        </w:rPr>
        <w:t>The differing possible combinations of colors on the indicators that apply for each school allow</w:t>
      </w:r>
      <w:r w:rsidR="00653337" w:rsidRPr="000900B3">
        <w:rPr>
          <w:rFonts w:cs="Arial"/>
        </w:rPr>
        <w:t xml:space="preserve"> </w:t>
      </w:r>
      <w:r w:rsidRPr="000900B3">
        <w:rPr>
          <w:rFonts w:cs="Arial"/>
        </w:rPr>
        <w:t>meaningful differentiation of performance for all students and each student group. For example, a school with all Green indicators is higher performing than another school with all Yellow indicators, but lower performing than a third school with all Green indicators except for one Blue indicator.</w:t>
      </w:r>
    </w:p>
    <w:p w14:paraId="1AE9BB92" w14:textId="77777777" w:rsidR="00D60222" w:rsidRPr="000900B3" w:rsidRDefault="00D60222" w:rsidP="002D172F">
      <w:pPr>
        <w:spacing w:before="240" w:after="360"/>
        <w:ind w:left="1267" w:right="360"/>
        <w:rPr>
          <w:rFonts w:cs="Arial"/>
        </w:rPr>
      </w:pPr>
      <w:r w:rsidRPr="000900B3">
        <w:rPr>
          <w:rFonts w:cs="Arial"/>
        </w:rPr>
        <w:lastRenderedPageBreak/>
        <w:t>Similarly, the five distinct levels within Status and Change allow meaningful differentiation within each component used to</w:t>
      </w:r>
      <w:r w:rsidR="00653337" w:rsidRPr="000900B3">
        <w:rPr>
          <w:rFonts w:cs="Arial"/>
        </w:rPr>
        <w:t xml:space="preserve"> determine overall performance.</w:t>
      </w:r>
    </w:p>
    <w:p w14:paraId="13CD7DD3" w14:textId="70B341E8" w:rsidR="00672FE7" w:rsidRPr="002A5421" w:rsidRDefault="00672FE7" w:rsidP="002D172F">
      <w:pPr>
        <w:numPr>
          <w:ilvl w:val="0"/>
          <w:numId w:val="26"/>
        </w:numPr>
        <w:ind w:left="1260"/>
        <w:contextualSpacing/>
        <w:rPr>
          <w:rFonts w:ascii="Calibri" w:eastAsia="Calibri" w:hAnsi="Calibri"/>
        </w:rPr>
      </w:pPr>
      <w:r w:rsidRPr="002A5421">
        <w:rPr>
          <w:rFonts w:ascii="Times New Roman" w:eastAsia="Calibri" w:hAnsi="Times New Roman"/>
        </w:rPr>
        <w:t xml:space="preserve">Describe the weighting of each indicator in the State’s system of annual meaningful differentiation, including how the Academic Achievement, Other Academic, Graduation Rate, and Progress in ELP indicators each receive substantial weight individually and, in the aggregate, much greater weight than the School Quality or Student Success indicator(s), in the aggregate. </w:t>
      </w:r>
    </w:p>
    <w:p w14:paraId="4D60BA74" w14:textId="55F6A664" w:rsidR="00672FE7" w:rsidRPr="000900B3" w:rsidRDefault="00672FE7" w:rsidP="002D172F">
      <w:pPr>
        <w:spacing w:before="360" w:after="240"/>
        <w:ind w:left="1267" w:right="547"/>
        <w:rPr>
          <w:rFonts w:cs="Arial"/>
        </w:rPr>
      </w:pPr>
      <w:r w:rsidRPr="000900B3">
        <w:rPr>
          <w:rFonts w:cs="Arial"/>
        </w:rPr>
        <w:t>For each indicator, “Status” and “Change” have equal weight. In addition, each indicator is given equal weight when meaningfully differentiating schools, with ELA and Mathematics assessments considered as two separate indicators for school differentiation.</w:t>
      </w:r>
      <w:r w:rsidR="00653337" w:rsidRPr="000900B3">
        <w:rPr>
          <w:rFonts w:cs="Arial"/>
        </w:rPr>
        <w:t xml:space="preserve"> </w:t>
      </w:r>
    </w:p>
    <w:p w14:paraId="12DDD3D4" w14:textId="77777777" w:rsidR="00672FE7" w:rsidRPr="000900B3" w:rsidRDefault="00672FE7" w:rsidP="002D172F">
      <w:pPr>
        <w:spacing w:before="240" w:after="240"/>
        <w:ind w:left="1260" w:right="360"/>
        <w:rPr>
          <w:rFonts w:cs="Arial"/>
        </w:rPr>
      </w:pPr>
      <w:r w:rsidRPr="000900B3">
        <w:rPr>
          <w:rFonts w:cs="Arial"/>
        </w:rPr>
        <w:t>Seven of the eleven possible school-level indicators described in this plan are academic. Two of these represent the Status” component in determining a color-coded performance level on a Dashboard indicator, contributing half of the overall color-coded performance levels for two of California’s Dashboard indicators (Graduation Rate Indicator and English Learner Progress Indicator). The “Change” components of these two Dashboard indicators serve as student success indicators. Due to the combination of “Status” and “Change” to determine an overall color-coded performance level for each of California’s Dashboard indicators, two-thirds of</w:t>
      </w:r>
      <w:r w:rsidR="00653337" w:rsidRPr="000900B3">
        <w:rPr>
          <w:rFonts w:cs="Arial"/>
        </w:rPr>
        <w:t xml:space="preserve"> </w:t>
      </w:r>
      <w:r w:rsidRPr="000900B3">
        <w:rPr>
          <w:rFonts w:cs="Arial"/>
        </w:rPr>
        <w:t xml:space="preserve">the overall performance determination within California’s system of meaningful differentiation is </w:t>
      </w:r>
      <w:r w:rsidR="00653337" w:rsidRPr="000900B3">
        <w:rPr>
          <w:rFonts w:cs="Arial"/>
        </w:rPr>
        <w:t>t</w:t>
      </w:r>
      <w:r w:rsidRPr="000900B3">
        <w:rPr>
          <w:rFonts w:cs="Arial"/>
        </w:rPr>
        <w:t>herefore attributed to academics without devaluing the importance of school quality</w:t>
      </w:r>
      <w:r w:rsidR="00653337" w:rsidRPr="000900B3">
        <w:rPr>
          <w:rFonts w:cs="Arial"/>
        </w:rPr>
        <w:t xml:space="preserve">. </w:t>
      </w:r>
    </w:p>
    <w:p w14:paraId="63141DC4" w14:textId="77777777" w:rsidR="00672FE7" w:rsidRPr="002A5421" w:rsidRDefault="00672FE7" w:rsidP="002D172F">
      <w:pPr>
        <w:spacing w:before="240" w:after="240"/>
        <w:ind w:left="1267" w:right="360"/>
        <w:rPr>
          <w:rFonts w:cs="Arial"/>
        </w:rPr>
      </w:pPr>
      <w:r w:rsidRPr="000900B3">
        <w:rPr>
          <w:rFonts w:cs="Arial"/>
        </w:rPr>
        <w:t>As noted, the differing possible combinations of colors on the indicators that apply for each school allow meaningful</w:t>
      </w:r>
      <w:r w:rsidR="007D7D99" w:rsidRPr="000900B3">
        <w:rPr>
          <w:rFonts w:cs="Arial"/>
        </w:rPr>
        <w:t xml:space="preserve"> </w:t>
      </w:r>
      <w:r w:rsidRPr="000900B3">
        <w:rPr>
          <w:rFonts w:cs="Arial"/>
        </w:rPr>
        <w:t xml:space="preserve">differentiation of performance for all students and each student group. For example, a school with all Green indicators is higher performing than another school with all Yellow indicators, but lower performing than a third school with all Green indicators </w:t>
      </w:r>
      <w:r w:rsidRPr="002A5421">
        <w:rPr>
          <w:rFonts w:cs="Arial"/>
        </w:rPr>
        <w:t>except for one Blue indicator. Accordingly, the academic indicators receive much greater weight, in the aggregate, than the other indicators within California’s system of mean</w:t>
      </w:r>
      <w:r w:rsidR="00653337" w:rsidRPr="002A5421">
        <w:rPr>
          <w:rFonts w:cs="Arial"/>
        </w:rPr>
        <w:t>ingful differentiation.</w:t>
      </w:r>
    </w:p>
    <w:p w14:paraId="15C6D96C" w14:textId="27F44B75" w:rsidR="007D7D99" w:rsidRPr="002A5421" w:rsidRDefault="007D7D99" w:rsidP="002D172F">
      <w:pPr>
        <w:numPr>
          <w:ilvl w:val="0"/>
          <w:numId w:val="27"/>
        </w:numPr>
        <w:spacing w:after="240"/>
        <w:ind w:left="1267"/>
        <w:rPr>
          <w:rFonts w:ascii="Times New Roman" w:eastAsia="Calibri" w:hAnsi="Times New Roman"/>
        </w:rPr>
      </w:pPr>
      <w:r w:rsidRPr="002A5421">
        <w:rPr>
          <w:rFonts w:ascii="Times New Roman" w:eastAsia="Calibri" w:hAnsi="Times New Roman"/>
        </w:rPr>
        <w:t>If the States uses a different methodology or methodologies for annual meaningful differentiation than the one described in 4.v.a. above for schools for which an accountability determination cannot be made (</w:t>
      </w:r>
      <w:r w:rsidRPr="002A5421">
        <w:rPr>
          <w:rFonts w:ascii="Times New Roman" w:eastAsia="Calibri" w:hAnsi="Times New Roman"/>
          <w:i/>
        </w:rPr>
        <w:t>e.g.</w:t>
      </w:r>
      <w:r w:rsidRPr="002A5421">
        <w:rPr>
          <w:rFonts w:ascii="Times New Roman" w:eastAsia="Calibri" w:hAnsi="Times New Roman"/>
        </w:rPr>
        <w:t xml:space="preserve">, P-2 schools), describe the different methodology or methodologies, indicating the type(s) of schools to which it applies. </w:t>
      </w:r>
    </w:p>
    <w:p w14:paraId="088FC952" w14:textId="77777777" w:rsidR="007D7D99" w:rsidRPr="002A5421" w:rsidRDefault="007D7D99" w:rsidP="002D172F">
      <w:pPr>
        <w:spacing w:before="240" w:after="240"/>
        <w:ind w:left="1267"/>
        <w:rPr>
          <w:rFonts w:eastAsia="Calibri" w:cs="Arial"/>
        </w:rPr>
      </w:pPr>
      <w:r w:rsidRPr="002A5421">
        <w:rPr>
          <w:rFonts w:eastAsia="Calibri" w:cs="Calibri"/>
        </w:rPr>
        <w:t xml:space="preserve">California will produce an accountability report for every public school in the state. </w:t>
      </w:r>
      <w:r w:rsidRPr="002A5421">
        <w:rPr>
          <w:rFonts w:eastAsia="Calibri" w:cs="Arial"/>
        </w:rPr>
        <w:t xml:space="preserve">Schools with less than 30 students will receive data; however, they will not receive a performance level (i.e., a color) consistent with the requirement in </w:t>
      </w:r>
      <w:r w:rsidRPr="002A5421">
        <w:rPr>
          <w:rFonts w:eastAsia="Calibri" w:cs="Arial"/>
        </w:rPr>
        <w:lastRenderedPageBreak/>
        <w:t xml:space="preserve">ESSA, Section 1111(c)(3)(A)(i) that the state plan describe a minimum n-size to be used for any provisions requiring disaggregation of performance data by student groups and that the minimum n-size be the same for all students and student groups. This will provide small schools with data that they can use to improve student performance. </w:t>
      </w:r>
    </w:p>
    <w:p w14:paraId="0F2B1467" w14:textId="77777777" w:rsidR="007D7D99" w:rsidRPr="000900B3" w:rsidRDefault="007D7D99" w:rsidP="002D172F">
      <w:pPr>
        <w:spacing w:after="240"/>
        <w:ind w:left="1260"/>
        <w:rPr>
          <w:rFonts w:ascii="Times New Roman" w:eastAsia="Calibri" w:hAnsi="Times New Roman"/>
        </w:rPr>
      </w:pPr>
      <w:r w:rsidRPr="002A5421">
        <w:rPr>
          <w:rFonts w:eastAsia="Calibri" w:cs="Arial"/>
        </w:rPr>
        <w:t>In addition, California’s new accountability system</w:t>
      </w:r>
      <w:r w:rsidRPr="000900B3">
        <w:rPr>
          <w:rFonts w:eastAsia="Calibri" w:cs="Arial"/>
        </w:rPr>
        <w:t xml:space="preserve"> includes LEAs. The indicators used for school accountability will also be applied at the LEA level. As a result, the performance of students in schools with less than 30 students will be rolled up to the LEA level and to the state level, and the performance of those students is used for accountability determinations and identification for assistance of LEAs under state law. California is in the process of developing tools for all LEAs and schools to use for continuous improvement and implementing state law requirements for assistance and intervention for LEAs that are low-performing on the indicators described for the state and additional local indicators that apply only at the LEA level. Schools with less than 30 students will have access to these tools to assist them in their improvement plans. (Note: For privacy purposes results are never displayed for fewer than 11 students.)</w:t>
      </w:r>
      <w:r w:rsidRPr="000900B3">
        <w:rPr>
          <w:rFonts w:ascii="Times New Roman" w:eastAsia="Calibri" w:hAnsi="Times New Roman"/>
        </w:rPr>
        <w:t xml:space="preserve"> </w:t>
      </w:r>
    </w:p>
    <w:p w14:paraId="02BA5D15" w14:textId="7AF36A2E" w:rsidR="007D7D99" w:rsidRPr="000900B3" w:rsidRDefault="007D7D99" w:rsidP="002D172F">
      <w:pPr>
        <w:spacing w:after="240"/>
        <w:ind w:left="1260"/>
        <w:rPr>
          <w:rFonts w:eastAsia="Calibri" w:cs="Arial"/>
        </w:rPr>
      </w:pPr>
      <w:r w:rsidRPr="000900B3">
        <w:rPr>
          <w:rFonts w:eastAsia="Calibri" w:cs="Arial"/>
        </w:rPr>
        <w:t xml:space="preserve">For schools that are so small that they do not receive a color-coded performance level on </w:t>
      </w:r>
      <w:r w:rsidR="009340A2">
        <w:rPr>
          <w:rFonts w:eastAsia="Calibri" w:cs="Arial"/>
        </w:rPr>
        <w:t>any indicator within</w:t>
      </w:r>
      <w:r w:rsidR="00AF3970">
        <w:rPr>
          <w:rFonts w:eastAsia="Calibri" w:cs="Arial"/>
        </w:rPr>
        <w:t xml:space="preserve"> </w:t>
      </w:r>
      <w:r w:rsidRPr="000900B3">
        <w:rPr>
          <w:rFonts w:eastAsia="Calibri" w:cs="Arial"/>
        </w:rPr>
        <w:t xml:space="preserve">the Dashboard (approximately 100 </w:t>
      </w:r>
      <w:r w:rsidR="00026DC0" w:rsidRPr="000900B3">
        <w:rPr>
          <w:rFonts w:eastAsia="Calibri" w:cs="Arial"/>
        </w:rPr>
        <w:t>schools</w:t>
      </w:r>
      <w:r w:rsidRPr="000900B3">
        <w:rPr>
          <w:rFonts w:eastAsia="Calibri" w:cs="Arial"/>
        </w:rPr>
        <w:t xml:space="preserve"> in 2017-18), the CDE will review their performance data and other relevant information annually and </w:t>
      </w:r>
      <w:r w:rsidR="00F82DB3" w:rsidRPr="000900B3">
        <w:rPr>
          <w:rFonts w:eastAsia="Calibri" w:cs="Arial"/>
        </w:rPr>
        <w:t xml:space="preserve">shall identify them for </w:t>
      </w:r>
      <w:r w:rsidR="00E67C09" w:rsidRPr="000900B3">
        <w:rPr>
          <w:rFonts w:eastAsia="Calibri" w:cs="Arial"/>
        </w:rPr>
        <w:t xml:space="preserve">comprehensive support and improvement </w:t>
      </w:r>
      <w:r w:rsidR="005C6424" w:rsidRPr="000900B3">
        <w:rPr>
          <w:rFonts w:eastAsia="Calibri" w:cs="Arial"/>
        </w:rPr>
        <w:t>or</w:t>
      </w:r>
      <w:r w:rsidR="00E67C09" w:rsidRPr="000900B3">
        <w:rPr>
          <w:rFonts w:eastAsia="Calibri" w:cs="Arial"/>
        </w:rPr>
        <w:t xml:space="preserve"> targeted support and improvement </w:t>
      </w:r>
      <w:r w:rsidR="00F82DB3" w:rsidRPr="000900B3">
        <w:rPr>
          <w:rFonts w:eastAsia="Calibri" w:cs="Arial"/>
        </w:rPr>
        <w:t xml:space="preserve">assistance based on </w:t>
      </w:r>
      <w:r w:rsidRPr="000900B3">
        <w:rPr>
          <w:rFonts w:eastAsia="Calibri" w:cs="Arial"/>
        </w:rPr>
        <w:t>any i</w:t>
      </w:r>
      <w:r w:rsidR="00653337" w:rsidRPr="000900B3">
        <w:rPr>
          <w:rFonts w:eastAsia="Calibri" w:cs="Arial"/>
        </w:rPr>
        <w:t xml:space="preserve">dentified performance issues. </w:t>
      </w:r>
    </w:p>
    <w:p w14:paraId="4291A1CE" w14:textId="77777777" w:rsidR="007D7D99" w:rsidRPr="000900B3" w:rsidRDefault="007D7D99" w:rsidP="002D172F">
      <w:pPr>
        <w:spacing w:after="240"/>
        <w:ind w:left="1260"/>
        <w:rPr>
          <w:rFonts w:ascii="Calibri" w:eastAsia="Calibri" w:hAnsi="Calibri"/>
          <w:b/>
        </w:rPr>
      </w:pPr>
      <w:r w:rsidRPr="000900B3">
        <w:rPr>
          <w:rFonts w:eastAsia="Calibri" w:cs="Arial"/>
        </w:rPr>
        <w:t>California’s accountability system uses both “Status” and “Change,” which requires two consecutive years of data. Therefore, newly opened schools will not receive performance levels on the state indicators until the second year of data are available. Schools will not be eligible for comprehensive or targeted support until they receive performance levels on the state indicators.</w:t>
      </w:r>
    </w:p>
    <w:p w14:paraId="67F937FF" w14:textId="77777777" w:rsidR="007D7D99" w:rsidRPr="000900B3" w:rsidRDefault="007D7D99" w:rsidP="002D172F">
      <w:pPr>
        <w:spacing w:after="240"/>
        <w:ind w:left="1260"/>
        <w:rPr>
          <w:rFonts w:ascii="Times New Roman" w:eastAsia="Calibri" w:hAnsi="Times New Roman"/>
        </w:rPr>
      </w:pPr>
      <w:r w:rsidRPr="000900B3">
        <w:rPr>
          <w:rFonts w:eastAsia="Calibri" w:cs="Calibri"/>
        </w:rPr>
        <w:t xml:space="preserve">State assessments are administered starting at grade 3. Elementary schools with kindergarten, grade 1, and/or grade 2 students will have their ELA and mathematics reports based on grade 3 results of schools with which they are paired, using the same Distance from Met methodology that is applied to all schools and student groups. Pairing is based on matriculation patterns. </w:t>
      </w:r>
      <w:r w:rsidRPr="000900B3">
        <w:rPr>
          <w:rFonts w:eastAsia="Calibri"/>
        </w:rPr>
        <w:t>For</w:t>
      </w:r>
      <w:r w:rsidR="00202E6F" w:rsidRPr="000900B3">
        <w:rPr>
          <w:rFonts w:eastAsia="Calibri"/>
        </w:rPr>
        <w:t xml:space="preserve"> </w:t>
      </w:r>
      <w:r w:rsidRPr="000900B3">
        <w:rPr>
          <w:rFonts w:eastAsia="Calibri"/>
        </w:rPr>
        <w:t>start-up schools, where there is not a matriculation pattern, the grade 3 district average will be used.</w:t>
      </w:r>
    </w:p>
    <w:p w14:paraId="5EE63283" w14:textId="77777777" w:rsidR="00C43A9C" w:rsidRPr="002A5421" w:rsidRDefault="00C43A9C" w:rsidP="002D172F">
      <w:pPr>
        <w:numPr>
          <w:ilvl w:val="0"/>
          <w:numId w:val="28"/>
        </w:numPr>
        <w:ind w:left="1080"/>
        <w:contextualSpacing/>
        <w:rPr>
          <w:rFonts w:ascii="Times New Roman" w:eastAsia="Calibri" w:hAnsi="Times New Roman"/>
          <w:szCs w:val="22"/>
        </w:rPr>
      </w:pPr>
      <w:r w:rsidRPr="002A5421">
        <w:rPr>
          <w:rFonts w:ascii="Times New Roman" w:eastAsia="Calibri" w:hAnsi="Times New Roman"/>
          <w:szCs w:val="22"/>
          <w:u w:val="single"/>
        </w:rPr>
        <w:t xml:space="preserve">Identification of Schools </w:t>
      </w:r>
      <w:r w:rsidRPr="002A5421">
        <w:rPr>
          <w:rFonts w:ascii="Times New Roman" w:eastAsia="Calibri" w:hAnsi="Times New Roman"/>
          <w:i/>
          <w:szCs w:val="22"/>
        </w:rPr>
        <w:t>(ESEA section 1111(c)(4)(D))</w:t>
      </w:r>
    </w:p>
    <w:p w14:paraId="402CB59D" w14:textId="2356E740" w:rsidR="00C43A9C" w:rsidRPr="002A5421" w:rsidRDefault="00C43A9C" w:rsidP="002D172F">
      <w:pPr>
        <w:pStyle w:val="ListParagraph"/>
        <w:numPr>
          <w:ilvl w:val="0"/>
          <w:numId w:val="29"/>
        </w:numPr>
        <w:spacing w:line="240" w:lineRule="auto"/>
        <w:ind w:left="1440"/>
        <w:rPr>
          <w:rFonts w:ascii="Times New Roman" w:hAnsi="Times New Roman"/>
          <w:sz w:val="24"/>
        </w:rPr>
      </w:pPr>
      <w:r w:rsidRPr="002A5421">
        <w:rPr>
          <w:rFonts w:ascii="Times New Roman" w:hAnsi="Times New Roman"/>
          <w:sz w:val="24"/>
          <w:u w:val="single"/>
        </w:rPr>
        <w:t>Comprehensive Support and Improvement Schools</w:t>
      </w:r>
      <w:r w:rsidRPr="002A5421">
        <w:rPr>
          <w:rFonts w:ascii="Times New Roman" w:hAnsi="Times New Roman"/>
          <w:sz w:val="24"/>
        </w:rPr>
        <w:t xml:space="preserve">. Describe the State’s methodology for identifying not less than the lowest-performing five percent of all schools </w:t>
      </w:r>
      <w:r w:rsidRPr="002A5421">
        <w:rPr>
          <w:rFonts w:ascii="Times New Roman" w:hAnsi="Times New Roman"/>
          <w:sz w:val="24"/>
        </w:rPr>
        <w:lastRenderedPageBreak/>
        <w:t xml:space="preserve">receiving Title I, Part A funds in the State for comprehensive support and improvement, including the year in which the State will first identify such schools. </w:t>
      </w:r>
    </w:p>
    <w:p w14:paraId="0E4022B4" w14:textId="77777777" w:rsidR="00D60EF1" w:rsidRPr="000900B3" w:rsidRDefault="00D60EF1" w:rsidP="002D172F">
      <w:pPr>
        <w:spacing w:after="120"/>
        <w:ind w:left="1080"/>
        <w:rPr>
          <w:rFonts w:cs="Arial"/>
          <w:bCs/>
        </w:rPr>
      </w:pPr>
      <w:r w:rsidRPr="000900B3">
        <w:rPr>
          <w:rFonts w:cs="Arial"/>
          <w:bCs/>
        </w:rPr>
        <w:t>Consistent with the system of meaningful differentiation described in sections A.4.v.a and A.4.v.b above, California will use the color combinations that schools receive on California School Dashboard indicators to identify the lowest performing 5 percent of Title I schools statewide for comprehensive support.</w:t>
      </w:r>
    </w:p>
    <w:p w14:paraId="4D7FFEA0" w14:textId="77777777" w:rsidR="00D60EF1" w:rsidRPr="000900B3" w:rsidRDefault="00D60EF1" w:rsidP="002D172F">
      <w:pPr>
        <w:spacing w:after="120"/>
        <w:ind w:left="1080"/>
        <w:rPr>
          <w:rFonts w:cs="Arial"/>
          <w:i/>
          <w:iCs/>
        </w:rPr>
      </w:pPr>
      <w:r w:rsidRPr="000900B3">
        <w:rPr>
          <w:rFonts w:cs="Arial"/>
          <w:iCs/>
        </w:rPr>
        <w:t xml:space="preserve">The selection criteria for the selection of at least the lowest </w:t>
      </w:r>
      <w:r w:rsidR="0052235B" w:rsidRPr="000900B3">
        <w:rPr>
          <w:rFonts w:cs="Arial"/>
          <w:iCs/>
        </w:rPr>
        <w:t>p</w:t>
      </w:r>
      <w:r w:rsidRPr="000900B3">
        <w:rPr>
          <w:rFonts w:cs="Arial"/>
          <w:iCs/>
        </w:rPr>
        <w:t>erforming of 5 percent of Title I schools is based on all of the following criteria:</w:t>
      </w:r>
    </w:p>
    <w:p w14:paraId="4258128C" w14:textId="77777777" w:rsidR="00D60EF1" w:rsidRPr="000900B3" w:rsidRDefault="00D60EF1" w:rsidP="002D172F">
      <w:pPr>
        <w:numPr>
          <w:ilvl w:val="0"/>
          <w:numId w:val="30"/>
        </w:numPr>
        <w:spacing w:after="120"/>
        <w:ind w:left="1080" w:firstLine="360"/>
        <w:rPr>
          <w:rFonts w:cs="Arial"/>
        </w:rPr>
      </w:pPr>
      <w:r w:rsidRPr="000900B3">
        <w:rPr>
          <w:rFonts w:cs="Arial"/>
          <w:iCs/>
        </w:rPr>
        <w:t>Schools with all red indicators;</w:t>
      </w:r>
    </w:p>
    <w:p w14:paraId="47CC5735" w14:textId="77777777" w:rsidR="00D60EF1" w:rsidRPr="000900B3" w:rsidRDefault="00D60EF1" w:rsidP="002D172F">
      <w:pPr>
        <w:numPr>
          <w:ilvl w:val="0"/>
          <w:numId w:val="30"/>
        </w:numPr>
        <w:spacing w:after="120"/>
        <w:ind w:left="1080" w:firstLine="360"/>
        <w:rPr>
          <w:rFonts w:cs="Arial"/>
        </w:rPr>
      </w:pPr>
      <w:r w:rsidRPr="000900B3">
        <w:rPr>
          <w:rFonts w:cs="Arial"/>
          <w:iCs/>
        </w:rPr>
        <w:t>Schools with all red but one indicator of any other color;</w:t>
      </w:r>
    </w:p>
    <w:p w14:paraId="053A57A3" w14:textId="77777777" w:rsidR="00D60EF1" w:rsidRPr="000900B3" w:rsidRDefault="00D60EF1" w:rsidP="002D172F">
      <w:pPr>
        <w:numPr>
          <w:ilvl w:val="0"/>
          <w:numId w:val="30"/>
        </w:numPr>
        <w:spacing w:after="120"/>
        <w:ind w:left="1080" w:firstLine="360"/>
        <w:rPr>
          <w:rFonts w:cs="Arial"/>
        </w:rPr>
      </w:pPr>
      <w:r w:rsidRPr="000900B3">
        <w:rPr>
          <w:rFonts w:cs="Arial"/>
          <w:iCs/>
        </w:rPr>
        <w:t>Schools with all red and orange indicators; and</w:t>
      </w:r>
    </w:p>
    <w:p w14:paraId="2A40B15A" w14:textId="77777777" w:rsidR="00D60EF1" w:rsidRPr="000900B3" w:rsidRDefault="00D60EF1" w:rsidP="002D172F">
      <w:pPr>
        <w:numPr>
          <w:ilvl w:val="0"/>
          <w:numId w:val="30"/>
        </w:numPr>
        <w:spacing w:after="120"/>
        <w:ind w:left="1080" w:firstLine="360"/>
        <w:rPr>
          <w:rFonts w:cs="Arial"/>
        </w:rPr>
      </w:pPr>
      <w:r w:rsidRPr="000900B3">
        <w:rPr>
          <w:rFonts w:cs="Arial"/>
          <w:iCs/>
        </w:rPr>
        <w:t>Schools with five or more indicators where the majority are red.</w:t>
      </w:r>
    </w:p>
    <w:p w14:paraId="0EE098D3" w14:textId="77777777" w:rsidR="00D60EF1" w:rsidRPr="000900B3" w:rsidRDefault="00D60EF1" w:rsidP="002D172F">
      <w:pPr>
        <w:spacing w:after="120"/>
        <w:ind w:left="1080"/>
        <w:rPr>
          <w:rFonts w:cs="Arial"/>
          <w:bCs/>
        </w:rPr>
      </w:pPr>
      <w:r w:rsidRPr="000900B3">
        <w:rPr>
          <w:rFonts w:cs="Arial"/>
          <w:bCs/>
        </w:rPr>
        <w:t>Based on simulations completed using the fall 2017 Dashboard data, these business rules result in the selection of at least 5 percent of Title I schools statewide. Under this approach, performance on a single indicator is not determinative of selection among the lowest performing 5 perc</w:t>
      </w:r>
      <w:r w:rsidR="00653337" w:rsidRPr="000900B3">
        <w:rPr>
          <w:rFonts w:cs="Arial"/>
          <w:bCs/>
        </w:rPr>
        <w:t>ent of Title I schools.</w:t>
      </w:r>
    </w:p>
    <w:p w14:paraId="73D2F213" w14:textId="0625C2A7" w:rsidR="00765391" w:rsidRPr="002A5421" w:rsidRDefault="00765391" w:rsidP="002D172F">
      <w:pPr>
        <w:numPr>
          <w:ilvl w:val="0"/>
          <w:numId w:val="31"/>
        </w:numPr>
        <w:ind w:hanging="270"/>
        <w:contextualSpacing/>
        <w:rPr>
          <w:rFonts w:ascii="Times New Roman" w:eastAsia="Calibri" w:hAnsi="Times New Roman"/>
          <w:szCs w:val="22"/>
        </w:rPr>
      </w:pPr>
      <w:r w:rsidRPr="002A5421">
        <w:rPr>
          <w:rFonts w:ascii="Times New Roman" w:eastAsia="Calibri" w:hAnsi="Times New Roman"/>
          <w:szCs w:val="22"/>
          <w:u w:val="single"/>
        </w:rPr>
        <w:t>Comprehensive Support and Improvement Schools</w:t>
      </w:r>
      <w:r w:rsidRPr="002A5421">
        <w:rPr>
          <w:rFonts w:ascii="Times New Roman" w:eastAsia="Calibri" w:hAnsi="Times New Roman"/>
          <w:szCs w:val="22"/>
        </w:rPr>
        <w:t xml:space="preserve">. Describe the State’s methodology for identifying all public high schools in the State failing to graduate one third or more of their students for comprehensive support and improvement, including the year in which the State will first identify such schools. </w:t>
      </w:r>
    </w:p>
    <w:p w14:paraId="7E9DA847" w14:textId="699830FA" w:rsidR="006F5549" w:rsidRPr="000900B3" w:rsidRDefault="0007533D" w:rsidP="002D172F">
      <w:pPr>
        <w:spacing w:before="360" w:after="240"/>
        <w:ind w:left="1080" w:right="360"/>
        <w:rPr>
          <w:rFonts w:cs="Arial"/>
        </w:rPr>
      </w:pPr>
      <w:r>
        <w:rPr>
          <w:rFonts w:cs="Arial"/>
        </w:rPr>
        <w:t xml:space="preserve">Beginning with the 2019 Dashboard, </w:t>
      </w:r>
      <w:r w:rsidR="006F5549" w:rsidRPr="000900B3">
        <w:rPr>
          <w:rFonts w:cs="Arial"/>
        </w:rPr>
        <w:t xml:space="preserve">California will use the average of three years of graduation rate data to identify schools with a high school graduation rate less than </w:t>
      </w:r>
      <w:r>
        <w:rPr>
          <w:rFonts w:cs="Arial"/>
        </w:rPr>
        <w:t>68</w:t>
      </w:r>
      <w:r w:rsidRPr="000900B3">
        <w:rPr>
          <w:rFonts w:cs="Arial"/>
        </w:rPr>
        <w:t xml:space="preserve"> </w:t>
      </w:r>
      <w:r w:rsidR="006F5549" w:rsidRPr="000900B3">
        <w:rPr>
          <w:rFonts w:cs="Arial"/>
        </w:rPr>
        <w:t xml:space="preserve">percent. Any school with a graduation rate less than </w:t>
      </w:r>
      <w:r>
        <w:rPr>
          <w:rFonts w:cs="Arial"/>
        </w:rPr>
        <w:t>68</w:t>
      </w:r>
      <w:r w:rsidRPr="000900B3">
        <w:rPr>
          <w:rFonts w:cs="Arial"/>
        </w:rPr>
        <w:t xml:space="preserve"> </w:t>
      </w:r>
      <w:r w:rsidR="006F5549" w:rsidRPr="000900B3">
        <w:rPr>
          <w:rFonts w:cs="Arial"/>
        </w:rPr>
        <w:t>percent</w:t>
      </w:r>
      <w:r w:rsidR="00F2285B" w:rsidRPr="000900B3">
        <w:rPr>
          <w:rFonts w:cs="Arial"/>
        </w:rPr>
        <w:t xml:space="preserve"> </w:t>
      </w:r>
      <w:r w:rsidR="006F5549" w:rsidRPr="000900B3">
        <w:rPr>
          <w:rFonts w:cs="Arial"/>
        </w:rPr>
        <w:t>averaged over</w:t>
      </w:r>
      <w:r w:rsidR="00F2285B" w:rsidRPr="000900B3">
        <w:rPr>
          <w:rFonts w:cs="Arial"/>
        </w:rPr>
        <w:t xml:space="preserve"> </w:t>
      </w:r>
      <w:r w:rsidR="006F5549" w:rsidRPr="000900B3">
        <w:rPr>
          <w:rFonts w:cs="Arial"/>
        </w:rPr>
        <w:t>three years will be identified for comprehensive assistance.</w:t>
      </w:r>
      <w:r w:rsidR="00EB20CA">
        <w:rPr>
          <w:rFonts w:cs="Arial"/>
        </w:rPr>
        <w:t xml:space="preserve"> </w:t>
      </w:r>
      <w:r w:rsidR="000F4FCD" w:rsidRPr="00EB20CA">
        <w:rPr>
          <w:rFonts w:cs="Arial"/>
        </w:rPr>
        <w:t xml:space="preserve">For the </w:t>
      </w:r>
      <w:r>
        <w:rPr>
          <w:rFonts w:cs="Arial"/>
        </w:rPr>
        <w:t>2019-20</w:t>
      </w:r>
      <w:r w:rsidR="000F4FCD" w:rsidRPr="00EB20CA">
        <w:rPr>
          <w:rFonts w:cs="Arial"/>
        </w:rPr>
        <w:t xml:space="preserve"> school identification, only two years of data will be used to calculate the graduation rate due</w:t>
      </w:r>
      <w:r>
        <w:rPr>
          <w:rFonts w:cs="Arial"/>
        </w:rPr>
        <w:t xml:space="preserve"> to the use of the extended graduation rate</w:t>
      </w:r>
      <w:r w:rsidR="000F4FCD" w:rsidRPr="00EB20CA">
        <w:rPr>
          <w:rFonts w:cs="Arial"/>
        </w:rPr>
        <w:t xml:space="preserve"> </w:t>
      </w:r>
    </w:p>
    <w:p w14:paraId="014DA2DC" w14:textId="0E9BDE56" w:rsidR="007D7D99" w:rsidRPr="000900B3" w:rsidRDefault="006F5549" w:rsidP="002D172F">
      <w:pPr>
        <w:spacing w:before="360" w:after="240"/>
        <w:ind w:left="1080" w:right="360"/>
        <w:rPr>
          <w:rFonts w:cs="Arial"/>
        </w:rPr>
      </w:pPr>
      <w:r w:rsidRPr="000900B3">
        <w:rPr>
          <w:rFonts w:cs="Arial"/>
        </w:rPr>
        <w:t>Three years of data will be used to identify schools; therefore,</w:t>
      </w:r>
      <w:r w:rsidR="00DB36E4" w:rsidRPr="000900B3">
        <w:rPr>
          <w:rFonts w:cs="Arial"/>
        </w:rPr>
        <w:t xml:space="preserve"> </w:t>
      </w:r>
      <w:r w:rsidRPr="000900B3">
        <w:rPr>
          <w:rFonts w:cs="Arial"/>
        </w:rPr>
        <w:t xml:space="preserve">newly opened schools will not be identified for comprehensive support and improvement until the third year of data is available. However, all schools and student groups with a graduation rate below </w:t>
      </w:r>
      <w:r w:rsidR="0007533D">
        <w:rPr>
          <w:rFonts w:cs="Arial"/>
        </w:rPr>
        <w:t>68</w:t>
      </w:r>
      <w:r w:rsidR="0007533D" w:rsidRPr="000900B3">
        <w:rPr>
          <w:rFonts w:cs="Arial"/>
        </w:rPr>
        <w:t xml:space="preserve"> </w:t>
      </w:r>
      <w:r w:rsidRPr="000900B3">
        <w:rPr>
          <w:rFonts w:cs="Arial"/>
        </w:rPr>
        <w:t>percent will be given the lowest performance level, Red, on the California School Dashboard. This performance level will be used as part of the criteria when determining schools under consideration of comprehensive support in addition to the lowest 5 percent (section A.4.vi.a).</w:t>
      </w:r>
    </w:p>
    <w:p w14:paraId="1A6D772A" w14:textId="1960072C" w:rsidR="006F5549" w:rsidRPr="002A5421" w:rsidRDefault="006F5549" w:rsidP="002D172F">
      <w:pPr>
        <w:pStyle w:val="ListParagraph"/>
        <w:numPr>
          <w:ilvl w:val="0"/>
          <w:numId w:val="31"/>
        </w:numPr>
        <w:spacing w:before="360" w:after="360" w:line="240" w:lineRule="auto"/>
        <w:ind w:right="360"/>
        <w:rPr>
          <w:rFonts w:cs="Arial"/>
          <w:sz w:val="24"/>
        </w:rPr>
      </w:pPr>
      <w:r w:rsidRPr="002A5421">
        <w:rPr>
          <w:rFonts w:ascii="Times New Roman" w:hAnsi="Times New Roman"/>
          <w:sz w:val="24"/>
          <w:u w:val="single"/>
        </w:rPr>
        <w:lastRenderedPageBreak/>
        <w:t>Comprehensive Support and Improvement Schools</w:t>
      </w:r>
      <w:r w:rsidRPr="002A5421">
        <w:rPr>
          <w:rFonts w:ascii="Times New Roman" w:hAnsi="Times New Roman"/>
          <w:sz w:val="24"/>
        </w:rPr>
        <w:t xml:space="preserve">. Describe the methodology by which the State identifies public schools in the State receiving Title I, Part A funds that have received additional targeted support under ESEA section 1111(d)(2)(C) (based on identification as a school in which any subgroup of students, on its own, would lead to identification under ESEA section 1111(c)(4)(D)(i)(I) using the State’s methodology under ESEA section 1111(c)(4)(D)) and that have not satisfied the statewide exit criteria </w:t>
      </w:r>
      <w:r w:rsidR="00714310" w:rsidRPr="002A5421">
        <w:rPr>
          <w:rFonts w:ascii="Times New Roman" w:hAnsi="Times New Roman"/>
          <w:sz w:val="24"/>
        </w:rPr>
        <w:t>for such schools within a State-determined number of year</w:t>
      </w:r>
      <w:r w:rsidR="002A5421">
        <w:rPr>
          <w:rFonts w:ascii="Times New Roman" w:hAnsi="Times New Roman"/>
          <w:sz w:val="24"/>
        </w:rPr>
        <w:t xml:space="preserve">s, including the year in which </w:t>
      </w:r>
      <w:r w:rsidR="00714310" w:rsidRPr="002A5421">
        <w:rPr>
          <w:rFonts w:ascii="Times New Roman" w:hAnsi="Times New Roman"/>
          <w:sz w:val="24"/>
        </w:rPr>
        <w:t>t</w:t>
      </w:r>
      <w:r w:rsidRPr="002A5421">
        <w:rPr>
          <w:rFonts w:ascii="Times New Roman" w:hAnsi="Times New Roman"/>
          <w:sz w:val="24"/>
        </w:rPr>
        <w:t xml:space="preserve">he State will first identify such schools. </w:t>
      </w:r>
    </w:p>
    <w:p w14:paraId="7481444C" w14:textId="2922B43F" w:rsidR="006F5549" w:rsidRPr="000900B3" w:rsidRDefault="006F5549" w:rsidP="002D172F">
      <w:pPr>
        <w:spacing w:before="360" w:after="480"/>
        <w:ind w:left="1080" w:right="360"/>
        <w:rPr>
          <w:szCs w:val="22"/>
        </w:rPr>
      </w:pPr>
      <w:r w:rsidRPr="000900B3">
        <w:rPr>
          <w:szCs w:val="22"/>
        </w:rPr>
        <w:t>California will determine whether any school identified for additional targeted support, as specified in section A.4.vi.f, did not meet the exit criteria specified in section A.4.viii.b within four years. The earliest that the initial identification of any “additional targeted support” school that did not exit such status for comprehensive support and improvement will occur is fall 202</w:t>
      </w:r>
      <w:r w:rsidR="00337C7E">
        <w:rPr>
          <w:szCs w:val="22"/>
        </w:rPr>
        <w:t>4</w:t>
      </w:r>
      <w:r w:rsidRPr="000900B3">
        <w:rPr>
          <w:szCs w:val="22"/>
        </w:rPr>
        <w:t>.</w:t>
      </w:r>
    </w:p>
    <w:p w14:paraId="1E260C3D" w14:textId="269C3D6C" w:rsidR="00BB07BB" w:rsidRPr="002A5421" w:rsidRDefault="00BB07BB" w:rsidP="002D172F">
      <w:pPr>
        <w:pStyle w:val="ListParagraph"/>
        <w:numPr>
          <w:ilvl w:val="0"/>
          <w:numId w:val="31"/>
        </w:numPr>
        <w:spacing w:line="240" w:lineRule="auto"/>
        <w:rPr>
          <w:rFonts w:ascii="Times New Roman" w:hAnsi="Times New Roman"/>
          <w:sz w:val="24"/>
        </w:rPr>
      </w:pPr>
      <w:r w:rsidRPr="002A5421">
        <w:rPr>
          <w:rFonts w:ascii="Times New Roman" w:hAnsi="Times New Roman"/>
          <w:sz w:val="24"/>
          <w:u w:val="single"/>
        </w:rPr>
        <w:t>Frequency of Identification</w:t>
      </w:r>
      <w:r w:rsidR="002A5421">
        <w:rPr>
          <w:rFonts w:ascii="Times New Roman" w:hAnsi="Times New Roman"/>
          <w:sz w:val="24"/>
        </w:rPr>
        <w:t xml:space="preserve">. </w:t>
      </w:r>
      <w:r w:rsidRPr="002A5421">
        <w:rPr>
          <w:rFonts w:ascii="Times New Roman" w:hAnsi="Times New Roman"/>
          <w:sz w:val="24"/>
        </w:rPr>
        <w:t>Provide, for each type of school identified for comprehensive support and improvement, the frequency with which the State will, ther</w:t>
      </w:r>
      <w:r w:rsidR="002A5421">
        <w:rPr>
          <w:rFonts w:ascii="Times New Roman" w:hAnsi="Times New Roman"/>
          <w:sz w:val="24"/>
        </w:rPr>
        <w:t xml:space="preserve">eafter, identify such schools. </w:t>
      </w:r>
      <w:r w:rsidRPr="002A5421">
        <w:rPr>
          <w:rFonts w:ascii="Times New Roman" w:hAnsi="Times New Roman"/>
          <w:sz w:val="24"/>
        </w:rPr>
        <w:t>Note that these schools must be identified at least once every three years</w:t>
      </w:r>
      <w:r w:rsidRPr="002A5421">
        <w:rPr>
          <w:rFonts w:ascii="Times New Roman" w:hAnsi="Times New Roman"/>
          <w:i/>
          <w:sz w:val="24"/>
        </w:rPr>
        <w:t xml:space="preserve">. </w:t>
      </w:r>
    </w:p>
    <w:p w14:paraId="34B03C54" w14:textId="6481A80B" w:rsidR="00BB07BB" w:rsidRPr="00D144B5" w:rsidRDefault="001A550B" w:rsidP="002D172F">
      <w:pPr>
        <w:spacing w:after="240"/>
        <w:ind w:left="1080"/>
        <w:rPr>
          <w:rFonts w:eastAsia="Calibri" w:cs="Arial"/>
          <w:szCs w:val="22"/>
          <w:highlight w:val="yellow"/>
        </w:rPr>
      </w:pPr>
      <w:r>
        <w:rPr>
          <w:rFonts w:eastAsia="Calibri" w:cs="Arial"/>
          <w:szCs w:val="22"/>
        </w:rPr>
        <w:t xml:space="preserve">California will initially identify schools for each type of school identified in consecutive years (fall </w:t>
      </w:r>
      <w:r w:rsidR="003067A9">
        <w:rPr>
          <w:rFonts w:eastAsia="Calibri" w:cs="Arial"/>
          <w:szCs w:val="22"/>
        </w:rPr>
        <w:t>2018, fall</w:t>
      </w:r>
      <w:r>
        <w:rPr>
          <w:rFonts w:eastAsia="Calibri" w:cs="Arial"/>
          <w:szCs w:val="22"/>
        </w:rPr>
        <w:t xml:space="preserve"> 2019</w:t>
      </w:r>
      <w:r w:rsidR="00371434">
        <w:rPr>
          <w:rFonts w:eastAsia="Calibri" w:cs="Arial"/>
          <w:szCs w:val="22"/>
        </w:rPr>
        <w:t>, fall 2020</w:t>
      </w:r>
      <w:r>
        <w:rPr>
          <w:rFonts w:eastAsia="Calibri" w:cs="Arial"/>
          <w:szCs w:val="22"/>
        </w:rPr>
        <w:t>)</w:t>
      </w:r>
      <w:r w:rsidR="00371434">
        <w:rPr>
          <w:rFonts w:eastAsia="Calibri" w:cs="Arial"/>
          <w:szCs w:val="22"/>
        </w:rPr>
        <w:t>.</w:t>
      </w:r>
      <w:r>
        <w:rPr>
          <w:rFonts w:eastAsia="Calibri" w:cs="Arial"/>
          <w:szCs w:val="22"/>
        </w:rPr>
        <w:t xml:space="preserve"> </w:t>
      </w:r>
      <w:r w:rsidR="00371434">
        <w:rPr>
          <w:rFonts w:eastAsia="Calibri" w:cs="Arial"/>
          <w:szCs w:val="22"/>
        </w:rPr>
        <w:t xml:space="preserve">Schools will be identified in 2019 to ensure that the ELPI is used in assistance and support determinations. Schools will be identified in 2019 to ensure that the incorporation of the participation rate into the Academic Indicator, as required in ESEA section 1111(c)(4)(C), is used in assistance and support determinations. </w:t>
      </w:r>
      <w:r w:rsidR="00C218F9" w:rsidRPr="00094427">
        <w:rPr>
          <w:rFonts w:eastAsia="Calibri" w:cs="Arial"/>
          <w:highlight w:val="yellow"/>
        </w:rPr>
        <w:t>&lt;</w:t>
      </w:r>
      <w:r w:rsidR="00C218F9">
        <w:rPr>
          <w:rFonts w:eastAsia="Calibri" w:cs="Arial"/>
          <w:highlight w:val="yellow"/>
        </w:rPr>
        <w:t>Start Delete</w:t>
      </w:r>
      <w:r w:rsidR="00C218F9" w:rsidRPr="00094427">
        <w:rPr>
          <w:rFonts w:eastAsia="Calibri" w:cs="Arial"/>
          <w:highlight w:val="yellow"/>
        </w:rPr>
        <w:t>&gt;</w:t>
      </w:r>
      <w:r w:rsidR="004D7934" w:rsidRPr="00D144B5">
        <w:rPr>
          <w:rFonts w:eastAsia="Calibri" w:cs="Arial"/>
          <w:szCs w:val="22"/>
          <w:highlight w:val="yellow"/>
        </w:rPr>
        <w:t>After the 2020 determinations, schools will be identified once every three years.</w:t>
      </w:r>
      <w:r w:rsidR="009A0789" w:rsidRPr="00D144B5">
        <w:rPr>
          <w:rFonts w:eastAsia="Calibri" w:cs="Arial"/>
          <w:szCs w:val="22"/>
          <w:highlight w:val="yellow"/>
        </w:rPr>
        <w:t xml:space="preserve"> </w:t>
      </w:r>
      <w:r w:rsidR="00C218F9" w:rsidRPr="00D144B5">
        <w:rPr>
          <w:rFonts w:eastAsia="Calibri" w:cs="Arial"/>
          <w:highlight w:val="yellow"/>
        </w:rPr>
        <w:t>&lt;End Delete&gt; &lt;Start Add&gt;</w:t>
      </w:r>
      <w:r w:rsidR="009A0789" w:rsidRPr="00D144B5">
        <w:rPr>
          <w:highlight w:val="yellow"/>
        </w:rPr>
        <w:t xml:space="preserve">In response to the flexibilities provided </w:t>
      </w:r>
      <w:r w:rsidR="0069737A" w:rsidRPr="00D144B5">
        <w:rPr>
          <w:highlight w:val="yellow"/>
        </w:rPr>
        <w:t xml:space="preserve">by </w:t>
      </w:r>
      <w:r w:rsidR="009A0789" w:rsidRPr="00D144B5">
        <w:rPr>
          <w:highlight w:val="yellow"/>
        </w:rPr>
        <w:t>the 2021</w:t>
      </w:r>
      <w:r w:rsidR="009A0789" w:rsidRPr="00D144B5">
        <w:rPr>
          <w:rFonts w:cs="Arial"/>
          <w:highlight w:val="yellow"/>
        </w:rPr>
        <w:t>–</w:t>
      </w:r>
      <w:r w:rsidR="009A0789" w:rsidRPr="00D144B5">
        <w:rPr>
          <w:highlight w:val="yellow"/>
        </w:rPr>
        <w:t>22 Addendum by ED, the SBE approved revising the timeline for frequency of school identification. Specifically, following the 2022 determinations, schools will be identified on</w:t>
      </w:r>
      <w:r w:rsidR="0095785C" w:rsidRPr="00D144B5">
        <w:rPr>
          <w:highlight w:val="yellow"/>
        </w:rPr>
        <w:t>ce</w:t>
      </w:r>
      <w:r w:rsidR="009A0789" w:rsidRPr="00D144B5">
        <w:rPr>
          <w:highlight w:val="yellow"/>
        </w:rPr>
        <w:t xml:space="preserve"> every three years effective in fall 2023.</w:t>
      </w:r>
      <w:r w:rsidR="00C218F9" w:rsidRPr="00D144B5">
        <w:rPr>
          <w:highlight w:val="yellow"/>
        </w:rPr>
        <w:t xml:space="preserve"> </w:t>
      </w:r>
      <w:r w:rsidR="00C218F9" w:rsidRPr="00D144B5">
        <w:rPr>
          <w:rFonts w:eastAsia="Calibri" w:cs="Arial"/>
          <w:highlight w:val="yellow"/>
        </w:rPr>
        <w:t>&lt;End Add&gt;</w:t>
      </w:r>
    </w:p>
    <w:p w14:paraId="680736E2" w14:textId="4247DB36" w:rsidR="001A550B" w:rsidRPr="000900B3" w:rsidRDefault="00C218F9" w:rsidP="002D172F">
      <w:pPr>
        <w:spacing w:after="240"/>
        <w:ind w:left="1080"/>
        <w:rPr>
          <w:rFonts w:eastAsia="Calibri" w:cs="Arial"/>
          <w:szCs w:val="22"/>
        </w:rPr>
      </w:pPr>
      <w:r w:rsidRPr="00D144B5">
        <w:rPr>
          <w:rFonts w:eastAsia="Calibri" w:cs="Arial"/>
          <w:highlight w:val="yellow"/>
        </w:rPr>
        <w:t>&lt;Start Delete&gt;</w:t>
      </w:r>
      <w:r w:rsidR="001A550B" w:rsidRPr="00D144B5">
        <w:rPr>
          <w:rFonts w:eastAsia="Calibri" w:cs="Arial"/>
          <w:szCs w:val="22"/>
          <w:highlight w:val="yellow"/>
        </w:rPr>
        <w:t>As discussed in Section iii.C.1 above, California has transitioned to a new English language proficiency test, the English Language Proficiency Assessments for California (ELPAC), in spring 2018. The SBE establish</w:t>
      </w:r>
      <w:r w:rsidR="0007533D" w:rsidRPr="00D144B5">
        <w:rPr>
          <w:rFonts w:eastAsia="Calibri" w:cs="Arial"/>
          <w:szCs w:val="22"/>
          <w:highlight w:val="yellow"/>
        </w:rPr>
        <w:t>ed</w:t>
      </w:r>
      <w:r w:rsidR="001A550B" w:rsidRPr="00D144B5">
        <w:rPr>
          <w:rFonts w:eastAsia="Calibri" w:cs="Arial"/>
          <w:szCs w:val="22"/>
          <w:highlight w:val="yellow"/>
        </w:rPr>
        <w:t xml:space="preserve"> cut scores for Status based on the first two year of results, so performance for LEAs and schools on Status </w:t>
      </w:r>
      <w:r w:rsidR="003067A9" w:rsidRPr="00D144B5">
        <w:rPr>
          <w:rFonts w:eastAsia="Calibri" w:cs="Arial"/>
          <w:szCs w:val="22"/>
          <w:highlight w:val="yellow"/>
        </w:rPr>
        <w:t>was reported</w:t>
      </w:r>
      <w:r w:rsidR="001A550B" w:rsidRPr="00D144B5">
        <w:rPr>
          <w:rFonts w:eastAsia="Calibri" w:cs="Arial"/>
          <w:szCs w:val="22"/>
          <w:highlight w:val="yellow"/>
        </w:rPr>
        <w:t xml:space="preserve"> in the 2019 California School Dashboard. The frequency of identification described above will ensure that California is able to use the EL</w:t>
      </w:r>
      <w:r w:rsidR="0007533D" w:rsidRPr="00D144B5">
        <w:rPr>
          <w:rFonts w:eastAsia="Calibri" w:cs="Arial"/>
          <w:szCs w:val="22"/>
          <w:highlight w:val="yellow"/>
        </w:rPr>
        <w:t>P</w:t>
      </w:r>
      <w:r w:rsidR="001A550B" w:rsidRPr="00D144B5">
        <w:rPr>
          <w:rFonts w:eastAsia="Calibri" w:cs="Arial"/>
          <w:szCs w:val="22"/>
          <w:highlight w:val="yellow"/>
        </w:rPr>
        <w:t xml:space="preserve">I in assistance and support determinations for LEAs and schools at the earliest point practicable after transition to the new assessment. It also will bring the three-year cycle for school identification into alignment with the timeline for LEAs to develop Local Control Accountability Plans (LCAPs), which is also on a three-year cycle. </w:t>
      </w:r>
      <w:r w:rsidR="004D7934" w:rsidRPr="00D144B5">
        <w:rPr>
          <w:rFonts w:eastAsia="Calibri" w:cs="Arial"/>
          <w:szCs w:val="22"/>
          <w:highlight w:val="yellow"/>
        </w:rPr>
        <w:t>2020-21 and the 2019 Dashboard data will inform the LCAP development process.</w:t>
      </w:r>
      <w:r w:rsidRPr="00094427">
        <w:rPr>
          <w:rFonts w:eastAsia="Calibri" w:cs="Arial"/>
          <w:highlight w:val="yellow"/>
        </w:rPr>
        <w:t xml:space="preserve"> &lt;End</w:t>
      </w:r>
      <w:r>
        <w:rPr>
          <w:rFonts w:eastAsia="Calibri" w:cs="Arial"/>
          <w:highlight w:val="yellow"/>
        </w:rPr>
        <w:t xml:space="preserve"> Delete</w:t>
      </w:r>
      <w:r w:rsidRPr="00094427">
        <w:rPr>
          <w:rFonts w:eastAsia="Calibri" w:cs="Arial"/>
          <w:highlight w:val="yellow"/>
        </w:rPr>
        <w:t>&gt;</w:t>
      </w:r>
    </w:p>
    <w:p w14:paraId="77D16A2B" w14:textId="3920B6BF" w:rsidR="00BB07BB" w:rsidRPr="002A5421" w:rsidRDefault="00BB07BB" w:rsidP="002D172F">
      <w:pPr>
        <w:pStyle w:val="ListParagraph"/>
        <w:numPr>
          <w:ilvl w:val="0"/>
          <w:numId w:val="31"/>
        </w:numPr>
        <w:spacing w:line="240" w:lineRule="auto"/>
        <w:rPr>
          <w:rFonts w:ascii="Times New Roman" w:hAnsi="Times New Roman"/>
          <w:sz w:val="24"/>
        </w:rPr>
      </w:pPr>
      <w:r w:rsidRPr="002A5421">
        <w:rPr>
          <w:rFonts w:ascii="Times New Roman" w:hAnsi="Times New Roman"/>
          <w:sz w:val="24"/>
          <w:u w:val="single"/>
        </w:rPr>
        <w:lastRenderedPageBreak/>
        <w:t>Targeted Support and Improvement</w:t>
      </w:r>
      <w:r w:rsidRPr="002A5421">
        <w:rPr>
          <w:rFonts w:ascii="Times New Roman" w:hAnsi="Times New Roman"/>
          <w:sz w:val="24"/>
        </w:rPr>
        <w:t>. Describe the State’s methodology for annually identifying any school with one or more “consistently underperforming” subgroups of students, based on all indicators in the statewi</w:t>
      </w:r>
      <w:r w:rsidR="002A5421">
        <w:rPr>
          <w:rFonts w:ascii="Times New Roman" w:hAnsi="Times New Roman"/>
          <w:sz w:val="24"/>
        </w:rPr>
        <w:t xml:space="preserve">de system of annual meaningful </w:t>
      </w:r>
      <w:r w:rsidRPr="002A5421">
        <w:rPr>
          <w:rFonts w:ascii="Times New Roman" w:hAnsi="Times New Roman"/>
          <w:sz w:val="24"/>
        </w:rPr>
        <w:t xml:space="preserve">differentiation, including the definition used by the State to determine consistent underperformance. </w:t>
      </w:r>
      <w:r w:rsidRPr="002A5421">
        <w:rPr>
          <w:rFonts w:ascii="Times New Roman" w:hAnsi="Times New Roman"/>
          <w:i/>
          <w:sz w:val="24"/>
        </w:rPr>
        <w:t>(ESEA section 1111(c)(4)(C)(iii))</w:t>
      </w:r>
    </w:p>
    <w:p w14:paraId="37E2ED4E" w14:textId="77777777" w:rsidR="00BB07BB" w:rsidRPr="000900B3" w:rsidRDefault="00BB07BB" w:rsidP="002D172F">
      <w:pPr>
        <w:pStyle w:val="NoSpacing"/>
        <w:spacing w:before="360" w:after="240"/>
        <w:ind w:left="1080"/>
        <w:rPr>
          <w:rFonts w:ascii="Times New Roman" w:eastAsia="Calibri" w:hAnsi="Times New Roman"/>
        </w:rPr>
      </w:pPr>
      <w:r w:rsidRPr="000900B3">
        <w:rPr>
          <w:rFonts w:eastAsia="Calibri" w:cs="Arial"/>
        </w:rPr>
        <w:t>California’s definition of a school with one or more “consistently underperforming” student group” is a school in which any student group</w:t>
      </w:r>
      <w:r w:rsidR="00B23E3E" w:rsidRPr="000900B3">
        <w:rPr>
          <w:rFonts w:eastAsia="Calibri" w:cs="Arial"/>
        </w:rPr>
        <w:t xml:space="preserve"> both receives at least two color-coded performance ratings on California’s Dashboard indicators and</w:t>
      </w:r>
      <w:r w:rsidRPr="000900B3">
        <w:rPr>
          <w:rFonts w:eastAsia="Calibri" w:cs="Arial"/>
        </w:rPr>
        <w:t>, on its own, meets the criteria for being identified for comprehensive support pursuant to section vi(a) above in</w:t>
      </w:r>
      <w:r w:rsidR="00F2285B" w:rsidRPr="000900B3">
        <w:rPr>
          <w:rFonts w:eastAsia="Calibri" w:cs="Arial"/>
        </w:rPr>
        <w:t xml:space="preserve"> </w:t>
      </w:r>
      <w:r w:rsidR="006A00E7" w:rsidRPr="000900B3">
        <w:rPr>
          <w:rFonts w:eastAsia="Calibri" w:cs="Arial"/>
        </w:rPr>
        <w:t xml:space="preserve">two </w:t>
      </w:r>
      <w:r w:rsidRPr="000900B3">
        <w:rPr>
          <w:rFonts w:eastAsia="Calibri" w:cs="Arial"/>
        </w:rPr>
        <w:t>consecutive years</w:t>
      </w:r>
      <w:r w:rsidR="00E75204">
        <w:rPr>
          <w:rFonts w:eastAsia="Calibri" w:cs="Arial"/>
        </w:rPr>
        <w:t>.</w:t>
      </w:r>
      <w:r w:rsidRPr="000900B3">
        <w:rPr>
          <w:rFonts w:eastAsia="Calibri" w:cs="Arial"/>
        </w:rPr>
        <w:t xml:space="preserve"> The methodology for identifying such schools is to determine whether any student group at a school has the color-coded performance levels on applicable indicators that match the color-coded performance levels used as criteria for identifying the lowest performing schools receiving Title I, Part A funds for comprehensive support in</w:t>
      </w:r>
      <w:r w:rsidR="00F2285B" w:rsidRPr="000900B3">
        <w:rPr>
          <w:rFonts w:eastAsia="Calibri" w:cs="Arial"/>
        </w:rPr>
        <w:t xml:space="preserve"> </w:t>
      </w:r>
      <w:r w:rsidR="006A00E7" w:rsidRPr="000900B3">
        <w:rPr>
          <w:rFonts w:eastAsia="Calibri" w:cs="Arial"/>
        </w:rPr>
        <w:t xml:space="preserve">two consecutive years. </w:t>
      </w:r>
      <w:r w:rsidRPr="000900B3">
        <w:rPr>
          <w:rFonts w:eastAsia="Calibri" w:cs="Arial"/>
        </w:rPr>
        <w:t>California will identify schools with one or more “consistently underperforming” student group</w:t>
      </w:r>
      <w:r w:rsidR="00F2285B" w:rsidRPr="000900B3">
        <w:rPr>
          <w:rFonts w:eastAsia="Calibri" w:cs="Arial"/>
        </w:rPr>
        <w:t xml:space="preserve"> </w:t>
      </w:r>
      <w:r w:rsidRPr="000900B3">
        <w:rPr>
          <w:rFonts w:eastAsia="Calibri" w:cs="Arial"/>
        </w:rPr>
        <w:t>annually</w:t>
      </w:r>
      <w:r w:rsidR="00441978" w:rsidRPr="000900B3">
        <w:rPr>
          <w:rFonts w:eastAsia="Calibri" w:cs="Arial"/>
        </w:rPr>
        <w:t>, beginning in 2018-19 (based on data from the 2016-17 and 2017-18 school years)</w:t>
      </w:r>
      <w:r w:rsidR="006A00E7" w:rsidRPr="000900B3">
        <w:rPr>
          <w:rFonts w:eastAsia="Calibri" w:cs="Arial"/>
        </w:rPr>
        <w:t>.</w:t>
      </w:r>
      <w:r w:rsidR="00F2285B" w:rsidRPr="000900B3">
        <w:rPr>
          <w:rFonts w:eastAsia="Calibri" w:cs="Arial"/>
        </w:rPr>
        <w:t xml:space="preserve"> </w:t>
      </w:r>
    </w:p>
    <w:p w14:paraId="17B6A294" w14:textId="510390F5" w:rsidR="00B23E3E" w:rsidRPr="002A5421" w:rsidRDefault="007C198D" w:rsidP="002D172F">
      <w:pPr>
        <w:pStyle w:val="ListParagraph"/>
        <w:numPr>
          <w:ilvl w:val="0"/>
          <w:numId w:val="31"/>
        </w:numPr>
        <w:spacing w:before="360" w:after="240" w:line="240" w:lineRule="auto"/>
        <w:ind w:right="360"/>
        <w:rPr>
          <w:rFonts w:ascii="Times New Roman" w:hAnsi="Times New Roman"/>
          <w:sz w:val="24"/>
        </w:rPr>
      </w:pPr>
      <w:r w:rsidRPr="002A5421">
        <w:rPr>
          <w:rFonts w:ascii="Times New Roman" w:hAnsi="Times New Roman"/>
          <w:sz w:val="24"/>
          <w:u w:val="single"/>
        </w:rPr>
        <w:t>Additional Targeted Support</w:t>
      </w:r>
      <w:r w:rsidRPr="002A5421">
        <w:rPr>
          <w:rFonts w:ascii="Times New Roman" w:hAnsi="Times New Roman"/>
          <w:sz w:val="24"/>
        </w:rPr>
        <w:t xml:space="preserve">. Describe the State’s methodology for identifying schools in which any subgroup of students, on its own, would lead to identification under ESEA section 1111(c)(4)(D)(i)(I) using the State’s methodology under ESEA section 1111(c)(4)(D), including the year in which the State will first identify such schools and the frequency with which the State will, thereafter, identify such schools. </w:t>
      </w:r>
      <w:r w:rsidRPr="002A5421">
        <w:rPr>
          <w:rFonts w:ascii="Times New Roman" w:hAnsi="Times New Roman"/>
          <w:i/>
          <w:sz w:val="24"/>
        </w:rPr>
        <w:t>(ESEA section 1111(d)(2)(C)-(D))</w:t>
      </w:r>
    </w:p>
    <w:p w14:paraId="5487C80E" w14:textId="7E6128BD" w:rsidR="00B23E3E" w:rsidRDefault="00B23E3E" w:rsidP="002D172F">
      <w:pPr>
        <w:spacing w:before="240" w:after="360"/>
        <w:ind w:left="1080"/>
        <w:rPr>
          <w:rFonts w:eastAsia="Calibri" w:cs="Arial"/>
          <w:szCs w:val="22"/>
        </w:rPr>
      </w:pPr>
      <w:r w:rsidRPr="000900B3">
        <w:rPr>
          <w:rFonts w:eastAsia="Calibri" w:cs="Arial"/>
          <w:szCs w:val="22"/>
        </w:rPr>
        <w:t xml:space="preserve">California will identify schools for additional targeted support from among the schools with one of more “consistently underperforming” student group, as specified in section vi(e) above. Schools with one or more “consistently underperforming” student group will be identified for additional targeted support if any student group at the school, one its own, meets the criteria used to identify the lowest performing Title I schools for comprehensive support. </w:t>
      </w:r>
    </w:p>
    <w:p w14:paraId="1E9E42A2" w14:textId="6979D218" w:rsidR="002E1E11" w:rsidRDefault="001A550B" w:rsidP="002D172F">
      <w:pPr>
        <w:spacing w:before="240" w:after="360"/>
        <w:ind w:left="1080"/>
        <w:rPr>
          <w:rFonts w:eastAsia="Calibri" w:cs="Arial"/>
        </w:rPr>
      </w:pPr>
      <w:r>
        <w:rPr>
          <w:rFonts w:eastAsia="Calibri" w:cs="Arial"/>
          <w:szCs w:val="22"/>
        </w:rPr>
        <w:t>California will initially identify schools for additional targeted support in consecutive years (fall 2018</w:t>
      </w:r>
      <w:r w:rsidR="00E973AA">
        <w:rPr>
          <w:rFonts w:eastAsia="Calibri" w:cs="Arial"/>
          <w:szCs w:val="22"/>
        </w:rPr>
        <w:t>,</w:t>
      </w:r>
      <w:r>
        <w:rPr>
          <w:rFonts w:eastAsia="Calibri" w:cs="Arial"/>
          <w:szCs w:val="22"/>
        </w:rPr>
        <w:t xml:space="preserve"> fall 2019</w:t>
      </w:r>
      <w:r w:rsidR="00E973AA">
        <w:rPr>
          <w:rFonts w:eastAsia="Calibri" w:cs="Arial"/>
          <w:szCs w:val="22"/>
        </w:rPr>
        <w:t>, and fall 2020</w:t>
      </w:r>
      <w:r>
        <w:rPr>
          <w:rFonts w:eastAsia="Calibri" w:cs="Arial"/>
          <w:szCs w:val="22"/>
        </w:rPr>
        <w:t>)</w:t>
      </w:r>
      <w:r w:rsidR="00C526D8">
        <w:rPr>
          <w:rFonts w:eastAsia="Calibri" w:cs="Arial"/>
          <w:szCs w:val="22"/>
        </w:rPr>
        <w:t xml:space="preserve">. </w:t>
      </w:r>
      <w:r w:rsidR="00C218F9" w:rsidRPr="00094427">
        <w:rPr>
          <w:rFonts w:eastAsia="Calibri" w:cs="Arial"/>
          <w:highlight w:val="yellow"/>
        </w:rPr>
        <w:t>&lt;</w:t>
      </w:r>
      <w:r w:rsidR="00C218F9">
        <w:rPr>
          <w:rFonts w:eastAsia="Calibri" w:cs="Arial"/>
          <w:highlight w:val="yellow"/>
        </w:rPr>
        <w:t>Start</w:t>
      </w:r>
      <w:r w:rsidR="00C218F9" w:rsidRPr="00094427">
        <w:rPr>
          <w:rFonts w:eastAsia="Calibri" w:cs="Arial"/>
          <w:highlight w:val="yellow"/>
        </w:rPr>
        <w:t xml:space="preserve"> Add&gt;</w:t>
      </w:r>
      <w:r w:rsidR="00C526D8">
        <w:rPr>
          <w:highlight w:val="yellow"/>
        </w:rPr>
        <w:t xml:space="preserve">In response to the flexibilities provided </w:t>
      </w:r>
      <w:r w:rsidR="0069737A">
        <w:rPr>
          <w:highlight w:val="yellow"/>
        </w:rPr>
        <w:t xml:space="preserve">by </w:t>
      </w:r>
      <w:r w:rsidR="00C526D8">
        <w:rPr>
          <w:highlight w:val="yellow"/>
        </w:rPr>
        <w:t>the 2021</w:t>
      </w:r>
      <w:r w:rsidR="00C526D8">
        <w:rPr>
          <w:rFonts w:cs="Arial"/>
          <w:highlight w:val="yellow"/>
        </w:rPr>
        <w:t>–</w:t>
      </w:r>
      <w:r w:rsidR="00C526D8">
        <w:rPr>
          <w:highlight w:val="yellow"/>
        </w:rPr>
        <w:t>22 Addendum by ED, the SBE approved</w:t>
      </w:r>
      <w:r w:rsidR="00C526D8" w:rsidRPr="00EB3D8C">
        <w:rPr>
          <w:highlight w:val="yellow"/>
        </w:rPr>
        <w:t xml:space="preserve"> </w:t>
      </w:r>
      <w:r w:rsidR="00C526D8">
        <w:rPr>
          <w:highlight w:val="yellow"/>
        </w:rPr>
        <w:t>r</w:t>
      </w:r>
      <w:r w:rsidR="00C526D8" w:rsidRPr="0003345E">
        <w:rPr>
          <w:highlight w:val="yellow"/>
        </w:rPr>
        <w:t>evis</w:t>
      </w:r>
      <w:r w:rsidR="00C526D8">
        <w:rPr>
          <w:highlight w:val="yellow"/>
        </w:rPr>
        <w:t>ing</w:t>
      </w:r>
      <w:r w:rsidR="00C526D8" w:rsidRPr="0003345E">
        <w:rPr>
          <w:highlight w:val="yellow"/>
        </w:rPr>
        <w:t xml:space="preserve"> the timeline for </w:t>
      </w:r>
      <w:r w:rsidR="00C526D8">
        <w:rPr>
          <w:highlight w:val="yellow"/>
        </w:rPr>
        <w:t xml:space="preserve">frequency of </w:t>
      </w:r>
      <w:r w:rsidR="00C526D8" w:rsidRPr="0003345E">
        <w:rPr>
          <w:highlight w:val="yellow"/>
        </w:rPr>
        <w:t>school identification</w:t>
      </w:r>
      <w:r w:rsidR="00C526D8">
        <w:rPr>
          <w:highlight w:val="yellow"/>
        </w:rPr>
        <w:t>. Specifically, following the 2022 determinations, schools will be identified once every three years effective</w:t>
      </w:r>
      <w:r w:rsidR="00C526D8" w:rsidRPr="0003345E">
        <w:rPr>
          <w:highlight w:val="yellow"/>
        </w:rPr>
        <w:t xml:space="preserve"> in fall 2023.</w:t>
      </w:r>
      <w:r>
        <w:rPr>
          <w:rFonts w:eastAsia="Calibri" w:cs="Arial"/>
          <w:szCs w:val="22"/>
        </w:rPr>
        <w:t xml:space="preserve"> </w:t>
      </w:r>
      <w:r w:rsidR="00C218F9" w:rsidRPr="00094427">
        <w:rPr>
          <w:rFonts w:eastAsia="Calibri" w:cs="Arial"/>
          <w:highlight w:val="yellow"/>
        </w:rPr>
        <w:t>&lt;End Add&gt;</w:t>
      </w:r>
      <w:r w:rsidR="00C218F9" w:rsidRPr="00C218F9">
        <w:rPr>
          <w:rFonts w:eastAsia="Calibri" w:cs="Arial"/>
          <w:highlight w:val="yellow"/>
        </w:rPr>
        <w:t>&lt;Start Delete&gt;</w:t>
      </w:r>
      <w:r w:rsidRPr="000E6527">
        <w:rPr>
          <w:rFonts w:eastAsia="Calibri" w:cs="Arial"/>
          <w:szCs w:val="22"/>
          <w:highlight w:val="yellow"/>
        </w:rPr>
        <w:t>then will identify schools once every three years. As discussed in Section iii.C.1 above, California has transitioned to a new English language proficiency test, with the first operational administration of the new summative assessment, the English Language Proficiency Assessments for California (ELPAC), in spring 2018. The SBE   establish</w:t>
      </w:r>
      <w:r w:rsidR="0007533D" w:rsidRPr="000E6527">
        <w:rPr>
          <w:rFonts w:eastAsia="Calibri" w:cs="Arial"/>
          <w:szCs w:val="22"/>
          <w:highlight w:val="yellow"/>
        </w:rPr>
        <w:t>ed</w:t>
      </w:r>
      <w:r w:rsidRPr="000E6527">
        <w:rPr>
          <w:rFonts w:eastAsia="Calibri" w:cs="Arial"/>
          <w:szCs w:val="22"/>
          <w:highlight w:val="yellow"/>
        </w:rPr>
        <w:t xml:space="preserve"> cut scores for Status based on the first two years of results, so </w:t>
      </w:r>
      <w:r w:rsidRPr="000E6527">
        <w:rPr>
          <w:rFonts w:eastAsia="Calibri" w:cs="Arial"/>
          <w:szCs w:val="22"/>
          <w:highlight w:val="yellow"/>
        </w:rPr>
        <w:lastRenderedPageBreak/>
        <w:t xml:space="preserve">performance for LEAs and schools on Status </w:t>
      </w:r>
      <w:r w:rsidR="003067A9" w:rsidRPr="000E6527">
        <w:rPr>
          <w:rFonts w:eastAsia="Calibri" w:cs="Arial"/>
          <w:szCs w:val="22"/>
          <w:highlight w:val="yellow"/>
        </w:rPr>
        <w:t>was reported</w:t>
      </w:r>
      <w:r w:rsidRPr="000E6527">
        <w:rPr>
          <w:rFonts w:eastAsia="Calibri" w:cs="Arial"/>
          <w:szCs w:val="22"/>
          <w:highlight w:val="yellow"/>
        </w:rPr>
        <w:t xml:space="preserve"> in the 2019 California School Dashboard. The frequency of identification described above will ensure that California is able to use the ELPI in assistance and support determinations for LEAs and schools at the earliest point practicable after </w:t>
      </w:r>
      <w:r w:rsidRPr="000E6527">
        <w:rPr>
          <w:rFonts w:eastAsia="Calibri" w:cs="Arial"/>
          <w:highlight w:val="yellow"/>
        </w:rPr>
        <w:t>trans</w:t>
      </w:r>
      <w:r w:rsidR="00AF3970" w:rsidRPr="000E6527">
        <w:rPr>
          <w:rFonts w:eastAsia="Calibri" w:cs="Arial"/>
          <w:highlight w:val="yellow"/>
        </w:rPr>
        <w:t>itioning to the new assessment.</w:t>
      </w:r>
      <w:r w:rsidR="00371434" w:rsidRPr="000E6527">
        <w:rPr>
          <w:rFonts w:eastAsia="Calibri" w:cs="Arial"/>
          <w:highlight w:val="yellow"/>
        </w:rPr>
        <w:t xml:space="preserve"> </w:t>
      </w:r>
      <w:r w:rsidR="00C218F9" w:rsidRPr="00C218F9">
        <w:rPr>
          <w:rFonts w:eastAsia="Calibri" w:cs="Arial"/>
          <w:highlight w:val="yellow"/>
        </w:rPr>
        <w:t>&lt;End Delete&gt;</w:t>
      </w:r>
    </w:p>
    <w:p w14:paraId="78129514" w14:textId="4F4ED716" w:rsidR="001A550B" w:rsidRPr="002A5421" w:rsidRDefault="00371434" w:rsidP="002D172F">
      <w:pPr>
        <w:spacing w:before="240" w:after="360"/>
        <w:ind w:left="1080"/>
        <w:rPr>
          <w:rFonts w:eastAsia="Calibri" w:cs="Arial"/>
        </w:rPr>
      </w:pPr>
      <w:r>
        <w:rPr>
          <w:rFonts w:eastAsia="Calibri" w:cs="Arial"/>
        </w:rPr>
        <w:t xml:space="preserve">Also, as discussed above, </w:t>
      </w:r>
      <w:r w:rsidR="004D1294">
        <w:rPr>
          <w:rFonts w:eastAsia="Calibri" w:cs="Arial"/>
        </w:rPr>
        <w:t>in the event a school or student group has a participation rate below 95 percent, California</w:t>
      </w:r>
      <w:r>
        <w:rPr>
          <w:rFonts w:eastAsia="Calibri" w:cs="Arial"/>
        </w:rPr>
        <w:t xml:space="preserve"> will </w:t>
      </w:r>
      <w:r w:rsidR="004D1294">
        <w:rPr>
          <w:rFonts w:eastAsia="Calibri" w:cs="Arial"/>
        </w:rPr>
        <w:t xml:space="preserve">assign the lowest possible scale score (LOSS) to the number of students needed to bring the participation rate to 95 percent. The identification of schools in the fall of 2020 will ensure </w:t>
      </w:r>
      <w:r w:rsidR="004D1294">
        <w:rPr>
          <w:rFonts w:eastAsia="Calibri" w:cs="Arial"/>
          <w:szCs w:val="22"/>
        </w:rPr>
        <w:t>that the LOSS is factored into the participation rate for the Academic Indicator and is used in assistance and support determinations at the earliest point possible.</w:t>
      </w:r>
    </w:p>
    <w:p w14:paraId="7BEE11DB" w14:textId="77777777" w:rsidR="00325398" w:rsidRPr="002A5421" w:rsidRDefault="00325398" w:rsidP="002D172F">
      <w:pPr>
        <w:pStyle w:val="ListParagraph"/>
        <w:numPr>
          <w:ilvl w:val="0"/>
          <w:numId w:val="31"/>
        </w:numPr>
        <w:spacing w:after="240" w:line="240" w:lineRule="auto"/>
        <w:rPr>
          <w:rFonts w:ascii="Times New Roman" w:hAnsi="Times New Roman"/>
          <w:sz w:val="24"/>
          <w:szCs w:val="24"/>
        </w:rPr>
      </w:pPr>
      <w:r w:rsidRPr="002A5421">
        <w:rPr>
          <w:rFonts w:ascii="Times New Roman" w:hAnsi="Times New Roman"/>
          <w:sz w:val="24"/>
          <w:szCs w:val="24"/>
          <w:u w:val="single"/>
        </w:rPr>
        <w:t>Additional Statewide Categories of Schools</w:t>
      </w:r>
      <w:r w:rsidRPr="002A5421">
        <w:rPr>
          <w:rFonts w:ascii="Times New Roman" w:hAnsi="Times New Roman"/>
          <w:sz w:val="24"/>
          <w:szCs w:val="24"/>
        </w:rPr>
        <w:t xml:space="preserve">. If the State chooses, at its discretion, to </w:t>
      </w:r>
      <w:r w:rsidRPr="002A5421">
        <w:rPr>
          <w:rFonts w:ascii="Times New Roman" w:hAnsi="Times New Roman"/>
          <w:sz w:val="24"/>
          <w:szCs w:val="24"/>
        </w:rPr>
        <w:br/>
        <w:t>include additional statewide categories of schools, describe those categories.</w:t>
      </w:r>
    </w:p>
    <w:p w14:paraId="772FE67B" w14:textId="77777777" w:rsidR="00325398" w:rsidRPr="002A5421" w:rsidRDefault="00325398" w:rsidP="002D172F">
      <w:pPr>
        <w:spacing w:after="360"/>
        <w:ind w:left="1080"/>
        <w:rPr>
          <w:rFonts w:eastAsia="Calibri" w:cs="Arial"/>
        </w:rPr>
      </w:pPr>
      <w:r w:rsidRPr="002A5421">
        <w:rPr>
          <w:rFonts w:eastAsia="Calibri" w:cs="Arial"/>
        </w:rPr>
        <w:t>Not applicable.</w:t>
      </w:r>
    </w:p>
    <w:p w14:paraId="03A9FA7E" w14:textId="77777777" w:rsidR="00325398" w:rsidRPr="002A5421" w:rsidRDefault="00325398" w:rsidP="00F047D3">
      <w:pPr>
        <w:numPr>
          <w:ilvl w:val="0"/>
          <w:numId w:val="56"/>
        </w:numPr>
        <w:spacing w:after="360"/>
        <w:ind w:left="720" w:hanging="446"/>
        <w:rPr>
          <w:rFonts w:ascii="Times New Roman" w:eastAsia="Calibri" w:hAnsi="Times New Roman"/>
        </w:rPr>
      </w:pPr>
      <w:r w:rsidRPr="002A5421">
        <w:rPr>
          <w:rFonts w:ascii="Times New Roman" w:eastAsia="Calibri" w:hAnsi="Times New Roman"/>
          <w:u w:val="single"/>
        </w:rPr>
        <w:t>Annual Measurement of Achievement</w:t>
      </w:r>
      <w:r w:rsidRPr="002A5421">
        <w:rPr>
          <w:rFonts w:ascii="Times New Roman" w:eastAsia="Calibri" w:hAnsi="Times New Roman"/>
        </w:rPr>
        <w:t xml:space="preserve"> </w:t>
      </w:r>
      <w:r w:rsidRPr="002A5421">
        <w:rPr>
          <w:rFonts w:ascii="Times New Roman" w:eastAsia="Calibri" w:hAnsi="Times New Roman"/>
          <w:i/>
        </w:rPr>
        <w:t>(ESEA section 1111(c)(4)(E)(iii))</w:t>
      </w:r>
      <w:r w:rsidRPr="002A5421">
        <w:rPr>
          <w:rFonts w:ascii="Times New Roman" w:eastAsia="Calibri" w:hAnsi="Times New Roman"/>
        </w:rPr>
        <w:t xml:space="preserve">: Describe how the </w:t>
      </w:r>
      <w:r w:rsidRPr="002A5421">
        <w:rPr>
          <w:rFonts w:ascii="Times New Roman" w:eastAsia="Calibri" w:hAnsi="Times New Roman"/>
        </w:rPr>
        <w:br/>
        <w:t xml:space="preserve">State factors the requirement for 95 percent student participation in statewide mathematics </w:t>
      </w:r>
      <w:r w:rsidRPr="002A5421">
        <w:rPr>
          <w:rFonts w:ascii="Times New Roman" w:eastAsia="Calibri" w:hAnsi="Times New Roman"/>
        </w:rPr>
        <w:br/>
        <w:t xml:space="preserve">and reading/language arts assessments into the statewide accountability system. </w:t>
      </w:r>
    </w:p>
    <w:p w14:paraId="2AFB665A" w14:textId="4AAB72F1" w:rsidR="008F6DD4" w:rsidRPr="002A5421" w:rsidRDefault="008F6DD4" w:rsidP="002D172F">
      <w:pPr>
        <w:widowControl w:val="0"/>
        <w:kinsoku w:val="0"/>
        <w:overflowPunct w:val="0"/>
        <w:autoSpaceDE w:val="0"/>
        <w:autoSpaceDN w:val="0"/>
        <w:adjustRightInd w:val="0"/>
        <w:spacing w:before="240" w:after="240"/>
        <w:ind w:left="720"/>
      </w:pPr>
      <w:r w:rsidRPr="002A5421">
        <w:t>Schools that do not meet the 95 percent participation rate will have their distance from level 3 score adjusted downward</w:t>
      </w:r>
      <w:r w:rsidR="00AF3970">
        <w:t>.</w:t>
      </w:r>
      <w:r w:rsidR="006B7883">
        <w:t xml:space="preserve"> The Lowest Obtainable Scale Score (LOSS) will be assigned for each student needed to bring school, district, and student group to a 95 percent participation rate. The LOSS score will be compared to the lowest possible scale score for Level 3 (Standard Met) to determine Distance from Standard</w:t>
      </w:r>
      <w:r w:rsidR="00991EAB">
        <w:t xml:space="preserve"> (DFS). These scores will be included in the calculation of the school’s and student group’s DFS. </w:t>
      </w:r>
    </w:p>
    <w:p w14:paraId="50B04A94" w14:textId="77777777" w:rsidR="00DD3817" w:rsidRPr="002A5421" w:rsidRDefault="00DD3817" w:rsidP="002D172F">
      <w:pPr>
        <w:numPr>
          <w:ilvl w:val="0"/>
          <w:numId w:val="33"/>
        </w:numPr>
        <w:ind w:left="1080" w:hanging="540"/>
        <w:contextualSpacing/>
        <w:rPr>
          <w:rFonts w:ascii="Times New Roman" w:eastAsia="Calibri" w:hAnsi="Times New Roman"/>
        </w:rPr>
      </w:pPr>
      <w:r w:rsidRPr="002A5421">
        <w:rPr>
          <w:rFonts w:ascii="Times New Roman" w:eastAsia="Calibri" w:hAnsi="Times New Roman"/>
          <w:u w:val="single"/>
        </w:rPr>
        <w:t>Continued Support for School and LEA Improvement</w:t>
      </w:r>
      <w:r w:rsidRPr="002A5421">
        <w:rPr>
          <w:rFonts w:ascii="Times New Roman" w:eastAsia="Calibri" w:hAnsi="Times New Roman"/>
        </w:rPr>
        <w:t xml:space="preserve"> </w:t>
      </w:r>
      <w:r w:rsidRPr="002A5421">
        <w:rPr>
          <w:rFonts w:ascii="Times New Roman" w:eastAsia="Calibri" w:hAnsi="Times New Roman"/>
          <w:i/>
        </w:rPr>
        <w:t>(ESEA section 1111(d)(3)(A))</w:t>
      </w:r>
    </w:p>
    <w:p w14:paraId="1629EE1B" w14:textId="10DCE1BF" w:rsidR="00DD3817" w:rsidRPr="002A5421" w:rsidRDefault="00DD3817" w:rsidP="002D172F">
      <w:pPr>
        <w:pStyle w:val="ListParagraph"/>
        <w:numPr>
          <w:ilvl w:val="0"/>
          <w:numId w:val="32"/>
        </w:numPr>
        <w:spacing w:line="240" w:lineRule="auto"/>
        <w:ind w:hanging="270"/>
        <w:rPr>
          <w:rFonts w:ascii="Times New Roman" w:hAnsi="Times New Roman"/>
          <w:sz w:val="24"/>
          <w:szCs w:val="24"/>
        </w:rPr>
      </w:pPr>
      <w:r w:rsidRPr="002A5421">
        <w:rPr>
          <w:rFonts w:ascii="Times New Roman" w:hAnsi="Times New Roman"/>
          <w:sz w:val="24"/>
          <w:szCs w:val="24"/>
          <w:u w:val="single"/>
        </w:rPr>
        <w:t>Exit Criteria for Comprehensive Support and Improvement Schools</w:t>
      </w:r>
      <w:r w:rsidRPr="002A5421">
        <w:rPr>
          <w:rFonts w:ascii="Times New Roman" w:hAnsi="Times New Roman"/>
          <w:sz w:val="24"/>
          <w:szCs w:val="24"/>
        </w:rPr>
        <w:t xml:space="preserve">. Describe the statewide exit criteria, established by the State, for schools identified for comprehensive support and improvement, including the number of years (not to exceed four) over which schools are expected to meet such criteria. </w:t>
      </w:r>
    </w:p>
    <w:p w14:paraId="61A034AF" w14:textId="77777777" w:rsidR="002A10AB" w:rsidRPr="002A5421" w:rsidRDefault="00DD3817" w:rsidP="002D172F">
      <w:pPr>
        <w:overflowPunct w:val="0"/>
        <w:autoSpaceDE w:val="0"/>
        <w:autoSpaceDN w:val="0"/>
        <w:spacing w:before="360"/>
        <w:ind w:left="1080"/>
        <w:rPr>
          <w:rFonts w:eastAsia="Calibri" w:cs="Arial"/>
        </w:rPr>
      </w:pPr>
      <w:r w:rsidRPr="002A5421">
        <w:rPr>
          <w:rFonts w:eastAsia="Calibri" w:cs="Arial"/>
        </w:rPr>
        <w:t xml:space="preserve">The statewide exit criteria are whether the school has improved performance so that it no longer meets the criteria that were used to identify schools for comprehensive support at the time the school was initially identified, with an additional check to ensure that the Status for the indicators with improved performance has increased. Consequently, a school will have to improve its performance across indicators (including an increase in Status in the relevant indicator(s)) so that it no longer has any combination of color-coded performance levels that meet the criteria used for identification at the time the school was </w:t>
      </w:r>
      <w:r w:rsidRPr="002A5421">
        <w:rPr>
          <w:rFonts w:eastAsia="Calibri" w:cs="Arial"/>
        </w:rPr>
        <w:lastRenderedPageBreak/>
        <w:t>identified. If the school’s color-coded performance levels for the current year match the color combinations used to identify schools for comprehensive support when the school was initially identified, it has not met the exit criteria.</w:t>
      </w:r>
    </w:p>
    <w:p w14:paraId="435297C6" w14:textId="77777777" w:rsidR="00B1395F" w:rsidRDefault="00DD3817" w:rsidP="0068147B">
      <w:pPr>
        <w:overflowPunct w:val="0"/>
        <w:autoSpaceDE w:val="0"/>
        <w:autoSpaceDN w:val="0"/>
        <w:spacing w:before="360"/>
        <w:ind w:left="1080"/>
        <w:rPr>
          <w:rFonts w:eastAsia="Calibri" w:cs="Arial"/>
        </w:rPr>
      </w:pPr>
      <w:r w:rsidRPr="002A5421">
        <w:rPr>
          <w:rFonts w:eastAsia="Calibri" w:cs="Arial"/>
        </w:rPr>
        <w:t>Schools are expected to meet these exit criteria within four years from initial identification.</w:t>
      </w:r>
      <w:r w:rsidR="00EC6EA8">
        <w:rPr>
          <w:rFonts w:eastAsia="Calibri" w:cs="Arial"/>
        </w:rPr>
        <w:t xml:space="preserve"> </w:t>
      </w:r>
    </w:p>
    <w:p w14:paraId="1F6FDFD6" w14:textId="39A01B28" w:rsidR="005456B0" w:rsidRPr="002A5421" w:rsidRDefault="00C218F9" w:rsidP="000E6527">
      <w:pPr>
        <w:overflowPunct w:val="0"/>
        <w:autoSpaceDE w:val="0"/>
        <w:autoSpaceDN w:val="0"/>
        <w:spacing w:before="240"/>
        <w:ind w:left="1080"/>
        <w:rPr>
          <w:rFonts w:eastAsia="Calibri" w:cs="Arial"/>
        </w:rPr>
      </w:pPr>
      <w:r w:rsidRPr="00C218F9">
        <w:rPr>
          <w:rFonts w:eastAsia="Calibri" w:cs="Arial"/>
          <w:highlight w:val="yellow"/>
        </w:rPr>
        <w:t>&lt;Start Add&gt;</w:t>
      </w:r>
      <w:r w:rsidR="0068147B" w:rsidRPr="000E6527">
        <w:rPr>
          <w:rFonts w:eastAsia="Calibri" w:cs="Arial"/>
          <w:highlight w:val="yellow"/>
        </w:rPr>
        <w:t xml:space="preserve">Additionally, in response to the flexibilities provided by the 2021–22 Addendum by ED, the SBE approved revising the timeline and not count the 2019–20 or 2021–21 school years toward the number of years in which a school must meet the </w:t>
      </w:r>
      <w:r w:rsidR="008F3B39" w:rsidRPr="000E6527">
        <w:rPr>
          <w:rFonts w:eastAsia="Calibri" w:cs="Arial"/>
          <w:highlight w:val="yellow"/>
        </w:rPr>
        <w:t xml:space="preserve">exit </w:t>
      </w:r>
      <w:r w:rsidR="0068147B" w:rsidRPr="000E6527">
        <w:rPr>
          <w:rFonts w:eastAsia="Calibri" w:cs="Arial"/>
          <w:highlight w:val="yellow"/>
        </w:rPr>
        <w:t>criteria.</w:t>
      </w:r>
      <w:r w:rsidR="005456B0" w:rsidRPr="000E6527">
        <w:rPr>
          <w:rFonts w:eastAsia="Calibri" w:cs="Arial"/>
          <w:highlight w:val="yellow"/>
        </w:rPr>
        <w:t xml:space="preserve"> The SBE also modified the exit criteria for schools identified for CSI and ATSI that will be eligible to exit status in fall 2022 to use the status performance level rather than the performance color that is based on both status and change. The school or student subgroup in the school must (1) no longer meet the criteria for identification and (2) have improved performance on the indicators (including an increase in the status portion of each indicator) compared to when the school was initially identified. </w:t>
      </w:r>
      <w:r w:rsidRPr="00C218F9">
        <w:rPr>
          <w:rFonts w:eastAsia="Calibri" w:cs="Arial"/>
          <w:highlight w:val="yellow"/>
        </w:rPr>
        <w:t>&lt;End Add&gt;</w:t>
      </w:r>
    </w:p>
    <w:p w14:paraId="0038F912" w14:textId="49B58528" w:rsidR="00DD3817" w:rsidRPr="002A5421" w:rsidRDefault="00DD3817" w:rsidP="002D172F">
      <w:pPr>
        <w:pStyle w:val="ListParagraph"/>
        <w:numPr>
          <w:ilvl w:val="0"/>
          <w:numId w:val="32"/>
        </w:numPr>
        <w:spacing w:before="360" w:after="360" w:line="240" w:lineRule="auto"/>
        <w:ind w:left="1080" w:right="360" w:hanging="446"/>
        <w:rPr>
          <w:rFonts w:cs="Arial"/>
          <w:sz w:val="24"/>
          <w:szCs w:val="24"/>
        </w:rPr>
      </w:pPr>
      <w:r w:rsidRPr="002A5421">
        <w:rPr>
          <w:rFonts w:ascii="Times New Roman" w:hAnsi="Times New Roman"/>
          <w:sz w:val="24"/>
          <w:szCs w:val="24"/>
          <w:u w:val="single"/>
        </w:rPr>
        <w:t>Exit Criteria for Schools Receiving Additional Targeted Support</w:t>
      </w:r>
      <w:r w:rsidRPr="002A5421">
        <w:rPr>
          <w:rFonts w:ascii="Times New Roman" w:hAnsi="Times New Roman"/>
          <w:sz w:val="24"/>
          <w:szCs w:val="24"/>
        </w:rPr>
        <w:t>.  Describe the statewide exit criteria, established by the State, for schools receiving additional targeted support under ESEA section 1111(d)(2)(C), including the number of years over which schools are expected to meet such criteria.</w:t>
      </w:r>
    </w:p>
    <w:p w14:paraId="24B7CC68" w14:textId="77777777" w:rsidR="002A10AB" w:rsidRPr="002A5421" w:rsidRDefault="00DD3817" w:rsidP="002D172F">
      <w:pPr>
        <w:spacing w:before="240" w:after="120"/>
        <w:ind w:left="1080"/>
        <w:rPr>
          <w:rFonts w:eastAsia="Calibri" w:cs="Arial"/>
        </w:rPr>
      </w:pPr>
      <w:r w:rsidRPr="002A5421">
        <w:rPr>
          <w:rFonts w:eastAsia="Calibri" w:cs="Arial"/>
        </w:rPr>
        <w:t>The statewide exit criteria are whether the performance of the student group(s) at the school has improved so that it no longer meets the criteria that were used to identify these schools for additional targeted support at the time the school was initially identified, with an additional check to ensure that the Status for the indicators with improved performance has increased. Consequently, a school will have to improve its performance across indicators (including an increase in Status for the relevant indicator(s)) for the relevant student group(s) so that it no longer has any combination of color-coded performance levels that meet the criteria used for identification at the time the school was identified. If the school’s color-coded performance levels for the current year match the color combinations used to identify schools for additional targeted support when the school was initially identified, it has not met the exit criteria.</w:t>
      </w:r>
    </w:p>
    <w:p w14:paraId="3EAA5F4B" w14:textId="77777777" w:rsidR="005456B0" w:rsidRDefault="00DD3817" w:rsidP="002D172F">
      <w:pPr>
        <w:spacing w:before="240" w:after="120"/>
        <w:ind w:left="1080"/>
        <w:rPr>
          <w:rFonts w:eastAsia="Calibri" w:cs="Arial"/>
        </w:rPr>
      </w:pPr>
      <w:r w:rsidRPr="002A5421">
        <w:rPr>
          <w:rFonts w:eastAsia="Calibri" w:cs="Arial"/>
        </w:rPr>
        <w:t>Schools are expected to meet these exit criteria within four years from</w:t>
      </w:r>
      <w:r w:rsidR="0052235B" w:rsidRPr="002A5421">
        <w:rPr>
          <w:rFonts w:eastAsia="Calibri" w:cs="Arial"/>
        </w:rPr>
        <w:t xml:space="preserve"> </w:t>
      </w:r>
      <w:r w:rsidRPr="002A5421">
        <w:rPr>
          <w:rFonts w:eastAsia="Calibri" w:cs="Arial"/>
        </w:rPr>
        <w:t>initial identification.</w:t>
      </w:r>
      <w:r w:rsidR="00E86CFA">
        <w:rPr>
          <w:rFonts w:eastAsia="Calibri" w:cs="Arial"/>
        </w:rPr>
        <w:t xml:space="preserve"> </w:t>
      </w:r>
    </w:p>
    <w:p w14:paraId="3A297358" w14:textId="63A2CE60" w:rsidR="00A07B83" w:rsidRPr="002A5421" w:rsidRDefault="00C218F9" w:rsidP="00503B90">
      <w:pPr>
        <w:spacing w:before="240" w:after="120"/>
        <w:ind w:left="1080"/>
        <w:rPr>
          <w:rFonts w:eastAsia="Calibri" w:cs="Arial"/>
        </w:rPr>
      </w:pPr>
      <w:r w:rsidRPr="00C218F9">
        <w:rPr>
          <w:rFonts w:eastAsia="Calibri" w:cs="Arial"/>
          <w:highlight w:val="yellow"/>
        </w:rPr>
        <w:t>&lt;Start Add&gt;</w:t>
      </w:r>
      <w:r w:rsidR="00E86CFA" w:rsidRPr="000E6527">
        <w:rPr>
          <w:rFonts w:eastAsia="Calibri" w:cs="Arial"/>
          <w:highlight w:val="yellow"/>
        </w:rPr>
        <w:t>Additionally, in response to the flexibilities provided by the 2021–22 Addendum by ED, the SBE approved revising the timeline and not count the 2019–20 or 2021–21 school years toward the number of years in which a school must meet the exit criteria.</w:t>
      </w:r>
      <w:r w:rsidR="005456B0" w:rsidRPr="000E6527">
        <w:rPr>
          <w:rFonts w:eastAsia="Calibri" w:cs="Arial"/>
          <w:highlight w:val="yellow"/>
        </w:rPr>
        <w:t xml:space="preserve"> </w:t>
      </w:r>
      <w:r w:rsidR="00503B90" w:rsidRPr="000E6527">
        <w:rPr>
          <w:rFonts w:eastAsia="Calibri" w:cs="Arial"/>
          <w:highlight w:val="yellow"/>
        </w:rPr>
        <w:t xml:space="preserve">The SBE adopted modifying the exit criteria for schools identified for CSI and ATSI that will be eligible to exit status in fall 2022 </w:t>
      </w:r>
      <w:r w:rsidR="00503B90" w:rsidRPr="000E6527">
        <w:rPr>
          <w:rFonts w:eastAsia="Calibri" w:cs="Arial"/>
          <w:highlight w:val="yellow"/>
        </w:rPr>
        <w:lastRenderedPageBreak/>
        <w:t xml:space="preserve">to use the status performance level rather than the performance color that is based on both status and change. The school or student subgroup in the school must (1) no longer meet the criteria for identification and (2) have improved performance on the indicators (including an increase in the status portion of each indicator) compared to when the school was initially identified. Finally, the SBE modified the State-determined number of </w:t>
      </w:r>
      <w:proofErr w:type="gramStart"/>
      <w:r w:rsidR="00503B90" w:rsidRPr="000E6527">
        <w:rPr>
          <w:rFonts w:eastAsia="Calibri" w:cs="Arial"/>
          <w:highlight w:val="yellow"/>
        </w:rPr>
        <w:t>a years</w:t>
      </w:r>
      <w:proofErr w:type="gramEnd"/>
      <w:r w:rsidR="00503B90" w:rsidRPr="000E6527">
        <w:rPr>
          <w:rFonts w:eastAsia="Calibri" w:cs="Arial"/>
          <w:highlight w:val="yellow"/>
        </w:rPr>
        <w:t xml:space="preserve"> that a school identified for ATSI </w:t>
      </w:r>
      <w:proofErr w:type="gramStart"/>
      <w:r w:rsidR="00503B90" w:rsidRPr="000E6527">
        <w:rPr>
          <w:rFonts w:eastAsia="Calibri" w:cs="Arial"/>
          <w:highlight w:val="yellow"/>
        </w:rPr>
        <w:t>has to</w:t>
      </w:r>
      <w:proofErr w:type="gramEnd"/>
      <w:r w:rsidR="00503B90" w:rsidRPr="000E6527">
        <w:rPr>
          <w:rFonts w:eastAsia="Calibri" w:cs="Arial"/>
          <w:highlight w:val="yellow"/>
        </w:rPr>
        <w:t xml:space="preserve"> meet the exit criteria; ATSI schools identified in the fall of 2018, 2019, 2022, and 2023 will all have until fall 2026 to meet the exit criteria.</w:t>
      </w:r>
      <w:r w:rsidRPr="00C218F9">
        <w:rPr>
          <w:rFonts w:eastAsia="Calibri" w:cs="Arial"/>
          <w:highlight w:val="yellow"/>
        </w:rPr>
        <w:t xml:space="preserve"> &lt;End Add&gt;</w:t>
      </w:r>
    </w:p>
    <w:p w14:paraId="633ADCB8" w14:textId="77777777" w:rsidR="00A07B83" w:rsidRPr="002A5421" w:rsidRDefault="00A07B83" w:rsidP="002D172F">
      <w:pPr>
        <w:pStyle w:val="ListParagraph"/>
        <w:numPr>
          <w:ilvl w:val="0"/>
          <w:numId w:val="32"/>
        </w:numPr>
        <w:spacing w:before="360" w:after="360" w:line="240" w:lineRule="auto"/>
        <w:ind w:left="1080" w:right="360" w:hanging="450"/>
        <w:rPr>
          <w:rFonts w:cs="Arial"/>
          <w:sz w:val="24"/>
          <w:szCs w:val="24"/>
        </w:rPr>
      </w:pPr>
      <w:r w:rsidRPr="002A5421">
        <w:rPr>
          <w:rFonts w:ascii="Times New Roman" w:hAnsi="Times New Roman"/>
          <w:sz w:val="24"/>
          <w:szCs w:val="24"/>
          <w:u w:val="single"/>
        </w:rPr>
        <w:t>More Rigorous Interventions</w:t>
      </w:r>
      <w:r w:rsidRPr="002A5421">
        <w:rPr>
          <w:rFonts w:ascii="Times New Roman" w:hAnsi="Times New Roman"/>
          <w:sz w:val="24"/>
          <w:szCs w:val="24"/>
        </w:rPr>
        <w:t xml:space="preserve">.  Describe the more rigorous interventions required for </w:t>
      </w:r>
      <w:r w:rsidR="00495327" w:rsidRPr="002A5421">
        <w:rPr>
          <w:rFonts w:ascii="Times New Roman" w:hAnsi="Times New Roman"/>
          <w:sz w:val="24"/>
          <w:szCs w:val="24"/>
        </w:rPr>
        <w:br/>
      </w:r>
      <w:r w:rsidRPr="002A5421">
        <w:rPr>
          <w:rFonts w:ascii="Times New Roman" w:hAnsi="Times New Roman"/>
          <w:sz w:val="24"/>
          <w:szCs w:val="24"/>
        </w:rPr>
        <w:t xml:space="preserve">schools identified for comprehensive support and improvement that fail to meet the </w:t>
      </w:r>
      <w:r w:rsidR="00495327" w:rsidRPr="002A5421">
        <w:rPr>
          <w:rFonts w:ascii="Times New Roman" w:hAnsi="Times New Roman"/>
          <w:sz w:val="24"/>
          <w:szCs w:val="24"/>
        </w:rPr>
        <w:br/>
      </w:r>
      <w:r w:rsidRPr="002A5421">
        <w:rPr>
          <w:rFonts w:ascii="Times New Roman" w:hAnsi="Times New Roman"/>
          <w:sz w:val="24"/>
          <w:szCs w:val="24"/>
        </w:rPr>
        <w:t>State’s exit criteria within a State-determined number of years consistent with section 1111(d)(3)(A)(i)(I) of the ESEA.</w:t>
      </w:r>
    </w:p>
    <w:p w14:paraId="6432724E" w14:textId="77777777" w:rsidR="00A07B83" w:rsidRPr="000900B3" w:rsidRDefault="00A07B83" w:rsidP="002D172F">
      <w:pPr>
        <w:spacing w:before="240" w:after="240"/>
        <w:ind w:left="1080"/>
        <w:rPr>
          <w:rFonts w:cs="Arial"/>
          <w:szCs w:val="22"/>
        </w:rPr>
      </w:pPr>
      <w:r w:rsidRPr="000900B3">
        <w:rPr>
          <w:rFonts w:eastAsia="Calibri" w:cs="Arial"/>
          <w:color w:val="000000"/>
          <w:szCs w:val="22"/>
        </w:rPr>
        <w:t xml:space="preserve">California’s Local Control Funding Formula (LCFF), enacted in 2013, fundamentally changed how all local educational agencies (LEAs) in the state are funded, how they are measured for results, and the services and supports they receive to allow all students to succeed to their greatest potential. </w:t>
      </w:r>
      <w:r w:rsidRPr="000900B3">
        <w:rPr>
          <w:rFonts w:eastAsia="Calibri" w:cs="Arial"/>
          <w:szCs w:val="22"/>
        </w:rPr>
        <w:t>California is committed to aligning state and federal education policies to the greatest extent possible to develop an integrated local, state, and federal accountability and continuous improvement system grounded in the LCFF.</w:t>
      </w:r>
      <w:r w:rsidR="0052235B" w:rsidRPr="000900B3">
        <w:rPr>
          <w:rFonts w:eastAsia="Calibri" w:cs="Arial"/>
          <w:szCs w:val="22"/>
        </w:rPr>
        <w:t xml:space="preserve"> </w:t>
      </w:r>
      <w:r w:rsidRPr="000900B3">
        <w:rPr>
          <w:rFonts w:eastAsia="Calibri" w:cs="Arial"/>
          <w:color w:val="000000"/>
          <w:szCs w:val="22"/>
        </w:rPr>
        <w:t xml:space="preserve">Under the LCFF, LEAs are held accountable for improving student performance. Specifically, </w:t>
      </w:r>
      <w:r w:rsidRPr="000900B3">
        <w:rPr>
          <w:rFonts w:eastAsia="Calibri" w:cs="Arial"/>
          <w:szCs w:val="22"/>
        </w:rPr>
        <w:t xml:space="preserve">LCFF sets eight priorities for school districts and charter schools (ten for county offices of education) that LEAs must address in Local Control and Accountability Plans (LCAPs). Informed by performance data provided through the California School Dashboard, </w:t>
      </w:r>
      <w:r w:rsidRPr="000900B3">
        <w:rPr>
          <w:rFonts w:cs="Arial"/>
          <w:szCs w:val="22"/>
        </w:rPr>
        <w:t>LCAPs describe each LEA’s overall vision for students, annual goals, and specific actions that will be taken to achieve the vision and goals.</w:t>
      </w:r>
    </w:p>
    <w:p w14:paraId="7E581703" w14:textId="77777777" w:rsidR="00A07B83" w:rsidRPr="000900B3" w:rsidRDefault="00A07B83" w:rsidP="002D172F">
      <w:pPr>
        <w:spacing w:after="120"/>
        <w:ind w:left="1080"/>
        <w:rPr>
          <w:rFonts w:eastAsia="Calibri" w:cs="Arial"/>
          <w:b/>
          <w:szCs w:val="22"/>
        </w:rPr>
      </w:pPr>
      <w:r w:rsidRPr="000900B3">
        <w:rPr>
          <w:rFonts w:eastAsia="Calibri" w:cs="Arial"/>
          <w:szCs w:val="22"/>
        </w:rPr>
        <w:t>To ensure that federally funded goals and activities are aligned to state priorities and to streamline and to align local planning processes to the greatest extent possible, the CDE, in collaboration with LEA representatives, has designed a new approach to meeting federal planning requirements within the context of the LCAP process—the LCAP Addendum. The addendum is intended to supplement the LCAP, just as Every Student Succeeds Act (ESSA) funds are intended to supplement state funds.</w:t>
      </w:r>
      <w:r w:rsidRPr="000900B3">
        <w:rPr>
          <w:rFonts w:eastAsia="Calibri" w:cs="Arial"/>
          <w:b/>
          <w:szCs w:val="22"/>
        </w:rPr>
        <w:t xml:space="preserve"> </w:t>
      </w:r>
    </w:p>
    <w:p w14:paraId="1477D7E3" w14:textId="77777777" w:rsidR="00B21D30" w:rsidRPr="000900B3" w:rsidRDefault="00B21D30" w:rsidP="00EE3934">
      <w:pPr>
        <w:pStyle w:val="Heading3"/>
        <w:ind w:left="1080"/>
        <w:rPr>
          <w:rFonts w:eastAsia="Calibri"/>
          <w:i/>
        </w:rPr>
      </w:pPr>
      <w:r w:rsidRPr="000900B3">
        <w:rPr>
          <w:rFonts w:eastAsia="Calibri"/>
        </w:rPr>
        <w:t>California’s System of Support</w:t>
      </w:r>
    </w:p>
    <w:p w14:paraId="54A1D470" w14:textId="77777777" w:rsidR="00A07B83" w:rsidRPr="000900B3" w:rsidRDefault="00A07B83" w:rsidP="002D172F">
      <w:pPr>
        <w:spacing w:after="240"/>
        <w:ind w:left="1080"/>
        <w:rPr>
          <w:rFonts w:eastAsia="Calibri" w:cs="Arial"/>
          <w:b/>
          <w:szCs w:val="22"/>
        </w:rPr>
      </w:pPr>
      <w:r w:rsidRPr="000900B3">
        <w:rPr>
          <w:rFonts w:cs="Arial"/>
          <w:color w:val="000000"/>
          <w:szCs w:val="22"/>
        </w:rPr>
        <w:t xml:space="preserve">California is building a statewide system of support that will help LEAs and their </w:t>
      </w:r>
      <w:r w:rsidRPr="000900B3">
        <w:rPr>
          <w:rFonts w:eastAsia="Calibri" w:cs="Arial"/>
          <w:szCs w:val="22"/>
        </w:rPr>
        <w:t xml:space="preserve">schools meet the needs of each student they serve, with a focus on building local capacity to sustain improvement and to effectively address disparities in opportunities and outcomes. </w:t>
      </w:r>
      <w:r w:rsidRPr="000900B3">
        <w:rPr>
          <w:rFonts w:cs="Arial"/>
          <w:color w:val="000000"/>
          <w:szCs w:val="22"/>
        </w:rPr>
        <w:t xml:space="preserve">Inspired by the conceptual framework behind a Multi-Tiered System of Supports (MTSS), California’s statewide system of support will align state and regional resources to support improvement for all schools and districts. This multi-tiered approach will provide support to LEAs and schools within California’s integrated local, state, and federal accountability and </w:t>
      </w:r>
      <w:r w:rsidRPr="000900B3">
        <w:rPr>
          <w:rFonts w:cs="Arial"/>
          <w:color w:val="000000"/>
          <w:szCs w:val="22"/>
        </w:rPr>
        <w:lastRenderedPageBreak/>
        <w:t>continuous improvement system. It builds on three levels of supports: Support for All LEAs and Schools, Differentiated Assistance, and Intensive Intervention</w:t>
      </w:r>
      <w:r w:rsidR="00AF4913" w:rsidRPr="000900B3">
        <w:rPr>
          <w:rFonts w:eastAsia="Calibri" w:cs="Arial"/>
          <w:szCs w:val="22"/>
        </w:rPr>
        <w:t>, as shown in Table 27</w:t>
      </w:r>
      <w:r w:rsidRPr="000900B3">
        <w:rPr>
          <w:rFonts w:eastAsia="Calibri" w:cs="Arial"/>
          <w:szCs w:val="22"/>
        </w:rPr>
        <w:t xml:space="preserve"> below.</w:t>
      </w:r>
    </w:p>
    <w:p w14:paraId="5F5FB6A2" w14:textId="3904FC04" w:rsidR="006C38C2" w:rsidRPr="000900B3" w:rsidRDefault="00A07B83" w:rsidP="002D172F">
      <w:pPr>
        <w:spacing w:after="120"/>
        <w:ind w:left="1080"/>
        <w:rPr>
          <w:rFonts w:eastAsia="Calibri" w:cs="Arial"/>
          <w:b/>
          <w:szCs w:val="22"/>
        </w:rPr>
      </w:pPr>
      <w:r w:rsidRPr="000900B3">
        <w:rPr>
          <w:rFonts w:eastAsia="Calibri" w:cs="Arial"/>
          <w:b/>
          <w:szCs w:val="22"/>
        </w:rPr>
        <w:t>Table</w:t>
      </w:r>
      <w:r w:rsidR="00AF3970">
        <w:rPr>
          <w:rFonts w:eastAsia="Calibri" w:cs="Arial"/>
          <w:b/>
          <w:szCs w:val="22"/>
        </w:rPr>
        <w:t xml:space="preserve"> 26. </w:t>
      </w:r>
      <w:r w:rsidRPr="000900B3">
        <w:rPr>
          <w:rFonts w:eastAsia="Calibri" w:cs="Arial"/>
          <w:b/>
          <w:szCs w:val="22"/>
        </w:rPr>
        <w:t>Overview of California’s Support System</w:t>
      </w:r>
    </w:p>
    <w:tbl>
      <w:tblPr>
        <w:tblStyle w:val="TableGrid35"/>
        <w:tblW w:w="0" w:type="auto"/>
        <w:tblInd w:w="1075" w:type="dxa"/>
        <w:tblLook w:val="04A0" w:firstRow="1" w:lastRow="0" w:firstColumn="1" w:lastColumn="0" w:noHBand="0" w:noVBand="1"/>
        <w:tblDescription w:val="Overview of California’s Support System"/>
      </w:tblPr>
      <w:tblGrid>
        <w:gridCol w:w="1795"/>
        <w:gridCol w:w="6030"/>
      </w:tblGrid>
      <w:tr w:rsidR="006C38C2" w:rsidRPr="000900B3" w14:paraId="47814FD5" w14:textId="77777777">
        <w:trPr>
          <w:tblHeader/>
        </w:trPr>
        <w:tc>
          <w:tcPr>
            <w:tcW w:w="1795" w:type="dxa"/>
            <w:tcBorders>
              <w:top w:val="single" w:sz="4" w:space="0" w:color="auto"/>
              <w:left w:val="single" w:sz="4" w:space="0" w:color="auto"/>
              <w:bottom w:val="single" w:sz="4" w:space="0" w:color="auto"/>
              <w:right w:val="single" w:sz="4" w:space="0" w:color="auto"/>
            </w:tcBorders>
            <w:shd w:val="clear" w:color="auto" w:fill="BFBFBF"/>
            <w:vAlign w:val="center"/>
          </w:tcPr>
          <w:p w14:paraId="75EE5EE8" w14:textId="77777777" w:rsidR="006C38C2" w:rsidRPr="000900B3" w:rsidRDefault="006C38C2" w:rsidP="002D172F">
            <w:pPr>
              <w:keepNext/>
              <w:jc w:val="center"/>
              <w:rPr>
                <w:rFonts w:cs="Arial"/>
                <w:b/>
                <w:color w:val="000000"/>
                <w:lang w:eastAsia="zh-CN"/>
              </w:rPr>
            </w:pPr>
            <w:r w:rsidRPr="000900B3">
              <w:rPr>
                <w:rFonts w:cs="Arial"/>
                <w:b/>
                <w:color w:val="000000"/>
                <w:lang w:eastAsia="zh-CN"/>
              </w:rPr>
              <w:t>Level of Support</w:t>
            </w:r>
          </w:p>
        </w:tc>
        <w:tc>
          <w:tcPr>
            <w:tcW w:w="6030" w:type="dxa"/>
            <w:tcBorders>
              <w:top w:val="single" w:sz="4" w:space="0" w:color="auto"/>
              <w:left w:val="single" w:sz="4" w:space="0" w:color="auto"/>
              <w:bottom w:val="single" w:sz="4" w:space="0" w:color="auto"/>
              <w:right w:val="single" w:sz="4" w:space="0" w:color="auto"/>
            </w:tcBorders>
            <w:shd w:val="clear" w:color="auto" w:fill="BFBFBF"/>
            <w:vAlign w:val="center"/>
          </w:tcPr>
          <w:p w14:paraId="54BBE65D" w14:textId="77777777" w:rsidR="006C38C2" w:rsidRPr="000900B3" w:rsidRDefault="006C38C2" w:rsidP="002D172F">
            <w:pPr>
              <w:keepNext/>
              <w:jc w:val="center"/>
              <w:rPr>
                <w:rFonts w:cs="Arial"/>
                <w:b/>
                <w:color w:val="000000"/>
                <w:lang w:eastAsia="zh-CN"/>
              </w:rPr>
            </w:pPr>
            <w:r w:rsidRPr="000900B3">
              <w:rPr>
                <w:rFonts w:cs="Arial"/>
                <w:b/>
                <w:color w:val="000000"/>
                <w:lang w:eastAsia="zh-CN"/>
              </w:rPr>
              <w:t>Description of Supports Available</w:t>
            </w:r>
          </w:p>
        </w:tc>
      </w:tr>
      <w:tr w:rsidR="006C38C2" w:rsidRPr="000900B3" w14:paraId="1DD6B9F3" w14:textId="77777777">
        <w:tc>
          <w:tcPr>
            <w:tcW w:w="1795" w:type="dxa"/>
            <w:tcBorders>
              <w:top w:val="single" w:sz="4" w:space="0" w:color="auto"/>
              <w:left w:val="single" w:sz="4" w:space="0" w:color="auto"/>
              <w:bottom w:val="single" w:sz="4" w:space="0" w:color="auto"/>
              <w:right w:val="single" w:sz="4" w:space="0" w:color="auto"/>
            </w:tcBorders>
            <w:vAlign w:val="center"/>
          </w:tcPr>
          <w:p w14:paraId="46E0743F" w14:textId="77777777" w:rsidR="006C38C2" w:rsidRPr="000900B3" w:rsidRDefault="006C38C2" w:rsidP="002D172F">
            <w:pPr>
              <w:jc w:val="center"/>
              <w:rPr>
                <w:rFonts w:cs="Arial"/>
                <w:color w:val="000000"/>
                <w:lang w:eastAsia="zh-CN"/>
              </w:rPr>
            </w:pPr>
            <w:r w:rsidRPr="000900B3">
              <w:rPr>
                <w:rFonts w:cs="Arial"/>
                <w:color w:val="000000"/>
                <w:lang w:eastAsia="zh-CN"/>
              </w:rPr>
              <w:t>Support for All LEAs and Schools</w:t>
            </w:r>
          </w:p>
          <w:p w14:paraId="2BD874DF" w14:textId="77777777" w:rsidR="006C38C2" w:rsidRPr="000900B3" w:rsidRDefault="006C38C2" w:rsidP="002D172F">
            <w:pPr>
              <w:jc w:val="center"/>
              <w:rPr>
                <w:rFonts w:cs="Arial"/>
                <w:color w:val="000000"/>
                <w:lang w:eastAsia="zh-CN"/>
              </w:rPr>
            </w:pPr>
            <w:r w:rsidRPr="000900B3">
              <w:rPr>
                <w:rFonts w:cs="Arial"/>
                <w:color w:val="000000"/>
                <w:lang w:eastAsia="zh-CN"/>
              </w:rPr>
              <w:t>(Level 1)</w:t>
            </w:r>
          </w:p>
        </w:tc>
        <w:tc>
          <w:tcPr>
            <w:tcW w:w="6030" w:type="dxa"/>
            <w:tcBorders>
              <w:top w:val="single" w:sz="4" w:space="0" w:color="auto"/>
              <w:left w:val="single" w:sz="4" w:space="0" w:color="auto"/>
              <w:bottom w:val="single" w:sz="4" w:space="0" w:color="auto"/>
              <w:right w:val="single" w:sz="4" w:space="0" w:color="auto"/>
            </w:tcBorders>
          </w:tcPr>
          <w:p w14:paraId="2A085CA4" w14:textId="77777777" w:rsidR="006C38C2" w:rsidRPr="000900B3" w:rsidRDefault="006C38C2" w:rsidP="002D172F">
            <w:pPr>
              <w:rPr>
                <w:rFonts w:cs="Arial"/>
                <w:color w:val="000000"/>
                <w:lang w:eastAsia="zh-CN"/>
              </w:rPr>
            </w:pPr>
            <w:r w:rsidRPr="000900B3">
              <w:rPr>
                <w:rFonts w:cs="Arial"/>
                <w:color w:val="000000"/>
                <w:lang w:eastAsia="zh-CN"/>
              </w:rPr>
              <w:t xml:space="preserve">Various state and local agencies provide an array of support resources, tools, and voluntary technical assistance that all LEAs may use to improve student performance at the LEA and school level and narrow disparities among student groups across the LCFF priorities, including recognition for success and the ability to share promising practices. </w:t>
            </w:r>
          </w:p>
        </w:tc>
      </w:tr>
      <w:tr w:rsidR="006C38C2" w:rsidRPr="000900B3" w14:paraId="6EE20C5B" w14:textId="77777777">
        <w:tc>
          <w:tcPr>
            <w:tcW w:w="1795" w:type="dxa"/>
            <w:tcBorders>
              <w:top w:val="single" w:sz="4" w:space="0" w:color="auto"/>
              <w:left w:val="single" w:sz="4" w:space="0" w:color="auto"/>
              <w:bottom w:val="single" w:sz="4" w:space="0" w:color="auto"/>
              <w:right w:val="single" w:sz="4" w:space="0" w:color="auto"/>
            </w:tcBorders>
            <w:vAlign w:val="center"/>
          </w:tcPr>
          <w:p w14:paraId="51A865DC" w14:textId="77777777" w:rsidR="006C38C2" w:rsidRPr="000900B3" w:rsidRDefault="006C38C2" w:rsidP="002D172F">
            <w:pPr>
              <w:jc w:val="center"/>
              <w:rPr>
                <w:rFonts w:cs="Arial"/>
                <w:color w:val="000000"/>
                <w:lang w:eastAsia="zh-CN"/>
              </w:rPr>
            </w:pPr>
            <w:r w:rsidRPr="000900B3">
              <w:rPr>
                <w:rFonts w:cs="Arial"/>
                <w:color w:val="000000"/>
                <w:lang w:eastAsia="zh-CN"/>
              </w:rPr>
              <w:t>Differentiated Assistance</w:t>
            </w:r>
          </w:p>
          <w:p w14:paraId="445886CF" w14:textId="77777777" w:rsidR="006C38C2" w:rsidRPr="000900B3" w:rsidRDefault="006C38C2" w:rsidP="002D172F">
            <w:pPr>
              <w:jc w:val="center"/>
              <w:rPr>
                <w:rFonts w:cs="Arial"/>
                <w:color w:val="000000"/>
                <w:lang w:eastAsia="zh-CN"/>
              </w:rPr>
            </w:pPr>
            <w:r w:rsidRPr="000900B3">
              <w:rPr>
                <w:rFonts w:cs="Arial"/>
                <w:color w:val="000000"/>
                <w:lang w:eastAsia="zh-CN"/>
              </w:rPr>
              <w:t>(Level 2)</w:t>
            </w:r>
          </w:p>
          <w:p w14:paraId="13387D88" w14:textId="77777777" w:rsidR="006C38C2" w:rsidRPr="000900B3" w:rsidRDefault="006C38C2" w:rsidP="002D172F">
            <w:pPr>
              <w:jc w:val="center"/>
              <w:rPr>
                <w:rFonts w:cs="Arial"/>
                <w:color w:val="000000"/>
                <w:lang w:eastAsia="zh-CN"/>
              </w:rPr>
            </w:pPr>
          </w:p>
        </w:tc>
        <w:tc>
          <w:tcPr>
            <w:tcW w:w="6030" w:type="dxa"/>
            <w:tcBorders>
              <w:top w:val="single" w:sz="4" w:space="0" w:color="auto"/>
              <w:left w:val="single" w:sz="4" w:space="0" w:color="auto"/>
              <w:bottom w:val="single" w:sz="4" w:space="0" w:color="auto"/>
              <w:right w:val="single" w:sz="4" w:space="0" w:color="auto"/>
            </w:tcBorders>
          </w:tcPr>
          <w:p w14:paraId="79348512" w14:textId="6023BEB9" w:rsidR="006C38C2" w:rsidRPr="000900B3" w:rsidRDefault="006C38C2" w:rsidP="002D172F">
            <w:pPr>
              <w:rPr>
                <w:rFonts w:cs="Arial"/>
                <w:color w:val="000000"/>
                <w:lang w:eastAsia="zh-CN"/>
              </w:rPr>
            </w:pPr>
            <w:r w:rsidRPr="000900B3">
              <w:rPr>
                <w:rFonts w:cs="Arial"/>
                <w:color w:val="000000"/>
                <w:lang w:eastAsia="zh-CN"/>
              </w:rPr>
              <w:t xml:space="preserve">County superintendents (or the Superintendent of Public Instruction/California Department of Education, when provided to county offices of education) and the California Collaborative for Educational Excellence provide differentiated assistance for LEAs in the form of individually designed technical assistance, to address identified performance issues, including significant disparities in performance among student groups.  </w:t>
            </w:r>
          </w:p>
        </w:tc>
      </w:tr>
      <w:tr w:rsidR="006C38C2" w:rsidRPr="000900B3" w14:paraId="2C3D786B" w14:textId="77777777">
        <w:tc>
          <w:tcPr>
            <w:tcW w:w="1795" w:type="dxa"/>
            <w:tcBorders>
              <w:top w:val="single" w:sz="4" w:space="0" w:color="auto"/>
              <w:left w:val="single" w:sz="4" w:space="0" w:color="auto"/>
              <w:bottom w:val="single" w:sz="4" w:space="0" w:color="auto"/>
              <w:right w:val="single" w:sz="4" w:space="0" w:color="auto"/>
            </w:tcBorders>
            <w:vAlign w:val="center"/>
          </w:tcPr>
          <w:p w14:paraId="7100F2F8" w14:textId="77777777" w:rsidR="006C38C2" w:rsidRPr="000900B3" w:rsidRDefault="006C38C2" w:rsidP="002D172F">
            <w:pPr>
              <w:jc w:val="center"/>
              <w:rPr>
                <w:rFonts w:cs="Arial"/>
                <w:color w:val="000000"/>
                <w:lang w:eastAsia="zh-CN"/>
              </w:rPr>
            </w:pPr>
            <w:r w:rsidRPr="000900B3">
              <w:rPr>
                <w:rFonts w:cs="Arial"/>
                <w:color w:val="000000"/>
                <w:lang w:eastAsia="zh-CN"/>
              </w:rPr>
              <w:t>Intensive Intervention</w:t>
            </w:r>
          </w:p>
          <w:p w14:paraId="4C76144C" w14:textId="77777777" w:rsidR="006C38C2" w:rsidRPr="000900B3" w:rsidRDefault="006C38C2" w:rsidP="002D172F">
            <w:pPr>
              <w:jc w:val="center"/>
              <w:rPr>
                <w:rFonts w:cs="Arial"/>
                <w:color w:val="000000"/>
                <w:lang w:eastAsia="zh-CN"/>
              </w:rPr>
            </w:pPr>
            <w:r w:rsidRPr="000900B3">
              <w:rPr>
                <w:rFonts w:cs="Arial"/>
                <w:color w:val="000000"/>
                <w:lang w:eastAsia="zh-CN"/>
              </w:rPr>
              <w:t>(Level 3)</w:t>
            </w:r>
          </w:p>
        </w:tc>
        <w:tc>
          <w:tcPr>
            <w:tcW w:w="6030" w:type="dxa"/>
            <w:tcBorders>
              <w:top w:val="single" w:sz="4" w:space="0" w:color="auto"/>
              <w:left w:val="single" w:sz="4" w:space="0" w:color="auto"/>
              <w:bottom w:val="single" w:sz="4" w:space="0" w:color="auto"/>
              <w:right w:val="single" w:sz="4" w:space="0" w:color="auto"/>
            </w:tcBorders>
          </w:tcPr>
          <w:p w14:paraId="68F5795B" w14:textId="565897D9" w:rsidR="006C38C2" w:rsidRPr="000900B3" w:rsidRDefault="006C38C2" w:rsidP="002D172F">
            <w:pPr>
              <w:rPr>
                <w:rFonts w:cs="Arial"/>
                <w:color w:val="000000"/>
                <w:lang w:eastAsia="zh-CN"/>
              </w:rPr>
            </w:pPr>
            <w:r w:rsidRPr="000900B3">
              <w:rPr>
                <w:rFonts w:cs="Arial"/>
                <w:color w:val="000000"/>
                <w:lang w:eastAsia="zh-CN"/>
              </w:rPr>
              <w:t>The Superintendent of Public Instruction may require more intensive interventions for LEAs with persistent performance issues and a lack of improvement over a specified time period.</w:t>
            </w:r>
          </w:p>
        </w:tc>
      </w:tr>
    </w:tbl>
    <w:p w14:paraId="4D416AFA" w14:textId="3D989597" w:rsidR="00A07B83" w:rsidRPr="000900B3" w:rsidRDefault="00A07B83" w:rsidP="002D172F">
      <w:pPr>
        <w:spacing w:before="240" w:after="240"/>
        <w:ind w:left="1080"/>
        <w:rPr>
          <w:rFonts w:eastAsia="Calibri" w:cs="Arial"/>
          <w:szCs w:val="22"/>
        </w:rPr>
      </w:pPr>
      <w:r w:rsidRPr="000900B3">
        <w:rPr>
          <w:rFonts w:eastAsia="Calibri" w:cs="Arial"/>
          <w:noProof/>
          <w:szCs w:val="22"/>
        </w:rPr>
        <w:t xml:space="preserve">The first level of support will provide all LEAs and schools with early support so that they do not require more intensive assistance in the second and third levels of support, based on low performance. </w:t>
      </w:r>
      <w:r w:rsidRPr="000900B3">
        <w:rPr>
          <w:rFonts w:eastAsia="Calibri" w:cs="Arial"/>
          <w:szCs w:val="22"/>
        </w:rPr>
        <w:t>The California School Dashboard will provide all LEAs and schools with data rega</w:t>
      </w:r>
      <w:r w:rsidR="0052235B" w:rsidRPr="000900B3">
        <w:rPr>
          <w:rFonts w:eastAsia="Calibri" w:cs="Arial"/>
          <w:szCs w:val="22"/>
        </w:rPr>
        <w:t>r</w:t>
      </w:r>
      <w:r w:rsidRPr="000900B3">
        <w:rPr>
          <w:rFonts w:eastAsia="Calibri" w:cs="Arial"/>
          <w:szCs w:val="22"/>
        </w:rPr>
        <w:t>ding student performance on the state and local performance indicators and will highlight disparities among student groups on those indicators. This will guide LEAs and schools as they review and update their LCAPs annually</w:t>
      </w:r>
      <w:r w:rsidR="00490EB5">
        <w:rPr>
          <w:rFonts w:eastAsia="Calibri" w:cs="Arial"/>
          <w:szCs w:val="22"/>
        </w:rPr>
        <w:t xml:space="preserve"> and address school-level planning and improvement requirements</w:t>
      </w:r>
      <w:r w:rsidR="00AF3970">
        <w:rPr>
          <w:rFonts w:eastAsia="Calibri" w:cs="Arial"/>
          <w:szCs w:val="22"/>
        </w:rPr>
        <w:t>.</w:t>
      </w:r>
      <w:r w:rsidRPr="000900B3">
        <w:rPr>
          <w:rFonts w:eastAsia="Calibri" w:cs="Arial"/>
          <w:szCs w:val="22"/>
        </w:rPr>
        <w:t xml:space="preserve"> </w:t>
      </w:r>
    </w:p>
    <w:p w14:paraId="61B1C4F2" w14:textId="0774A0A0" w:rsidR="00A07B83" w:rsidRPr="000900B3" w:rsidRDefault="00A07B83" w:rsidP="002D172F">
      <w:pPr>
        <w:spacing w:after="240"/>
        <w:ind w:left="1080"/>
        <w:rPr>
          <w:rFonts w:eastAsia="Calibri" w:cs="Arial"/>
          <w:szCs w:val="22"/>
        </w:rPr>
      </w:pPr>
      <w:r w:rsidRPr="000900B3">
        <w:rPr>
          <w:rFonts w:eastAsia="Calibri" w:cs="Arial"/>
          <w:szCs w:val="22"/>
        </w:rPr>
        <w:t>The second level of support will provide differentiated assistance to LEAs</w:t>
      </w:r>
      <w:r w:rsidR="00A958DB" w:rsidRPr="00A958DB">
        <w:t xml:space="preserve"> </w:t>
      </w:r>
      <w:r w:rsidR="00A958DB">
        <w:t>including any LEA with a school identified for comprehensive support that does not meet the exit criteria within four years of identification</w:t>
      </w:r>
      <w:r w:rsidR="00AF3970">
        <w:t>.</w:t>
      </w:r>
    </w:p>
    <w:p w14:paraId="7BDD66BB" w14:textId="3D0767EE" w:rsidR="00A07B83" w:rsidRPr="000900B3" w:rsidRDefault="00A07B83" w:rsidP="002D172F">
      <w:pPr>
        <w:spacing w:after="240"/>
        <w:ind w:left="1080"/>
        <w:rPr>
          <w:rFonts w:eastAsia="Calibri" w:cs="Arial"/>
          <w:szCs w:val="22"/>
        </w:rPr>
      </w:pPr>
      <w:r w:rsidRPr="000900B3">
        <w:rPr>
          <w:rFonts w:cs="Arial"/>
          <w:color w:val="000000"/>
          <w:szCs w:val="22"/>
        </w:rPr>
        <w:t xml:space="preserve">Three primary statewide teams provide the foundation for the statewide system of support: the California Department of Education (CDE), California’s county offices of education (COEs), and the California Collaborative for Educational Excellence (CCEE), with the State Board of Education (SBE) playing a central </w:t>
      </w:r>
      <w:r w:rsidRPr="000900B3">
        <w:rPr>
          <w:rFonts w:cs="Arial"/>
          <w:color w:val="000000"/>
          <w:szCs w:val="22"/>
        </w:rPr>
        <w:lastRenderedPageBreak/>
        <w:t xml:space="preserve">policy role. These entities have </w:t>
      </w:r>
      <w:r w:rsidRPr="000900B3">
        <w:rPr>
          <w:rFonts w:eastAsia="Calibri" w:cs="Arial"/>
          <w:szCs w:val="22"/>
        </w:rPr>
        <w:t>key roles in providing supports to help all LEAs and schools improve and are given statutory responsibility for providing more focused, evidence-based interventions and assistance for LEAs</w:t>
      </w:r>
      <w:r w:rsidR="00AF3970">
        <w:rPr>
          <w:rFonts w:eastAsia="Calibri" w:cs="Arial"/>
          <w:szCs w:val="22"/>
        </w:rPr>
        <w:t xml:space="preserve"> </w:t>
      </w:r>
      <w:r w:rsidRPr="000900B3">
        <w:rPr>
          <w:rFonts w:eastAsia="Calibri" w:cs="Arial"/>
          <w:szCs w:val="22"/>
        </w:rPr>
        <w:t xml:space="preserve">that are struggling. </w:t>
      </w:r>
      <w:r w:rsidRPr="000900B3">
        <w:rPr>
          <w:rFonts w:cs="Arial"/>
          <w:color w:val="000000"/>
          <w:szCs w:val="22"/>
        </w:rPr>
        <w:t xml:space="preserve">Critical roles will also be played by multiple stakeholders in the full system of support including other state entities (i.e., the California Commission on Teacher Credentialing and California Subject Matter Project), labor, state associations, researchers, non-profit organizations, institutions of higher education, philanthropy, and coalitions. </w:t>
      </w:r>
      <w:r w:rsidRPr="000900B3">
        <w:rPr>
          <w:rFonts w:eastAsia="Calibri" w:cs="Arial"/>
          <w:szCs w:val="22"/>
        </w:rPr>
        <w:t>Systematic collaboration and coordination among all of these entities will facilitate coherent technical assistance and support at the local level and ensure alignment of efforts to continuously improve student outcomes.</w:t>
      </w:r>
    </w:p>
    <w:p w14:paraId="77BB0692" w14:textId="77777777" w:rsidR="00B631EC" w:rsidRPr="000900B3" w:rsidRDefault="00A07B83" w:rsidP="002D172F">
      <w:pPr>
        <w:spacing w:after="240"/>
        <w:ind w:left="1080"/>
        <w:rPr>
          <w:rFonts w:eastAsia="Calibri" w:cs="Arial"/>
          <w:szCs w:val="22"/>
        </w:rPr>
      </w:pPr>
      <w:r w:rsidRPr="000900B3">
        <w:rPr>
          <w:rFonts w:eastAsia="Calibri" w:cs="Arial"/>
          <w:szCs w:val="22"/>
        </w:rPr>
        <w:t>California’s educational system is founded on the belief that the LEA is the primary unit of change and plays the central role in supporting schools to implement and sustain improvement efforts. California’s diversity requires more than a “one size fits all solution” to help LEAs and schools successfully implement continuous improvement efforts and</w:t>
      </w:r>
      <w:r w:rsidR="00277604" w:rsidRPr="000900B3">
        <w:rPr>
          <w:rFonts w:eastAsia="Calibri" w:cs="Arial"/>
          <w:szCs w:val="22"/>
        </w:rPr>
        <w:t xml:space="preserve"> </w:t>
      </w:r>
      <w:r w:rsidR="00B631EC" w:rsidRPr="000900B3">
        <w:rPr>
          <w:rFonts w:eastAsia="Calibri" w:cs="Arial"/>
          <w:szCs w:val="22"/>
        </w:rPr>
        <w:t>meet the needs of all learners, particularly those students most in need. Although they will be differentiated to meet local needs to the greatest extent possible, all of California’s supports and interventions for schools and districts will be implemented within the larger context of this statewide system of support.</w:t>
      </w:r>
    </w:p>
    <w:p w14:paraId="5CF80BF1" w14:textId="77777777" w:rsidR="00B631EC" w:rsidRPr="000900B3" w:rsidRDefault="00B631EC" w:rsidP="002D172F">
      <w:pPr>
        <w:spacing w:after="240"/>
        <w:ind w:left="1080"/>
        <w:rPr>
          <w:rFonts w:eastAsia="Calibri" w:cs="Arial"/>
          <w:szCs w:val="22"/>
        </w:rPr>
      </w:pPr>
      <w:r w:rsidRPr="000900B3">
        <w:rPr>
          <w:rFonts w:eastAsia="Calibri" w:cs="Arial"/>
          <w:szCs w:val="22"/>
        </w:rPr>
        <w:t>California will monitor the implementation of the supports described below and throughout the State Plan and will make improvements, based on LEA and stakeholder feedback, or additions as new, vetted resources and strategies become available. As part of the statewide system of support, California will incorporate ESSA and state resources to the greatest extent possible to ensure that Title I LEAs and schools identified as needing additional assistance have the necessary support to develop or strengthen integrated and coherent processes and procedures that lead to successful continuous improvement of student outcomes.</w:t>
      </w:r>
    </w:p>
    <w:p w14:paraId="32EF14F6" w14:textId="77777777" w:rsidR="00B21D30" w:rsidRPr="000900B3" w:rsidRDefault="00B21D30" w:rsidP="00EE3934">
      <w:pPr>
        <w:pStyle w:val="Heading3"/>
        <w:ind w:left="1080"/>
        <w:rPr>
          <w:rFonts w:eastAsia="Calibri"/>
          <w:i/>
        </w:rPr>
      </w:pPr>
      <w:r w:rsidRPr="000900B3">
        <w:rPr>
          <w:rFonts w:eastAsia="Calibri"/>
        </w:rPr>
        <w:t>Intensive Interventions</w:t>
      </w:r>
    </w:p>
    <w:p w14:paraId="1903F73D" w14:textId="0579A59A" w:rsidR="00B631EC" w:rsidRPr="000900B3" w:rsidRDefault="00B631EC" w:rsidP="002D172F">
      <w:pPr>
        <w:spacing w:after="240"/>
        <w:ind w:left="1080"/>
        <w:rPr>
          <w:rFonts w:eastAsia="Calibri" w:cs="Arial"/>
          <w:szCs w:val="22"/>
        </w:rPr>
      </w:pPr>
      <w:r w:rsidRPr="000900B3">
        <w:rPr>
          <w:rFonts w:eastAsia="Calibri" w:cs="Arial"/>
          <w:szCs w:val="22"/>
        </w:rPr>
        <w:t>Schools that are identified for comprehensive support and intervention (CSI) that do not meet exit criteria within four years from initial identification will be eligible for more rigorous, or intensive, interventions</w:t>
      </w:r>
      <w:r w:rsidR="00490EB5">
        <w:rPr>
          <w:rFonts w:eastAsia="Calibri" w:cs="Arial"/>
          <w:szCs w:val="22"/>
        </w:rPr>
        <w:t xml:space="preserve"> within the system of support described above. Specifically, the LEA will become eligible for differentiated assistance (Level 2), with the assistance focused particularly on helping the LEA improve in its ability to support its schools in general, and the school that did not meet the exit criteria in particular</w:t>
      </w:r>
      <w:r w:rsidR="00AF3970">
        <w:rPr>
          <w:rFonts w:eastAsia="Calibri" w:cs="Arial"/>
          <w:szCs w:val="22"/>
        </w:rPr>
        <w:t>.</w:t>
      </w:r>
      <w:r w:rsidRPr="000900B3">
        <w:rPr>
          <w:rFonts w:eastAsia="Calibri" w:cs="Arial"/>
          <w:szCs w:val="22"/>
        </w:rPr>
        <w:t xml:space="preserve"> The support provided will focus on </w:t>
      </w:r>
      <w:r w:rsidRPr="000900B3">
        <w:rPr>
          <w:rFonts w:eastAsia="Calibri" w:cs="Arial"/>
          <w:noProof/>
          <w:szCs w:val="22"/>
        </w:rPr>
        <w:t xml:space="preserve">building LEA capacity to identify issues that impact student learning and to implement interventions and strategies with only the strongest evidence that addresses those issues. </w:t>
      </w:r>
      <w:r w:rsidRPr="000900B3">
        <w:rPr>
          <w:rFonts w:eastAsia="Calibri" w:cs="Arial"/>
          <w:szCs w:val="22"/>
        </w:rPr>
        <w:t xml:space="preserve">This approach is grounded in working with local educators and stakeholders to analyze data and identify strengths, weaknesses, and goals, and </w:t>
      </w:r>
      <w:r w:rsidRPr="000900B3">
        <w:rPr>
          <w:rFonts w:eastAsia="Calibri" w:cs="Arial"/>
          <w:szCs w:val="22"/>
        </w:rPr>
        <w:lastRenderedPageBreak/>
        <w:t xml:space="preserve">provide ongoing performance and progress monitoring to build internal accountability with evidence of improvement. </w:t>
      </w:r>
    </w:p>
    <w:p w14:paraId="483098C8" w14:textId="77777777" w:rsidR="00B631EC" w:rsidRPr="000900B3" w:rsidRDefault="00B631EC" w:rsidP="002D172F">
      <w:pPr>
        <w:spacing w:after="240"/>
        <w:ind w:left="1080"/>
        <w:rPr>
          <w:rFonts w:eastAsia="Calibri" w:cs="Arial"/>
          <w:szCs w:val="22"/>
        </w:rPr>
      </w:pPr>
      <w:r w:rsidRPr="000900B3">
        <w:rPr>
          <w:rFonts w:eastAsia="Calibri" w:cs="Arial"/>
          <w:szCs w:val="22"/>
        </w:rPr>
        <w:t xml:space="preserve">Any </w:t>
      </w:r>
      <w:r w:rsidRPr="000900B3">
        <w:rPr>
          <w:rFonts w:eastAsia="Calibri" w:cs="Arial"/>
          <w:noProof/>
          <w:szCs w:val="22"/>
        </w:rPr>
        <w:t xml:space="preserve">LEA </w:t>
      </w:r>
      <w:r w:rsidRPr="000900B3">
        <w:rPr>
          <w:rFonts w:eastAsia="Calibri" w:cs="Arial"/>
          <w:szCs w:val="22"/>
        </w:rPr>
        <w:t xml:space="preserve">with schools that fail to meet exit criteria after four years will be required to </w:t>
      </w:r>
      <w:r w:rsidRPr="000900B3">
        <w:rPr>
          <w:rFonts w:eastAsia="Calibri" w:cs="Arial"/>
          <w:b/>
          <w:szCs w:val="22"/>
        </w:rPr>
        <w:t>partner with an external entity, agency, or individual</w:t>
      </w:r>
      <w:r w:rsidRPr="000900B3">
        <w:rPr>
          <w:rFonts w:eastAsia="Calibri" w:cs="Arial"/>
          <w:szCs w:val="22"/>
        </w:rPr>
        <w:t xml:space="preserve"> with demonstrated expertise and capacity to conduct a deep, comprehensive, evidence-based review of the LEA and school. More rigorous interventions will include, but not be limited to, the following activities:</w:t>
      </w:r>
    </w:p>
    <w:p w14:paraId="0B61FE49" w14:textId="77777777" w:rsidR="00B631EC" w:rsidRPr="000900B3" w:rsidRDefault="00B631EC" w:rsidP="002D172F">
      <w:pPr>
        <w:numPr>
          <w:ilvl w:val="0"/>
          <w:numId w:val="34"/>
        </w:numPr>
        <w:spacing w:after="240"/>
        <w:ind w:left="1710" w:hanging="270"/>
        <w:rPr>
          <w:rFonts w:eastAsia="Calibri" w:cs="Arial"/>
          <w:szCs w:val="22"/>
        </w:rPr>
      </w:pPr>
      <w:r w:rsidRPr="000900B3">
        <w:rPr>
          <w:rFonts w:eastAsia="Calibri" w:cs="Arial"/>
          <w:szCs w:val="22"/>
        </w:rPr>
        <w:t xml:space="preserve">LEAs will partner with an external entity, agency, or individual to conduct a new comprehensive and/or segmented </w:t>
      </w:r>
      <w:r w:rsidRPr="000900B3">
        <w:rPr>
          <w:rFonts w:eastAsia="Calibri" w:cs="Arial"/>
          <w:b/>
          <w:szCs w:val="22"/>
        </w:rPr>
        <w:t>needs assessment</w:t>
      </w:r>
      <w:r w:rsidRPr="000900B3">
        <w:rPr>
          <w:rFonts w:eastAsia="Calibri" w:cs="Arial"/>
          <w:szCs w:val="22"/>
        </w:rPr>
        <w:t xml:space="preserve"> that focuses on systemic factors and conduct a deep </w:t>
      </w:r>
      <w:r w:rsidRPr="000900B3">
        <w:rPr>
          <w:rFonts w:eastAsia="Calibri" w:cs="Arial"/>
          <w:b/>
          <w:szCs w:val="22"/>
        </w:rPr>
        <w:t>root cause analysis</w:t>
      </w:r>
      <w:r w:rsidRPr="000900B3">
        <w:rPr>
          <w:rFonts w:eastAsia="Calibri" w:cs="Arial"/>
          <w:szCs w:val="22"/>
        </w:rPr>
        <w:t xml:space="preserve"> that identifies gaps between current conditions and desired conditions in student performance and progress. </w:t>
      </w:r>
    </w:p>
    <w:p w14:paraId="4964F0E3" w14:textId="77777777" w:rsidR="00371949" w:rsidRPr="000900B3" w:rsidRDefault="00B631EC" w:rsidP="002D172F">
      <w:pPr>
        <w:pStyle w:val="ListParagraph"/>
        <w:numPr>
          <w:ilvl w:val="0"/>
          <w:numId w:val="34"/>
        </w:numPr>
        <w:spacing w:after="240" w:line="240" w:lineRule="auto"/>
        <w:ind w:left="1710" w:hanging="270"/>
        <w:rPr>
          <w:rFonts w:ascii="Arial" w:hAnsi="Arial" w:cs="Arial"/>
          <w:sz w:val="24"/>
          <w:szCs w:val="24"/>
        </w:rPr>
      </w:pPr>
      <w:r w:rsidRPr="000900B3">
        <w:rPr>
          <w:rFonts w:ascii="Arial" w:hAnsi="Arial" w:cs="Arial"/>
          <w:sz w:val="24"/>
          <w:szCs w:val="24"/>
        </w:rPr>
        <w:t xml:space="preserve">LEAs will continue to partner with an external entity, agency, or individual to utilize the results of the deep root cause analysis along with stakeholder feedback to develop a </w:t>
      </w:r>
      <w:r w:rsidRPr="000900B3">
        <w:rPr>
          <w:rFonts w:ascii="Arial" w:hAnsi="Arial" w:cs="Arial"/>
          <w:b/>
          <w:sz w:val="24"/>
          <w:szCs w:val="24"/>
        </w:rPr>
        <w:t xml:space="preserve">new improvement </w:t>
      </w:r>
      <w:r w:rsidR="00A07B83" w:rsidRPr="000900B3">
        <w:rPr>
          <w:rFonts w:ascii="Arial" w:hAnsi="Arial" w:cs="Arial"/>
          <w:b/>
          <w:sz w:val="24"/>
          <w:szCs w:val="24"/>
        </w:rPr>
        <w:t>plan</w:t>
      </w:r>
      <w:r w:rsidR="00A07B83" w:rsidRPr="000900B3">
        <w:rPr>
          <w:rFonts w:ascii="Arial" w:hAnsi="Arial" w:cs="Arial"/>
          <w:sz w:val="24"/>
          <w:szCs w:val="24"/>
        </w:rPr>
        <w:t xml:space="preserve"> that includes a prioritized set of more rigorous interventions and strategies that have demonstrated impact or that are supported by the strongest or moderate levels of evidence. The amended plan will include a </w:t>
      </w:r>
      <w:r w:rsidR="00A07B83" w:rsidRPr="000900B3">
        <w:rPr>
          <w:rFonts w:ascii="Arial" w:hAnsi="Arial" w:cs="Arial"/>
          <w:b/>
          <w:sz w:val="24"/>
          <w:szCs w:val="24"/>
        </w:rPr>
        <w:t>program evaluation</w:t>
      </w:r>
      <w:r w:rsidR="00A07B83" w:rsidRPr="000900B3">
        <w:rPr>
          <w:rFonts w:ascii="Arial" w:hAnsi="Arial" w:cs="Arial"/>
          <w:sz w:val="24"/>
          <w:szCs w:val="24"/>
        </w:rPr>
        <w:t xml:space="preserve"> component with support to conduct more rigorous </w:t>
      </w:r>
      <w:r w:rsidR="00A07B83" w:rsidRPr="000900B3">
        <w:rPr>
          <w:rFonts w:ascii="Arial" w:hAnsi="Arial" w:cs="Arial"/>
          <w:b/>
          <w:sz w:val="24"/>
          <w:szCs w:val="24"/>
        </w:rPr>
        <w:t>ongoing performance and progress monitoring</w:t>
      </w:r>
      <w:r w:rsidR="00A07B83" w:rsidRPr="000900B3">
        <w:rPr>
          <w:rFonts w:ascii="Arial" w:hAnsi="Arial" w:cs="Arial"/>
          <w:sz w:val="24"/>
          <w:szCs w:val="24"/>
        </w:rPr>
        <w:t>, as well as to build internal accountability with evidence of improvement.</w:t>
      </w:r>
    </w:p>
    <w:p w14:paraId="407A2169" w14:textId="3E91DFDA" w:rsidR="006717F9" w:rsidRPr="002A5421" w:rsidRDefault="006717F9" w:rsidP="002D172F">
      <w:pPr>
        <w:numPr>
          <w:ilvl w:val="0"/>
          <w:numId w:val="35"/>
        </w:numPr>
        <w:ind w:left="720" w:hanging="450"/>
        <w:contextualSpacing/>
        <w:rPr>
          <w:rFonts w:ascii="Times New Roman" w:eastAsia="Calibri" w:hAnsi="Times New Roman"/>
          <w:szCs w:val="22"/>
        </w:rPr>
      </w:pPr>
      <w:r w:rsidRPr="002A5421">
        <w:rPr>
          <w:rFonts w:ascii="Times New Roman" w:eastAsia="Calibri" w:hAnsi="Times New Roman"/>
          <w:szCs w:val="22"/>
          <w:u w:val="single"/>
        </w:rPr>
        <w:t>Resource Allocation Review</w:t>
      </w:r>
      <w:r w:rsidRPr="002A5421">
        <w:rPr>
          <w:rFonts w:ascii="Times New Roman" w:eastAsia="Calibri" w:hAnsi="Times New Roman"/>
          <w:szCs w:val="22"/>
        </w:rPr>
        <w:t>.  Describe how the State will periodically review resource allocation to support school improvement in each LEA in the State serving a significant number or percentage of schools identified for comprehensive or targeted support and improvement.</w:t>
      </w:r>
    </w:p>
    <w:p w14:paraId="28609708" w14:textId="77777777" w:rsidR="003461D6" w:rsidRPr="000900B3" w:rsidRDefault="003461D6" w:rsidP="002D172F">
      <w:pPr>
        <w:spacing w:before="360" w:after="240"/>
        <w:ind w:left="1080" w:right="360"/>
        <w:rPr>
          <w:rFonts w:eastAsia="Calibri" w:cs="Arial"/>
        </w:rPr>
      </w:pPr>
      <w:r w:rsidRPr="000900B3">
        <w:rPr>
          <w:rFonts w:eastAsia="Calibri" w:cs="Arial"/>
        </w:rPr>
        <w:t>California will periodically review resource allocation to those LEAs and schools identified for CSI and targeted support and improvement (TSI). The state will assist the COEs to work with LEA and school leaders and local stakeholders to identify the resources and supports available through existing local, state, and federal programs and to maximize the utility of those resources by aligning, reconfiguring, and streamlining them. Based on locally identified needs, gaps in resources or capacity to provide support or opportunities to redirect existing resources to more effectively meet needs may be identified.</w:t>
      </w:r>
    </w:p>
    <w:p w14:paraId="1C8ED83D" w14:textId="77777777" w:rsidR="00140AFA" w:rsidRPr="000900B3" w:rsidRDefault="00140AFA" w:rsidP="002D172F">
      <w:pPr>
        <w:spacing w:after="240"/>
        <w:ind w:left="1080"/>
        <w:rPr>
          <w:rFonts w:eastAsia="Calibri" w:cs="Arial"/>
          <w:szCs w:val="22"/>
        </w:rPr>
      </w:pPr>
      <w:r w:rsidRPr="000900B3">
        <w:rPr>
          <w:rFonts w:eastAsia="Calibri" w:cs="Arial"/>
          <w:szCs w:val="22"/>
        </w:rPr>
        <w:t>Based on available data, elements of the process may include, but are not limited to, the following activities:</w:t>
      </w:r>
    </w:p>
    <w:p w14:paraId="2F0A56D5" w14:textId="77777777" w:rsidR="00140AFA" w:rsidRPr="000900B3" w:rsidRDefault="00140AFA" w:rsidP="002D172F">
      <w:pPr>
        <w:numPr>
          <w:ilvl w:val="0"/>
          <w:numId w:val="37"/>
        </w:numPr>
        <w:spacing w:after="240"/>
        <w:ind w:left="1710"/>
        <w:rPr>
          <w:rFonts w:eastAsia="Calibri" w:cs="Arial"/>
          <w:szCs w:val="22"/>
        </w:rPr>
      </w:pPr>
      <w:r w:rsidRPr="000900B3">
        <w:rPr>
          <w:rFonts w:eastAsia="Calibri" w:cs="Arial"/>
          <w:b/>
          <w:szCs w:val="22"/>
        </w:rPr>
        <w:lastRenderedPageBreak/>
        <w:t>Comprehensive Support and Improvement Review</w:t>
      </w:r>
      <w:r w:rsidRPr="000900B3">
        <w:rPr>
          <w:rFonts w:eastAsia="Calibri" w:cs="Arial"/>
          <w:szCs w:val="22"/>
        </w:rPr>
        <w:t>: California will review and approve initial CSI plans, including a review of how the LEA will address identified resource inequities.</w:t>
      </w:r>
    </w:p>
    <w:p w14:paraId="3AB1E579" w14:textId="77777777" w:rsidR="00140AFA" w:rsidRPr="000900B3" w:rsidRDefault="00140AFA" w:rsidP="002D172F">
      <w:pPr>
        <w:numPr>
          <w:ilvl w:val="0"/>
          <w:numId w:val="36"/>
        </w:numPr>
        <w:spacing w:after="240"/>
        <w:ind w:left="1710"/>
        <w:rPr>
          <w:rFonts w:eastAsia="Calibri" w:cs="Arial"/>
          <w:szCs w:val="22"/>
        </w:rPr>
      </w:pPr>
      <w:r w:rsidRPr="000900B3">
        <w:rPr>
          <w:rFonts w:eastAsia="Calibri" w:cs="Arial"/>
          <w:b/>
          <w:szCs w:val="22"/>
        </w:rPr>
        <w:t>Targeted Support and Improvement Review Supports</w:t>
      </w:r>
      <w:r w:rsidRPr="000900B3">
        <w:rPr>
          <w:rFonts w:eastAsia="Calibri" w:cs="Arial"/>
          <w:szCs w:val="22"/>
        </w:rPr>
        <w:t>: California will provide guidance and templates to support development, review, and approval of initial TSI plans, which may be incorporated in the Single Plan for Student Achievement and will include a review of how the LEA will address identified resource inequities.</w:t>
      </w:r>
    </w:p>
    <w:p w14:paraId="55BD205B" w14:textId="77777777" w:rsidR="00140AFA" w:rsidRPr="000900B3" w:rsidRDefault="00140AFA" w:rsidP="002D172F">
      <w:pPr>
        <w:numPr>
          <w:ilvl w:val="0"/>
          <w:numId w:val="36"/>
        </w:numPr>
        <w:spacing w:after="240"/>
        <w:ind w:left="1710"/>
        <w:rPr>
          <w:rFonts w:eastAsia="Calibri" w:cs="Arial"/>
          <w:szCs w:val="22"/>
        </w:rPr>
      </w:pPr>
      <w:r w:rsidRPr="000900B3">
        <w:rPr>
          <w:rFonts w:eastAsia="Calibri" w:cs="Arial"/>
          <w:b/>
          <w:szCs w:val="22"/>
        </w:rPr>
        <w:t>Consolidated Application Reporting System (CARS)</w:t>
      </w:r>
      <w:r w:rsidRPr="000900B3">
        <w:rPr>
          <w:rFonts w:eastAsia="Calibri" w:cs="Arial"/>
          <w:szCs w:val="22"/>
        </w:rPr>
        <w:t>: The CDE will revise and periodically review resource allocation pages in the CARS for LEAs with a significant number of schools identified for CSI and TSI.</w:t>
      </w:r>
    </w:p>
    <w:p w14:paraId="538F3540" w14:textId="77777777" w:rsidR="003461D6" w:rsidRPr="000900B3" w:rsidRDefault="00140AFA" w:rsidP="002D172F">
      <w:pPr>
        <w:numPr>
          <w:ilvl w:val="0"/>
          <w:numId w:val="36"/>
        </w:numPr>
        <w:spacing w:before="360" w:after="120"/>
        <w:ind w:left="1714" w:right="360"/>
        <w:rPr>
          <w:rFonts w:eastAsia="Calibri" w:cs="Arial"/>
        </w:rPr>
      </w:pPr>
      <w:r w:rsidRPr="000900B3">
        <w:rPr>
          <w:rFonts w:eastAsia="Calibri" w:cs="Arial"/>
          <w:b/>
          <w:szCs w:val="22"/>
        </w:rPr>
        <w:t>Federal Program Monitoring</w:t>
      </w:r>
      <w:r w:rsidRPr="000900B3">
        <w:rPr>
          <w:rFonts w:eastAsia="Calibri" w:cs="Arial"/>
          <w:szCs w:val="22"/>
        </w:rPr>
        <w:t xml:space="preserve">: The CDE will annually review selected LEAs, including LEAs with a significant number of schools identified for CSI and TSI, for resource allocation </w:t>
      </w:r>
      <w:r w:rsidR="003461D6" w:rsidRPr="000900B3">
        <w:rPr>
          <w:rFonts w:eastAsia="Calibri" w:cs="Arial"/>
        </w:rPr>
        <w:t>inequities, strategies designed to resolve resource allocation inequities, and progress in resolving resource allocation inequities. This process may include technical assistance and support for program strategies.</w:t>
      </w:r>
    </w:p>
    <w:p w14:paraId="37FAAB32" w14:textId="77777777" w:rsidR="002A10AB" w:rsidRPr="002A5421" w:rsidRDefault="003461D6" w:rsidP="002D172F">
      <w:pPr>
        <w:pStyle w:val="ListParagraph"/>
        <w:numPr>
          <w:ilvl w:val="0"/>
          <w:numId w:val="36"/>
        </w:numPr>
        <w:spacing w:before="120" w:after="240" w:line="240" w:lineRule="auto"/>
        <w:ind w:left="1714" w:right="360"/>
        <w:rPr>
          <w:rFonts w:ascii="Arial" w:hAnsi="Arial" w:cs="Arial"/>
          <w:sz w:val="24"/>
          <w:szCs w:val="24"/>
        </w:rPr>
      </w:pPr>
      <w:r w:rsidRPr="000900B3">
        <w:rPr>
          <w:rFonts w:ascii="Arial" w:hAnsi="Arial" w:cs="Arial"/>
          <w:b/>
          <w:sz w:val="24"/>
          <w:szCs w:val="24"/>
        </w:rPr>
        <w:t>Differentiated Assistance</w:t>
      </w:r>
      <w:r w:rsidRPr="000900B3">
        <w:rPr>
          <w:rFonts w:ascii="Arial" w:hAnsi="Arial" w:cs="Arial"/>
          <w:sz w:val="24"/>
          <w:szCs w:val="24"/>
        </w:rPr>
        <w:t xml:space="preserve">: California will provide assistance to LEAs and schools identified for CSI and TSI with more intensive and differentiated assistance focused on LEAs with a significant number of schools identified for CSI and TSI with the intent to build LEA capacity </w:t>
      </w:r>
      <w:r w:rsidRPr="002A5421">
        <w:rPr>
          <w:rFonts w:ascii="Arial" w:hAnsi="Arial" w:cs="Arial"/>
          <w:sz w:val="24"/>
          <w:szCs w:val="24"/>
        </w:rPr>
        <w:t>to identify, correct, and monitor the resolution of resource inequities.</w:t>
      </w:r>
    </w:p>
    <w:p w14:paraId="268679ED" w14:textId="77777777" w:rsidR="00EE742A" w:rsidRPr="002A5421" w:rsidRDefault="009E0484" w:rsidP="002D172F">
      <w:pPr>
        <w:numPr>
          <w:ilvl w:val="0"/>
          <w:numId w:val="39"/>
        </w:numPr>
        <w:ind w:left="1170" w:hanging="540"/>
        <w:contextualSpacing/>
        <w:rPr>
          <w:rFonts w:ascii="Times New Roman" w:eastAsia="Calibri" w:hAnsi="Times New Roman"/>
        </w:rPr>
      </w:pPr>
      <w:r w:rsidRPr="002A5421">
        <w:rPr>
          <w:rFonts w:ascii="Times New Roman" w:eastAsia="Calibri" w:hAnsi="Times New Roman"/>
          <w:u w:val="single"/>
        </w:rPr>
        <w:t>Technical Assistance</w:t>
      </w:r>
      <w:r w:rsidRPr="002A5421">
        <w:rPr>
          <w:rFonts w:ascii="Times New Roman" w:eastAsia="Calibri" w:hAnsi="Times New Roman"/>
        </w:rPr>
        <w:t xml:space="preserve">.  Describe the technical assistance the State will provide to each </w:t>
      </w:r>
      <w:r w:rsidR="00EE742A" w:rsidRPr="002A5421">
        <w:rPr>
          <w:rFonts w:ascii="Times New Roman" w:eastAsia="Calibri" w:hAnsi="Times New Roman"/>
        </w:rPr>
        <w:br/>
      </w:r>
      <w:r w:rsidRPr="002A5421">
        <w:rPr>
          <w:rFonts w:ascii="Times New Roman" w:eastAsia="Calibri" w:hAnsi="Times New Roman"/>
        </w:rPr>
        <w:t xml:space="preserve">LEA in the State serving a significant number or percentage of schools identified for comprehensive or targeted support and improvement. </w:t>
      </w:r>
    </w:p>
    <w:p w14:paraId="10004DFF" w14:textId="77777777" w:rsidR="00EE742A" w:rsidRPr="000900B3" w:rsidRDefault="00EE742A" w:rsidP="002D172F">
      <w:pPr>
        <w:spacing w:before="240" w:after="240"/>
        <w:jc w:val="center"/>
        <w:rPr>
          <w:rFonts w:eastAsia="Calibri" w:cs="Arial"/>
          <w:b/>
        </w:rPr>
      </w:pPr>
      <w:r w:rsidRPr="000900B3">
        <w:rPr>
          <w:rFonts w:eastAsia="Calibri" w:cs="Arial"/>
          <w:b/>
        </w:rPr>
        <w:t>Foundational Technical Assistance and Support</w:t>
      </w:r>
    </w:p>
    <w:p w14:paraId="76BCDB64" w14:textId="77777777" w:rsidR="00EE742A" w:rsidRPr="000900B3" w:rsidRDefault="00EE742A" w:rsidP="002D172F">
      <w:pPr>
        <w:spacing w:before="120" w:after="240"/>
        <w:ind w:left="1080"/>
        <w:rPr>
          <w:rFonts w:eastAsia="Calibri" w:cs="Arial"/>
          <w:szCs w:val="22"/>
        </w:rPr>
      </w:pPr>
      <w:r w:rsidRPr="000900B3">
        <w:rPr>
          <w:rFonts w:eastAsia="Calibri" w:cs="Arial"/>
          <w:szCs w:val="22"/>
        </w:rPr>
        <w:t>California will support all LEAs receiving assistance under Title I, Part A to continuously improve student outcomes by providing planning supports, reviewing plans, and monitoring the implementation of plans. In addition to these formal processes, California will also provide to Title I LEAs a Title I, Part A Guidance document, technical assistance, statewide conferences and local institutes, and an online collection of resources and strategies that support continuous improvement. All of these supports and strategies are described below. Supports for LEAs with a significant number of schools identified for CSI and TSI will be differentiated to address specific local needs.</w:t>
      </w:r>
    </w:p>
    <w:p w14:paraId="46398E87" w14:textId="77777777" w:rsidR="0012120A" w:rsidRPr="000900B3" w:rsidRDefault="0012120A" w:rsidP="002D172F">
      <w:pPr>
        <w:pStyle w:val="Heading3"/>
        <w:spacing w:after="240"/>
        <w:ind w:left="1080"/>
        <w:rPr>
          <w:rFonts w:eastAsia="Calibri"/>
        </w:rPr>
      </w:pPr>
      <w:r w:rsidRPr="000900B3">
        <w:rPr>
          <w:rFonts w:eastAsia="Calibri"/>
        </w:rPr>
        <w:lastRenderedPageBreak/>
        <w:t>Supporting the Development of LCAP Addenda</w:t>
      </w:r>
    </w:p>
    <w:p w14:paraId="291DACFB" w14:textId="77777777" w:rsidR="00EE742A" w:rsidRPr="000900B3" w:rsidRDefault="00EE742A" w:rsidP="002D172F">
      <w:pPr>
        <w:spacing w:after="240"/>
        <w:ind w:left="1080"/>
        <w:rPr>
          <w:rFonts w:eastAsia="Calibri" w:cs="Arial"/>
          <w:szCs w:val="22"/>
        </w:rPr>
      </w:pPr>
      <w:r w:rsidRPr="000900B3">
        <w:rPr>
          <w:rFonts w:eastAsia="Calibri" w:cs="Arial"/>
          <w:szCs w:val="22"/>
        </w:rPr>
        <w:t>Title I LEAs will be required to submit to the state educational agency (SEA) a LCAP Addendum, which addresses all of the local planning requirements under the ESSA and serves as the LEA Plan. In its LCAP Addendum, each LEA will describe how it is leveraging Title I, Part A funds to improve student outcomes. California will provide all Title I LEAs with a Title I, Part A Guidance document containing recommendations for addressing the local planning requirements in the</w:t>
      </w:r>
      <w:r w:rsidR="00883E72" w:rsidRPr="000900B3">
        <w:rPr>
          <w:rFonts w:eastAsia="Calibri" w:cs="Arial"/>
          <w:szCs w:val="22"/>
        </w:rPr>
        <w:t xml:space="preserve"> </w:t>
      </w:r>
      <w:r w:rsidRPr="000900B3">
        <w:rPr>
          <w:rFonts w:eastAsia="Calibri" w:cs="Arial"/>
          <w:szCs w:val="22"/>
        </w:rPr>
        <w:t xml:space="preserve">ESSA. </w:t>
      </w:r>
    </w:p>
    <w:p w14:paraId="7281EE26" w14:textId="77777777" w:rsidR="0012120A" w:rsidRPr="000900B3" w:rsidRDefault="0012120A" w:rsidP="002D172F">
      <w:pPr>
        <w:pStyle w:val="Heading3"/>
        <w:spacing w:after="240"/>
        <w:ind w:left="1080"/>
        <w:rPr>
          <w:rFonts w:eastAsia="Calibri"/>
        </w:rPr>
      </w:pPr>
      <w:r w:rsidRPr="000900B3">
        <w:rPr>
          <w:rFonts w:eastAsia="Calibri"/>
        </w:rPr>
        <w:t>Reviewing LCAP Addenda</w:t>
      </w:r>
    </w:p>
    <w:p w14:paraId="7D9A2741"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In reviewing LCAP Addenda, the SEA will only approve LEA plans that include descriptions regarding how the LEA will use ESSA funds to supplement goals and priorities identified in the LEA’s LCAP. If the LEA’s response is insufficient, California will return the LCAP Addendum with suggestions for ways to strengthen the LEA’s response based on the recommendations in the Title I, Part A Guidance document. California will provide the LEA with a designated expert point of contact at the state and regional levels with whom they can discuss these recommendations and be supported to develop a stronger LCAP Addendum. </w:t>
      </w:r>
    </w:p>
    <w:p w14:paraId="1DE0E7C5" w14:textId="77777777" w:rsidR="004924D8" w:rsidRPr="000900B3" w:rsidRDefault="004924D8" w:rsidP="002D172F">
      <w:pPr>
        <w:pStyle w:val="Heading3"/>
        <w:spacing w:after="240"/>
        <w:ind w:left="1080"/>
        <w:rPr>
          <w:rFonts w:eastAsia="Calibri"/>
        </w:rPr>
      </w:pPr>
      <w:r w:rsidRPr="000900B3">
        <w:rPr>
          <w:rFonts w:eastAsia="Calibri"/>
        </w:rPr>
        <w:t>Monitoring Title I LEAs</w:t>
      </w:r>
    </w:p>
    <w:p w14:paraId="58282D7B" w14:textId="77777777" w:rsidR="00EE742A" w:rsidRPr="000900B3" w:rsidRDefault="00EE742A" w:rsidP="002D172F">
      <w:pPr>
        <w:spacing w:after="240"/>
        <w:ind w:left="1080"/>
        <w:rPr>
          <w:rFonts w:cs="Arial"/>
          <w:szCs w:val="22"/>
        </w:rPr>
      </w:pPr>
      <w:r w:rsidRPr="000900B3">
        <w:rPr>
          <w:rFonts w:eastAsia="Calibri" w:cs="Arial"/>
          <w:szCs w:val="22"/>
        </w:rPr>
        <w:t xml:space="preserve">California provides a coordinated and transparent federal program monitoring (FPM) process to ensure Title I LEAs are meeting program requirements and spending program funds appropriately as required by law. </w:t>
      </w:r>
      <w:r w:rsidRPr="000900B3">
        <w:rPr>
          <w:rFonts w:cs="Arial"/>
          <w:szCs w:val="22"/>
        </w:rPr>
        <w:t xml:space="preserve">All LEAs in the state are divided into four cohorts. Two cohorts are subject to review each year. Thus, the CDE’s FPM process includes a data review of 50 percent of the LEAs in the state to identify and conduct a total of 125 LEA on-site and online reviews during any given year. The remaining 50 percent of the LEAs in the state receive the data review the following year. A description of the FPM process, LEAs identified in each cohort, LEAs selected for online or on-site reviews, and program instruments can be found on the CDE Compliance Monitoring Web page at </w:t>
      </w:r>
      <w:hyperlink r:id="rId44" w:tooltip="Compliance Monitoring" w:history="1">
        <w:r w:rsidRPr="000900B3">
          <w:rPr>
            <w:rFonts w:cs="Arial"/>
            <w:color w:val="0563C1"/>
            <w:szCs w:val="22"/>
            <w:u w:val="single"/>
          </w:rPr>
          <w:t>http://www.cde.ca.gov/ta/cr/</w:t>
        </w:r>
      </w:hyperlink>
      <w:r w:rsidRPr="000900B3">
        <w:rPr>
          <w:rFonts w:cs="Arial"/>
          <w:szCs w:val="22"/>
        </w:rPr>
        <w:t>.</w:t>
      </w:r>
    </w:p>
    <w:p w14:paraId="1865BB60"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Through the FPM process, Title I LEAs will have access to resources, instruments, training, and state and regional staff experts that will support them to prepare for the monitoring process, and, upon completion of the monitoring process, address any findings that suggest the LEA is not meeting Title I, Part A requirements. </w:t>
      </w:r>
    </w:p>
    <w:p w14:paraId="11D216BD" w14:textId="77777777" w:rsidR="004924D8" w:rsidRPr="000900B3" w:rsidRDefault="004924D8" w:rsidP="002D172F">
      <w:pPr>
        <w:pStyle w:val="Heading3"/>
        <w:spacing w:after="240"/>
        <w:ind w:left="1080"/>
        <w:rPr>
          <w:rFonts w:eastAsia="Calibri"/>
        </w:rPr>
      </w:pPr>
      <w:r w:rsidRPr="000900B3">
        <w:rPr>
          <w:rFonts w:eastAsia="Calibri"/>
        </w:rPr>
        <w:t>Providing Technical Assistance</w:t>
      </w:r>
    </w:p>
    <w:p w14:paraId="43BF015D"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California will provide technical assistance to Title I LEAs who have questions or need support to develop or implement plans. </w:t>
      </w:r>
      <w:r w:rsidRPr="000900B3">
        <w:rPr>
          <w:rFonts w:cs="Arial"/>
          <w:szCs w:val="22"/>
        </w:rPr>
        <w:t xml:space="preserve">California will provide the LEA with </w:t>
      </w:r>
      <w:r w:rsidRPr="000900B3">
        <w:rPr>
          <w:rFonts w:cs="Arial"/>
          <w:szCs w:val="22"/>
        </w:rPr>
        <w:lastRenderedPageBreak/>
        <w:t xml:space="preserve">designated expert points of contact at the state and regional levels with whom they can discuss topics such as </w:t>
      </w:r>
      <w:r w:rsidRPr="000900B3">
        <w:rPr>
          <w:rFonts w:eastAsia="Calibri" w:cs="Arial"/>
          <w:szCs w:val="22"/>
        </w:rPr>
        <w:t xml:space="preserve">coordinating resources, information, and supports to address identified needs at school sites. This technical assistance will be provided through timely and responsive phone or e-mail correspondence. </w:t>
      </w:r>
    </w:p>
    <w:p w14:paraId="11A4292D" w14:textId="77777777" w:rsidR="004924D8" w:rsidRPr="000900B3" w:rsidRDefault="004924D8" w:rsidP="002D172F">
      <w:pPr>
        <w:pStyle w:val="Heading3"/>
        <w:spacing w:after="240"/>
        <w:ind w:left="1080"/>
        <w:rPr>
          <w:rFonts w:eastAsia="Calibri"/>
        </w:rPr>
      </w:pPr>
      <w:r w:rsidRPr="000900B3">
        <w:rPr>
          <w:rFonts w:eastAsia="Calibri"/>
        </w:rPr>
        <w:t>Statewide Conferences and Local Institutes</w:t>
      </w:r>
    </w:p>
    <w:p w14:paraId="61CC5566"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California will provide and sponsor regular statewide meetings, conferences, and local institutes that will include presentations, workshops, and facilitated Q and A sessions by national, state, and local leaders to facilitate sharing and dissemination of best practices and develop productive relationships with colleagues from across the state. </w:t>
      </w:r>
    </w:p>
    <w:p w14:paraId="76F510C7" w14:textId="77777777" w:rsidR="004924D8" w:rsidRPr="000900B3" w:rsidRDefault="004924D8" w:rsidP="002D172F">
      <w:pPr>
        <w:pStyle w:val="Heading3"/>
        <w:spacing w:after="240"/>
        <w:ind w:left="1080"/>
        <w:rPr>
          <w:rFonts w:eastAsia="Calibri"/>
        </w:rPr>
      </w:pPr>
      <w:r w:rsidRPr="000900B3">
        <w:rPr>
          <w:rFonts w:eastAsia="Calibri"/>
        </w:rPr>
        <w:t>Online Collection of Resources and Strategies</w:t>
      </w:r>
    </w:p>
    <w:p w14:paraId="3291A39F"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To ensure continuous access and consistent guidance to Title I LEAs, the CDE will make available an online collection of resources that support school improvement. The Web site will include the guidance document described above, frequently asked questions and answers regarding school improvement, and contact information for regional and statewide technical assistance. </w:t>
      </w:r>
    </w:p>
    <w:p w14:paraId="183ED205" w14:textId="77777777" w:rsidR="004924D8" w:rsidRPr="000900B3" w:rsidRDefault="004924D8" w:rsidP="002D172F">
      <w:pPr>
        <w:pStyle w:val="Heading3"/>
        <w:spacing w:after="240"/>
        <w:ind w:left="1080"/>
        <w:rPr>
          <w:rFonts w:eastAsia="Calibri"/>
        </w:rPr>
      </w:pPr>
      <w:r w:rsidRPr="000900B3">
        <w:rPr>
          <w:rFonts w:eastAsia="Calibri"/>
        </w:rPr>
        <w:t>Targeted/Focused Technical Assistance and Support</w:t>
      </w:r>
    </w:p>
    <w:p w14:paraId="3D0BD9B1" w14:textId="77777777" w:rsidR="00EE742A" w:rsidRPr="000900B3" w:rsidRDefault="00EE742A" w:rsidP="002D172F">
      <w:pPr>
        <w:spacing w:after="240"/>
        <w:ind w:left="1080"/>
        <w:rPr>
          <w:rFonts w:eastAsia="Calibri" w:cs="Arial"/>
          <w:szCs w:val="22"/>
        </w:rPr>
      </w:pPr>
      <w:r w:rsidRPr="000900B3">
        <w:rPr>
          <w:rFonts w:eastAsia="Calibri" w:cs="Arial"/>
          <w:szCs w:val="22"/>
        </w:rPr>
        <w:t>California will provide differentiated and responsive technical assistance and support to LEAs with significant numbers of for schools that have been identified for CSI or TSI that is designed to build LEA capacity to support local school improvement efforts. Using a systemic approach to problem solving, California will focus technical assistance and support in three key areas: needs assessment and root cause analysis, improvement planning and evidence-based decision-making, and performance and progress monitoring, which is aligned to the general approach to technical assistance for LEAs identified for support under LCFF and broader school improvement strategies for schools identified for comprehensive and targeted supports. A description of the three key areas of technical assistance and support is provided below.</w:t>
      </w:r>
    </w:p>
    <w:p w14:paraId="0AAB26E8" w14:textId="77777777" w:rsidR="004924D8" w:rsidRPr="000900B3" w:rsidRDefault="004924D8" w:rsidP="002D172F">
      <w:pPr>
        <w:pStyle w:val="Heading3"/>
        <w:spacing w:after="240"/>
        <w:ind w:left="1080"/>
        <w:rPr>
          <w:rFonts w:eastAsia="Calibri"/>
        </w:rPr>
      </w:pPr>
      <w:r w:rsidRPr="000900B3">
        <w:rPr>
          <w:rFonts w:eastAsia="Calibri"/>
        </w:rPr>
        <w:t>Needs Assessment and Root Cause Analysis</w:t>
      </w:r>
    </w:p>
    <w:p w14:paraId="63005052"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A well-designed and executed needs assessment lays the foundation for a strong improvement plan with interventions that are not only evidence-based but have been proven effective. California will provide resources and tools to support LEAs as they design and complete needs assessments for various school improvement efforts. Information will include a process for engaging stakeholders and examining student, school, and educator needs, as well as potential root causes of gaps between current practice and desired outcomes for student performance and progress. Technical assistance will focus on helping school districts understand the relationship between school-level needs assessments </w:t>
      </w:r>
      <w:r w:rsidRPr="000900B3">
        <w:rPr>
          <w:rFonts w:eastAsia="Calibri" w:cs="Arial"/>
          <w:szCs w:val="22"/>
        </w:rPr>
        <w:lastRenderedPageBreak/>
        <w:t>and root cause analysis and the connection to broader system-wide improvement. This understanding will strengthen improvement planning, implementation, and performance and progress monitoring.</w:t>
      </w:r>
    </w:p>
    <w:p w14:paraId="1E1642EA" w14:textId="77777777" w:rsidR="004924D8" w:rsidRPr="000900B3" w:rsidRDefault="004924D8" w:rsidP="002D172F">
      <w:pPr>
        <w:pStyle w:val="Heading3"/>
        <w:spacing w:after="240"/>
        <w:ind w:left="1080"/>
        <w:rPr>
          <w:rFonts w:eastAsia="Calibri"/>
        </w:rPr>
      </w:pPr>
      <w:r w:rsidRPr="000900B3">
        <w:rPr>
          <w:rFonts w:eastAsia="Calibri"/>
        </w:rPr>
        <w:t>Improvement Planning and Evidence-based Decision-making</w:t>
      </w:r>
    </w:p>
    <w:p w14:paraId="5711DEC7" w14:textId="77777777" w:rsidR="00EE742A" w:rsidRPr="000900B3" w:rsidRDefault="00EE742A" w:rsidP="002D172F">
      <w:pPr>
        <w:spacing w:after="240"/>
        <w:ind w:left="1080"/>
        <w:rPr>
          <w:rFonts w:eastAsia="Calibri" w:cs="Arial"/>
          <w:szCs w:val="22"/>
        </w:rPr>
      </w:pPr>
      <w:r w:rsidRPr="000900B3">
        <w:rPr>
          <w:rFonts w:eastAsia="Calibri" w:cs="Arial"/>
          <w:szCs w:val="22"/>
        </w:rPr>
        <w:t>California will provide resources to support LEAs in developing improvement strategies based on evidence-based interventions and determining whether specific evidence-based strategies meet the specific needs and context of the school. This will include providing access to planning tools and guidance documents, and highlighting promising or proven planning strategies and interventions being implemented by LEAs.</w:t>
      </w:r>
    </w:p>
    <w:p w14:paraId="639C54FA" w14:textId="77777777" w:rsidR="00EE742A" w:rsidRPr="000900B3" w:rsidRDefault="00EE742A" w:rsidP="002D172F">
      <w:pPr>
        <w:spacing w:after="240"/>
        <w:ind w:left="1080"/>
        <w:rPr>
          <w:rFonts w:eastAsia="Calibri" w:cs="Arial"/>
          <w:szCs w:val="22"/>
        </w:rPr>
      </w:pPr>
      <w:r w:rsidRPr="000900B3">
        <w:rPr>
          <w:rFonts w:eastAsia="Calibri" w:cs="Arial"/>
          <w:szCs w:val="22"/>
        </w:rPr>
        <w:t xml:space="preserve">In addition, California will direct LEAs to databases, clearinghouses, and guidance documents that outline processes for reviewing and selecting interventions on the basis of their evidence and relevance to local context and needs. </w:t>
      </w:r>
    </w:p>
    <w:p w14:paraId="7F74EF1B" w14:textId="77777777" w:rsidR="004924D8" w:rsidRPr="000900B3" w:rsidRDefault="004924D8" w:rsidP="002D172F">
      <w:pPr>
        <w:pStyle w:val="Heading3"/>
        <w:ind w:left="1080"/>
        <w:rPr>
          <w:rFonts w:eastAsia="Calibri"/>
        </w:rPr>
      </w:pPr>
      <w:r w:rsidRPr="000900B3">
        <w:rPr>
          <w:rFonts w:eastAsia="Calibri"/>
        </w:rPr>
        <w:t>Performance and Progress Monitoring</w:t>
      </w:r>
    </w:p>
    <w:p w14:paraId="4405DB6A" w14:textId="77777777" w:rsidR="00DD3817" w:rsidRPr="000900B3" w:rsidRDefault="00EE742A" w:rsidP="002D172F">
      <w:pPr>
        <w:spacing w:before="240" w:after="240"/>
        <w:ind w:left="1080" w:right="360"/>
        <w:rPr>
          <w:rFonts w:cs="Arial"/>
        </w:rPr>
      </w:pPr>
      <w:r w:rsidRPr="000900B3">
        <w:rPr>
          <w:rFonts w:eastAsia="Calibri" w:cs="Arial"/>
          <w:szCs w:val="22"/>
        </w:rPr>
        <w:t>California will provide school districts with opportunities to participate in meetings and trainings focused on monitoring and evaluating the impact of evidence-based interventions. To support this work, California will make available resources to support ongoing evaluation and program review that LEAs can use to conduct interim progress checks.</w:t>
      </w:r>
    </w:p>
    <w:p w14:paraId="2FBF4E0C" w14:textId="210DF3ED" w:rsidR="0059503B" w:rsidRPr="002A5421" w:rsidRDefault="00EA3E60" w:rsidP="002D172F">
      <w:pPr>
        <w:pStyle w:val="ListParagraph"/>
        <w:numPr>
          <w:ilvl w:val="0"/>
          <w:numId w:val="38"/>
        </w:numPr>
        <w:spacing w:before="240" w:after="240" w:line="240" w:lineRule="auto"/>
        <w:ind w:left="1080" w:right="360" w:hanging="446"/>
        <w:contextualSpacing w:val="0"/>
        <w:rPr>
          <w:rFonts w:cs="Arial"/>
          <w:sz w:val="28"/>
          <w:szCs w:val="24"/>
        </w:rPr>
      </w:pPr>
      <w:r w:rsidRPr="002A5421">
        <w:rPr>
          <w:rFonts w:ascii="Times New Roman" w:hAnsi="Times New Roman"/>
          <w:sz w:val="24"/>
          <w:u w:val="single"/>
        </w:rPr>
        <w:t>Additional Optional Action</w:t>
      </w:r>
      <w:r w:rsidRPr="002A5421">
        <w:rPr>
          <w:rFonts w:ascii="Times New Roman" w:hAnsi="Times New Roman"/>
          <w:sz w:val="24"/>
        </w:rPr>
        <w:t xml:space="preserve">. If applicable, describe the action the State will take to initiate additional improvement in any LEA with a significant number or percentage of schools that are consistently identified by the State for </w:t>
      </w:r>
      <w:r w:rsidRPr="002A5421">
        <w:rPr>
          <w:rFonts w:ascii="Times New Roman" w:eastAsia="Courier New" w:hAnsi="Times New Roman"/>
          <w:sz w:val="24"/>
        </w:rPr>
        <w:t>comprehensive support and improvement and are not meeting exit criteria established by the State or in any LEA with a significant number or percentage of schools im</w:t>
      </w:r>
      <w:r w:rsidR="002A5421">
        <w:rPr>
          <w:rFonts w:ascii="Times New Roman" w:eastAsia="Courier New" w:hAnsi="Times New Roman"/>
          <w:sz w:val="24"/>
        </w:rPr>
        <w:t xml:space="preserve">plementing targeted support and </w:t>
      </w:r>
      <w:r w:rsidRPr="002A5421">
        <w:rPr>
          <w:rFonts w:ascii="Times New Roman" w:eastAsia="Courier New" w:hAnsi="Times New Roman"/>
          <w:sz w:val="24"/>
        </w:rPr>
        <w:t>improvement plans.</w:t>
      </w:r>
    </w:p>
    <w:p w14:paraId="5921E259" w14:textId="77777777" w:rsidR="00EA3E60" w:rsidRPr="000900B3" w:rsidRDefault="00CE2DA7" w:rsidP="002D172F">
      <w:pPr>
        <w:pStyle w:val="ListParagraph"/>
        <w:spacing w:before="240" w:after="240" w:line="240" w:lineRule="auto"/>
        <w:ind w:left="1080" w:right="360"/>
        <w:contextualSpacing w:val="0"/>
        <w:rPr>
          <w:rFonts w:cs="Arial"/>
          <w:sz w:val="24"/>
          <w:szCs w:val="24"/>
        </w:rPr>
      </w:pPr>
      <w:r w:rsidRPr="000900B3">
        <w:rPr>
          <w:rFonts w:ascii="Arial" w:hAnsi="Arial" w:cs="Arial"/>
          <w:sz w:val="24"/>
          <w:szCs w:val="24"/>
        </w:rPr>
        <w:t>Not applicable.</w:t>
      </w:r>
    </w:p>
    <w:p w14:paraId="03F54ED2" w14:textId="0A18F976" w:rsidR="00CE2DA7" w:rsidRPr="002A5421" w:rsidRDefault="00CE2DA7" w:rsidP="00F047D3">
      <w:pPr>
        <w:pStyle w:val="ListParagraph"/>
        <w:numPr>
          <w:ilvl w:val="0"/>
          <w:numId w:val="57"/>
        </w:numPr>
        <w:spacing w:before="240" w:after="0" w:line="240" w:lineRule="auto"/>
        <w:ind w:left="446"/>
        <w:contextualSpacing w:val="0"/>
        <w:rPr>
          <w:rFonts w:ascii="Times New Roman" w:hAnsi="Times New Roman"/>
          <w:sz w:val="24"/>
          <w:szCs w:val="24"/>
        </w:rPr>
      </w:pPr>
      <w:r w:rsidRPr="002A5421">
        <w:rPr>
          <w:rFonts w:ascii="Times New Roman" w:hAnsi="Times New Roman"/>
          <w:sz w:val="24"/>
          <w:szCs w:val="24"/>
          <w:u w:val="single"/>
        </w:rPr>
        <w:t>Disproportionate Rates of Access to Educators</w:t>
      </w:r>
      <w:r w:rsidRPr="002A5421">
        <w:rPr>
          <w:rFonts w:ascii="Times New Roman" w:hAnsi="Times New Roman"/>
          <w:sz w:val="24"/>
          <w:szCs w:val="24"/>
        </w:rPr>
        <w:t xml:space="preserve"> (</w:t>
      </w:r>
      <w:r w:rsidRPr="002A5421">
        <w:rPr>
          <w:rFonts w:ascii="Times New Roman" w:hAnsi="Times New Roman"/>
          <w:i/>
          <w:sz w:val="24"/>
          <w:szCs w:val="24"/>
        </w:rPr>
        <w:t>ESEA section</w:t>
      </w:r>
      <w:r w:rsidRPr="002A5421">
        <w:rPr>
          <w:rFonts w:ascii="Times New Roman" w:hAnsi="Times New Roman"/>
          <w:sz w:val="24"/>
          <w:szCs w:val="24"/>
        </w:rPr>
        <w:t xml:space="preserve"> </w:t>
      </w:r>
      <w:r w:rsidRPr="002A5421">
        <w:rPr>
          <w:rFonts w:ascii="Times New Roman" w:hAnsi="Times New Roman"/>
          <w:i/>
          <w:sz w:val="24"/>
          <w:szCs w:val="24"/>
        </w:rPr>
        <w:t xml:space="preserve">1111(g)(1)(B)): </w:t>
      </w:r>
      <w:r w:rsidRPr="002A5421">
        <w:rPr>
          <w:rFonts w:ascii="Times New Roman" w:hAnsi="Times New Roman"/>
          <w:sz w:val="24"/>
          <w:szCs w:val="24"/>
        </w:rPr>
        <w:t>Describe how low-income and minority children enrolled in schools assisted under Title I, Part A are not served at disproportionate rates by ineffective, out-of-field, or inexperienced</w:t>
      </w:r>
      <w:r w:rsidRPr="002A5421">
        <w:rPr>
          <w:rFonts w:ascii="Times New Roman" w:hAnsi="Times New Roman"/>
          <w:sz w:val="24"/>
          <w:szCs w:val="24"/>
          <w:u w:val="single"/>
        </w:rPr>
        <w:t xml:space="preserve"> </w:t>
      </w:r>
      <w:r w:rsidR="002A5421">
        <w:rPr>
          <w:rFonts w:ascii="Times New Roman" w:hAnsi="Times New Roman"/>
          <w:sz w:val="24"/>
          <w:szCs w:val="24"/>
        </w:rPr>
        <w:t xml:space="preserve">teachers, and the measures the </w:t>
      </w:r>
      <w:r w:rsidRPr="002A5421">
        <w:rPr>
          <w:rFonts w:ascii="Times New Roman" w:hAnsi="Times New Roman"/>
          <w:sz w:val="24"/>
          <w:szCs w:val="24"/>
        </w:rPr>
        <w:t>SEA will use to evaluate and publicly report the progress of the SEA with respect to</w:t>
      </w:r>
      <w:r w:rsidR="002A5421">
        <w:rPr>
          <w:rFonts w:ascii="Times New Roman" w:hAnsi="Times New Roman"/>
          <w:sz w:val="24"/>
          <w:szCs w:val="24"/>
        </w:rPr>
        <w:t xml:space="preserve"> such </w:t>
      </w:r>
      <w:r w:rsidRPr="002A5421">
        <w:rPr>
          <w:rFonts w:ascii="Times New Roman" w:hAnsi="Times New Roman"/>
          <w:sz w:val="24"/>
          <w:szCs w:val="24"/>
        </w:rPr>
        <w:t>description.</w:t>
      </w:r>
      <w:r w:rsidRPr="002A5421">
        <w:rPr>
          <w:sz w:val="24"/>
          <w:szCs w:val="24"/>
          <w:vertAlign w:val="superscript"/>
        </w:rPr>
        <w:footnoteReference w:id="6"/>
      </w:r>
      <w:r w:rsidRPr="002A5421">
        <w:rPr>
          <w:rFonts w:ascii="Times New Roman" w:hAnsi="Times New Roman"/>
          <w:sz w:val="24"/>
          <w:szCs w:val="24"/>
        </w:rPr>
        <w:t xml:space="preserve"> </w:t>
      </w:r>
    </w:p>
    <w:p w14:paraId="74DD83A3" w14:textId="77777777" w:rsidR="004924D8" w:rsidRPr="000900B3" w:rsidRDefault="004924D8" w:rsidP="002D172F">
      <w:pPr>
        <w:spacing w:before="240" w:after="240"/>
        <w:ind w:left="450"/>
        <w:rPr>
          <w:rFonts w:eastAsia="Calibri" w:cs="Arial"/>
          <w:b/>
        </w:rPr>
      </w:pPr>
      <w:r w:rsidRPr="000900B3">
        <w:rPr>
          <w:rFonts w:eastAsia="Calibri" w:cs="Arial"/>
          <w:b/>
        </w:rPr>
        <w:lastRenderedPageBreak/>
        <w:t>Evaluating and Reporting Disproportionate Rates of Access to Educators Under the No Child Left Behind Act</w:t>
      </w:r>
    </w:p>
    <w:p w14:paraId="710FEAA4" w14:textId="77777777" w:rsidR="00CE2DA7" w:rsidRPr="000900B3" w:rsidRDefault="00CE2DA7" w:rsidP="002D172F">
      <w:pPr>
        <w:spacing w:before="120" w:after="240"/>
        <w:ind w:left="446"/>
        <w:rPr>
          <w:rFonts w:eastAsia="Calibri" w:cs="Arial"/>
        </w:rPr>
      </w:pPr>
      <w:r w:rsidRPr="000900B3">
        <w:rPr>
          <w:rFonts w:eastAsia="Calibri" w:cs="Arial"/>
        </w:rPr>
        <w:t xml:space="preserve">California’s 2016 State Plan to Ensure Equitable Access to Excellent Educators (2016 equity plan), available on the California Department of Education (CDE) Educator Excellence Web page at </w:t>
      </w:r>
      <w:hyperlink r:id="rId45" w:tooltip="Educator Excellence" w:history="1">
        <w:r w:rsidRPr="000900B3">
          <w:rPr>
            <w:rFonts w:eastAsia="Calibri" w:cs="Arial"/>
            <w:color w:val="0563C1"/>
            <w:u w:val="single"/>
          </w:rPr>
          <w:t>http://www.cde.ca.gov/pd/ee/</w:t>
        </w:r>
      </w:hyperlink>
      <w:r w:rsidRPr="000900B3">
        <w:rPr>
          <w:rFonts w:eastAsia="Calibri" w:cs="Arial"/>
        </w:rPr>
        <w:t>, includes California’s most recent data regarding the rates at which low-income and minority children enrolled in schools assisted under Title I, Part A are served at disproportionate rates by unqualified, out-of-field, or inexperienced teachers</w:t>
      </w:r>
      <w:r w:rsidR="00883E72" w:rsidRPr="000900B3">
        <w:rPr>
          <w:rFonts w:eastAsia="Calibri" w:cs="Arial"/>
        </w:rPr>
        <w:t xml:space="preserve">. </w:t>
      </w:r>
      <w:r w:rsidRPr="000900B3">
        <w:rPr>
          <w:rFonts w:eastAsia="Calibri" w:cs="Arial"/>
        </w:rPr>
        <w:t xml:space="preserve">The definitions provided in Table </w:t>
      </w:r>
      <w:r w:rsidR="00AF4913" w:rsidRPr="000900B3">
        <w:rPr>
          <w:rFonts w:eastAsia="Calibri" w:cs="Arial"/>
        </w:rPr>
        <w:t>28</w:t>
      </w:r>
      <w:r w:rsidRPr="000900B3">
        <w:rPr>
          <w:rFonts w:eastAsia="Calibri" w:cs="Arial"/>
        </w:rPr>
        <w:t xml:space="preserve"> below were used to collect relevant teacher and student data and calculate disproportionate rates of access to educators (or equity gaps) to meet requirements under the 2001 reauthorization of the Elementary and Secondary Education Act, No Child Left Behind (NCLB).</w:t>
      </w:r>
    </w:p>
    <w:p w14:paraId="0AA97B1C" w14:textId="77777777" w:rsidR="00027C8B" w:rsidRPr="000900B3" w:rsidRDefault="00027C8B" w:rsidP="002D172F">
      <w:pPr>
        <w:rPr>
          <w:rFonts w:eastAsia="Calibri"/>
          <w:b/>
          <w:snapToGrid w:val="0"/>
        </w:rPr>
      </w:pPr>
      <w:r w:rsidRPr="000900B3">
        <w:rPr>
          <w:rFonts w:eastAsia="Calibri"/>
          <w:b/>
          <w:snapToGrid w:val="0"/>
        </w:rPr>
        <w:br w:type="page"/>
      </w:r>
    </w:p>
    <w:p w14:paraId="22E49972" w14:textId="0492312B" w:rsidR="00CE2DA7" w:rsidRPr="000900B3" w:rsidRDefault="00AF4913" w:rsidP="002D172F">
      <w:pPr>
        <w:pStyle w:val="NoSpacing"/>
        <w:ind w:left="270"/>
        <w:rPr>
          <w:rFonts w:eastAsia="Calibri"/>
          <w:b/>
          <w:snapToGrid w:val="0"/>
        </w:rPr>
      </w:pPr>
      <w:r w:rsidRPr="00AF3970">
        <w:rPr>
          <w:rFonts w:eastAsia="Calibri"/>
          <w:b/>
          <w:snapToGrid w:val="0"/>
        </w:rPr>
        <w:lastRenderedPageBreak/>
        <w:t xml:space="preserve">Table </w:t>
      </w:r>
      <w:r w:rsidR="00AF3970" w:rsidRPr="00AF3970">
        <w:rPr>
          <w:b/>
        </w:rPr>
        <w:t>27.</w:t>
      </w:r>
      <w:r w:rsidR="00CE2DA7" w:rsidRPr="000900B3">
        <w:rPr>
          <w:rFonts w:eastAsia="Calibri"/>
          <w:b/>
          <w:snapToGrid w:val="0"/>
        </w:rPr>
        <w:t xml:space="preserve"> California Definitions for Purposes of Collecting Equity Data Under NCLB</w:t>
      </w:r>
    </w:p>
    <w:tbl>
      <w:tblPr>
        <w:tblStyle w:val="TableGrid36"/>
        <w:tblW w:w="8635" w:type="dxa"/>
        <w:tblInd w:w="265" w:type="dxa"/>
        <w:tblLook w:val="04A0" w:firstRow="1" w:lastRow="0" w:firstColumn="1" w:lastColumn="0" w:noHBand="0" w:noVBand="1"/>
        <w:tblDescription w:val="California Definitions for Purposes of Collecting Equity Data Under NCLB"/>
      </w:tblPr>
      <w:tblGrid>
        <w:gridCol w:w="2515"/>
        <w:gridCol w:w="6120"/>
      </w:tblGrid>
      <w:tr w:rsidR="00C80136" w:rsidRPr="000900B3" w14:paraId="38ABDFD2" w14:textId="77777777">
        <w:trPr>
          <w:cantSplit/>
          <w:tblHeader/>
        </w:trPr>
        <w:tc>
          <w:tcPr>
            <w:tcW w:w="2515" w:type="dxa"/>
            <w:shd w:val="clear" w:color="auto" w:fill="A6A6A6"/>
          </w:tcPr>
          <w:p w14:paraId="36DF6DB3" w14:textId="77777777" w:rsidR="00C80136" w:rsidRPr="000900B3" w:rsidRDefault="00C80136" w:rsidP="002D172F">
            <w:pPr>
              <w:spacing w:after="120"/>
              <w:jc w:val="center"/>
              <w:rPr>
                <w:rFonts w:cs="Arial"/>
                <w:b/>
                <w:lang w:eastAsia="zh-CN"/>
              </w:rPr>
            </w:pPr>
            <w:r w:rsidRPr="000900B3">
              <w:rPr>
                <w:rFonts w:cs="Arial"/>
                <w:b/>
                <w:lang w:eastAsia="zh-CN"/>
              </w:rPr>
              <w:t>Term</w:t>
            </w:r>
          </w:p>
        </w:tc>
        <w:tc>
          <w:tcPr>
            <w:tcW w:w="6120" w:type="dxa"/>
            <w:shd w:val="clear" w:color="auto" w:fill="A6A6A6"/>
          </w:tcPr>
          <w:p w14:paraId="34804A37" w14:textId="77777777" w:rsidR="00C80136" w:rsidRPr="000900B3" w:rsidRDefault="00C80136" w:rsidP="002D172F">
            <w:pPr>
              <w:spacing w:after="120"/>
              <w:jc w:val="center"/>
              <w:rPr>
                <w:rFonts w:cs="Arial"/>
                <w:b/>
                <w:lang w:eastAsia="zh-CN"/>
              </w:rPr>
            </w:pPr>
            <w:r w:rsidRPr="000900B3">
              <w:rPr>
                <w:rFonts w:cs="Arial"/>
                <w:b/>
                <w:lang w:eastAsia="zh-CN"/>
              </w:rPr>
              <w:t xml:space="preserve">Definition </w:t>
            </w:r>
          </w:p>
        </w:tc>
      </w:tr>
      <w:tr w:rsidR="00C80136" w:rsidRPr="000900B3" w14:paraId="145A7658" w14:textId="77777777">
        <w:trPr>
          <w:cantSplit/>
        </w:trPr>
        <w:tc>
          <w:tcPr>
            <w:tcW w:w="2515" w:type="dxa"/>
            <w:shd w:val="clear" w:color="auto" w:fill="auto"/>
          </w:tcPr>
          <w:p w14:paraId="34B64BD7" w14:textId="77777777" w:rsidR="00C80136" w:rsidRPr="000900B3" w:rsidRDefault="00C80136" w:rsidP="002D172F">
            <w:pPr>
              <w:spacing w:after="120"/>
              <w:rPr>
                <w:rFonts w:cs="Arial"/>
                <w:lang w:eastAsia="zh-CN"/>
              </w:rPr>
            </w:pPr>
            <w:r w:rsidRPr="000900B3">
              <w:rPr>
                <w:rFonts w:cs="Arial"/>
                <w:lang w:eastAsia="zh-CN"/>
              </w:rPr>
              <w:t>Unqualified teacher</w:t>
            </w:r>
          </w:p>
        </w:tc>
        <w:tc>
          <w:tcPr>
            <w:tcW w:w="6120" w:type="dxa"/>
            <w:shd w:val="clear" w:color="auto" w:fill="auto"/>
          </w:tcPr>
          <w:p w14:paraId="508834B2" w14:textId="77777777" w:rsidR="00C80136" w:rsidRPr="000900B3" w:rsidRDefault="00C80136" w:rsidP="002D172F">
            <w:pPr>
              <w:spacing w:after="120"/>
              <w:rPr>
                <w:rFonts w:cs="Arial"/>
                <w:lang w:eastAsia="zh-CN"/>
              </w:rPr>
            </w:pPr>
            <w:r w:rsidRPr="000900B3">
              <w:rPr>
                <w:rFonts w:cs="Arial"/>
                <w:lang w:eastAsia="zh-CN"/>
              </w:rPr>
              <w:t>A teacher who is assigned based on the issuance of a Provisional Intern Permit (PIP), Short-term Staff Permit (STSP), or Variable or Short-term Waiver.</w:t>
            </w:r>
          </w:p>
        </w:tc>
      </w:tr>
      <w:tr w:rsidR="00C80136" w:rsidRPr="000900B3" w14:paraId="3C92983B" w14:textId="77777777">
        <w:trPr>
          <w:cantSplit/>
        </w:trPr>
        <w:tc>
          <w:tcPr>
            <w:tcW w:w="2515" w:type="dxa"/>
            <w:shd w:val="clear" w:color="auto" w:fill="auto"/>
          </w:tcPr>
          <w:p w14:paraId="6D7AD419" w14:textId="77777777" w:rsidR="00C80136" w:rsidRPr="000900B3" w:rsidRDefault="00C80136" w:rsidP="002D172F">
            <w:pPr>
              <w:spacing w:after="120"/>
              <w:rPr>
                <w:rFonts w:cs="Arial"/>
                <w:lang w:eastAsia="zh-CN"/>
              </w:rPr>
            </w:pPr>
            <w:r w:rsidRPr="000900B3">
              <w:rPr>
                <w:rFonts w:cs="Arial"/>
                <w:lang w:eastAsia="zh-CN"/>
              </w:rPr>
              <w:t>Out-of-field teacher</w:t>
            </w:r>
          </w:p>
        </w:tc>
        <w:tc>
          <w:tcPr>
            <w:tcW w:w="6120" w:type="dxa"/>
            <w:shd w:val="clear" w:color="auto" w:fill="auto"/>
          </w:tcPr>
          <w:p w14:paraId="1C27C3E3" w14:textId="77777777" w:rsidR="00C80136" w:rsidRPr="000900B3" w:rsidRDefault="00C80136" w:rsidP="002D172F">
            <w:pPr>
              <w:spacing w:after="120"/>
              <w:rPr>
                <w:rFonts w:cs="Arial"/>
                <w:lang w:eastAsia="zh-CN"/>
              </w:rPr>
            </w:pPr>
            <w:r w:rsidRPr="000900B3">
              <w:rPr>
                <w:rFonts w:cs="Arial"/>
                <w:lang w:eastAsia="zh-CN"/>
              </w:rPr>
              <w:t>A teacher who holds a Limited Assignment Teaching Permit.</w:t>
            </w:r>
          </w:p>
        </w:tc>
      </w:tr>
      <w:tr w:rsidR="00C80136" w:rsidRPr="000900B3" w14:paraId="3A502773" w14:textId="77777777">
        <w:trPr>
          <w:cantSplit/>
        </w:trPr>
        <w:tc>
          <w:tcPr>
            <w:tcW w:w="2515" w:type="dxa"/>
            <w:shd w:val="clear" w:color="auto" w:fill="auto"/>
          </w:tcPr>
          <w:p w14:paraId="5EE6F52F" w14:textId="77777777" w:rsidR="00C80136" w:rsidRPr="000900B3" w:rsidRDefault="00C80136" w:rsidP="002D172F">
            <w:pPr>
              <w:spacing w:after="120"/>
              <w:rPr>
                <w:rFonts w:cs="Arial"/>
                <w:lang w:eastAsia="zh-CN"/>
              </w:rPr>
            </w:pPr>
            <w:r w:rsidRPr="000900B3">
              <w:rPr>
                <w:rFonts w:cs="Arial"/>
                <w:lang w:eastAsia="zh-CN"/>
              </w:rPr>
              <w:t>Inexperienced teacher</w:t>
            </w:r>
          </w:p>
        </w:tc>
        <w:tc>
          <w:tcPr>
            <w:tcW w:w="6120" w:type="dxa"/>
            <w:shd w:val="clear" w:color="auto" w:fill="auto"/>
          </w:tcPr>
          <w:p w14:paraId="5D58FF8A" w14:textId="77777777" w:rsidR="00C80136" w:rsidRPr="000900B3" w:rsidRDefault="00C80136" w:rsidP="002D172F">
            <w:pPr>
              <w:spacing w:after="120"/>
              <w:rPr>
                <w:rFonts w:cs="Arial"/>
                <w:lang w:eastAsia="zh-CN"/>
              </w:rPr>
            </w:pPr>
            <w:r w:rsidRPr="000900B3">
              <w:rPr>
                <w:rFonts w:cs="Arial"/>
                <w:lang w:eastAsia="zh-CN"/>
              </w:rPr>
              <w:t>A teacher who has two or fewer years of teaching experience.</w:t>
            </w:r>
          </w:p>
        </w:tc>
      </w:tr>
      <w:tr w:rsidR="00C80136" w:rsidRPr="000900B3" w14:paraId="1788E0F0" w14:textId="77777777">
        <w:trPr>
          <w:cantSplit/>
        </w:trPr>
        <w:tc>
          <w:tcPr>
            <w:tcW w:w="2515" w:type="dxa"/>
            <w:shd w:val="clear" w:color="auto" w:fill="auto"/>
          </w:tcPr>
          <w:p w14:paraId="30064A35" w14:textId="77777777" w:rsidR="00C80136" w:rsidRPr="000900B3" w:rsidRDefault="00C80136" w:rsidP="002D172F">
            <w:pPr>
              <w:spacing w:after="120"/>
              <w:rPr>
                <w:rFonts w:cs="Arial"/>
                <w:lang w:eastAsia="zh-CN"/>
              </w:rPr>
            </w:pPr>
            <w:r w:rsidRPr="000900B3">
              <w:rPr>
                <w:rFonts w:cs="Arial"/>
                <w:lang w:eastAsia="zh-CN"/>
              </w:rPr>
              <w:t>Minority student</w:t>
            </w:r>
          </w:p>
        </w:tc>
        <w:tc>
          <w:tcPr>
            <w:tcW w:w="6120" w:type="dxa"/>
            <w:shd w:val="clear" w:color="auto" w:fill="auto"/>
          </w:tcPr>
          <w:p w14:paraId="7C59AE83" w14:textId="77777777" w:rsidR="00C80136" w:rsidRPr="000900B3" w:rsidRDefault="00C80136" w:rsidP="002D172F">
            <w:pPr>
              <w:spacing w:after="120"/>
              <w:rPr>
                <w:rFonts w:cs="Arial"/>
                <w:lang w:eastAsia="zh-CN"/>
              </w:rPr>
            </w:pPr>
            <w:r w:rsidRPr="000900B3">
              <w:rPr>
                <w:rFonts w:cs="Arial"/>
                <w:lang w:eastAsia="zh-CN"/>
              </w:rPr>
              <w:t xml:space="preserve">A student who is American Indian/Alaska Native, </w:t>
            </w:r>
            <w:r w:rsidRPr="000900B3">
              <w:rPr>
                <w:rFonts w:cs="Arial"/>
                <w:lang w:eastAsia="zh-CN"/>
              </w:rPr>
              <w:br/>
              <w:t>Asian, African American, Filipino, Native Hawaiian/Pacific Islander, Hispanic, or Two or More Races Not Hispanic.</w:t>
            </w:r>
          </w:p>
        </w:tc>
      </w:tr>
      <w:tr w:rsidR="00C80136" w:rsidRPr="000900B3" w14:paraId="1565AD32" w14:textId="77777777">
        <w:trPr>
          <w:cantSplit/>
        </w:trPr>
        <w:tc>
          <w:tcPr>
            <w:tcW w:w="2515" w:type="dxa"/>
            <w:shd w:val="clear" w:color="auto" w:fill="auto"/>
          </w:tcPr>
          <w:p w14:paraId="792A08B6" w14:textId="77777777" w:rsidR="00C80136" w:rsidRPr="000900B3" w:rsidRDefault="00C80136" w:rsidP="002D172F">
            <w:pPr>
              <w:spacing w:after="120"/>
              <w:rPr>
                <w:rFonts w:cs="Arial"/>
                <w:lang w:eastAsia="zh-CN"/>
              </w:rPr>
            </w:pPr>
            <w:r w:rsidRPr="000900B3">
              <w:rPr>
                <w:rFonts w:cs="Arial"/>
                <w:lang w:eastAsia="zh-CN"/>
              </w:rPr>
              <w:t>Low-income student</w:t>
            </w:r>
          </w:p>
        </w:tc>
        <w:tc>
          <w:tcPr>
            <w:tcW w:w="6120" w:type="dxa"/>
            <w:shd w:val="clear" w:color="auto" w:fill="auto"/>
          </w:tcPr>
          <w:p w14:paraId="5C9D30CA" w14:textId="77777777" w:rsidR="00C80136" w:rsidRPr="000900B3" w:rsidRDefault="00C80136" w:rsidP="002D172F">
            <w:pPr>
              <w:spacing w:after="120"/>
              <w:rPr>
                <w:rFonts w:cs="Arial"/>
                <w:lang w:eastAsia="zh-CN"/>
              </w:rPr>
            </w:pPr>
            <w:r w:rsidRPr="000900B3">
              <w:rPr>
                <w:rFonts w:cs="Arial"/>
                <w:lang w:eastAsia="zh-CN"/>
              </w:rPr>
              <w:t>A student who is eligible to receive Free or Reduced-Price Meals. These students are referred to as socioeconomically disadvantaged (SED) throughout the plan.</w:t>
            </w:r>
          </w:p>
        </w:tc>
      </w:tr>
    </w:tbl>
    <w:p w14:paraId="78B21BA5" w14:textId="77777777" w:rsidR="00CE2DA7" w:rsidRPr="000900B3" w:rsidRDefault="00CE2DA7" w:rsidP="002D172F">
      <w:pPr>
        <w:spacing w:before="240" w:after="120"/>
        <w:ind w:left="270"/>
        <w:rPr>
          <w:rFonts w:eastAsia="Calibri" w:cs="Arial"/>
        </w:rPr>
      </w:pPr>
      <w:r w:rsidRPr="000900B3">
        <w:rPr>
          <w:rFonts w:eastAsia="Calibri" w:cs="Arial"/>
        </w:rPr>
        <w:t xml:space="preserve">For the 2016 equity plan, the CDE used data collected via the California Longitudinal Pupil Achievement Data System (CALPADS), data collected by the California Commission on Teacher Credentialing (CTC), and </w:t>
      </w:r>
      <w:r w:rsidRPr="000900B3">
        <w:rPr>
          <w:rFonts w:eastAsia="Calibri" w:cs="Arial"/>
          <w:i/>
        </w:rPr>
        <w:t xml:space="preserve">CalEdFacts </w:t>
      </w:r>
      <w:r w:rsidRPr="000900B3">
        <w:rPr>
          <w:rFonts w:eastAsia="Calibri" w:cs="Arial"/>
        </w:rPr>
        <w:t xml:space="preserve">to create data profiles that provide information regarding the rates at which low-income and minority children are taught by unqualified, out-of-field, and inexperienced teachers compared to the rates at which other children are taught by these teachers. </w:t>
      </w:r>
    </w:p>
    <w:p w14:paraId="63DB89E4" w14:textId="77777777" w:rsidR="00CE2DA7" w:rsidRPr="000900B3" w:rsidRDefault="00CE2DA7" w:rsidP="002D172F">
      <w:pPr>
        <w:spacing w:after="120"/>
        <w:ind w:left="270"/>
        <w:rPr>
          <w:rFonts w:eastAsia="Calibri" w:cs="Arial"/>
        </w:rPr>
      </w:pPr>
      <w:r w:rsidRPr="000900B3">
        <w:rPr>
          <w:rFonts w:eastAsia="Calibri" w:cs="Arial"/>
        </w:rPr>
        <w:t xml:space="preserve">At the request of stakeholders, and to provide a more precise depiction of statewide gaps, the plan includes equity gap data with California’s 10,453 schools organized by student demographics into deciles. The 1,002 schools in decile 1 were compared to the 1,002 schools in decile 10. </w:t>
      </w:r>
    </w:p>
    <w:p w14:paraId="7845E0E4" w14:textId="77777777" w:rsidR="00CE2DA7" w:rsidRPr="000900B3" w:rsidRDefault="00CE2DA7" w:rsidP="002D172F">
      <w:pPr>
        <w:spacing w:after="240"/>
        <w:ind w:left="270"/>
        <w:rPr>
          <w:rFonts w:eastAsia="Calibri" w:cs="Arial"/>
        </w:rPr>
      </w:pPr>
      <w:r w:rsidRPr="000900B3">
        <w:rPr>
          <w:rFonts w:eastAsia="Calibri" w:cs="Arial"/>
        </w:rPr>
        <w:t xml:space="preserve">A summary of disproportionate rates of access to educators as described in the 2016 equity plan is provided in Table </w:t>
      </w:r>
      <w:r w:rsidR="00AF4913" w:rsidRPr="000900B3">
        <w:rPr>
          <w:rFonts w:eastAsia="Calibri" w:cs="Arial"/>
        </w:rPr>
        <w:t>29</w:t>
      </w:r>
      <w:r w:rsidRPr="000900B3">
        <w:rPr>
          <w:rFonts w:eastAsia="Calibri" w:cs="Arial"/>
        </w:rPr>
        <w:t xml:space="preserve"> below.</w:t>
      </w:r>
    </w:p>
    <w:p w14:paraId="2BD18EB4" w14:textId="77777777" w:rsidR="00027C8B" w:rsidRPr="000900B3" w:rsidRDefault="00027C8B" w:rsidP="002D172F">
      <w:pPr>
        <w:rPr>
          <w:rFonts w:eastAsia="Calibri"/>
          <w:b/>
          <w:snapToGrid w:val="0"/>
        </w:rPr>
      </w:pPr>
      <w:r w:rsidRPr="000900B3">
        <w:rPr>
          <w:rFonts w:eastAsia="Calibri"/>
          <w:b/>
          <w:snapToGrid w:val="0"/>
        </w:rPr>
        <w:br w:type="page"/>
      </w:r>
    </w:p>
    <w:p w14:paraId="215C5D3E" w14:textId="0EBB21D8" w:rsidR="00CE2DA7" w:rsidRPr="000900B3" w:rsidRDefault="00AF4913" w:rsidP="002D172F">
      <w:pPr>
        <w:pStyle w:val="NoSpacing"/>
        <w:ind w:left="360"/>
        <w:rPr>
          <w:rFonts w:eastAsia="Calibri"/>
          <w:b/>
          <w:snapToGrid w:val="0"/>
        </w:rPr>
      </w:pPr>
      <w:r w:rsidRPr="000900B3">
        <w:rPr>
          <w:rFonts w:eastAsia="Calibri"/>
          <w:b/>
          <w:snapToGrid w:val="0"/>
        </w:rPr>
        <w:lastRenderedPageBreak/>
        <w:t xml:space="preserve">Table </w:t>
      </w:r>
      <w:r w:rsidR="00AF3970">
        <w:rPr>
          <w:rFonts w:eastAsia="Calibri"/>
          <w:b/>
          <w:snapToGrid w:val="0"/>
        </w:rPr>
        <w:t xml:space="preserve">28. </w:t>
      </w:r>
      <w:r w:rsidR="00CE2DA7" w:rsidRPr="000900B3">
        <w:rPr>
          <w:rFonts w:eastAsia="Calibri"/>
          <w:b/>
          <w:snapToGrid w:val="0"/>
        </w:rPr>
        <w:t>Summary of Equity Gaps Described in California’s 2016 Equity Plan</w:t>
      </w:r>
    </w:p>
    <w:tbl>
      <w:tblPr>
        <w:tblStyle w:val="TableGrid37"/>
        <w:tblW w:w="0" w:type="auto"/>
        <w:tblInd w:w="355" w:type="dxa"/>
        <w:tblLook w:val="04A0" w:firstRow="1" w:lastRow="0" w:firstColumn="1" w:lastColumn="0" w:noHBand="0" w:noVBand="1"/>
        <w:tblDescription w:val="Summary of Equity Gaps Described in California’s 2016 Equity Plan"/>
      </w:tblPr>
      <w:tblGrid>
        <w:gridCol w:w="2695"/>
        <w:gridCol w:w="6120"/>
      </w:tblGrid>
      <w:tr w:rsidR="00C80136" w:rsidRPr="000900B3" w14:paraId="1F204163" w14:textId="77777777">
        <w:trPr>
          <w:tblHeader/>
        </w:trPr>
        <w:tc>
          <w:tcPr>
            <w:tcW w:w="2695" w:type="dxa"/>
            <w:shd w:val="clear" w:color="auto" w:fill="A6A6A6"/>
          </w:tcPr>
          <w:p w14:paraId="6F71E2CC" w14:textId="77777777" w:rsidR="00C80136" w:rsidRPr="000900B3" w:rsidRDefault="00C80136" w:rsidP="002D172F">
            <w:pPr>
              <w:spacing w:after="120"/>
              <w:jc w:val="center"/>
              <w:rPr>
                <w:rFonts w:cs="Arial"/>
                <w:b/>
                <w:lang w:eastAsia="zh-CN"/>
              </w:rPr>
            </w:pPr>
            <w:r w:rsidRPr="000900B3">
              <w:rPr>
                <w:rFonts w:cs="Arial"/>
                <w:b/>
                <w:lang w:eastAsia="zh-CN"/>
              </w:rPr>
              <w:t>Term</w:t>
            </w:r>
          </w:p>
        </w:tc>
        <w:tc>
          <w:tcPr>
            <w:tcW w:w="6120" w:type="dxa"/>
            <w:shd w:val="clear" w:color="auto" w:fill="A6A6A6"/>
          </w:tcPr>
          <w:p w14:paraId="7F168CB0" w14:textId="77777777" w:rsidR="00C80136" w:rsidRPr="000900B3" w:rsidRDefault="00C80136" w:rsidP="002D172F">
            <w:pPr>
              <w:spacing w:after="120"/>
              <w:jc w:val="center"/>
              <w:rPr>
                <w:rFonts w:cs="Arial"/>
                <w:b/>
                <w:lang w:eastAsia="zh-CN"/>
              </w:rPr>
            </w:pPr>
            <w:r w:rsidRPr="000900B3">
              <w:rPr>
                <w:rFonts w:cs="Arial"/>
                <w:b/>
                <w:lang w:eastAsia="zh-CN"/>
              </w:rPr>
              <w:t>Equity Gap</w:t>
            </w:r>
          </w:p>
        </w:tc>
      </w:tr>
      <w:tr w:rsidR="00C80136" w:rsidRPr="000900B3" w14:paraId="379AE063" w14:textId="77777777">
        <w:tc>
          <w:tcPr>
            <w:tcW w:w="2695" w:type="dxa"/>
            <w:shd w:val="clear" w:color="auto" w:fill="auto"/>
          </w:tcPr>
          <w:p w14:paraId="337939C6" w14:textId="77777777" w:rsidR="00C80136" w:rsidRPr="000900B3" w:rsidRDefault="00C80136" w:rsidP="002D172F">
            <w:pPr>
              <w:spacing w:after="120"/>
              <w:rPr>
                <w:rFonts w:cs="Arial"/>
                <w:lang w:eastAsia="zh-CN"/>
              </w:rPr>
            </w:pPr>
            <w:r w:rsidRPr="000900B3">
              <w:rPr>
                <w:rFonts w:cs="Arial"/>
                <w:lang w:eastAsia="zh-CN"/>
              </w:rPr>
              <w:t>Inexperienced Teachers by Minority Decile</w:t>
            </w:r>
          </w:p>
        </w:tc>
        <w:tc>
          <w:tcPr>
            <w:tcW w:w="6120" w:type="dxa"/>
            <w:shd w:val="clear" w:color="auto" w:fill="auto"/>
          </w:tcPr>
          <w:p w14:paraId="4CAA2D5B" w14:textId="308D4C8C" w:rsidR="00C80136" w:rsidRPr="000900B3" w:rsidRDefault="00C80136" w:rsidP="002D172F">
            <w:pPr>
              <w:spacing w:after="120"/>
              <w:rPr>
                <w:rFonts w:cs="Arial"/>
                <w:b/>
                <w:lang w:eastAsia="zh-CN"/>
              </w:rPr>
            </w:pPr>
            <w:r w:rsidRPr="000900B3">
              <w:rPr>
                <w:rFonts w:cs="Arial"/>
                <w:lang w:eastAsia="zh-CN"/>
              </w:rPr>
              <w:t xml:space="preserve">13.5 percent of teachers in California’s schools with </w:t>
            </w:r>
            <w:r w:rsidRPr="000900B3">
              <w:rPr>
                <w:rFonts w:cs="Arial"/>
                <w:lang w:eastAsia="zh-CN"/>
              </w:rPr>
              <w:br/>
              <w:t xml:space="preserve">the highest percentage of minority students had been teaching for 2 or fewer years, while 10.1 percent of teachers in schools with the lowest percentage of minority students have been teaching for 2 or fewer years. This represents an equity gap of 3.4 </w:t>
            </w:r>
            <w:r w:rsidR="0058596C" w:rsidRPr="000900B3">
              <w:rPr>
                <w:rFonts w:cs="Arial"/>
                <w:lang w:eastAsia="zh-CN"/>
              </w:rPr>
              <w:t>percent</w:t>
            </w:r>
            <w:r w:rsidR="0058596C">
              <w:rPr>
                <w:rFonts w:cs="Arial"/>
                <w:lang w:eastAsia="zh-CN"/>
              </w:rPr>
              <w:t>age points</w:t>
            </w:r>
            <w:r w:rsidRPr="000900B3">
              <w:rPr>
                <w:rFonts w:cs="Arial"/>
                <w:lang w:eastAsia="zh-CN"/>
              </w:rPr>
              <w:t>.</w:t>
            </w:r>
          </w:p>
        </w:tc>
      </w:tr>
      <w:tr w:rsidR="00C80136" w:rsidRPr="000900B3" w14:paraId="459CF57B" w14:textId="77777777">
        <w:tc>
          <w:tcPr>
            <w:tcW w:w="2695" w:type="dxa"/>
            <w:shd w:val="clear" w:color="auto" w:fill="auto"/>
          </w:tcPr>
          <w:p w14:paraId="4B9F181F" w14:textId="77777777" w:rsidR="00C80136" w:rsidRPr="000900B3" w:rsidRDefault="00C80136" w:rsidP="002D172F">
            <w:pPr>
              <w:spacing w:after="120"/>
              <w:rPr>
                <w:rFonts w:cs="Arial"/>
                <w:lang w:eastAsia="zh-CN"/>
              </w:rPr>
            </w:pPr>
            <w:r w:rsidRPr="000900B3">
              <w:rPr>
                <w:rFonts w:cs="Arial"/>
                <w:lang w:eastAsia="zh-CN"/>
              </w:rPr>
              <w:t>Inexperienced Teachers by SED Decile</w:t>
            </w:r>
          </w:p>
        </w:tc>
        <w:tc>
          <w:tcPr>
            <w:tcW w:w="6120" w:type="dxa"/>
            <w:shd w:val="clear" w:color="auto" w:fill="auto"/>
          </w:tcPr>
          <w:p w14:paraId="316D3527" w14:textId="467C05D0" w:rsidR="00C80136" w:rsidRPr="000900B3" w:rsidRDefault="00C80136" w:rsidP="002D172F">
            <w:pPr>
              <w:spacing w:after="120"/>
              <w:rPr>
                <w:rFonts w:cs="Arial"/>
                <w:b/>
                <w:lang w:eastAsia="zh-CN"/>
              </w:rPr>
            </w:pPr>
            <w:r w:rsidRPr="000900B3">
              <w:rPr>
                <w:rFonts w:cs="Arial"/>
                <w:lang w:eastAsia="zh-CN"/>
              </w:rPr>
              <w:t xml:space="preserve">14.3 percent of teachers in schools with the highest percentage of SED students have been teaching for 2 or fewer years, while 9.4 percent of teachers in schools with the lowest percentage of SED students have been teaching for 2 or fewer years. This represents an </w:t>
            </w:r>
            <w:r w:rsidRPr="000900B3">
              <w:rPr>
                <w:rFonts w:cs="Arial"/>
                <w:lang w:eastAsia="zh-CN"/>
              </w:rPr>
              <w:br/>
              <w:t xml:space="preserve">equity gap of 4.9 </w:t>
            </w:r>
            <w:r w:rsidR="0058596C" w:rsidRPr="000900B3">
              <w:rPr>
                <w:rFonts w:cs="Arial"/>
                <w:lang w:eastAsia="zh-CN"/>
              </w:rPr>
              <w:t>percent</w:t>
            </w:r>
            <w:r w:rsidR="0058596C">
              <w:rPr>
                <w:rFonts w:cs="Arial"/>
                <w:lang w:eastAsia="zh-CN"/>
              </w:rPr>
              <w:t>age points</w:t>
            </w:r>
            <w:r w:rsidRPr="000900B3">
              <w:rPr>
                <w:rFonts w:cs="Arial"/>
                <w:lang w:eastAsia="zh-CN"/>
              </w:rPr>
              <w:t>.</w:t>
            </w:r>
          </w:p>
        </w:tc>
      </w:tr>
      <w:tr w:rsidR="00C80136" w:rsidRPr="000900B3" w14:paraId="1F93E155" w14:textId="77777777">
        <w:tc>
          <w:tcPr>
            <w:tcW w:w="2695" w:type="dxa"/>
            <w:shd w:val="clear" w:color="auto" w:fill="auto"/>
          </w:tcPr>
          <w:p w14:paraId="31824122" w14:textId="77777777" w:rsidR="00C80136" w:rsidRPr="000900B3" w:rsidRDefault="00C80136" w:rsidP="002D172F">
            <w:pPr>
              <w:tabs>
                <w:tab w:val="left" w:pos="3330"/>
              </w:tabs>
              <w:spacing w:after="120"/>
              <w:rPr>
                <w:rFonts w:cs="Arial"/>
                <w:lang w:eastAsia="zh-CN"/>
              </w:rPr>
            </w:pPr>
            <w:r w:rsidRPr="000900B3">
              <w:rPr>
                <w:rFonts w:cs="Arial"/>
                <w:lang w:eastAsia="zh-CN"/>
              </w:rPr>
              <w:t>Unqualified Teachers by Minority Decile</w:t>
            </w:r>
          </w:p>
        </w:tc>
        <w:tc>
          <w:tcPr>
            <w:tcW w:w="6120" w:type="dxa"/>
            <w:shd w:val="clear" w:color="auto" w:fill="auto"/>
          </w:tcPr>
          <w:p w14:paraId="6D0979D5" w14:textId="56F2D2DD" w:rsidR="00C80136" w:rsidRPr="000900B3" w:rsidRDefault="00C80136" w:rsidP="002D172F">
            <w:pPr>
              <w:tabs>
                <w:tab w:val="left" w:pos="3330"/>
              </w:tabs>
              <w:spacing w:after="120"/>
              <w:rPr>
                <w:rFonts w:cs="Arial"/>
                <w:b/>
                <w:lang w:eastAsia="zh-CN"/>
              </w:rPr>
            </w:pPr>
            <w:r w:rsidRPr="000900B3">
              <w:rPr>
                <w:rFonts w:cs="Arial"/>
                <w:lang w:eastAsia="zh-CN"/>
              </w:rPr>
              <w:t xml:space="preserve">2.2 percent of teachers in schools with the highest percentage of minority students hold a PIP, STSP, or Waiver; while 0.8 percent of teachers in schools with the lowest percentage of minority students hold a PIP, STSP, or Waiver. This represents an equity gap of 1.4 </w:t>
            </w:r>
            <w:r w:rsidR="0058596C" w:rsidRPr="000900B3">
              <w:rPr>
                <w:rFonts w:cs="Arial"/>
                <w:lang w:eastAsia="zh-CN"/>
              </w:rPr>
              <w:t>percent</w:t>
            </w:r>
            <w:r w:rsidR="0058596C">
              <w:rPr>
                <w:rFonts w:cs="Arial"/>
                <w:lang w:eastAsia="zh-CN"/>
              </w:rPr>
              <w:t>age point</w:t>
            </w:r>
            <w:r w:rsidRPr="000900B3">
              <w:rPr>
                <w:rFonts w:cs="Arial"/>
                <w:lang w:eastAsia="zh-CN"/>
              </w:rPr>
              <w:t>.</w:t>
            </w:r>
          </w:p>
        </w:tc>
      </w:tr>
      <w:tr w:rsidR="00C80136" w:rsidRPr="000900B3" w14:paraId="2195926E" w14:textId="77777777">
        <w:tc>
          <w:tcPr>
            <w:tcW w:w="2695" w:type="dxa"/>
            <w:shd w:val="clear" w:color="auto" w:fill="auto"/>
          </w:tcPr>
          <w:p w14:paraId="07384496" w14:textId="77777777" w:rsidR="00C80136" w:rsidRPr="000900B3" w:rsidRDefault="00C80136" w:rsidP="002D172F">
            <w:pPr>
              <w:spacing w:after="120"/>
              <w:rPr>
                <w:rFonts w:cs="Arial"/>
                <w:lang w:eastAsia="zh-CN"/>
              </w:rPr>
            </w:pPr>
            <w:r w:rsidRPr="000900B3">
              <w:rPr>
                <w:rFonts w:cs="Arial"/>
                <w:lang w:eastAsia="zh-CN"/>
              </w:rPr>
              <w:t>Unqualified Teachers by SED Decile</w:t>
            </w:r>
          </w:p>
        </w:tc>
        <w:tc>
          <w:tcPr>
            <w:tcW w:w="6120" w:type="dxa"/>
            <w:shd w:val="clear" w:color="auto" w:fill="auto"/>
          </w:tcPr>
          <w:p w14:paraId="14ABE5A4" w14:textId="3F2D92DC" w:rsidR="00C80136" w:rsidRPr="000900B3" w:rsidRDefault="00C80136" w:rsidP="002D172F">
            <w:pPr>
              <w:spacing w:after="120"/>
              <w:rPr>
                <w:rFonts w:cs="Arial"/>
                <w:b/>
                <w:lang w:eastAsia="zh-CN"/>
              </w:rPr>
            </w:pPr>
            <w:r w:rsidRPr="000900B3">
              <w:rPr>
                <w:rFonts w:cs="Arial"/>
                <w:lang w:eastAsia="zh-CN"/>
              </w:rPr>
              <w:t>2 percent of teachers in schools with the highest percentage of SED students hold a PIP, STSP, or Waiver; while 1 percent of teachers in schools with the lowest percentage of SED students hold a PIP, STSP, or Waiver. This represents an equity gap of 1 percent</w:t>
            </w:r>
            <w:r w:rsidR="0058596C">
              <w:rPr>
                <w:rFonts w:cs="Arial"/>
                <w:lang w:eastAsia="zh-CN"/>
              </w:rPr>
              <w:t>age point</w:t>
            </w:r>
            <w:r w:rsidRPr="000900B3">
              <w:rPr>
                <w:rFonts w:cs="Arial"/>
                <w:lang w:eastAsia="zh-CN"/>
              </w:rPr>
              <w:t>.</w:t>
            </w:r>
          </w:p>
        </w:tc>
      </w:tr>
      <w:tr w:rsidR="00C80136" w:rsidRPr="000900B3" w14:paraId="685BCB3F" w14:textId="77777777">
        <w:tc>
          <w:tcPr>
            <w:tcW w:w="2695" w:type="dxa"/>
            <w:shd w:val="clear" w:color="auto" w:fill="auto"/>
          </w:tcPr>
          <w:p w14:paraId="021F553D" w14:textId="77777777" w:rsidR="00C80136" w:rsidRPr="000900B3" w:rsidRDefault="00C80136" w:rsidP="002D172F">
            <w:pPr>
              <w:tabs>
                <w:tab w:val="left" w:pos="3330"/>
              </w:tabs>
              <w:spacing w:after="120"/>
              <w:rPr>
                <w:rFonts w:cs="Arial"/>
                <w:lang w:eastAsia="zh-CN"/>
              </w:rPr>
            </w:pPr>
            <w:r w:rsidRPr="000900B3">
              <w:rPr>
                <w:rFonts w:cs="Arial"/>
                <w:lang w:eastAsia="zh-CN"/>
              </w:rPr>
              <w:t>Out-of-field Teachers by Minority Decile</w:t>
            </w:r>
          </w:p>
        </w:tc>
        <w:tc>
          <w:tcPr>
            <w:tcW w:w="6120" w:type="dxa"/>
            <w:shd w:val="clear" w:color="auto" w:fill="auto"/>
          </w:tcPr>
          <w:p w14:paraId="0715BF62" w14:textId="1BBE75C0" w:rsidR="00C80136" w:rsidRPr="000900B3" w:rsidRDefault="00C80136" w:rsidP="002D172F">
            <w:pPr>
              <w:tabs>
                <w:tab w:val="left" w:pos="3330"/>
              </w:tabs>
              <w:spacing w:after="120"/>
              <w:rPr>
                <w:rFonts w:cs="Arial"/>
                <w:lang w:eastAsia="zh-CN"/>
              </w:rPr>
            </w:pPr>
            <w:r w:rsidRPr="000900B3">
              <w:rPr>
                <w:rFonts w:cs="Arial"/>
                <w:lang w:eastAsia="zh-CN"/>
              </w:rPr>
              <w:t xml:space="preserve">0.7 percent of teachers in schools with the highest percentage of minority students held a Limited Assignment Permit, while 0.5 percent of teachers in schools with the lowest percentage of minority </w:t>
            </w:r>
            <w:r w:rsidRPr="000900B3">
              <w:rPr>
                <w:rFonts w:cs="Arial"/>
                <w:lang w:eastAsia="zh-CN"/>
              </w:rPr>
              <w:br/>
              <w:t>students hold a Limited Assignment Permit. This represents an equity gap of 0.2 percent</w:t>
            </w:r>
            <w:r w:rsidR="0058596C">
              <w:rPr>
                <w:rFonts w:cs="Arial"/>
                <w:lang w:eastAsia="zh-CN"/>
              </w:rPr>
              <w:t>age point</w:t>
            </w:r>
            <w:r w:rsidRPr="000900B3">
              <w:rPr>
                <w:rFonts w:cs="Arial"/>
                <w:lang w:eastAsia="zh-CN"/>
              </w:rPr>
              <w:t>.</w:t>
            </w:r>
          </w:p>
        </w:tc>
      </w:tr>
      <w:tr w:rsidR="00C80136" w:rsidRPr="000900B3" w14:paraId="596C733A" w14:textId="77777777">
        <w:tc>
          <w:tcPr>
            <w:tcW w:w="2695" w:type="dxa"/>
            <w:shd w:val="clear" w:color="auto" w:fill="auto"/>
          </w:tcPr>
          <w:p w14:paraId="24912D02" w14:textId="77777777" w:rsidR="00C80136" w:rsidRPr="000900B3" w:rsidRDefault="00C80136" w:rsidP="002D172F">
            <w:pPr>
              <w:spacing w:after="120"/>
              <w:rPr>
                <w:rFonts w:cs="Arial"/>
                <w:lang w:eastAsia="zh-CN"/>
              </w:rPr>
            </w:pPr>
            <w:r w:rsidRPr="000900B3">
              <w:rPr>
                <w:rFonts w:cs="Arial"/>
                <w:lang w:eastAsia="zh-CN"/>
              </w:rPr>
              <w:t>Out-of-field Teachers by SED Decile</w:t>
            </w:r>
          </w:p>
        </w:tc>
        <w:tc>
          <w:tcPr>
            <w:tcW w:w="6120" w:type="dxa"/>
            <w:shd w:val="clear" w:color="auto" w:fill="auto"/>
          </w:tcPr>
          <w:p w14:paraId="70787D51" w14:textId="59B77B1F" w:rsidR="00C80136" w:rsidRPr="000900B3" w:rsidRDefault="00C80136" w:rsidP="002D172F">
            <w:pPr>
              <w:spacing w:after="120"/>
              <w:rPr>
                <w:rFonts w:cs="Arial"/>
                <w:b/>
                <w:lang w:eastAsia="zh-CN"/>
              </w:rPr>
            </w:pPr>
            <w:r w:rsidRPr="000900B3">
              <w:rPr>
                <w:rFonts w:cs="Arial"/>
                <w:lang w:eastAsia="zh-CN"/>
              </w:rPr>
              <w:t xml:space="preserve">0.6 percent of teachers in schools with the highest percentage of SED students held a Limited </w:t>
            </w:r>
            <w:r w:rsidRPr="000900B3">
              <w:rPr>
                <w:rFonts w:cs="Arial"/>
                <w:lang w:eastAsia="zh-CN"/>
              </w:rPr>
              <w:br/>
              <w:t>Assignment Permit, while 0.4 percent of teachers in schools with the lowest percentage of SED students hold a Limited Assignment Permit. This represents an equity gap of 0.2 percent</w:t>
            </w:r>
            <w:r w:rsidR="0058596C">
              <w:rPr>
                <w:rFonts w:cs="Arial"/>
                <w:lang w:eastAsia="zh-CN"/>
              </w:rPr>
              <w:t>age point</w:t>
            </w:r>
            <w:r w:rsidRPr="000900B3">
              <w:rPr>
                <w:rFonts w:cs="Arial"/>
                <w:lang w:eastAsia="zh-CN"/>
              </w:rPr>
              <w:t>.</w:t>
            </w:r>
          </w:p>
        </w:tc>
      </w:tr>
    </w:tbl>
    <w:p w14:paraId="308D5A01" w14:textId="77777777" w:rsidR="00CE2DA7" w:rsidRPr="000900B3" w:rsidRDefault="00CE2DA7" w:rsidP="002D172F">
      <w:pPr>
        <w:pStyle w:val="Heading2"/>
        <w:spacing w:before="360" w:after="240"/>
        <w:ind w:left="274"/>
        <w:rPr>
          <w:rFonts w:eastAsia="Calibri"/>
        </w:rPr>
      </w:pPr>
      <w:r w:rsidRPr="000900B3">
        <w:rPr>
          <w:rFonts w:eastAsia="Calibri"/>
        </w:rPr>
        <w:lastRenderedPageBreak/>
        <w:t>Evaluating and Reporting Equity Gaps Under the Every Student Succeeds Act</w:t>
      </w:r>
    </w:p>
    <w:p w14:paraId="39C29B5A" w14:textId="77777777" w:rsidR="00CE2DA7" w:rsidRPr="000900B3" w:rsidRDefault="00CE2DA7" w:rsidP="002D172F">
      <w:pPr>
        <w:spacing w:after="240"/>
        <w:ind w:left="270"/>
        <w:rPr>
          <w:rFonts w:eastAsia="Calibri" w:cs="Arial"/>
          <w:color w:val="000000"/>
        </w:rPr>
      </w:pPr>
      <w:r w:rsidRPr="000900B3">
        <w:rPr>
          <w:rFonts w:eastAsia="Calibri" w:cs="Arial"/>
          <w:color w:val="000000"/>
        </w:rPr>
        <w:t xml:space="preserve">California’s Local Control Funding Formula (LCFF), enacted in 2013, fundamentally changed how all local educational agencies (LEAs) in the state are funded, how they are measured for results, and the services and supports they receive to allow all students to succeed to their greatest potential. </w:t>
      </w:r>
      <w:r w:rsidRPr="000900B3">
        <w:rPr>
          <w:rFonts w:eastAsia="Calibri" w:cs="Arial"/>
        </w:rPr>
        <w:t>California is committed to aligning state and federal education policies to the greatest extent possible to develop an integrated local, state, and federal accountability and continuous improvement system grounded in the LCFF.</w:t>
      </w:r>
    </w:p>
    <w:p w14:paraId="79CE8E01" w14:textId="77777777" w:rsidR="00CE2DA7" w:rsidRPr="000900B3" w:rsidRDefault="00CE2DA7" w:rsidP="002D172F">
      <w:pPr>
        <w:spacing w:after="240"/>
        <w:ind w:left="270"/>
        <w:rPr>
          <w:rFonts w:cs="Arial"/>
          <w:vertAlign w:val="superscript"/>
        </w:rPr>
      </w:pPr>
      <w:r w:rsidRPr="000900B3">
        <w:rPr>
          <w:rFonts w:eastAsia="Calibri" w:cs="Arial"/>
          <w:color w:val="000000"/>
        </w:rPr>
        <w:t xml:space="preserve">Under the LCFF, LEAs are held accountable for improving student performance. Specifically, </w:t>
      </w:r>
      <w:r w:rsidRPr="000900B3">
        <w:rPr>
          <w:rFonts w:eastAsia="Calibri" w:cs="Arial"/>
        </w:rPr>
        <w:t>California’s LCFF-based system sets eight priorities for school districts and charter schools (ten for county offices of education).</w:t>
      </w:r>
      <w:r w:rsidRPr="000900B3">
        <w:rPr>
          <w:rFonts w:eastAsia="Calibri" w:cs="Arial"/>
          <w:color w:val="000000"/>
        </w:rPr>
        <w:t xml:space="preserve"> </w:t>
      </w:r>
      <w:r w:rsidRPr="000900B3">
        <w:rPr>
          <w:rFonts w:cs="Arial"/>
        </w:rPr>
        <w:t xml:space="preserve">LCFF Priority 1 recognizes that LEAs should be accountable for providing all students with access to standards-aligned instructional materials, facilities that are in good repair, and teachers who hold teaching credentials and are appropriately assigned (have official certification for the position in which they are teaching). Teachers are not appropriately assigned if they are </w:t>
      </w:r>
      <w:r w:rsidRPr="000900B3">
        <w:rPr>
          <w:rFonts w:cs="Arial"/>
          <w:color w:val="000000"/>
        </w:rPr>
        <w:t>placed in a position for which the employee does not hold a legally recognized certificate or credential or if placed in a certificated teaching or services position that the employee is not otherwise authorized by statute to hold.</w:t>
      </w:r>
      <w:r w:rsidRPr="000900B3">
        <w:rPr>
          <w:rFonts w:cs="Arial"/>
        </w:rPr>
        <w:t xml:space="preserve"> State law provides that teachers in charter schools shall hold a certificate, permit, or other document equivalent to that which a teacher in other public schools would be required to hold, but grants charter schools credentialing flexibility with regard to non-core, non-college preparatory courses.</w:t>
      </w:r>
      <w:r w:rsidRPr="000900B3">
        <w:rPr>
          <w:rFonts w:cs="Arial"/>
          <w:vertAlign w:val="superscript"/>
        </w:rPr>
        <w:t>5</w:t>
      </w:r>
    </w:p>
    <w:p w14:paraId="042AB30E" w14:textId="77777777" w:rsidR="00CE2DA7" w:rsidRPr="000900B3" w:rsidRDefault="00CE2DA7" w:rsidP="002D172F">
      <w:pPr>
        <w:spacing w:after="240"/>
        <w:ind w:left="270"/>
        <w:rPr>
          <w:rFonts w:eastAsia="Calibri" w:cs="Arial"/>
        </w:rPr>
      </w:pPr>
      <w:r w:rsidRPr="000900B3">
        <w:rPr>
          <w:rFonts w:cs="Arial"/>
        </w:rPr>
        <w:t xml:space="preserve">Under NCLB, California did not </w:t>
      </w:r>
      <w:r w:rsidRPr="000900B3">
        <w:rPr>
          <w:rFonts w:eastAsia="Calibri" w:cs="Arial"/>
        </w:rPr>
        <w:t>collect data regarding teacher effectiveness, nor did the state have a definition for the term “ineffective teacher.” The CDE has consulted with diverse stakeholders regarding the most appropriate approach for addressing the Every Student Succeeds Act (ESSA) requirement to evaluate and publicly report data regarding “ineffective” teachers and the students they serve.</w:t>
      </w:r>
    </w:p>
    <w:p w14:paraId="7523C8C5" w14:textId="77777777" w:rsidR="00CE2DA7" w:rsidRPr="000900B3" w:rsidRDefault="00CE2DA7" w:rsidP="002D172F">
      <w:pPr>
        <w:spacing w:after="240"/>
        <w:ind w:left="270"/>
        <w:rPr>
          <w:rFonts w:cs="Arial"/>
        </w:rPr>
      </w:pPr>
      <w:r w:rsidRPr="000900B3">
        <w:rPr>
          <w:rFonts w:cs="Arial"/>
        </w:rPr>
        <w:t xml:space="preserve">To meet ESSA requirements, California’s definition for “ineffective teacher” builds on LCFF Priority 1 by focusing on credential and assignment status – specifically whether teachers are not appropriately assigned or are teaching without a credential – while recognizing the flexibility afforded charter schools under state law. California will meet the requirement by reporting – at the school and district levels and statewide – data illustrating the various credential statuses recognized by state law and teacher misassignments and any </w:t>
      </w:r>
      <w:r w:rsidRPr="000900B3">
        <w:rPr>
          <w:rFonts w:eastAsia="Calibri" w:cs="Arial"/>
        </w:rPr>
        <w:t>equity gaps that may exist within each status</w:t>
      </w:r>
      <w:r w:rsidRPr="000900B3">
        <w:rPr>
          <w:rFonts w:cs="Arial"/>
        </w:rPr>
        <w:t>. The data profile will include:</w:t>
      </w:r>
    </w:p>
    <w:p w14:paraId="78DA1F9B" w14:textId="77777777" w:rsidR="00CE2DA7" w:rsidRPr="000900B3" w:rsidRDefault="00CE2DA7" w:rsidP="002D172F">
      <w:pPr>
        <w:numPr>
          <w:ilvl w:val="0"/>
          <w:numId w:val="40"/>
        </w:numPr>
        <w:spacing w:after="240"/>
        <w:ind w:left="990"/>
        <w:rPr>
          <w:rFonts w:cs="Arial"/>
        </w:rPr>
      </w:pPr>
      <w:r w:rsidRPr="000900B3">
        <w:rPr>
          <w:rFonts w:cs="Arial"/>
        </w:rPr>
        <w:t xml:space="preserve">The percent of teachers who are holding either preliminary or clear credentials; </w:t>
      </w:r>
    </w:p>
    <w:p w14:paraId="62FB68D4" w14:textId="77777777" w:rsidR="00CE2DA7" w:rsidRPr="000900B3" w:rsidRDefault="00CE2DA7" w:rsidP="002D172F">
      <w:pPr>
        <w:numPr>
          <w:ilvl w:val="0"/>
          <w:numId w:val="40"/>
        </w:numPr>
        <w:spacing w:after="240"/>
        <w:ind w:left="990"/>
        <w:rPr>
          <w:rFonts w:cs="Arial"/>
        </w:rPr>
      </w:pPr>
      <w:r w:rsidRPr="000900B3">
        <w:rPr>
          <w:rFonts w:cs="Arial"/>
        </w:rPr>
        <w:t>The percent of teachers with intern credentials;</w:t>
      </w:r>
    </w:p>
    <w:p w14:paraId="61F18007" w14:textId="77777777" w:rsidR="00CE2DA7" w:rsidRPr="000900B3" w:rsidRDefault="00CE2DA7" w:rsidP="002D172F">
      <w:pPr>
        <w:numPr>
          <w:ilvl w:val="0"/>
          <w:numId w:val="40"/>
        </w:numPr>
        <w:spacing w:after="240"/>
        <w:ind w:left="990"/>
        <w:rPr>
          <w:rFonts w:cs="Arial"/>
        </w:rPr>
      </w:pPr>
      <w:r w:rsidRPr="000900B3">
        <w:rPr>
          <w:rFonts w:cs="Arial"/>
        </w:rPr>
        <w:t>The percent of teachers who are misassigned; and</w:t>
      </w:r>
    </w:p>
    <w:p w14:paraId="08C985C8" w14:textId="77777777" w:rsidR="00CE2DA7" w:rsidRPr="000900B3" w:rsidRDefault="00CE2DA7" w:rsidP="002D172F">
      <w:pPr>
        <w:numPr>
          <w:ilvl w:val="0"/>
          <w:numId w:val="40"/>
        </w:numPr>
        <w:spacing w:after="240"/>
        <w:ind w:left="990"/>
        <w:rPr>
          <w:rFonts w:cs="Arial"/>
        </w:rPr>
      </w:pPr>
      <w:r w:rsidRPr="000900B3">
        <w:rPr>
          <w:rFonts w:cs="Arial"/>
        </w:rPr>
        <w:t>The percent of teachers with emergency permits, provisional permits, or waivers.</w:t>
      </w:r>
    </w:p>
    <w:p w14:paraId="361DF916" w14:textId="77777777" w:rsidR="002A10AB" w:rsidRPr="000900B3" w:rsidRDefault="00CE2DA7" w:rsidP="002D172F">
      <w:pPr>
        <w:spacing w:after="240"/>
        <w:ind w:left="270"/>
        <w:rPr>
          <w:rFonts w:eastAsia="Calibri" w:cs="Arial"/>
        </w:rPr>
      </w:pPr>
      <w:r w:rsidRPr="000900B3">
        <w:rPr>
          <w:rFonts w:eastAsia="Calibri" w:cs="Arial"/>
        </w:rPr>
        <w:lastRenderedPageBreak/>
        <w:t>Under the ESSA, the definitions provided in Table 13 below will be used to collect relevant teacher and student data and calculate equity gaps.</w:t>
      </w:r>
    </w:p>
    <w:p w14:paraId="36E99A02" w14:textId="6188917F" w:rsidR="00CE2DA7" w:rsidRPr="000900B3" w:rsidRDefault="00AF4913" w:rsidP="002D172F">
      <w:pPr>
        <w:pStyle w:val="NoSpacing"/>
        <w:ind w:left="270"/>
        <w:rPr>
          <w:rFonts w:eastAsia="Calibri"/>
          <w:b/>
          <w:snapToGrid w:val="0"/>
        </w:rPr>
      </w:pPr>
      <w:r w:rsidRPr="000900B3">
        <w:rPr>
          <w:rFonts w:eastAsia="Calibri"/>
          <w:b/>
          <w:snapToGrid w:val="0"/>
        </w:rPr>
        <w:t>Table</w:t>
      </w:r>
      <w:r w:rsidR="00AF3970">
        <w:rPr>
          <w:rFonts w:eastAsia="Calibri"/>
          <w:b/>
          <w:snapToGrid w:val="0"/>
        </w:rPr>
        <w:t xml:space="preserve"> 29.</w:t>
      </w:r>
      <w:r w:rsidR="00CE2DA7" w:rsidRPr="000900B3">
        <w:rPr>
          <w:rFonts w:eastAsia="Calibri"/>
          <w:b/>
          <w:snapToGrid w:val="0"/>
        </w:rPr>
        <w:t xml:space="preserve"> California Definitions for Purposes of Collecting Equity Data Under </w:t>
      </w:r>
      <w:r w:rsidR="00883E72" w:rsidRPr="000900B3">
        <w:rPr>
          <w:rFonts w:eastAsia="Calibri"/>
          <w:b/>
          <w:snapToGrid w:val="0"/>
        </w:rPr>
        <w:t>E</w:t>
      </w:r>
      <w:r w:rsidR="00CE2DA7" w:rsidRPr="000900B3">
        <w:rPr>
          <w:rFonts w:eastAsia="Calibri"/>
          <w:b/>
          <w:snapToGrid w:val="0"/>
        </w:rPr>
        <w:t>SSA</w:t>
      </w:r>
      <w:r w:rsidR="00CE2DA7" w:rsidRPr="000900B3">
        <w:rPr>
          <w:rFonts w:eastAsia="Calibri"/>
          <w:b/>
          <w:snapToGrid w:val="0"/>
          <w:vertAlign w:val="superscript"/>
        </w:rPr>
        <w:footnoteReference w:id="7"/>
      </w:r>
    </w:p>
    <w:tbl>
      <w:tblPr>
        <w:tblStyle w:val="TableGrid38"/>
        <w:tblW w:w="5000" w:type="pct"/>
        <w:tblLook w:val="04A0" w:firstRow="1" w:lastRow="0" w:firstColumn="1" w:lastColumn="0" w:noHBand="0" w:noVBand="1"/>
        <w:tblDescription w:val="California Definitions for Purposes of Collecting Equity Data Under ESSA "/>
      </w:tblPr>
      <w:tblGrid>
        <w:gridCol w:w="2756"/>
        <w:gridCol w:w="6954"/>
      </w:tblGrid>
      <w:tr w:rsidR="00C80136" w:rsidRPr="000900B3" w14:paraId="5EFB3787" w14:textId="77777777">
        <w:trPr>
          <w:tblHeader/>
        </w:trPr>
        <w:tc>
          <w:tcPr>
            <w:tcW w:w="1419" w:type="pct"/>
            <w:shd w:val="clear" w:color="auto" w:fill="auto"/>
          </w:tcPr>
          <w:p w14:paraId="3AC61079" w14:textId="77777777" w:rsidR="00C80136" w:rsidRPr="000900B3" w:rsidRDefault="00C80136" w:rsidP="002D172F">
            <w:pPr>
              <w:jc w:val="center"/>
              <w:rPr>
                <w:rFonts w:cs="Arial"/>
                <w:b/>
                <w:lang w:eastAsia="zh-CN"/>
              </w:rPr>
            </w:pPr>
            <w:r w:rsidRPr="000900B3">
              <w:rPr>
                <w:rFonts w:cs="Arial"/>
                <w:b/>
                <w:lang w:eastAsia="zh-CN"/>
              </w:rPr>
              <w:t>Term</w:t>
            </w:r>
          </w:p>
        </w:tc>
        <w:tc>
          <w:tcPr>
            <w:tcW w:w="3581" w:type="pct"/>
            <w:shd w:val="clear" w:color="auto" w:fill="auto"/>
          </w:tcPr>
          <w:p w14:paraId="5B72D250" w14:textId="77777777" w:rsidR="00C80136" w:rsidRPr="000900B3" w:rsidRDefault="00C80136" w:rsidP="002D172F">
            <w:pPr>
              <w:jc w:val="center"/>
              <w:rPr>
                <w:rFonts w:cs="Arial"/>
                <w:b/>
                <w:lang w:eastAsia="zh-CN"/>
              </w:rPr>
            </w:pPr>
            <w:r w:rsidRPr="000900B3">
              <w:rPr>
                <w:rFonts w:cs="Arial"/>
                <w:b/>
                <w:lang w:eastAsia="zh-CN"/>
              </w:rPr>
              <w:t xml:space="preserve">Definition </w:t>
            </w:r>
          </w:p>
        </w:tc>
      </w:tr>
      <w:tr w:rsidR="00C80136" w:rsidRPr="000900B3" w14:paraId="3934F559" w14:textId="77777777">
        <w:trPr>
          <w:trHeight w:val="1817"/>
        </w:trPr>
        <w:tc>
          <w:tcPr>
            <w:tcW w:w="1419" w:type="pct"/>
            <w:shd w:val="clear" w:color="auto" w:fill="auto"/>
          </w:tcPr>
          <w:p w14:paraId="668E2888" w14:textId="77777777" w:rsidR="00C80136" w:rsidRPr="000900B3" w:rsidRDefault="00C80136" w:rsidP="002D172F">
            <w:pPr>
              <w:rPr>
                <w:rFonts w:cs="Arial"/>
                <w:lang w:eastAsia="zh-CN"/>
              </w:rPr>
            </w:pPr>
            <w:r w:rsidRPr="000900B3">
              <w:rPr>
                <w:rFonts w:cs="Arial"/>
                <w:lang w:eastAsia="zh-CN"/>
              </w:rPr>
              <w:t>Ineffective teacher</w:t>
            </w:r>
          </w:p>
        </w:tc>
        <w:tc>
          <w:tcPr>
            <w:tcW w:w="3581" w:type="pct"/>
            <w:shd w:val="clear" w:color="auto" w:fill="auto"/>
          </w:tcPr>
          <w:p w14:paraId="2C708872" w14:textId="65C99AD4" w:rsidR="00C80136" w:rsidRDefault="00C80136" w:rsidP="002D172F">
            <w:pPr>
              <w:contextualSpacing/>
              <w:rPr>
                <w:rFonts w:cs="Arial"/>
                <w:lang w:eastAsia="zh-CN"/>
              </w:rPr>
            </w:pPr>
          </w:p>
          <w:p w14:paraId="7EB1BFC3" w14:textId="77777777" w:rsidR="00793B4D" w:rsidRPr="00793B4D" w:rsidRDefault="00793B4D" w:rsidP="00793B4D">
            <w:pPr>
              <w:rPr>
                <w:rFonts w:eastAsiaTheme="minorHAnsi" w:cs="Arial"/>
                <w:color w:val="000000"/>
              </w:rPr>
            </w:pPr>
            <w:r w:rsidRPr="00793B4D">
              <w:rPr>
                <w:rFonts w:eastAsiaTheme="minorHAnsi" w:cs="Arial"/>
                <w:color w:val="000000"/>
              </w:rPr>
              <w:t>An ineffective teacher is any of the following:</w:t>
            </w:r>
          </w:p>
          <w:p w14:paraId="041690E2" w14:textId="77777777" w:rsidR="00793B4D" w:rsidRPr="00793B4D" w:rsidRDefault="00793B4D" w:rsidP="00F047D3">
            <w:pPr>
              <w:pStyle w:val="ListParagraph"/>
              <w:numPr>
                <w:ilvl w:val="0"/>
                <w:numId w:val="58"/>
              </w:numPr>
              <w:spacing w:after="0" w:line="240" w:lineRule="auto"/>
              <w:rPr>
                <w:rFonts w:ascii="Arial" w:eastAsiaTheme="minorHAnsi" w:hAnsi="Arial" w:cs="Arial"/>
                <w:color w:val="000000"/>
                <w:sz w:val="24"/>
                <w:szCs w:val="24"/>
              </w:rPr>
            </w:pPr>
            <w:r w:rsidRPr="00793B4D">
              <w:rPr>
                <w:rFonts w:ascii="Arial" w:eastAsiaTheme="minorHAnsi" w:hAnsi="Arial" w:cs="Arial"/>
                <w:color w:val="000000"/>
                <w:sz w:val="24"/>
                <w:szCs w:val="24"/>
              </w:rPr>
              <w:t>An individual whose assignment is legally authorized by an emergency permit that does not require possession of a full teaching license; or</w:t>
            </w:r>
          </w:p>
          <w:p w14:paraId="70C0D716" w14:textId="3E669BC4" w:rsidR="00793B4D" w:rsidRPr="00793B4D" w:rsidRDefault="00793B4D" w:rsidP="00F047D3">
            <w:pPr>
              <w:pStyle w:val="ListParagraph"/>
              <w:numPr>
                <w:ilvl w:val="0"/>
                <w:numId w:val="58"/>
              </w:numPr>
              <w:spacing w:after="0" w:line="240" w:lineRule="auto"/>
              <w:rPr>
                <w:rFonts w:ascii="Arial" w:eastAsiaTheme="minorHAnsi" w:hAnsi="Arial" w:cs="Arial"/>
                <w:color w:val="000000"/>
                <w:sz w:val="24"/>
                <w:szCs w:val="24"/>
              </w:rPr>
            </w:pPr>
            <w:r w:rsidRPr="00793B4D">
              <w:rPr>
                <w:rFonts w:ascii="Arial" w:eastAsiaTheme="minorHAnsi" w:hAnsi="Arial" w:cs="Arial"/>
                <w:color w:val="000000"/>
                <w:sz w:val="24"/>
                <w:szCs w:val="24"/>
              </w:rPr>
              <w:t xml:space="preserve">A teacher who holds </w:t>
            </w:r>
            <w:r w:rsidR="003067A9" w:rsidRPr="00793B4D">
              <w:rPr>
                <w:rFonts w:ascii="Arial" w:eastAsiaTheme="minorHAnsi" w:hAnsi="Arial" w:cs="Arial"/>
                <w:color w:val="000000"/>
                <w:sz w:val="24"/>
                <w:szCs w:val="24"/>
              </w:rPr>
              <w:t>a teaching</w:t>
            </w:r>
            <w:r w:rsidRPr="00793B4D">
              <w:rPr>
                <w:rFonts w:ascii="Arial" w:eastAsiaTheme="minorHAnsi" w:hAnsi="Arial" w:cs="Arial"/>
                <w:color w:val="000000"/>
                <w:sz w:val="24"/>
                <w:szCs w:val="24"/>
              </w:rPr>
              <w:t xml:space="preserve"> credential but does not possess a permit or authorization that temporarily allows them to teach outside of their credentialed area (misassigned)</w:t>
            </w:r>
            <w:r w:rsidR="00A36C43">
              <w:rPr>
                <w:rFonts w:ascii="Arial" w:eastAsiaTheme="minorHAnsi" w:hAnsi="Arial" w:cs="Arial"/>
                <w:color w:val="000000"/>
                <w:sz w:val="24"/>
                <w:szCs w:val="24"/>
              </w:rPr>
              <w:t>; or</w:t>
            </w:r>
          </w:p>
          <w:p w14:paraId="31084E8B" w14:textId="77777777" w:rsidR="00793B4D" w:rsidRPr="00793B4D" w:rsidRDefault="00793B4D" w:rsidP="00F047D3">
            <w:pPr>
              <w:pStyle w:val="ListParagraph"/>
              <w:numPr>
                <w:ilvl w:val="0"/>
                <w:numId w:val="58"/>
              </w:numPr>
              <w:spacing w:after="240" w:line="240" w:lineRule="auto"/>
              <w:rPr>
                <w:rFonts w:ascii="Arial" w:eastAsiaTheme="minorHAnsi" w:hAnsi="Arial" w:cs="Arial"/>
                <w:color w:val="000000"/>
                <w:sz w:val="24"/>
                <w:szCs w:val="24"/>
              </w:rPr>
            </w:pPr>
            <w:r w:rsidRPr="00793B4D">
              <w:rPr>
                <w:rFonts w:ascii="Arial" w:eastAsiaTheme="minorHAnsi" w:hAnsi="Arial" w:cs="Arial"/>
                <w:color w:val="000000"/>
                <w:sz w:val="24"/>
                <w:szCs w:val="24"/>
              </w:rPr>
              <w:t>An individual who holds no credential, permit, or authorization to teach in California.</w:t>
            </w:r>
          </w:p>
          <w:p w14:paraId="26BA0589" w14:textId="77777777" w:rsidR="00793B4D" w:rsidRPr="00793B4D" w:rsidRDefault="00793B4D" w:rsidP="00793B4D">
            <w:pPr>
              <w:ind w:left="76"/>
              <w:rPr>
                <w:rFonts w:eastAsiaTheme="minorHAnsi" w:cs="Arial"/>
                <w:color w:val="000000"/>
              </w:rPr>
            </w:pPr>
            <w:r w:rsidRPr="00793B4D">
              <w:rPr>
                <w:rFonts w:eastAsiaTheme="minorHAnsi" w:cs="Arial"/>
                <w:color w:val="000000"/>
              </w:rPr>
              <w:t xml:space="preserve">Under this </w:t>
            </w:r>
            <w:r w:rsidRPr="00793B4D">
              <w:rPr>
                <w:rFonts w:cs="Arial"/>
                <w:color w:val="000000"/>
              </w:rPr>
              <w:t>definition, teachers with the following limited emergency permits would be considered</w:t>
            </w:r>
            <w:r w:rsidRPr="00793B4D" w:rsidDel="00220E18">
              <w:rPr>
                <w:rFonts w:eastAsiaTheme="minorHAnsi" w:cs="Arial"/>
                <w:color w:val="000000"/>
              </w:rPr>
              <w:t xml:space="preserve"> </w:t>
            </w:r>
            <w:r w:rsidRPr="00793B4D">
              <w:rPr>
                <w:rFonts w:eastAsiaTheme="minorHAnsi" w:cs="Arial"/>
                <w:color w:val="000000"/>
              </w:rPr>
              <w:t>ineffective:</w:t>
            </w:r>
            <w:r w:rsidRPr="00793B4D">
              <w:rPr>
                <w:rFonts w:cs="Arial"/>
              </w:rPr>
              <w:t xml:space="preserve"> </w:t>
            </w:r>
          </w:p>
          <w:p w14:paraId="497326D8" w14:textId="3370B690" w:rsidR="00793B4D" w:rsidRPr="00793B4D" w:rsidRDefault="00793B4D" w:rsidP="00F047D3">
            <w:pPr>
              <w:pStyle w:val="ListParagraph"/>
              <w:numPr>
                <w:ilvl w:val="0"/>
                <w:numId w:val="59"/>
              </w:numPr>
              <w:spacing w:after="0" w:line="240" w:lineRule="auto"/>
              <w:rPr>
                <w:rFonts w:ascii="Arial" w:hAnsi="Arial" w:cs="Arial"/>
                <w:color w:val="000000"/>
                <w:sz w:val="24"/>
                <w:szCs w:val="24"/>
              </w:rPr>
            </w:pPr>
            <w:r w:rsidRPr="00793B4D">
              <w:rPr>
                <w:rFonts w:ascii="Arial" w:hAnsi="Arial" w:cs="Arial"/>
                <w:sz w:val="24"/>
                <w:szCs w:val="24"/>
              </w:rPr>
              <w:t xml:space="preserve">Provisional Internship Permits, </w:t>
            </w:r>
          </w:p>
          <w:p w14:paraId="61A610A5" w14:textId="77777777" w:rsidR="00793B4D" w:rsidRPr="00793B4D" w:rsidRDefault="00793B4D" w:rsidP="00F047D3">
            <w:pPr>
              <w:pStyle w:val="ListParagraph"/>
              <w:numPr>
                <w:ilvl w:val="0"/>
                <w:numId w:val="59"/>
              </w:numPr>
              <w:spacing w:after="0" w:line="240" w:lineRule="auto"/>
              <w:rPr>
                <w:rFonts w:ascii="Arial" w:hAnsi="Arial" w:cs="Arial"/>
                <w:color w:val="000000"/>
                <w:sz w:val="24"/>
                <w:szCs w:val="24"/>
              </w:rPr>
            </w:pPr>
            <w:r w:rsidRPr="00793B4D">
              <w:rPr>
                <w:rFonts w:ascii="Arial" w:hAnsi="Arial" w:cs="Arial"/>
                <w:sz w:val="24"/>
                <w:szCs w:val="24"/>
              </w:rPr>
              <w:t xml:space="preserve">Short-Term Staff Permits </w:t>
            </w:r>
          </w:p>
          <w:p w14:paraId="3AD98486" w14:textId="77777777" w:rsidR="00793B4D" w:rsidRPr="00793B4D" w:rsidRDefault="00793B4D" w:rsidP="00F047D3">
            <w:pPr>
              <w:pStyle w:val="ListParagraph"/>
              <w:numPr>
                <w:ilvl w:val="0"/>
                <w:numId w:val="59"/>
              </w:numPr>
              <w:spacing w:after="0" w:line="240" w:lineRule="auto"/>
              <w:rPr>
                <w:rFonts w:ascii="Arial" w:eastAsiaTheme="minorHAnsi" w:hAnsi="Arial" w:cs="Arial"/>
                <w:color w:val="000000"/>
                <w:sz w:val="24"/>
                <w:szCs w:val="24"/>
              </w:rPr>
            </w:pPr>
            <w:r w:rsidRPr="00793B4D">
              <w:rPr>
                <w:rFonts w:ascii="Arial" w:hAnsi="Arial" w:cs="Arial"/>
                <w:sz w:val="24"/>
                <w:szCs w:val="24"/>
              </w:rPr>
              <w:t xml:space="preserve">Variable Term Waivers </w:t>
            </w:r>
          </w:p>
          <w:p w14:paraId="45BDE8D0" w14:textId="08148BE5" w:rsidR="00793B4D" w:rsidRPr="00793B4D" w:rsidRDefault="00793B4D" w:rsidP="00F047D3">
            <w:pPr>
              <w:pStyle w:val="ListParagraph"/>
              <w:numPr>
                <w:ilvl w:val="0"/>
                <w:numId w:val="59"/>
              </w:numPr>
              <w:spacing w:after="0" w:line="240" w:lineRule="auto"/>
              <w:contextualSpacing w:val="0"/>
              <w:rPr>
                <w:rFonts w:ascii="Arial" w:eastAsiaTheme="minorHAnsi" w:hAnsi="Arial" w:cs="Arial"/>
                <w:color w:val="000000"/>
                <w:sz w:val="24"/>
                <w:szCs w:val="24"/>
              </w:rPr>
            </w:pPr>
            <w:r w:rsidRPr="00793B4D">
              <w:rPr>
                <w:rFonts w:ascii="Arial" w:hAnsi="Arial" w:cs="Arial"/>
                <w:sz w:val="24"/>
                <w:szCs w:val="24"/>
              </w:rPr>
              <w:t>Substitute permits or Teaching Permits for Statutory Leave (TP</w:t>
            </w:r>
            <w:r>
              <w:rPr>
                <w:rFonts w:ascii="Arial" w:hAnsi="Arial" w:cs="Arial"/>
                <w:sz w:val="24"/>
                <w:szCs w:val="24"/>
              </w:rPr>
              <w:t>S</w:t>
            </w:r>
            <w:r w:rsidRPr="00793B4D">
              <w:rPr>
                <w:rFonts w:ascii="Arial" w:hAnsi="Arial" w:cs="Arial"/>
                <w:sz w:val="24"/>
                <w:szCs w:val="24"/>
              </w:rPr>
              <w:t>L) holders serving as the teacher of record</w:t>
            </w:r>
          </w:p>
          <w:p w14:paraId="76B5D839" w14:textId="1610853D" w:rsidR="00793B4D" w:rsidRPr="000900B3" w:rsidRDefault="00793B4D" w:rsidP="002D172F">
            <w:pPr>
              <w:contextualSpacing/>
              <w:rPr>
                <w:rFonts w:cs="Arial"/>
                <w:lang w:eastAsia="zh-CN"/>
              </w:rPr>
            </w:pPr>
          </w:p>
        </w:tc>
      </w:tr>
      <w:tr w:rsidR="00C80136" w:rsidRPr="000900B3" w14:paraId="41E52362" w14:textId="77777777">
        <w:tc>
          <w:tcPr>
            <w:tcW w:w="1419" w:type="pct"/>
            <w:shd w:val="clear" w:color="auto" w:fill="auto"/>
          </w:tcPr>
          <w:p w14:paraId="3FB52DE0" w14:textId="77777777" w:rsidR="00C80136" w:rsidRPr="000900B3" w:rsidRDefault="00C80136" w:rsidP="002D172F">
            <w:pPr>
              <w:rPr>
                <w:rFonts w:cs="Arial"/>
                <w:lang w:eastAsia="zh-CN"/>
              </w:rPr>
            </w:pPr>
            <w:r w:rsidRPr="000900B3">
              <w:rPr>
                <w:rFonts w:cs="Arial"/>
                <w:lang w:eastAsia="zh-CN"/>
              </w:rPr>
              <w:t>Out-of-field teacher</w:t>
            </w:r>
          </w:p>
        </w:tc>
        <w:tc>
          <w:tcPr>
            <w:tcW w:w="3581" w:type="pct"/>
            <w:shd w:val="clear" w:color="auto" w:fill="auto"/>
          </w:tcPr>
          <w:p w14:paraId="5BD60BDD" w14:textId="74DB8DB8" w:rsidR="00D03509" w:rsidRDefault="00D03509" w:rsidP="00D03509">
            <w:pPr>
              <w:rPr>
                <w:rFonts w:cs="Arial"/>
                <w:lang w:eastAsia="zh-CN"/>
              </w:rPr>
            </w:pPr>
          </w:p>
          <w:p w14:paraId="10DAB4AE" w14:textId="77777777" w:rsidR="00D03509" w:rsidRDefault="00D03509" w:rsidP="00D03509">
            <w:pPr>
              <w:rPr>
                <w:rFonts w:cs="Arial"/>
                <w:lang w:eastAsia="zh-CN"/>
              </w:rPr>
            </w:pPr>
          </w:p>
          <w:p w14:paraId="1891C0CD" w14:textId="3D92170B" w:rsidR="00D03509" w:rsidRDefault="00D03509" w:rsidP="00D03509">
            <w:pPr>
              <w:rPr>
                <w:rFonts w:cs="Arial"/>
                <w:color w:val="000000"/>
              </w:rPr>
            </w:pPr>
            <w:r w:rsidRPr="005211D3">
              <w:rPr>
                <w:rFonts w:cs="Arial"/>
                <w:color w:val="000000"/>
              </w:rPr>
              <w:t>A</w:t>
            </w:r>
            <w:r>
              <w:rPr>
                <w:rFonts w:cs="Arial"/>
                <w:color w:val="000000"/>
              </w:rPr>
              <w:t xml:space="preserve"> credentialed</w:t>
            </w:r>
            <w:r w:rsidRPr="005211D3">
              <w:rPr>
                <w:rFonts w:cs="Arial"/>
                <w:color w:val="000000"/>
              </w:rPr>
              <w:t xml:space="preserve"> out-of-field teacher is</w:t>
            </w:r>
            <w:r>
              <w:rPr>
                <w:rFonts w:cs="Arial"/>
                <w:color w:val="000000"/>
              </w:rPr>
              <w:t>:</w:t>
            </w:r>
          </w:p>
          <w:p w14:paraId="2487681A" w14:textId="77777777" w:rsidR="00D03509" w:rsidRDefault="00D03509" w:rsidP="00D03509">
            <w:pPr>
              <w:rPr>
                <w:rFonts w:cs="Arial"/>
                <w:color w:val="000000"/>
              </w:rPr>
            </w:pPr>
          </w:p>
          <w:p w14:paraId="2A9E2967" w14:textId="2B0F4DEF" w:rsidR="00D03509" w:rsidRPr="005247DE" w:rsidRDefault="00D03509" w:rsidP="00D03509">
            <w:pPr>
              <w:rPr>
                <w:rFonts w:cs="Arial"/>
                <w:color w:val="000000"/>
              </w:rPr>
            </w:pPr>
            <w:r>
              <w:rPr>
                <w:rFonts w:cs="Arial"/>
                <w:color w:val="000000"/>
              </w:rPr>
              <w:t xml:space="preserve">A credentialed </w:t>
            </w:r>
            <w:r w:rsidRPr="005247DE">
              <w:rPr>
                <w:rFonts w:cs="Arial"/>
                <w:color w:val="000000"/>
              </w:rPr>
              <w:t>teacher who has not yet demonstrated subject matter competence in the subject area(s) or for the student population to which he or she is assigned. Under this definition, the following limited permits will be considered out of field:</w:t>
            </w:r>
          </w:p>
          <w:p w14:paraId="10A71F59" w14:textId="77777777" w:rsidR="00D03509" w:rsidRPr="005247DE" w:rsidRDefault="00D03509" w:rsidP="00D03509">
            <w:pPr>
              <w:rPr>
                <w:rFonts w:cs="Arial"/>
                <w:color w:val="000000"/>
                <w:sz w:val="16"/>
                <w:szCs w:val="16"/>
              </w:rPr>
            </w:pPr>
          </w:p>
          <w:p w14:paraId="766A6562" w14:textId="77777777" w:rsidR="00D03509" w:rsidRPr="00D03509" w:rsidRDefault="00D03509" w:rsidP="00F047D3">
            <w:pPr>
              <w:pStyle w:val="ListParagraph"/>
              <w:numPr>
                <w:ilvl w:val="0"/>
                <w:numId w:val="61"/>
              </w:numPr>
              <w:spacing w:after="0" w:line="240" w:lineRule="auto"/>
              <w:rPr>
                <w:rFonts w:ascii="Arial" w:hAnsi="Arial" w:cs="Arial"/>
                <w:color w:val="000000"/>
                <w:sz w:val="24"/>
                <w:szCs w:val="24"/>
              </w:rPr>
            </w:pPr>
            <w:r w:rsidRPr="00D03509">
              <w:rPr>
                <w:rFonts w:ascii="Arial" w:hAnsi="Arial" w:cs="Arial"/>
                <w:color w:val="000000"/>
                <w:sz w:val="24"/>
                <w:szCs w:val="24"/>
              </w:rPr>
              <w:t xml:space="preserve">General Education Limited Assignment Permit (GELAP)  </w:t>
            </w:r>
          </w:p>
          <w:p w14:paraId="6AC04873" w14:textId="77777777" w:rsidR="00D03509" w:rsidRPr="00D03509" w:rsidRDefault="00D03509" w:rsidP="00F047D3">
            <w:pPr>
              <w:pStyle w:val="ListParagraph"/>
              <w:numPr>
                <w:ilvl w:val="0"/>
                <w:numId w:val="60"/>
              </w:numPr>
              <w:spacing w:after="0" w:line="240" w:lineRule="auto"/>
              <w:rPr>
                <w:rFonts w:ascii="Arial" w:hAnsi="Arial" w:cs="Arial"/>
                <w:color w:val="000000"/>
                <w:sz w:val="24"/>
                <w:szCs w:val="24"/>
              </w:rPr>
            </w:pPr>
            <w:r w:rsidRPr="00D03509">
              <w:rPr>
                <w:rFonts w:ascii="Arial" w:hAnsi="Arial" w:cs="Arial"/>
                <w:color w:val="000000"/>
                <w:sz w:val="24"/>
                <w:szCs w:val="24"/>
              </w:rPr>
              <w:t>Special Education Limited Assignment Permit (SELAP)</w:t>
            </w:r>
          </w:p>
          <w:p w14:paraId="6DA85AB0" w14:textId="77777777" w:rsidR="00D03509" w:rsidRPr="00D03509" w:rsidRDefault="00D03509" w:rsidP="00F047D3">
            <w:pPr>
              <w:pStyle w:val="ListParagraph"/>
              <w:numPr>
                <w:ilvl w:val="0"/>
                <w:numId w:val="60"/>
              </w:numPr>
              <w:spacing w:after="0" w:line="240" w:lineRule="auto"/>
              <w:rPr>
                <w:rFonts w:ascii="Arial" w:hAnsi="Arial" w:cs="Arial"/>
                <w:sz w:val="24"/>
                <w:szCs w:val="24"/>
              </w:rPr>
            </w:pPr>
            <w:r w:rsidRPr="00D03509">
              <w:rPr>
                <w:rFonts w:ascii="Arial" w:hAnsi="Arial" w:cs="Arial"/>
                <w:sz w:val="24"/>
                <w:szCs w:val="24"/>
              </w:rPr>
              <w:lastRenderedPageBreak/>
              <w:t>Short-Term Waivers</w:t>
            </w:r>
          </w:p>
          <w:p w14:paraId="6EABF5E4" w14:textId="77777777" w:rsidR="00D03509" w:rsidRPr="00D03509" w:rsidRDefault="00D03509" w:rsidP="00F047D3">
            <w:pPr>
              <w:pStyle w:val="ListParagraph"/>
              <w:numPr>
                <w:ilvl w:val="0"/>
                <w:numId w:val="60"/>
              </w:numPr>
              <w:spacing w:after="0" w:line="240" w:lineRule="auto"/>
              <w:rPr>
                <w:rFonts w:ascii="Arial" w:hAnsi="Arial" w:cs="Arial"/>
                <w:sz w:val="24"/>
                <w:szCs w:val="24"/>
              </w:rPr>
            </w:pPr>
            <w:r w:rsidRPr="00D03509">
              <w:rPr>
                <w:rFonts w:ascii="Arial" w:hAnsi="Arial" w:cs="Arial"/>
                <w:sz w:val="24"/>
                <w:szCs w:val="24"/>
              </w:rPr>
              <w:t>Emergency English Learner or Bilingual Authorization Permits</w:t>
            </w:r>
          </w:p>
          <w:p w14:paraId="2947C88A" w14:textId="234C564F" w:rsidR="00793B4D" w:rsidRPr="00D03509" w:rsidRDefault="00D03509" w:rsidP="00F047D3">
            <w:pPr>
              <w:pStyle w:val="ListParagraph"/>
              <w:numPr>
                <w:ilvl w:val="0"/>
                <w:numId w:val="60"/>
              </w:numPr>
              <w:spacing w:after="120"/>
              <w:rPr>
                <w:rFonts w:cs="Arial"/>
                <w:lang w:eastAsia="zh-CN"/>
              </w:rPr>
            </w:pPr>
            <w:r w:rsidRPr="00D03509">
              <w:rPr>
                <w:rFonts w:ascii="Arial" w:eastAsiaTheme="minorEastAsia" w:hAnsi="Arial" w:cs="Arial"/>
                <w:sz w:val="24"/>
                <w:szCs w:val="24"/>
              </w:rPr>
              <w:t>Local Assignment Options</w:t>
            </w:r>
            <w:r w:rsidR="005E0B64">
              <w:rPr>
                <w:rFonts w:ascii="Arial" w:eastAsiaTheme="minorEastAsia" w:hAnsi="Arial" w:cs="Arial"/>
                <w:sz w:val="24"/>
                <w:szCs w:val="24"/>
              </w:rPr>
              <w:t xml:space="preserve"> </w:t>
            </w:r>
            <w:r w:rsidR="005E0B64" w:rsidRPr="005E0B64">
              <w:rPr>
                <w:rFonts w:ascii="Arial" w:eastAsiaTheme="minorEastAsia" w:hAnsi="Arial" w:cs="Arial"/>
                <w:color w:val="000000" w:themeColor="text1"/>
                <w:sz w:val="24"/>
                <w:szCs w:val="24"/>
              </w:rPr>
              <w:t>except for those made pursuant to California Code of Regulations, Title 5, Section 80005(b)</w:t>
            </w:r>
          </w:p>
        </w:tc>
      </w:tr>
      <w:tr w:rsidR="00C80136" w:rsidRPr="000900B3" w14:paraId="39481166" w14:textId="77777777">
        <w:trPr>
          <w:trHeight w:val="422"/>
        </w:trPr>
        <w:tc>
          <w:tcPr>
            <w:tcW w:w="1419" w:type="pct"/>
            <w:shd w:val="clear" w:color="auto" w:fill="auto"/>
          </w:tcPr>
          <w:p w14:paraId="0E8B4ADC" w14:textId="77777777" w:rsidR="00C80136" w:rsidRPr="000900B3" w:rsidRDefault="00C80136" w:rsidP="002D172F">
            <w:pPr>
              <w:rPr>
                <w:rFonts w:cs="Arial"/>
                <w:lang w:eastAsia="zh-CN"/>
              </w:rPr>
            </w:pPr>
            <w:r w:rsidRPr="000900B3">
              <w:rPr>
                <w:rFonts w:cs="Arial"/>
                <w:lang w:eastAsia="zh-CN"/>
              </w:rPr>
              <w:lastRenderedPageBreak/>
              <w:t>Inexperienced teacher</w:t>
            </w:r>
          </w:p>
        </w:tc>
        <w:tc>
          <w:tcPr>
            <w:tcW w:w="3581" w:type="pct"/>
            <w:shd w:val="clear" w:color="auto" w:fill="auto"/>
          </w:tcPr>
          <w:p w14:paraId="10C38EC0" w14:textId="77777777" w:rsidR="00C80136" w:rsidRPr="000900B3" w:rsidRDefault="00C80136" w:rsidP="002D172F">
            <w:pPr>
              <w:rPr>
                <w:rFonts w:cs="Arial"/>
                <w:lang w:eastAsia="zh-CN"/>
              </w:rPr>
            </w:pPr>
            <w:r w:rsidRPr="000900B3">
              <w:rPr>
                <w:rFonts w:cs="Arial"/>
                <w:lang w:eastAsia="zh-CN"/>
              </w:rPr>
              <w:t>A teacher who has two or fewer years of teaching experience.</w:t>
            </w:r>
          </w:p>
        </w:tc>
      </w:tr>
      <w:tr w:rsidR="00C80136" w:rsidRPr="000900B3" w14:paraId="64EDED9C" w14:textId="77777777">
        <w:trPr>
          <w:trHeight w:val="1178"/>
        </w:trPr>
        <w:tc>
          <w:tcPr>
            <w:tcW w:w="1419" w:type="pct"/>
            <w:shd w:val="clear" w:color="auto" w:fill="auto"/>
          </w:tcPr>
          <w:p w14:paraId="1CD051FF" w14:textId="77777777" w:rsidR="00C80136" w:rsidRPr="000900B3" w:rsidRDefault="00C80136" w:rsidP="002D172F">
            <w:pPr>
              <w:rPr>
                <w:rFonts w:cs="Arial"/>
                <w:lang w:eastAsia="zh-CN"/>
              </w:rPr>
            </w:pPr>
            <w:r w:rsidRPr="000900B3">
              <w:rPr>
                <w:rFonts w:cs="Arial"/>
                <w:lang w:eastAsia="zh-CN"/>
              </w:rPr>
              <w:t>Minority student</w:t>
            </w:r>
          </w:p>
        </w:tc>
        <w:tc>
          <w:tcPr>
            <w:tcW w:w="3581" w:type="pct"/>
            <w:shd w:val="clear" w:color="auto" w:fill="auto"/>
          </w:tcPr>
          <w:p w14:paraId="7EE6523D" w14:textId="77777777" w:rsidR="00C80136" w:rsidRPr="000900B3" w:rsidRDefault="00C80136" w:rsidP="002D172F">
            <w:pPr>
              <w:rPr>
                <w:rFonts w:cs="Arial"/>
                <w:lang w:eastAsia="zh-CN"/>
              </w:rPr>
            </w:pPr>
            <w:r w:rsidRPr="000900B3">
              <w:rPr>
                <w:rFonts w:cs="Arial"/>
                <w:lang w:eastAsia="zh-CN"/>
              </w:rPr>
              <w:t xml:space="preserve">A student who is American Indian/Alaska Native, </w:t>
            </w:r>
            <w:r w:rsidRPr="000900B3">
              <w:rPr>
                <w:rFonts w:cs="Arial"/>
                <w:lang w:eastAsia="zh-CN"/>
              </w:rPr>
              <w:br/>
              <w:t>Asian, African American, Filipino, Native Hawaiian/Pacific Islander, Hispanic, or Two or More Races Not Hispanic.</w:t>
            </w:r>
          </w:p>
        </w:tc>
      </w:tr>
      <w:tr w:rsidR="00C80136" w:rsidRPr="000900B3" w14:paraId="50FDD347" w14:textId="77777777">
        <w:trPr>
          <w:trHeight w:val="620"/>
        </w:trPr>
        <w:tc>
          <w:tcPr>
            <w:tcW w:w="1419" w:type="pct"/>
            <w:shd w:val="clear" w:color="auto" w:fill="auto"/>
          </w:tcPr>
          <w:p w14:paraId="16C178D4" w14:textId="77777777" w:rsidR="00C80136" w:rsidRPr="000900B3" w:rsidRDefault="00C80136" w:rsidP="002D172F">
            <w:pPr>
              <w:rPr>
                <w:rFonts w:cs="Arial"/>
                <w:lang w:eastAsia="zh-CN"/>
              </w:rPr>
            </w:pPr>
            <w:r w:rsidRPr="000900B3">
              <w:rPr>
                <w:rFonts w:cs="Arial"/>
                <w:lang w:eastAsia="zh-CN"/>
              </w:rPr>
              <w:t>Low-income student</w:t>
            </w:r>
          </w:p>
        </w:tc>
        <w:tc>
          <w:tcPr>
            <w:tcW w:w="3581" w:type="pct"/>
            <w:shd w:val="clear" w:color="auto" w:fill="auto"/>
          </w:tcPr>
          <w:p w14:paraId="174519DC" w14:textId="77777777" w:rsidR="00C80136" w:rsidRPr="000900B3" w:rsidRDefault="00C80136" w:rsidP="002D172F">
            <w:pPr>
              <w:rPr>
                <w:rFonts w:cs="Arial"/>
                <w:lang w:eastAsia="zh-CN"/>
              </w:rPr>
            </w:pPr>
            <w:r w:rsidRPr="000900B3">
              <w:rPr>
                <w:rFonts w:cs="Arial"/>
                <w:lang w:eastAsia="zh-CN"/>
              </w:rPr>
              <w:t xml:space="preserve">A student who is eligible to receive Free or Reduced-Price Meals. </w:t>
            </w:r>
          </w:p>
        </w:tc>
      </w:tr>
    </w:tbl>
    <w:p w14:paraId="349F3A23" w14:textId="1E6E211E" w:rsidR="00BF7A4B" w:rsidRPr="000900B3" w:rsidRDefault="005E0B64" w:rsidP="002D172F">
      <w:pPr>
        <w:spacing w:before="240" w:after="120"/>
        <w:ind w:left="270"/>
        <w:rPr>
          <w:rFonts w:eastAsia="Calibri" w:cs="Arial"/>
        </w:rPr>
      </w:pPr>
      <w:r>
        <w:rPr>
          <w:rFonts w:cs="Arial"/>
          <w:color w:val="000000"/>
        </w:rPr>
        <w:t>The CDE and the CTC entered into a data-sharing memorandum of understanding, which led to the modernization of the statewide system for teacher assignment monitoring and to the development of the California Statewide Assignment Accountability System (</w:t>
      </w:r>
      <w:proofErr w:type="spellStart"/>
      <w:r>
        <w:rPr>
          <w:rFonts w:cs="Arial"/>
          <w:color w:val="000000"/>
        </w:rPr>
        <w:t>CalSAAS</w:t>
      </w:r>
      <w:proofErr w:type="spellEnd"/>
      <w:r>
        <w:rPr>
          <w:rFonts w:cs="Arial"/>
          <w:color w:val="000000"/>
        </w:rPr>
        <w:t xml:space="preserve">). </w:t>
      </w:r>
      <w:proofErr w:type="spellStart"/>
      <w:r>
        <w:rPr>
          <w:rFonts w:cs="Arial"/>
          <w:color w:val="000000"/>
        </w:rPr>
        <w:t>CalSAAS</w:t>
      </w:r>
      <w:proofErr w:type="spellEnd"/>
      <w:r>
        <w:rPr>
          <w:rFonts w:cs="Arial"/>
          <w:color w:val="000000"/>
        </w:rPr>
        <w:t xml:space="preserve"> identifies potential teacher misassignments and provides a communication platform for LEAs to address and resolve them. </w:t>
      </w:r>
      <w:r>
        <w:rPr>
          <w:color w:val="000000"/>
          <w:shd w:val="clear" w:color="auto" w:fill="FFFFFF"/>
        </w:rPr>
        <w:t xml:space="preserve">This has enabled CDE </w:t>
      </w:r>
      <w:r w:rsidR="00BF7A4B" w:rsidRPr="000900B3">
        <w:rPr>
          <w:rFonts w:eastAsia="Calibri" w:cs="Arial"/>
        </w:rPr>
        <w:t xml:space="preserve">to create data profiles that provide information regarding the rates at which low-income and minority children are taught by teachers in the credential and assignment statuses </w:t>
      </w:r>
      <w:r w:rsidR="00BF7A4B" w:rsidRPr="000900B3">
        <w:rPr>
          <w:rFonts w:cs="Arial"/>
        </w:rPr>
        <w:t>recognized by state</w:t>
      </w:r>
      <w:r w:rsidR="00BF7A4B" w:rsidRPr="000900B3">
        <w:rPr>
          <w:rFonts w:eastAsia="Calibri" w:cs="Arial"/>
        </w:rPr>
        <w:t xml:space="preserve"> law, consistent with the ineffective teacher definition, out-of-field teachers, and inexperienced teachers, compared to the rates at which other children are taught by these types of teachers. The data profile</w:t>
      </w:r>
      <w:r>
        <w:rPr>
          <w:rFonts w:eastAsia="Calibri" w:cs="Arial"/>
        </w:rPr>
        <w:t xml:space="preserve"> </w:t>
      </w:r>
      <w:r w:rsidR="00BF7A4B" w:rsidRPr="000900B3">
        <w:rPr>
          <w:rFonts w:eastAsia="Calibri" w:cs="Arial"/>
        </w:rPr>
        <w:t>include</w:t>
      </w:r>
      <w:r>
        <w:rPr>
          <w:rFonts w:eastAsia="Calibri" w:cs="Arial"/>
        </w:rPr>
        <w:t>s</w:t>
      </w:r>
      <w:r w:rsidR="00BF7A4B" w:rsidRPr="000900B3">
        <w:rPr>
          <w:rFonts w:eastAsia="Calibri" w:cs="Arial"/>
        </w:rPr>
        <w:t xml:space="preserve"> comparisons for each of these components. To provide a more precise depiction of equity gaps, California will organize data by </w:t>
      </w:r>
      <w:r>
        <w:rPr>
          <w:rFonts w:eastAsia="Calibri" w:cs="Arial"/>
        </w:rPr>
        <w:t>quart</w:t>
      </w:r>
      <w:r w:rsidR="00BF7A4B" w:rsidRPr="000900B3">
        <w:rPr>
          <w:rFonts w:eastAsia="Calibri" w:cs="Arial"/>
        </w:rPr>
        <w:t xml:space="preserve">iles. </w:t>
      </w:r>
    </w:p>
    <w:p w14:paraId="5B862768" w14:textId="77777777" w:rsidR="00BF7A4B" w:rsidRPr="000900B3" w:rsidRDefault="00BF7A4B" w:rsidP="002D172F">
      <w:pPr>
        <w:spacing w:after="120"/>
        <w:ind w:left="270"/>
        <w:rPr>
          <w:rFonts w:eastAsia="Calibri" w:cs="Arial"/>
          <w:snapToGrid w:val="0"/>
        </w:rPr>
      </w:pPr>
      <w:r w:rsidRPr="000900B3">
        <w:rPr>
          <w:rFonts w:eastAsia="Calibri" w:cs="Arial"/>
        </w:rPr>
        <w:t xml:space="preserve">Each year, the CDE will use this data to evaluate equity gaps and prepare a report that communicates the state’s progress toward eliminating equity gaps. The report will be provided to the State Board of Education </w:t>
      </w:r>
      <w:r w:rsidRPr="000900B3">
        <w:rPr>
          <w:rFonts w:eastAsia="Calibri" w:cs="Arial"/>
          <w:snapToGrid w:val="0"/>
        </w:rPr>
        <w:t>and posted on CDE Web pages.</w:t>
      </w:r>
    </w:p>
    <w:p w14:paraId="44A2A0B1" w14:textId="77777777" w:rsidR="00BF7A4B" w:rsidRPr="000900B3" w:rsidRDefault="00BF7A4B" w:rsidP="002D172F">
      <w:pPr>
        <w:ind w:left="274"/>
        <w:rPr>
          <w:rFonts w:cs="Arial"/>
        </w:rPr>
      </w:pPr>
      <w:r w:rsidRPr="000900B3">
        <w:rPr>
          <w:rFonts w:cs="Arial"/>
        </w:rPr>
        <w:t xml:space="preserve">Beyond the evaluation and public reporting of equity gaps, California will take a number of steps to ensure that low-income and minority children enrolled in schools assisted under Title I, Part A are not served at disproportionate rates by ineffective, out-of-field, or inexperienced teachers. Under ESSA Section 1112(b)(2), each LEA is required to submit a plan to the state educational agency (SEA) that describes how it will identify and address any disparities that result in low-income students and minority students being taught at higher rates than other students by ineffective, inexperienced, or out-of-field teachers. Beginning in the 2018–19 school year, LEAs will need to address this provision in the LCAP Addendum. The LCAP is the LEA strategic planning document that is submitted every three years and updated annually, while the Addendum ensures LEAs are meeting federal planning requirements and is submitted to the SEA for approval. In reviewing LCAP Addenda, the SEA will only approve LEA plans that include descriptions </w:t>
      </w:r>
      <w:r w:rsidRPr="000900B3">
        <w:rPr>
          <w:rFonts w:cs="Arial"/>
        </w:rPr>
        <w:lastRenderedPageBreak/>
        <w:t>about how the LEA will identify and address any disparities that result in low-income students and minority students being taught at higher rates than other students by ineffective, inexperienced, or out-of-field teachers. If the LEA’s response is insufficient, California will return the LCAP Addendum with suggestions for ways to strengthen the LEA’s response.</w:t>
      </w:r>
    </w:p>
    <w:p w14:paraId="2DFB6CF6" w14:textId="77777777" w:rsidR="00252BCB" w:rsidRPr="000900B3" w:rsidRDefault="00BF7A4B" w:rsidP="002D172F">
      <w:pPr>
        <w:spacing w:before="240" w:after="480"/>
        <w:ind w:left="274" w:right="360"/>
        <w:rPr>
          <w:rFonts w:cs="Arial"/>
        </w:rPr>
      </w:pPr>
      <w:r w:rsidRPr="000900B3">
        <w:rPr>
          <w:rFonts w:cs="Arial"/>
        </w:rPr>
        <w:t>Further, once updates to California’s procedures for calculating, reporting, and evaluating equitable access to teachers are completed and new procedures have been established, the CDE will provide training to the relevant state and local educational agencies to promote statewide understanding of the new requirements as they relate to the LCAP process and to provide support in informing LEAs about the new teacher equity reporting process. State and county educational agencies within the statewide system of support will collaborate to develop and provide resources, tools, support, and technical assistance regarding teacher equity issues that will be available to all LEAs (Level 1 supports). These agencies will also develop and provide needs assessment, root cause analysis, improvement planning, evidence-based decision making, and performance and progress monitoring tools and training that is differentiated to the needs of LEAs that have been identified as having persistent teacher equity gaps (Level 2 supports). LEAs will also be provided with expert points of contact at the state and regional levels with whom they can discuss available guidance and be supported to develop strong teacher equity plans.</w:t>
      </w:r>
      <w:r w:rsidR="003444D1" w:rsidRPr="000900B3">
        <w:rPr>
          <w:rFonts w:cs="Arial"/>
        </w:rPr>
        <w:t xml:space="preserve"> </w:t>
      </w:r>
    </w:p>
    <w:p w14:paraId="218FD7DC" w14:textId="77777777" w:rsidR="00252BCB" w:rsidRPr="000900B3" w:rsidRDefault="00252BCB" w:rsidP="002D172F">
      <w:pPr>
        <w:rPr>
          <w:rFonts w:cs="Arial"/>
        </w:rPr>
      </w:pPr>
      <w:r w:rsidRPr="000900B3">
        <w:rPr>
          <w:rFonts w:cs="Arial"/>
        </w:rPr>
        <w:br w:type="page"/>
      </w:r>
    </w:p>
    <w:p w14:paraId="2658D922" w14:textId="01F938F8" w:rsidR="00931306" w:rsidRPr="000900B3" w:rsidRDefault="00931306" w:rsidP="002D172F">
      <w:pPr>
        <w:spacing w:after="240"/>
        <w:rPr>
          <w:rFonts w:cs="Arial"/>
          <w:b/>
        </w:rPr>
      </w:pPr>
      <w:r w:rsidRPr="000900B3">
        <w:rPr>
          <w:rFonts w:cs="Arial"/>
          <w:b/>
        </w:rPr>
        <w:lastRenderedPageBreak/>
        <w:t>Table</w:t>
      </w:r>
      <w:r w:rsidR="00AF3970">
        <w:rPr>
          <w:rFonts w:cs="Arial"/>
          <w:b/>
        </w:rPr>
        <w:t xml:space="preserve"> 30</w:t>
      </w:r>
      <w:r w:rsidR="005E0B64">
        <w:rPr>
          <w:rFonts w:cs="Arial"/>
          <w:b/>
        </w:rPr>
        <w:t>a</w:t>
      </w:r>
      <w:r w:rsidR="00AF3970">
        <w:rPr>
          <w:rFonts w:cs="Arial"/>
          <w:b/>
        </w:rPr>
        <w:t xml:space="preserve">. </w:t>
      </w:r>
      <w:r w:rsidRPr="000900B3">
        <w:rPr>
          <w:rFonts w:cs="Arial"/>
          <w:b/>
        </w:rPr>
        <w:t>2014–15 Inexperienced Teachers for Title I Schools by Minority Student Enrollment</w:t>
      </w:r>
    </w:p>
    <w:tbl>
      <w:tblPr>
        <w:tblStyle w:val="TableGrid"/>
        <w:tblW w:w="5654" w:type="pct"/>
        <w:tblInd w:w="-725" w:type="dxa"/>
        <w:tblLayout w:type="fixed"/>
        <w:tblLook w:val="04A0" w:firstRow="1" w:lastRow="0" w:firstColumn="1" w:lastColumn="0" w:noHBand="0" w:noVBand="1"/>
        <w:tblDescription w:val="2014–15 Inexperienced Teachers for Title I Schools by Minority Student Enrollment"/>
      </w:tblPr>
      <w:tblGrid>
        <w:gridCol w:w="1356"/>
        <w:gridCol w:w="1169"/>
        <w:gridCol w:w="1435"/>
        <w:gridCol w:w="1169"/>
        <w:gridCol w:w="1621"/>
        <w:gridCol w:w="1351"/>
        <w:gridCol w:w="1436"/>
        <w:gridCol w:w="1443"/>
      </w:tblGrid>
      <w:tr w:rsidR="005E0B64" w:rsidRPr="000900B3" w14:paraId="34DEC300" w14:textId="77777777" w:rsidTr="00382AA8">
        <w:trPr>
          <w:cantSplit/>
          <w:trHeight w:val="857"/>
          <w:tblHeader/>
        </w:trPr>
        <w:tc>
          <w:tcPr>
            <w:tcW w:w="617" w:type="pct"/>
            <w:shd w:val="clear" w:color="auto" w:fill="D9D9D9" w:themeFill="background1" w:themeFillShade="D9"/>
            <w:vAlign w:val="center"/>
          </w:tcPr>
          <w:p w14:paraId="398EA865" w14:textId="5B8C0B22" w:rsidR="005E0B64" w:rsidRPr="00382AA8" w:rsidRDefault="005E0B64" w:rsidP="005E0B64">
            <w:pPr>
              <w:rPr>
                <w:rFonts w:cs="Arial"/>
                <w:b/>
                <w:sz w:val="23"/>
                <w:szCs w:val="23"/>
              </w:rPr>
            </w:pPr>
            <w:r>
              <w:rPr>
                <w:rFonts w:cs="Arial"/>
                <w:b/>
                <w:sz w:val="23"/>
                <w:szCs w:val="23"/>
                <w:lang w:eastAsia="zh-CN"/>
              </w:rPr>
              <w:t>Quartile Rank for Title I Schools</w:t>
            </w:r>
          </w:p>
        </w:tc>
        <w:tc>
          <w:tcPr>
            <w:tcW w:w="532" w:type="pct"/>
            <w:shd w:val="clear" w:color="auto" w:fill="D9D9D9" w:themeFill="background1" w:themeFillShade="D9"/>
            <w:vAlign w:val="center"/>
          </w:tcPr>
          <w:p w14:paraId="30DF09A0" w14:textId="14AFB571" w:rsidR="005E0B64" w:rsidRPr="00382AA8" w:rsidRDefault="005E0B64" w:rsidP="005E0B64">
            <w:pPr>
              <w:jc w:val="center"/>
              <w:rPr>
                <w:rFonts w:cs="Arial"/>
                <w:b/>
                <w:sz w:val="23"/>
                <w:szCs w:val="23"/>
              </w:rPr>
            </w:pPr>
            <w:r>
              <w:rPr>
                <w:rFonts w:cs="Arial"/>
                <w:b/>
                <w:sz w:val="23"/>
                <w:szCs w:val="23"/>
                <w:lang w:eastAsia="zh-CN"/>
              </w:rPr>
              <w:t>Number of schools</w:t>
            </w:r>
          </w:p>
        </w:tc>
        <w:tc>
          <w:tcPr>
            <w:tcW w:w="653" w:type="pct"/>
            <w:shd w:val="clear" w:color="auto" w:fill="D9D9D9" w:themeFill="background1" w:themeFillShade="D9"/>
            <w:vAlign w:val="center"/>
          </w:tcPr>
          <w:p w14:paraId="77811E48" w14:textId="5D44BB2E" w:rsidR="005E0B64" w:rsidRPr="00382AA8" w:rsidRDefault="005E0B64" w:rsidP="005E0B64">
            <w:pPr>
              <w:jc w:val="center"/>
              <w:rPr>
                <w:rFonts w:cs="Arial"/>
                <w:b/>
                <w:sz w:val="23"/>
                <w:szCs w:val="23"/>
              </w:rPr>
            </w:pPr>
            <w:r>
              <w:rPr>
                <w:rFonts w:cs="Arial"/>
                <w:b/>
                <w:sz w:val="23"/>
                <w:szCs w:val="23"/>
                <w:lang w:eastAsia="zh-CN"/>
              </w:rPr>
              <w:t>Total Student Enrollment</w:t>
            </w:r>
          </w:p>
        </w:tc>
        <w:tc>
          <w:tcPr>
            <w:tcW w:w="532" w:type="pct"/>
            <w:shd w:val="clear" w:color="auto" w:fill="D9D9D9" w:themeFill="background1" w:themeFillShade="D9"/>
            <w:vAlign w:val="center"/>
          </w:tcPr>
          <w:p w14:paraId="2F73A439" w14:textId="5CF2529E" w:rsidR="005E0B64" w:rsidRPr="00382AA8" w:rsidRDefault="005E0B64" w:rsidP="005E0B64">
            <w:pPr>
              <w:jc w:val="center"/>
              <w:rPr>
                <w:rFonts w:cs="Arial"/>
                <w:b/>
                <w:sz w:val="23"/>
                <w:szCs w:val="23"/>
              </w:rPr>
            </w:pPr>
            <w:r>
              <w:rPr>
                <w:rFonts w:cs="Arial"/>
                <w:b/>
                <w:sz w:val="23"/>
                <w:szCs w:val="23"/>
                <w:lang w:eastAsia="zh-CN"/>
              </w:rPr>
              <w:t>Minority Student Enrollment</w:t>
            </w:r>
          </w:p>
        </w:tc>
        <w:tc>
          <w:tcPr>
            <w:tcW w:w="738" w:type="pct"/>
            <w:shd w:val="clear" w:color="auto" w:fill="D9D9D9" w:themeFill="background1" w:themeFillShade="D9"/>
            <w:vAlign w:val="center"/>
          </w:tcPr>
          <w:p w14:paraId="026FE020" w14:textId="757E7CCF" w:rsidR="005E0B64" w:rsidRPr="00382AA8" w:rsidRDefault="005E0B64" w:rsidP="005E0B64">
            <w:pPr>
              <w:jc w:val="center"/>
              <w:rPr>
                <w:rFonts w:cs="Arial"/>
                <w:b/>
                <w:sz w:val="23"/>
                <w:szCs w:val="23"/>
              </w:rPr>
            </w:pPr>
            <w:r>
              <w:rPr>
                <w:rFonts w:cs="Arial"/>
                <w:b/>
                <w:sz w:val="23"/>
                <w:szCs w:val="23"/>
                <w:lang w:eastAsia="zh-CN"/>
              </w:rPr>
              <w:t>Percent of Minority Student Enrollment</w:t>
            </w:r>
          </w:p>
        </w:tc>
        <w:tc>
          <w:tcPr>
            <w:tcW w:w="615" w:type="pct"/>
            <w:shd w:val="clear" w:color="auto" w:fill="D9D9D9" w:themeFill="background1" w:themeFillShade="D9"/>
            <w:vAlign w:val="center"/>
          </w:tcPr>
          <w:p w14:paraId="18F5CEB2" w14:textId="2549957B" w:rsidR="005E0B64" w:rsidRPr="00382AA8" w:rsidRDefault="005E0B64" w:rsidP="005E0B64">
            <w:pPr>
              <w:jc w:val="center"/>
              <w:rPr>
                <w:rFonts w:cs="Arial"/>
                <w:b/>
                <w:sz w:val="23"/>
                <w:szCs w:val="23"/>
              </w:rPr>
            </w:pPr>
            <w:r>
              <w:rPr>
                <w:rFonts w:cs="Arial"/>
                <w:b/>
                <w:sz w:val="23"/>
                <w:szCs w:val="23"/>
                <w:lang w:eastAsia="zh-CN"/>
              </w:rPr>
              <w:t>Total Teachers</w:t>
            </w:r>
          </w:p>
        </w:tc>
        <w:tc>
          <w:tcPr>
            <w:tcW w:w="654" w:type="pct"/>
            <w:shd w:val="clear" w:color="auto" w:fill="D9D9D9" w:themeFill="background1" w:themeFillShade="D9"/>
            <w:vAlign w:val="center"/>
          </w:tcPr>
          <w:p w14:paraId="29073672" w14:textId="5DF536DC" w:rsidR="005E0B64" w:rsidRPr="00382AA8" w:rsidRDefault="005E0B64" w:rsidP="005E0B64">
            <w:pPr>
              <w:jc w:val="center"/>
              <w:rPr>
                <w:rFonts w:cs="Arial"/>
                <w:b/>
                <w:sz w:val="23"/>
                <w:szCs w:val="23"/>
              </w:rPr>
            </w:pPr>
            <w:r>
              <w:rPr>
                <w:rFonts w:cs="Arial"/>
                <w:b/>
                <w:sz w:val="23"/>
                <w:szCs w:val="23"/>
                <w:lang w:eastAsia="zh-CN"/>
              </w:rPr>
              <w:t>Number of Inexperienced Teachers</w:t>
            </w:r>
          </w:p>
        </w:tc>
        <w:tc>
          <w:tcPr>
            <w:tcW w:w="657" w:type="pct"/>
            <w:shd w:val="clear" w:color="auto" w:fill="D9D9D9" w:themeFill="background1" w:themeFillShade="D9"/>
            <w:vAlign w:val="center"/>
          </w:tcPr>
          <w:p w14:paraId="14C06B3D" w14:textId="6362192B" w:rsidR="005E0B64" w:rsidRPr="00382AA8" w:rsidRDefault="005E0B64" w:rsidP="005E0B64">
            <w:pPr>
              <w:jc w:val="center"/>
              <w:rPr>
                <w:rFonts w:cs="Arial"/>
                <w:b/>
                <w:sz w:val="23"/>
                <w:szCs w:val="23"/>
              </w:rPr>
            </w:pPr>
            <w:r>
              <w:rPr>
                <w:rFonts w:cs="Arial"/>
                <w:b/>
                <w:sz w:val="23"/>
                <w:szCs w:val="23"/>
                <w:lang w:eastAsia="zh-CN"/>
              </w:rPr>
              <w:t>Percent of Inexperienced Teachers</w:t>
            </w:r>
          </w:p>
        </w:tc>
      </w:tr>
      <w:tr w:rsidR="005E0B64" w:rsidRPr="000900B3" w14:paraId="763A14B5" w14:textId="77777777" w:rsidTr="00382AA8">
        <w:trPr>
          <w:cantSplit/>
          <w:trHeight w:val="857"/>
        </w:trPr>
        <w:tc>
          <w:tcPr>
            <w:tcW w:w="617" w:type="pct"/>
            <w:tcBorders>
              <w:bottom w:val="single" w:sz="4" w:space="0" w:color="auto"/>
            </w:tcBorders>
            <w:vAlign w:val="center"/>
          </w:tcPr>
          <w:p w14:paraId="60EBA78C" w14:textId="6E5ACB62" w:rsidR="005E0B64" w:rsidRPr="000900B3" w:rsidRDefault="005E0B64" w:rsidP="005E0B64">
            <w:pPr>
              <w:rPr>
                <w:rFonts w:cs="Arial"/>
                <w:b/>
              </w:rPr>
            </w:pPr>
            <w:r>
              <w:rPr>
                <w:rFonts w:cs="Arial"/>
                <w:b/>
                <w:lang w:eastAsia="zh-CN"/>
              </w:rPr>
              <w:t>Quartile 1</w:t>
            </w:r>
          </w:p>
        </w:tc>
        <w:tc>
          <w:tcPr>
            <w:tcW w:w="532" w:type="pct"/>
            <w:tcBorders>
              <w:bottom w:val="single" w:sz="4" w:space="0" w:color="auto"/>
            </w:tcBorders>
            <w:vAlign w:val="center"/>
          </w:tcPr>
          <w:p w14:paraId="4B8789D0" w14:textId="316E113E" w:rsidR="005E0B64" w:rsidRPr="000900B3" w:rsidRDefault="005E0B64" w:rsidP="005E0B64">
            <w:pPr>
              <w:jc w:val="center"/>
              <w:rPr>
                <w:rFonts w:cs="Arial"/>
              </w:rPr>
            </w:pPr>
            <w:r>
              <w:rPr>
                <w:rFonts w:cs="Arial"/>
                <w:lang w:eastAsia="zh-CN"/>
              </w:rPr>
              <w:t>1,616</w:t>
            </w:r>
          </w:p>
        </w:tc>
        <w:tc>
          <w:tcPr>
            <w:tcW w:w="653" w:type="pct"/>
            <w:tcBorders>
              <w:bottom w:val="single" w:sz="4" w:space="0" w:color="auto"/>
            </w:tcBorders>
            <w:vAlign w:val="center"/>
          </w:tcPr>
          <w:p w14:paraId="29BED63E" w14:textId="7BE954CA" w:rsidR="005E0B64" w:rsidRPr="000900B3" w:rsidRDefault="005E0B64" w:rsidP="005E0B64">
            <w:pPr>
              <w:jc w:val="center"/>
              <w:rPr>
                <w:rFonts w:cs="Arial"/>
              </w:rPr>
            </w:pPr>
            <w:r>
              <w:rPr>
                <w:rFonts w:cs="Arial"/>
                <w:lang w:eastAsia="zh-CN"/>
              </w:rPr>
              <w:t>777,822</w:t>
            </w:r>
          </w:p>
        </w:tc>
        <w:tc>
          <w:tcPr>
            <w:tcW w:w="532" w:type="pct"/>
            <w:tcBorders>
              <w:bottom w:val="single" w:sz="4" w:space="0" w:color="auto"/>
            </w:tcBorders>
            <w:vAlign w:val="center"/>
          </w:tcPr>
          <w:p w14:paraId="192DCEA9" w14:textId="20C3207C" w:rsidR="005E0B64" w:rsidRPr="000900B3" w:rsidRDefault="005E0B64" w:rsidP="005E0B64">
            <w:pPr>
              <w:jc w:val="center"/>
              <w:rPr>
                <w:rFonts w:cs="Arial"/>
              </w:rPr>
            </w:pPr>
            <w:r>
              <w:rPr>
                <w:rFonts w:cs="Arial"/>
                <w:lang w:eastAsia="zh-CN"/>
              </w:rPr>
              <w:t>400,462</w:t>
            </w:r>
          </w:p>
        </w:tc>
        <w:tc>
          <w:tcPr>
            <w:tcW w:w="738" w:type="pct"/>
            <w:tcBorders>
              <w:bottom w:val="single" w:sz="4" w:space="0" w:color="auto"/>
            </w:tcBorders>
            <w:vAlign w:val="center"/>
          </w:tcPr>
          <w:p w14:paraId="0D5DDD79" w14:textId="42C2C5B0" w:rsidR="005E0B64" w:rsidRPr="000900B3" w:rsidRDefault="005E0B64" w:rsidP="005E0B64">
            <w:pPr>
              <w:jc w:val="center"/>
              <w:rPr>
                <w:rFonts w:cs="Arial"/>
              </w:rPr>
            </w:pPr>
            <w:r>
              <w:rPr>
                <w:rFonts w:cs="Arial"/>
                <w:lang w:eastAsia="zh-CN"/>
              </w:rPr>
              <w:t>51.5%</w:t>
            </w:r>
          </w:p>
        </w:tc>
        <w:tc>
          <w:tcPr>
            <w:tcW w:w="615" w:type="pct"/>
            <w:tcBorders>
              <w:bottom w:val="single" w:sz="4" w:space="0" w:color="auto"/>
            </w:tcBorders>
            <w:vAlign w:val="center"/>
          </w:tcPr>
          <w:p w14:paraId="650627A6" w14:textId="7B0D53AC" w:rsidR="005E0B64" w:rsidRPr="000900B3" w:rsidRDefault="005E0B64" w:rsidP="005E0B64">
            <w:pPr>
              <w:jc w:val="center"/>
              <w:rPr>
                <w:rFonts w:cs="Arial"/>
              </w:rPr>
            </w:pPr>
            <w:r>
              <w:rPr>
                <w:rFonts w:cs="Arial"/>
                <w:lang w:eastAsia="zh-CN"/>
              </w:rPr>
              <w:t>40,914</w:t>
            </w:r>
          </w:p>
        </w:tc>
        <w:tc>
          <w:tcPr>
            <w:tcW w:w="654" w:type="pct"/>
            <w:tcBorders>
              <w:bottom w:val="single" w:sz="4" w:space="0" w:color="auto"/>
            </w:tcBorders>
            <w:vAlign w:val="center"/>
          </w:tcPr>
          <w:p w14:paraId="382BEA17" w14:textId="16C67412" w:rsidR="005E0B64" w:rsidRPr="000900B3" w:rsidRDefault="005E0B64" w:rsidP="005E0B64">
            <w:pPr>
              <w:jc w:val="center"/>
              <w:rPr>
                <w:rFonts w:cs="Arial"/>
              </w:rPr>
            </w:pPr>
            <w:r>
              <w:rPr>
                <w:rFonts w:cs="Arial"/>
                <w:lang w:eastAsia="zh-CN"/>
              </w:rPr>
              <w:t>4,874</w:t>
            </w:r>
          </w:p>
        </w:tc>
        <w:tc>
          <w:tcPr>
            <w:tcW w:w="657" w:type="pct"/>
            <w:tcBorders>
              <w:bottom w:val="single" w:sz="4" w:space="0" w:color="auto"/>
            </w:tcBorders>
            <w:vAlign w:val="center"/>
          </w:tcPr>
          <w:p w14:paraId="07C04595" w14:textId="2D60890B" w:rsidR="005E0B64" w:rsidRPr="000900B3" w:rsidRDefault="005E0B64" w:rsidP="005E0B64">
            <w:pPr>
              <w:jc w:val="center"/>
              <w:rPr>
                <w:rFonts w:cs="Arial"/>
              </w:rPr>
            </w:pPr>
            <w:r>
              <w:rPr>
                <w:rFonts w:cs="Arial"/>
                <w:lang w:eastAsia="zh-CN"/>
              </w:rPr>
              <w:t>11.9%</w:t>
            </w:r>
          </w:p>
        </w:tc>
      </w:tr>
      <w:tr w:rsidR="005E0B64" w:rsidRPr="000900B3" w14:paraId="3A7B318F" w14:textId="77777777" w:rsidTr="00382AA8">
        <w:trPr>
          <w:cantSplit/>
          <w:trHeight w:val="857"/>
        </w:trPr>
        <w:tc>
          <w:tcPr>
            <w:tcW w:w="617" w:type="pct"/>
            <w:tcBorders>
              <w:bottom w:val="single" w:sz="4" w:space="0" w:color="auto"/>
            </w:tcBorders>
            <w:vAlign w:val="center"/>
          </w:tcPr>
          <w:p w14:paraId="2D394AB5" w14:textId="33557640" w:rsidR="005E0B64" w:rsidRPr="000900B3" w:rsidRDefault="005E0B64" w:rsidP="005E0B64">
            <w:pPr>
              <w:rPr>
                <w:rFonts w:cs="Arial"/>
                <w:b/>
              </w:rPr>
            </w:pPr>
            <w:r>
              <w:rPr>
                <w:rFonts w:cs="Arial"/>
                <w:b/>
                <w:lang w:eastAsia="zh-CN"/>
              </w:rPr>
              <w:t>Quartile 2</w:t>
            </w:r>
          </w:p>
        </w:tc>
        <w:tc>
          <w:tcPr>
            <w:tcW w:w="532" w:type="pct"/>
            <w:tcBorders>
              <w:bottom w:val="single" w:sz="4" w:space="0" w:color="auto"/>
            </w:tcBorders>
            <w:vAlign w:val="center"/>
          </w:tcPr>
          <w:p w14:paraId="09F3CB69" w14:textId="3757757A" w:rsidR="005E0B64" w:rsidRPr="000900B3" w:rsidRDefault="005E0B64" w:rsidP="005E0B64">
            <w:pPr>
              <w:jc w:val="center"/>
              <w:rPr>
                <w:rFonts w:cs="Arial"/>
              </w:rPr>
            </w:pPr>
            <w:r>
              <w:rPr>
                <w:rFonts w:cs="Arial"/>
                <w:lang w:eastAsia="zh-CN"/>
              </w:rPr>
              <w:t>1,611</w:t>
            </w:r>
          </w:p>
        </w:tc>
        <w:tc>
          <w:tcPr>
            <w:tcW w:w="653" w:type="pct"/>
            <w:tcBorders>
              <w:bottom w:val="single" w:sz="4" w:space="0" w:color="auto"/>
            </w:tcBorders>
            <w:vAlign w:val="center"/>
          </w:tcPr>
          <w:p w14:paraId="68CF43D3" w14:textId="62C54139" w:rsidR="005E0B64" w:rsidRPr="000900B3" w:rsidRDefault="005E0B64" w:rsidP="005E0B64">
            <w:pPr>
              <w:jc w:val="center"/>
              <w:rPr>
                <w:rFonts w:cs="Arial"/>
              </w:rPr>
            </w:pPr>
            <w:r>
              <w:rPr>
                <w:rFonts w:cs="Arial"/>
                <w:lang w:eastAsia="zh-CN"/>
              </w:rPr>
              <w:t>1,017,172</w:t>
            </w:r>
          </w:p>
        </w:tc>
        <w:tc>
          <w:tcPr>
            <w:tcW w:w="532" w:type="pct"/>
            <w:tcBorders>
              <w:bottom w:val="single" w:sz="4" w:space="0" w:color="auto"/>
            </w:tcBorders>
            <w:vAlign w:val="center"/>
          </w:tcPr>
          <w:p w14:paraId="7269D6D5" w14:textId="4D6DD494" w:rsidR="005E0B64" w:rsidRPr="000900B3" w:rsidRDefault="005E0B64" w:rsidP="005E0B64">
            <w:pPr>
              <w:jc w:val="center"/>
              <w:rPr>
                <w:rFonts w:cs="Arial"/>
              </w:rPr>
            </w:pPr>
            <w:r>
              <w:rPr>
                <w:rFonts w:cs="Arial"/>
                <w:lang w:eastAsia="zh-CN"/>
              </w:rPr>
              <w:t>849,284</w:t>
            </w:r>
          </w:p>
        </w:tc>
        <w:tc>
          <w:tcPr>
            <w:tcW w:w="738" w:type="pct"/>
            <w:tcBorders>
              <w:bottom w:val="single" w:sz="4" w:space="0" w:color="auto"/>
            </w:tcBorders>
            <w:vAlign w:val="center"/>
          </w:tcPr>
          <w:p w14:paraId="616399C5" w14:textId="3A05642F" w:rsidR="005E0B64" w:rsidRPr="000900B3" w:rsidRDefault="005E0B64" w:rsidP="005E0B64">
            <w:pPr>
              <w:jc w:val="center"/>
              <w:rPr>
                <w:rFonts w:cs="Arial"/>
              </w:rPr>
            </w:pPr>
            <w:r>
              <w:rPr>
                <w:rFonts w:cs="Arial"/>
                <w:lang w:eastAsia="zh-CN"/>
              </w:rPr>
              <w:t>83.5%</w:t>
            </w:r>
          </w:p>
        </w:tc>
        <w:tc>
          <w:tcPr>
            <w:tcW w:w="615" w:type="pct"/>
            <w:tcBorders>
              <w:bottom w:val="single" w:sz="4" w:space="0" w:color="auto"/>
            </w:tcBorders>
            <w:vAlign w:val="center"/>
          </w:tcPr>
          <w:p w14:paraId="450F0617" w14:textId="08F28A76" w:rsidR="005E0B64" w:rsidRPr="000900B3" w:rsidRDefault="005E0B64" w:rsidP="005E0B64">
            <w:pPr>
              <w:jc w:val="center"/>
              <w:rPr>
                <w:rFonts w:cs="Arial"/>
              </w:rPr>
            </w:pPr>
            <w:r>
              <w:rPr>
                <w:rFonts w:cs="Arial"/>
                <w:lang w:eastAsia="zh-CN"/>
              </w:rPr>
              <w:t>48,509</w:t>
            </w:r>
          </w:p>
        </w:tc>
        <w:tc>
          <w:tcPr>
            <w:tcW w:w="654" w:type="pct"/>
            <w:tcBorders>
              <w:bottom w:val="single" w:sz="4" w:space="0" w:color="auto"/>
            </w:tcBorders>
            <w:vAlign w:val="center"/>
          </w:tcPr>
          <w:p w14:paraId="6C696CEE" w14:textId="0489EF70" w:rsidR="005E0B64" w:rsidRPr="000900B3" w:rsidRDefault="005E0B64" w:rsidP="005E0B64">
            <w:pPr>
              <w:jc w:val="center"/>
              <w:rPr>
                <w:rFonts w:cs="Arial"/>
              </w:rPr>
            </w:pPr>
            <w:r>
              <w:rPr>
                <w:rFonts w:cs="Arial"/>
                <w:lang w:eastAsia="zh-CN"/>
              </w:rPr>
              <w:t>5,978</w:t>
            </w:r>
          </w:p>
        </w:tc>
        <w:tc>
          <w:tcPr>
            <w:tcW w:w="657" w:type="pct"/>
            <w:tcBorders>
              <w:bottom w:val="single" w:sz="4" w:space="0" w:color="auto"/>
            </w:tcBorders>
            <w:vAlign w:val="center"/>
          </w:tcPr>
          <w:p w14:paraId="2384D8BB" w14:textId="0AF99B0E" w:rsidR="005E0B64" w:rsidRPr="000900B3" w:rsidRDefault="005E0B64" w:rsidP="005E0B64">
            <w:pPr>
              <w:jc w:val="center"/>
              <w:rPr>
                <w:rFonts w:cs="Arial"/>
              </w:rPr>
            </w:pPr>
            <w:r>
              <w:rPr>
                <w:rFonts w:cs="Arial"/>
                <w:lang w:eastAsia="zh-CN"/>
              </w:rPr>
              <w:t>12.3%</w:t>
            </w:r>
          </w:p>
        </w:tc>
      </w:tr>
      <w:tr w:rsidR="005E0B64" w:rsidRPr="000900B3" w14:paraId="4962EBB5" w14:textId="77777777" w:rsidTr="00382AA8">
        <w:trPr>
          <w:cantSplit/>
          <w:trHeight w:val="857"/>
        </w:trPr>
        <w:tc>
          <w:tcPr>
            <w:tcW w:w="617" w:type="pct"/>
            <w:tcBorders>
              <w:top w:val="single" w:sz="4" w:space="0" w:color="auto"/>
              <w:bottom w:val="single" w:sz="4" w:space="0" w:color="auto"/>
            </w:tcBorders>
            <w:vAlign w:val="center"/>
          </w:tcPr>
          <w:p w14:paraId="23291A8F" w14:textId="2D81A5FC" w:rsidR="005E0B64" w:rsidRPr="000900B3" w:rsidRDefault="005E0B64" w:rsidP="005E0B64">
            <w:pPr>
              <w:rPr>
                <w:rFonts w:cs="Arial"/>
                <w:b/>
              </w:rPr>
            </w:pPr>
            <w:r>
              <w:rPr>
                <w:rFonts w:cs="Arial"/>
                <w:b/>
                <w:lang w:eastAsia="zh-CN"/>
              </w:rPr>
              <w:t>Quartile 3</w:t>
            </w:r>
          </w:p>
        </w:tc>
        <w:tc>
          <w:tcPr>
            <w:tcW w:w="532" w:type="pct"/>
            <w:tcBorders>
              <w:top w:val="single" w:sz="4" w:space="0" w:color="auto"/>
              <w:bottom w:val="single" w:sz="4" w:space="0" w:color="auto"/>
            </w:tcBorders>
            <w:vAlign w:val="center"/>
          </w:tcPr>
          <w:p w14:paraId="7AECB118" w14:textId="09B09CF0" w:rsidR="005E0B64" w:rsidRPr="000900B3" w:rsidRDefault="005E0B64" w:rsidP="005E0B64">
            <w:pPr>
              <w:jc w:val="center"/>
              <w:rPr>
                <w:rFonts w:cs="Arial"/>
              </w:rPr>
            </w:pPr>
            <w:r>
              <w:rPr>
                <w:rFonts w:cs="Arial"/>
                <w:lang w:eastAsia="zh-CN"/>
              </w:rPr>
              <w:t>1,614</w:t>
            </w:r>
          </w:p>
        </w:tc>
        <w:tc>
          <w:tcPr>
            <w:tcW w:w="653" w:type="pct"/>
            <w:tcBorders>
              <w:top w:val="single" w:sz="4" w:space="0" w:color="auto"/>
              <w:bottom w:val="single" w:sz="4" w:space="0" w:color="auto"/>
            </w:tcBorders>
            <w:vAlign w:val="center"/>
          </w:tcPr>
          <w:p w14:paraId="6552DB0E" w14:textId="17CF8A78" w:rsidR="005E0B64" w:rsidRPr="000900B3" w:rsidRDefault="005E0B64" w:rsidP="005E0B64">
            <w:pPr>
              <w:jc w:val="center"/>
              <w:rPr>
                <w:rFonts w:cs="Arial"/>
              </w:rPr>
            </w:pPr>
            <w:r>
              <w:rPr>
                <w:rFonts w:cs="Arial"/>
                <w:lang w:eastAsia="zh-CN"/>
              </w:rPr>
              <w:t>1,052,844</w:t>
            </w:r>
          </w:p>
        </w:tc>
        <w:tc>
          <w:tcPr>
            <w:tcW w:w="532" w:type="pct"/>
            <w:tcBorders>
              <w:top w:val="single" w:sz="4" w:space="0" w:color="auto"/>
              <w:bottom w:val="single" w:sz="4" w:space="0" w:color="auto"/>
            </w:tcBorders>
            <w:vAlign w:val="center"/>
          </w:tcPr>
          <w:p w14:paraId="36AA934F" w14:textId="63243B4C" w:rsidR="005E0B64" w:rsidRPr="000900B3" w:rsidRDefault="005E0B64" w:rsidP="005E0B64">
            <w:pPr>
              <w:jc w:val="center"/>
              <w:rPr>
                <w:rFonts w:cs="Arial"/>
              </w:rPr>
            </w:pPr>
            <w:r>
              <w:rPr>
                <w:rFonts w:cs="Arial"/>
                <w:lang w:eastAsia="zh-CN"/>
              </w:rPr>
              <w:t>1,000,984</w:t>
            </w:r>
          </w:p>
        </w:tc>
        <w:tc>
          <w:tcPr>
            <w:tcW w:w="738" w:type="pct"/>
            <w:tcBorders>
              <w:top w:val="single" w:sz="4" w:space="0" w:color="auto"/>
              <w:bottom w:val="single" w:sz="4" w:space="0" w:color="auto"/>
            </w:tcBorders>
            <w:vAlign w:val="center"/>
          </w:tcPr>
          <w:p w14:paraId="48E214C4" w14:textId="2A17F123" w:rsidR="005E0B64" w:rsidRPr="000900B3" w:rsidRDefault="005E0B64" w:rsidP="005E0B64">
            <w:pPr>
              <w:jc w:val="center"/>
              <w:rPr>
                <w:rFonts w:cs="Arial"/>
              </w:rPr>
            </w:pPr>
            <w:r>
              <w:rPr>
                <w:rFonts w:cs="Arial"/>
                <w:lang w:eastAsia="zh-CN"/>
              </w:rPr>
              <w:t>95.1%</w:t>
            </w:r>
          </w:p>
        </w:tc>
        <w:tc>
          <w:tcPr>
            <w:tcW w:w="615" w:type="pct"/>
            <w:tcBorders>
              <w:top w:val="single" w:sz="4" w:space="0" w:color="auto"/>
              <w:bottom w:val="single" w:sz="4" w:space="0" w:color="auto"/>
            </w:tcBorders>
            <w:vAlign w:val="center"/>
          </w:tcPr>
          <w:p w14:paraId="24437F97" w14:textId="27CD65CB" w:rsidR="005E0B64" w:rsidRPr="000900B3" w:rsidRDefault="005E0B64" w:rsidP="005E0B64">
            <w:pPr>
              <w:jc w:val="center"/>
              <w:rPr>
                <w:rFonts w:cs="Arial"/>
              </w:rPr>
            </w:pPr>
            <w:r>
              <w:rPr>
                <w:rFonts w:cs="Arial"/>
                <w:lang w:eastAsia="zh-CN"/>
              </w:rPr>
              <w:t>49,811</w:t>
            </w:r>
          </w:p>
        </w:tc>
        <w:tc>
          <w:tcPr>
            <w:tcW w:w="654" w:type="pct"/>
            <w:tcBorders>
              <w:top w:val="single" w:sz="4" w:space="0" w:color="auto"/>
              <w:bottom w:val="single" w:sz="4" w:space="0" w:color="auto"/>
            </w:tcBorders>
            <w:vAlign w:val="center"/>
          </w:tcPr>
          <w:p w14:paraId="4C829C45" w14:textId="216DD284" w:rsidR="005E0B64" w:rsidRPr="000900B3" w:rsidRDefault="005E0B64" w:rsidP="005E0B64">
            <w:pPr>
              <w:jc w:val="center"/>
              <w:rPr>
                <w:rFonts w:cs="Arial"/>
              </w:rPr>
            </w:pPr>
            <w:r>
              <w:rPr>
                <w:rFonts w:cs="Arial"/>
                <w:lang w:eastAsia="zh-CN"/>
              </w:rPr>
              <w:t>5,916</w:t>
            </w:r>
          </w:p>
        </w:tc>
        <w:tc>
          <w:tcPr>
            <w:tcW w:w="657" w:type="pct"/>
            <w:tcBorders>
              <w:top w:val="single" w:sz="4" w:space="0" w:color="auto"/>
              <w:bottom w:val="single" w:sz="4" w:space="0" w:color="auto"/>
            </w:tcBorders>
            <w:vAlign w:val="center"/>
          </w:tcPr>
          <w:p w14:paraId="49B1E9CB" w14:textId="4C557D44" w:rsidR="005E0B64" w:rsidRPr="000900B3" w:rsidRDefault="005E0B64" w:rsidP="005E0B64">
            <w:pPr>
              <w:jc w:val="center"/>
              <w:rPr>
                <w:rFonts w:cs="Arial"/>
              </w:rPr>
            </w:pPr>
            <w:r>
              <w:rPr>
                <w:rFonts w:cs="Arial"/>
                <w:lang w:eastAsia="zh-CN"/>
              </w:rPr>
              <w:t>11.9%</w:t>
            </w:r>
          </w:p>
        </w:tc>
      </w:tr>
      <w:tr w:rsidR="005E0B64" w:rsidRPr="000900B3" w14:paraId="4386EB0D" w14:textId="77777777" w:rsidTr="00382AA8">
        <w:trPr>
          <w:cantSplit/>
          <w:trHeight w:val="857"/>
        </w:trPr>
        <w:tc>
          <w:tcPr>
            <w:tcW w:w="617" w:type="pct"/>
            <w:tcBorders>
              <w:top w:val="single" w:sz="4" w:space="0" w:color="auto"/>
              <w:bottom w:val="double" w:sz="4" w:space="0" w:color="auto"/>
            </w:tcBorders>
            <w:vAlign w:val="center"/>
          </w:tcPr>
          <w:p w14:paraId="72F96C39" w14:textId="2EF6DB10" w:rsidR="005E0B64" w:rsidRPr="000900B3" w:rsidRDefault="005E0B64" w:rsidP="005E0B64">
            <w:pPr>
              <w:rPr>
                <w:rFonts w:cs="Arial"/>
                <w:b/>
              </w:rPr>
            </w:pPr>
            <w:r>
              <w:rPr>
                <w:rFonts w:cs="Arial"/>
                <w:b/>
                <w:lang w:eastAsia="zh-CN"/>
              </w:rPr>
              <w:t>Quartile 4</w:t>
            </w:r>
          </w:p>
        </w:tc>
        <w:tc>
          <w:tcPr>
            <w:tcW w:w="532" w:type="pct"/>
            <w:tcBorders>
              <w:top w:val="single" w:sz="4" w:space="0" w:color="auto"/>
              <w:bottom w:val="double" w:sz="4" w:space="0" w:color="auto"/>
            </w:tcBorders>
            <w:vAlign w:val="center"/>
          </w:tcPr>
          <w:p w14:paraId="65B9AF01" w14:textId="373FF1B4" w:rsidR="005E0B64" w:rsidRPr="000900B3" w:rsidRDefault="005E0B64" w:rsidP="005E0B64">
            <w:pPr>
              <w:jc w:val="center"/>
              <w:rPr>
                <w:rFonts w:cs="Arial"/>
              </w:rPr>
            </w:pPr>
            <w:r>
              <w:rPr>
                <w:rFonts w:cs="Arial"/>
                <w:lang w:eastAsia="zh-CN"/>
              </w:rPr>
              <w:t>1,613</w:t>
            </w:r>
          </w:p>
        </w:tc>
        <w:tc>
          <w:tcPr>
            <w:tcW w:w="653" w:type="pct"/>
            <w:tcBorders>
              <w:top w:val="single" w:sz="4" w:space="0" w:color="auto"/>
              <w:bottom w:val="double" w:sz="4" w:space="0" w:color="auto"/>
            </w:tcBorders>
            <w:vAlign w:val="center"/>
          </w:tcPr>
          <w:p w14:paraId="1F7BB393" w14:textId="45BE9797" w:rsidR="005E0B64" w:rsidRPr="000900B3" w:rsidRDefault="005E0B64" w:rsidP="005E0B64">
            <w:pPr>
              <w:jc w:val="center"/>
              <w:rPr>
                <w:rFonts w:cs="Arial"/>
              </w:rPr>
            </w:pPr>
            <w:r>
              <w:rPr>
                <w:rFonts w:cs="Arial"/>
                <w:lang w:eastAsia="zh-CN"/>
              </w:rPr>
              <w:t>1,030,616</w:t>
            </w:r>
          </w:p>
        </w:tc>
        <w:tc>
          <w:tcPr>
            <w:tcW w:w="532" w:type="pct"/>
            <w:tcBorders>
              <w:top w:val="single" w:sz="4" w:space="0" w:color="auto"/>
              <w:bottom w:val="double" w:sz="4" w:space="0" w:color="auto"/>
            </w:tcBorders>
            <w:vAlign w:val="center"/>
          </w:tcPr>
          <w:p w14:paraId="67A4CBB1" w14:textId="5C631E0B" w:rsidR="005E0B64" w:rsidRPr="000900B3" w:rsidRDefault="005E0B64" w:rsidP="005E0B64">
            <w:pPr>
              <w:jc w:val="center"/>
              <w:rPr>
                <w:rFonts w:cs="Arial"/>
              </w:rPr>
            </w:pPr>
            <w:r>
              <w:rPr>
                <w:rFonts w:cs="Arial"/>
                <w:lang w:eastAsia="zh-CN"/>
              </w:rPr>
              <w:t>1,019,670</w:t>
            </w:r>
          </w:p>
        </w:tc>
        <w:tc>
          <w:tcPr>
            <w:tcW w:w="738" w:type="pct"/>
            <w:tcBorders>
              <w:top w:val="single" w:sz="4" w:space="0" w:color="auto"/>
              <w:bottom w:val="double" w:sz="4" w:space="0" w:color="auto"/>
            </w:tcBorders>
            <w:vAlign w:val="center"/>
          </w:tcPr>
          <w:p w14:paraId="38273578" w14:textId="2EC51A1B" w:rsidR="005E0B64" w:rsidRPr="000900B3" w:rsidRDefault="005E0B64" w:rsidP="005E0B64">
            <w:pPr>
              <w:jc w:val="center"/>
              <w:rPr>
                <w:rFonts w:cs="Arial"/>
              </w:rPr>
            </w:pPr>
            <w:r>
              <w:rPr>
                <w:rFonts w:cs="Arial"/>
                <w:lang w:eastAsia="zh-CN"/>
              </w:rPr>
              <w:t>98.9%</w:t>
            </w:r>
          </w:p>
        </w:tc>
        <w:tc>
          <w:tcPr>
            <w:tcW w:w="615" w:type="pct"/>
            <w:tcBorders>
              <w:top w:val="single" w:sz="4" w:space="0" w:color="auto"/>
              <w:bottom w:val="double" w:sz="4" w:space="0" w:color="auto"/>
            </w:tcBorders>
            <w:vAlign w:val="center"/>
          </w:tcPr>
          <w:p w14:paraId="533B1336" w14:textId="13969FDC" w:rsidR="005E0B64" w:rsidRPr="000900B3" w:rsidRDefault="005E0B64" w:rsidP="005E0B64">
            <w:pPr>
              <w:jc w:val="center"/>
              <w:rPr>
                <w:rFonts w:cs="Arial"/>
              </w:rPr>
            </w:pPr>
            <w:r>
              <w:rPr>
                <w:rFonts w:cs="Arial"/>
                <w:lang w:eastAsia="zh-CN"/>
              </w:rPr>
              <w:t>48,882</w:t>
            </w:r>
          </w:p>
        </w:tc>
        <w:tc>
          <w:tcPr>
            <w:tcW w:w="654" w:type="pct"/>
            <w:tcBorders>
              <w:top w:val="single" w:sz="4" w:space="0" w:color="auto"/>
              <w:bottom w:val="double" w:sz="4" w:space="0" w:color="auto"/>
            </w:tcBorders>
            <w:vAlign w:val="center"/>
          </w:tcPr>
          <w:p w14:paraId="1C5CD78F" w14:textId="7B97E43C" w:rsidR="005E0B64" w:rsidRPr="000900B3" w:rsidRDefault="005E0B64" w:rsidP="005E0B64">
            <w:pPr>
              <w:jc w:val="center"/>
              <w:rPr>
                <w:rFonts w:cs="Arial"/>
              </w:rPr>
            </w:pPr>
            <w:r>
              <w:rPr>
                <w:rFonts w:cs="Arial"/>
                <w:lang w:eastAsia="zh-CN"/>
              </w:rPr>
              <w:t>6,236</w:t>
            </w:r>
          </w:p>
        </w:tc>
        <w:tc>
          <w:tcPr>
            <w:tcW w:w="657" w:type="pct"/>
            <w:tcBorders>
              <w:top w:val="single" w:sz="4" w:space="0" w:color="auto"/>
              <w:bottom w:val="double" w:sz="4" w:space="0" w:color="auto"/>
            </w:tcBorders>
            <w:vAlign w:val="center"/>
          </w:tcPr>
          <w:p w14:paraId="30C653BB" w14:textId="7F87D96A" w:rsidR="005E0B64" w:rsidRPr="000900B3" w:rsidRDefault="005E0B64" w:rsidP="005E0B64">
            <w:pPr>
              <w:jc w:val="center"/>
              <w:rPr>
                <w:rFonts w:cs="Arial"/>
              </w:rPr>
            </w:pPr>
            <w:r>
              <w:rPr>
                <w:rFonts w:cs="Arial"/>
                <w:lang w:eastAsia="zh-CN"/>
              </w:rPr>
              <w:t>12.8%</w:t>
            </w:r>
          </w:p>
        </w:tc>
      </w:tr>
      <w:tr w:rsidR="005E0B64" w:rsidRPr="000900B3" w14:paraId="21CC5FC7" w14:textId="77777777" w:rsidTr="00382AA8">
        <w:trPr>
          <w:cantSplit/>
          <w:trHeight w:val="857"/>
        </w:trPr>
        <w:tc>
          <w:tcPr>
            <w:tcW w:w="617" w:type="pct"/>
            <w:tcBorders>
              <w:top w:val="double" w:sz="4" w:space="0" w:color="auto"/>
              <w:bottom w:val="thickThinSmallGap" w:sz="24" w:space="0" w:color="auto"/>
            </w:tcBorders>
            <w:vAlign w:val="center"/>
          </w:tcPr>
          <w:p w14:paraId="136C6325" w14:textId="77777777" w:rsidR="005E0B64" w:rsidRDefault="005E0B64" w:rsidP="005E0B64">
            <w:pPr>
              <w:rPr>
                <w:rFonts w:cs="Arial"/>
                <w:b/>
                <w:lang w:eastAsia="zh-CN"/>
              </w:rPr>
            </w:pPr>
            <w:r>
              <w:rPr>
                <w:rFonts w:cs="Arial"/>
                <w:b/>
                <w:lang w:eastAsia="zh-CN"/>
              </w:rPr>
              <w:t>Title I</w:t>
            </w:r>
          </w:p>
          <w:p w14:paraId="14CE00CB" w14:textId="4024358B" w:rsidR="005E0B64" w:rsidRPr="000900B3" w:rsidRDefault="005E0B64" w:rsidP="005E0B64">
            <w:pPr>
              <w:rPr>
                <w:rFonts w:cs="Arial"/>
                <w:b/>
              </w:rPr>
            </w:pPr>
            <w:r>
              <w:rPr>
                <w:rFonts w:cs="Arial"/>
                <w:b/>
                <w:lang w:eastAsia="zh-CN"/>
              </w:rPr>
              <w:t>Total</w:t>
            </w:r>
          </w:p>
        </w:tc>
        <w:tc>
          <w:tcPr>
            <w:tcW w:w="532" w:type="pct"/>
            <w:tcBorders>
              <w:top w:val="double" w:sz="4" w:space="0" w:color="auto"/>
              <w:bottom w:val="thickThinSmallGap" w:sz="24" w:space="0" w:color="auto"/>
            </w:tcBorders>
            <w:vAlign w:val="center"/>
          </w:tcPr>
          <w:p w14:paraId="3E012272" w14:textId="18064FEF" w:rsidR="005E0B64" w:rsidRPr="000900B3" w:rsidRDefault="005E0B64" w:rsidP="005E0B64">
            <w:pPr>
              <w:jc w:val="center"/>
              <w:rPr>
                <w:rFonts w:cs="Arial"/>
              </w:rPr>
            </w:pPr>
            <w:r>
              <w:rPr>
                <w:rFonts w:cs="Arial"/>
                <w:lang w:eastAsia="zh-CN"/>
              </w:rPr>
              <w:t>6,454</w:t>
            </w:r>
          </w:p>
        </w:tc>
        <w:tc>
          <w:tcPr>
            <w:tcW w:w="653" w:type="pct"/>
            <w:tcBorders>
              <w:top w:val="double" w:sz="4" w:space="0" w:color="auto"/>
              <w:bottom w:val="thickThinSmallGap" w:sz="24" w:space="0" w:color="auto"/>
            </w:tcBorders>
            <w:vAlign w:val="center"/>
          </w:tcPr>
          <w:p w14:paraId="4C9339D1" w14:textId="2951ABB6" w:rsidR="005E0B64" w:rsidRPr="000900B3" w:rsidRDefault="005E0B64" w:rsidP="005E0B64">
            <w:pPr>
              <w:jc w:val="center"/>
              <w:rPr>
                <w:rFonts w:cs="Arial"/>
              </w:rPr>
            </w:pPr>
            <w:r>
              <w:rPr>
                <w:rFonts w:cs="Arial"/>
                <w:lang w:eastAsia="zh-CN"/>
              </w:rPr>
              <w:t>3,878,454</w:t>
            </w:r>
          </w:p>
        </w:tc>
        <w:tc>
          <w:tcPr>
            <w:tcW w:w="532" w:type="pct"/>
            <w:tcBorders>
              <w:top w:val="double" w:sz="4" w:space="0" w:color="auto"/>
              <w:bottom w:val="thickThinSmallGap" w:sz="24" w:space="0" w:color="auto"/>
            </w:tcBorders>
            <w:vAlign w:val="center"/>
          </w:tcPr>
          <w:p w14:paraId="471DEEED" w14:textId="3ADA7B6C" w:rsidR="005E0B64" w:rsidRPr="000900B3" w:rsidRDefault="005E0B64" w:rsidP="005E0B64">
            <w:pPr>
              <w:jc w:val="center"/>
              <w:rPr>
                <w:rFonts w:cs="Arial"/>
              </w:rPr>
            </w:pPr>
            <w:r>
              <w:rPr>
                <w:rFonts w:cs="Arial"/>
                <w:lang w:eastAsia="zh-CN"/>
              </w:rPr>
              <w:t>3,270,400</w:t>
            </w:r>
          </w:p>
        </w:tc>
        <w:tc>
          <w:tcPr>
            <w:tcW w:w="738" w:type="pct"/>
            <w:tcBorders>
              <w:top w:val="double" w:sz="4" w:space="0" w:color="auto"/>
              <w:bottom w:val="thickThinSmallGap" w:sz="24" w:space="0" w:color="auto"/>
            </w:tcBorders>
            <w:vAlign w:val="center"/>
          </w:tcPr>
          <w:p w14:paraId="6263D86E" w14:textId="0C31783B" w:rsidR="005E0B64" w:rsidRPr="000900B3" w:rsidRDefault="005E0B64" w:rsidP="005E0B64">
            <w:pPr>
              <w:jc w:val="center"/>
              <w:rPr>
                <w:rFonts w:cs="Arial"/>
              </w:rPr>
            </w:pPr>
            <w:r>
              <w:rPr>
                <w:rFonts w:cs="Arial"/>
                <w:lang w:eastAsia="zh-CN"/>
              </w:rPr>
              <w:t>84.3%</w:t>
            </w:r>
          </w:p>
        </w:tc>
        <w:tc>
          <w:tcPr>
            <w:tcW w:w="615" w:type="pct"/>
            <w:tcBorders>
              <w:top w:val="double" w:sz="4" w:space="0" w:color="auto"/>
              <w:bottom w:val="thickThinSmallGap" w:sz="24" w:space="0" w:color="auto"/>
            </w:tcBorders>
            <w:vAlign w:val="center"/>
          </w:tcPr>
          <w:p w14:paraId="2B72E81A" w14:textId="4732BC31" w:rsidR="005E0B64" w:rsidRPr="000900B3" w:rsidRDefault="005E0B64" w:rsidP="005E0B64">
            <w:pPr>
              <w:jc w:val="center"/>
              <w:rPr>
                <w:rFonts w:cs="Arial"/>
              </w:rPr>
            </w:pPr>
            <w:r>
              <w:rPr>
                <w:rFonts w:cs="Arial"/>
                <w:lang w:eastAsia="zh-CN"/>
              </w:rPr>
              <w:t>188,116</w:t>
            </w:r>
          </w:p>
        </w:tc>
        <w:tc>
          <w:tcPr>
            <w:tcW w:w="654" w:type="pct"/>
            <w:tcBorders>
              <w:top w:val="double" w:sz="4" w:space="0" w:color="auto"/>
              <w:bottom w:val="thickThinSmallGap" w:sz="24" w:space="0" w:color="auto"/>
            </w:tcBorders>
            <w:vAlign w:val="center"/>
          </w:tcPr>
          <w:p w14:paraId="723EF5C0" w14:textId="120C3B1D" w:rsidR="005E0B64" w:rsidRPr="000900B3" w:rsidRDefault="005E0B64" w:rsidP="005E0B64">
            <w:pPr>
              <w:jc w:val="center"/>
              <w:rPr>
                <w:rFonts w:cs="Arial"/>
              </w:rPr>
            </w:pPr>
            <w:r>
              <w:rPr>
                <w:rFonts w:cs="Arial"/>
                <w:lang w:eastAsia="zh-CN"/>
              </w:rPr>
              <w:t>23,004</w:t>
            </w:r>
          </w:p>
        </w:tc>
        <w:tc>
          <w:tcPr>
            <w:tcW w:w="657" w:type="pct"/>
            <w:tcBorders>
              <w:top w:val="double" w:sz="4" w:space="0" w:color="auto"/>
              <w:bottom w:val="thickThinSmallGap" w:sz="24" w:space="0" w:color="auto"/>
            </w:tcBorders>
            <w:vAlign w:val="center"/>
          </w:tcPr>
          <w:p w14:paraId="7466AB73" w14:textId="30B43951" w:rsidR="005E0B64" w:rsidRPr="000900B3" w:rsidRDefault="005E0B64" w:rsidP="005E0B64">
            <w:pPr>
              <w:jc w:val="center"/>
              <w:rPr>
                <w:rFonts w:cs="Arial"/>
              </w:rPr>
            </w:pPr>
            <w:r>
              <w:rPr>
                <w:rFonts w:cs="Arial"/>
                <w:lang w:eastAsia="zh-CN"/>
              </w:rPr>
              <w:t>12.2%</w:t>
            </w:r>
          </w:p>
        </w:tc>
      </w:tr>
      <w:tr w:rsidR="005E0B64" w:rsidRPr="000900B3" w14:paraId="72A0809E" w14:textId="77777777" w:rsidTr="00382AA8">
        <w:trPr>
          <w:cantSplit/>
          <w:trHeight w:val="857"/>
        </w:trPr>
        <w:tc>
          <w:tcPr>
            <w:tcW w:w="617" w:type="pct"/>
            <w:tcBorders>
              <w:top w:val="thickThinSmallGap" w:sz="24" w:space="0" w:color="auto"/>
            </w:tcBorders>
            <w:vAlign w:val="center"/>
          </w:tcPr>
          <w:p w14:paraId="388318A7" w14:textId="78075223" w:rsidR="005E0B64" w:rsidRPr="000900B3" w:rsidRDefault="005E0B64" w:rsidP="005E0B64">
            <w:pPr>
              <w:rPr>
                <w:rFonts w:cs="Arial"/>
                <w:b/>
              </w:rPr>
            </w:pPr>
            <w:r>
              <w:rPr>
                <w:rFonts w:cs="Arial"/>
                <w:b/>
                <w:lang w:eastAsia="zh-CN"/>
              </w:rPr>
              <w:t>Statewide Total</w:t>
            </w:r>
          </w:p>
        </w:tc>
        <w:tc>
          <w:tcPr>
            <w:tcW w:w="532" w:type="pct"/>
            <w:tcBorders>
              <w:top w:val="thickThinSmallGap" w:sz="24" w:space="0" w:color="auto"/>
            </w:tcBorders>
            <w:vAlign w:val="center"/>
          </w:tcPr>
          <w:p w14:paraId="1855A3D3" w14:textId="75995BCB" w:rsidR="005E0B64" w:rsidRPr="000900B3" w:rsidRDefault="005E0B64" w:rsidP="005E0B64">
            <w:pPr>
              <w:jc w:val="center"/>
              <w:rPr>
                <w:rFonts w:cs="Arial"/>
              </w:rPr>
            </w:pPr>
            <w:r>
              <w:rPr>
                <w:rFonts w:cs="Arial"/>
                <w:lang w:eastAsia="zh-CN"/>
              </w:rPr>
              <w:t>10,028</w:t>
            </w:r>
          </w:p>
        </w:tc>
        <w:tc>
          <w:tcPr>
            <w:tcW w:w="653" w:type="pct"/>
            <w:tcBorders>
              <w:top w:val="thickThinSmallGap" w:sz="24" w:space="0" w:color="auto"/>
            </w:tcBorders>
            <w:vAlign w:val="center"/>
          </w:tcPr>
          <w:p w14:paraId="287A915F" w14:textId="5C40072B" w:rsidR="005E0B64" w:rsidRPr="000900B3" w:rsidRDefault="005E0B64" w:rsidP="005E0B64">
            <w:pPr>
              <w:jc w:val="center"/>
              <w:rPr>
                <w:rFonts w:cs="Arial"/>
              </w:rPr>
            </w:pPr>
            <w:r>
              <w:rPr>
                <w:rFonts w:cs="Arial"/>
                <w:lang w:eastAsia="zh-CN"/>
              </w:rPr>
              <w:t>6,224,433</w:t>
            </w:r>
          </w:p>
        </w:tc>
        <w:tc>
          <w:tcPr>
            <w:tcW w:w="532" w:type="pct"/>
            <w:tcBorders>
              <w:top w:val="thickThinSmallGap" w:sz="24" w:space="0" w:color="auto"/>
            </w:tcBorders>
            <w:vAlign w:val="center"/>
          </w:tcPr>
          <w:p w14:paraId="0127BA70" w14:textId="3A5462CF" w:rsidR="005E0B64" w:rsidRPr="000900B3" w:rsidRDefault="005E0B64" w:rsidP="005E0B64">
            <w:pPr>
              <w:jc w:val="center"/>
              <w:rPr>
                <w:rFonts w:cs="Arial"/>
              </w:rPr>
            </w:pPr>
            <w:r>
              <w:rPr>
                <w:rFonts w:cs="Arial"/>
                <w:lang w:eastAsia="zh-CN"/>
              </w:rPr>
              <w:t>4,697,286</w:t>
            </w:r>
          </w:p>
        </w:tc>
        <w:tc>
          <w:tcPr>
            <w:tcW w:w="738" w:type="pct"/>
            <w:tcBorders>
              <w:top w:val="thickThinSmallGap" w:sz="24" w:space="0" w:color="auto"/>
            </w:tcBorders>
            <w:vAlign w:val="center"/>
          </w:tcPr>
          <w:p w14:paraId="6C2814C1" w14:textId="31044537" w:rsidR="005E0B64" w:rsidRPr="000900B3" w:rsidRDefault="005E0B64" w:rsidP="005E0B64">
            <w:pPr>
              <w:jc w:val="center"/>
              <w:rPr>
                <w:rFonts w:cs="Arial"/>
              </w:rPr>
            </w:pPr>
            <w:r>
              <w:rPr>
                <w:rFonts w:cs="Arial"/>
                <w:lang w:eastAsia="zh-CN"/>
              </w:rPr>
              <w:t>75.5%</w:t>
            </w:r>
          </w:p>
        </w:tc>
        <w:tc>
          <w:tcPr>
            <w:tcW w:w="615" w:type="pct"/>
            <w:tcBorders>
              <w:top w:val="thickThinSmallGap" w:sz="24" w:space="0" w:color="auto"/>
            </w:tcBorders>
            <w:vAlign w:val="center"/>
          </w:tcPr>
          <w:p w14:paraId="58B1278D" w14:textId="2F998856" w:rsidR="005E0B64" w:rsidRPr="000900B3" w:rsidRDefault="005E0B64" w:rsidP="005E0B64">
            <w:pPr>
              <w:jc w:val="center"/>
              <w:rPr>
                <w:rFonts w:cs="Arial"/>
              </w:rPr>
            </w:pPr>
            <w:r>
              <w:rPr>
                <w:rFonts w:cs="Arial"/>
                <w:lang w:eastAsia="zh-CN"/>
              </w:rPr>
              <w:t>300,997</w:t>
            </w:r>
          </w:p>
        </w:tc>
        <w:tc>
          <w:tcPr>
            <w:tcW w:w="654" w:type="pct"/>
            <w:tcBorders>
              <w:top w:val="thickThinSmallGap" w:sz="24" w:space="0" w:color="auto"/>
            </w:tcBorders>
            <w:vAlign w:val="center"/>
          </w:tcPr>
          <w:p w14:paraId="1F471FC5" w14:textId="73F5E49F" w:rsidR="005E0B64" w:rsidRPr="000900B3" w:rsidRDefault="005E0B64" w:rsidP="005E0B64">
            <w:pPr>
              <w:jc w:val="center"/>
              <w:rPr>
                <w:rFonts w:cs="Arial"/>
              </w:rPr>
            </w:pPr>
            <w:r>
              <w:rPr>
                <w:rFonts w:cs="Arial"/>
                <w:lang w:eastAsia="zh-CN"/>
              </w:rPr>
              <w:t>35,525</w:t>
            </w:r>
          </w:p>
        </w:tc>
        <w:tc>
          <w:tcPr>
            <w:tcW w:w="657" w:type="pct"/>
            <w:tcBorders>
              <w:top w:val="thickThinSmallGap" w:sz="24" w:space="0" w:color="auto"/>
            </w:tcBorders>
            <w:vAlign w:val="center"/>
          </w:tcPr>
          <w:p w14:paraId="069A905A" w14:textId="1D7CC0C2" w:rsidR="005E0B64" w:rsidRPr="000900B3" w:rsidRDefault="005E0B64" w:rsidP="005E0B64">
            <w:pPr>
              <w:jc w:val="center"/>
              <w:rPr>
                <w:rFonts w:cs="Arial"/>
              </w:rPr>
            </w:pPr>
            <w:r>
              <w:rPr>
                <w:rFonts w:cs="Arial"/>
                <w:lang w:eastAsia="zh-CN"/>
              </w:rPr>
              <w:t>11.8%</w:t>
            </w:r>
          </w:p>
        </w:tc>
      </w:tr>
    </w:tbl>
    <w:p w14:paraId="7E45462B" w14:textId="77777777" w:rsidR="005E0B64" w:rsidRDefault="005E0B64" w:rsidP="005E0B64">
      <w:pPr>
        <w:spacing w:after="240"/>
        <w:rPr>
          <w:rFonts w:cs="Arial"/>
          <w:b/>
        </w:rPr>
      </w:pPr>
    </w:p>
    <w:p w14:paraId="49E41E15" w14:textId="3D9AFF69" w:rsidR="005E0B64" w:rsidRDefault="005E0B64" w:rsidP="005E0B64">
      <w:pPr>
        <w:spacing w:after="240"/>
        <w:rPr>
          <w:rFonts w:cs="Arial"/>
          <w:b/>
        </w:rPr>
      </w:pPr>
      <w:r>
        <w:rPr>
          <w:rFonts w:cs="Arial"/>
          <w:b/>
        </w:rPr>
        <w:t>Table 30b. 2019–20 Ineffective Teachers for Title I Schools by Minority Student Enrollment</w:t>
      </w:r>
    </w:p>
    <w:tbl>
      <w:tblPr>
        <w:tblStyle w:val="TableGrid"/>
        <w:tblW w:w="5700" w:type="pct"/>
        <w:jc w:val="center"/>
        <w:tblLook w:val="04A0" w:firstRow="1" w:lastRow="0" w:firstColumn="1" w:lastColumn="0" w:noHBand="0" w:noVBand="1"/>
        <w:tblDescription w:val="2014–15 Inexperienced Teachers for Title I Schools by Minority Student Enrollment"/>
      </w:tblPr>
      <w:tblGrid>
        <w:gridCol w:w="1337"/>
        <w:gridCol w:w="1159"/>
        <w:gridCol w:w="1427"/>
        <w:gridCol w:w="1427"/>
        <w:gridCol w:w="1529"/>
        <w:gridCol w:w="1234"/>
        <w:gridCol w:w="1528"/>
        <w:gridCol w:w="1428"/>
      </w:tblGrid>
      <w:tr w:rsidR="005E0B64" w14:paraId="444984AF" w14:textId="77777777">
        <w:trPr>
          <w:cantSplit/>
          <w:trHeight w:val="857"/>
          <w:tblHeader/>
          <w:jc w:val="center"/>
        </w:trPr>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62EFE2" w14:textId="77777777" w:rsidR="005E0B64" w:rsidRDefault="005E0B64">
            <w:pPr>
              <w:rPr>
                <w:rFonts w:cs="Arial"/>
                <w:b/>
                <w:sz w:val="23"/>
                <w:szCs w:val="23"/>
                <w:lang w:eastAsia="zh-CN"/>
              </w:rPr>
            </w:pPr>
            <w:r>
              <w:rPr>
                <w:rFonts w:cs="Arial"/>
                <w:b/>
                <w:sz w:val="23"/>
                <w:szCs w:val="23"/>
                <w:lang w:eastAsia="zh-CN"/>
              </w:rPr>
              <w:t>Quartile Rank for Title I Schools</w:t>
            </w:r>
          </w:p>
        </w:tc>
        <w:tc>
          <w:tcPr>
            <w:tcW w:w="5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998C4B" w14:textId="77777777" w:rsidR="005E0B64" w:rsidRDefault="005E0B64">
            <w:pPr>
              <w:jc w:val="center"/>
              <w:rPr>
                <w:rFonts w:cs="Arial"/>
                <w:b/>
                <w:sz w:val="23"/>
                <w:szCs w:val="23"/>
                <w:lang w:eastAsia="zh-CN"/>
              </w:rPr>
            </w:pPr>
            <w:r>
              <w:rPr>
                <w:rFonts w:cs="Arial"/>
                <w:b/>
                <w:sz w:val="23"/>
                <w:szCs w:val="23"/>
                <w:lang w:eastAsia="zh-CN"/>
              </w:rPr>
              <w:t>Number of schools</w:t>
            </w:r>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A7CEE6" w14:textId="77777777" w:rsidR="005E0B64" w:rsidRDefault="005E0B64">
            <w:pPr>
              <w:jc w:val="center"/>
              <w:rPr>
                <w:rFonts w:cs="Arial"/>
                <w:b/>
                <w:sz w:val="23"/>
                <w:szCs w:val="23"/>
                <w:lang w:eastAsia="zh-CN"/>
              </w:rPr>
            </w:pPr>
            <w:r>
              <w:rPr>
                <w:rFonts w:cs="Arial"/>
                <w:b/>
                <w:sz w:val="23"/>
                <w:szCs w:val="23"/>
                <w:lang w:eastAsia="zh-CN"/>
              </w:rPr>
              <w:t>Total Student Enrollment</w:t>
            </w:r>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B90321" w14:textId="77777777" w:rsidR="005E0B64" w:rsidRDefault="005E0B64">
            <w:pPr>
              <w:jc w:val="center"/>
              <w:rPr>
                <w:rFonts w:cs="Arial"/>
                <w:b/>
                <w:sz w:val="23"/>
                <w:szCs w:val="23"/>
                <w:lang w:eastAsia="zh-CN"/>
              </w:rPr>
            </w:pPr>
            <w:r>
              <w:rPr>
                <w:rFonts w:cs="Arial"/>
                <w:b/>
                <w:sz w:val="23"/>
                <w:szCs w:val="23"/>
                <w:lang w:eastAsia="zh-CN"/>
              </w:rPr>
              <w:t>Minority Student Enrollment</w:t>
            </w:r>
          </w:p>
        </w:tc>
        <w:tc>
          <w:tcPr>
            <w:tcW w:w="69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B9DDF4" w14:textId="77777777" w:rsidR="005E0B64" w:rsidRDefault="005E0B64">
            <w:pPr>
              <w:jc w:val="center"/>
              <w:rPr>
                <w:rFonts w:cs="Arial"/>
                <w:b/>
                <w:sz w:val="23"/>
                <w:szCs w:val="23"/>
                <w:lang w:eastAsia="zh-CN"/>
              </w:rPr>
            </w:pPr>
            <w:r>
              <w:rPr>
                <w:rFonts w:cs="Arial"/>
                <w:b/>
                <w:sz w:val="23"/>
                <w:szCs w:val="23"/>
                <w:lang w:eastAsia="zh-CN"/>
              </w:rPr>
              <w:t>Percent of Minority Student Enrollment</w:t>
            </w:r>
          </w:p>
        </w:tc>
        <w:tc>
          <w:tcPr>
            <w:tcW w:w="5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84D918" w14:textId="77777777" w:rsidR="005E0B64" w:rsidRDefault="005E0B64">
            <w:pPr>
              <w:jc w:val="center"/>
              <w:rPr>
                <w:rFonts w:cs="Arial"/>
                <w:b/>
                <w:sz w:val="23"/>
                <w:szCs w:val="23"/>
                <w:lang w:eastAsia="zh-CN"/>
              </w:rPr>
            </w:pPr>
            <w:r>
              <w:rPr>
                <w:rFonts w:cs="Arial"/>
                <w:b/>
                <w:sz w:val="23"/>
                <w:szCs w:val="23"/>
                <w:lang w:eastAsia="zh-CN"/>
              </w:rPr>
              <w:t>Total Teachers</w:t>
            </w:r>
          </w:p>
        </w:tc>
        <w:tc>
          <w:tcPr>
            <w:tcW w:w="69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894682" w14:textId="77777777" w:rsidR="005E0B64" w:rsidRDefault="005E0B64">
            <w:pPr>
              <w:jc w:val="center"/>
              <w:rPr>
                <w:rFonts w:cs="Arial"/>
                <w:b/>
                <w:sz w:val="23"/>
                <w:szCs w:val="23"/>
                <w:lang w:eastAsia="zh-CN"/>
              </w:rPr>
            </w:pPr>
            <w:r>
              <w:rPr>
                <w:rFonts w:cs="Arial"/>
                <w:b/>
                <w:sz w:val="23"/>
                <w:szCs w:val="23"/>
                <w:lang w:eastAsia="zh-CN"/>
              </w:rPr>
              <w:t>Number of Ineffective Teachers</w:t>
            </w:r>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762CC6F" w14:textId="77777777" w:rsidR="005E0B64" w:rsidRDefault="005E0B64">
            <w:pPr>
              <w:jc w:val="center"/>
              <w:rPr>
                <w:rFonts w:cs="Arial"/>
                <w:b/>
                <w:sz w:val="23"/>
                <w:szCs w:val="23"/>
                <w:lang w:eastAsia="zh-CN"/>
              </w:rPr>
            </w:pPr>
            <w:r>
              <w:rPr>
                <w:rFonts w:cs="Arial"/>
                <w:b/>
                <w:sz w:val="23"/>
                <w:szCs w:val="23"/>
                <w:lang w:eastAsia="zh-CN"/>
              </w:rPr>
              <w:t>Percent of Ineffective Teachers</w:t>
            </w:r>
          </w:p>
        </w:tc>
      </w:tr>
      <w:tr w:rsidR="005E0B64" w14:paraId="5078E594" w14:textId="77777777">
        <w:trPr>
          <w:cantSplit/>
          <w:trHeight w:val="857"/>
          <w:jc w:val="center"/>
        </w:trPr>
        <w:tc>
          <w:tcPr>
            <w:tcW w:w="601" w:type="pct"/>
            <w:tcBorders>
              <w:top w:val="single" w:sz="4" w:space="0" w:color="auto"/>
              <w:left w:val="single" w:sz="4" w:space="0" w:color="auto"/>
              <w:bottom w:val="single" w:sz="4" w:space="0" w:color="auto"/>
              <w:right w:val="single" w:sz="4" w:space="0" w:color="auto"/>
            </w:tcBorders>
            <w:vAlign w:val="center"/>
            <w:hideMark/>
          </w:tcPr>
          <w:p w14:paraId="5373F68E" w14:textId="77777777" w:rsidR="005E0B64" w:rsidRDefault="005E0B64">
            <w:pPr>
              <w:rPr>
                <w:rFonts w:cs="Arial"/>
                <w:b/>
                <w:lang w:eastAsia="zh-CN"/>
              </w:rPr>
            </w:pPr>
            <w:r>
              <w:rPr>
                <w:rFonts w:cs="Arial"/>
                <w:b/>
                <w:lang w:eastAsia="zh-CN"/>
              </w:rPr>
              <w:t>Quartile 1</w:t>
            </w:r>
          </w:p>
        </w:tc>
        <w:tc>
          <w:tcPr>
            <w:tcW w:w="524" w:type="pct"/>
            <w:tcBorders>
              <w:top w:val="single" w:sz="4" w:space="0" w:color="auto"/>
              <w:left w:val="single" w:sz="4" w:space="0" w:color="auto"/>
              <w:bottom w:val="single" w:sz="4" w:space="0" w:color="auto"/>
              <w:right w:val="single" w:sz="4" w:space="0" w:color="auto"/>
            </w:tcBorders>
            <w:vAlign w:val="bottom"/>
            <w:hideMark/>
          </w:tcPr>
          <w:p w14:paraId="22C67C48" w14:textId="77777777" w:rsidR="005E0B64" w:rsidRDefault="005E0B64">
            <w:pPr>
              <w:jc w:val="center"/>
              <w:rPr>
                <w:rFonts w:cs="Arial"/>
                <w:lang w:eastAsia="zh-CN"/>
              </w:rPr>
            </w:pPr>
            <w:r>
              <w:rPr>
                <w:rFonts w:cs="Arial"/>
                <w:color w:val="000000"/>
                <w:lang w:eastAsia="zh-CN"/>
              </w:rPr>
              <w:t>1,784</w:t>
            </w:r>
          </w:p>
        </w:tc>
        <w:tc>
          <w:tcPr>
            <w:tcW w:w="645" w:type="pct"/>
            <w:tcBorders>
              <w:top w:val="single" w:sz="4" w:space="0" w:color="auto"/>
              <w:left w:val="single" w:sz="4" w:space="0" w:color="auto"/>
              <w:bottom w:val="single" w:sz="4" w:space="0" w:color="auto"/>
              <w:right w:val="single" w:sz="4" w:space="0" w:color="auto"/>
            </w:tcBorders>
            <w:vAlign w:val="bottom"/>
            <w:hideMark/>
          </w:tcPr>
          <w:p w14:paraId="339A8FB4" w14:textId="77777777" w:rsidR="005E0B64" w:rsidRDefault="005E0B64">
            <w:pPr>
              <w:jc w:val="center"/>
              <w:rPr>
                <w:rFonts w:cs="Arial"/>
                <w:lang w:eastAsia="zh-CN"/>
              </w:rPr>
            </w:pPr>
            <w:r>
              <w:rPr>
                <w:rFonts w:cs="Arial"/>
                <w:color w:val="000000"/>
                <w:lang w:eastAsia="zh-CN"/>
              </w:rPr>
              <w:t>855,244</w:t>
            </w:r>
          </w:p>
        </w:tc>
        <w:tc>
          <w:tcPr>
            <w:tcW w:w="645" w:type="pct"/>
            <w:tcBorders>
              <w:top w:val="single" w:sz="4" w:space="0" w:color="auto"/>
              <w:left w:val="single" w:sz="4" w:space="0" w:color="auto"/>
              <w:bottom w:val="single" w:sz="4" w:space="0" w:color="auto"/>
              <w:right w:val="single" w:sz="4" w:space="0" w:color="auto"/>
            </w:tcBorders>
            <w:vAlign w:val="bottom"/>
            <w:hideMark/>
          </w:tcPr>
          <w:p w14:paraId="4B87B30C" w14:textId="77777777" w:rsidR="005E0B64" w:rsidRDefault="005E0B64">
            <w:pPr>
              <w:jc w:val="center"/>
              <w:rPr>
                <w:rFonts w:cs="Arial"/>
                <w:lang w:eastAsia="zh-CN"/>
              </w:rPr>
            </w:pPr>
            <w:r>
              <w:rPr>
                <w:rFonts w:cs="Arial"/>
                <w:color w:val="000000"/>
                <w:lang w:eastAsia="zh-CN"/>
              </w:rPr>
              <w:t>466,246</w:t>
            </w:r>
          </w:p>
        </w:tc>
        <w:tc>
          <w:tcPr>
            <w:tcW w:w="691" w:type="pct"/>
            <w:tcBorders>
              <w:top w:val="single" w:sz="4" w:space="0" w:color="auto"/>
              <w:left w:val="single" w:sz="4" w:space="0" w:color="auto"/>
              <w:bottom w:val="single" w:sz="4" w:space="0" w:color="auto"/>
              <w:right w:val="single" w:sz="4" w:space="0" w:color="auto"/>
            </w:tcBorders>
            <w:vAlign w:val="bottom"/>
            <w:hideMark/>
          </w:tcPr>
          <w:p w14:paraId="2FECB837" w14:textId="77777777" w:rsidR="005E0B64" w:rsidRDefault="005E0B64">
            <w:pPr>
              <w:jc w:val="center"/>
              <w:rPr>
                <w:rFonts w:cs="Arial"/>
                <w:lang w:eastAsia="zh-CN"/>
              </w:rPr>
            </w:pPr>
            <w:r>
              <w:rPr>
                <w:rFonts w:cs="Arial"/>
                <w:color w:val="000000"/>
                <w:lang w:eastAsia="zh-CN"/>
              </w:rPr>
              <w:t>54.5%</w:t>
            </w:r>
          </w:p>
        </w:tc>
        <w:tc>
          <w:tcPr>
            <w:tcW w:w="558" w:type="pct"/>
            <w:tcBorders>
              <w:top w:val="single" w:sz="4" w:space="0" w:color="auto"/>
              <w:left w:val="single" w:sz="4" w:space="0" w:color="auto"/>
              <w:bottom w:val="single" w:sz="4" w:space="0" w:color="auto"/>
              <w:right w:val="single" w:sz="4" w:space="0" w:color="auto"/>
            </w:tcBorders>
            <w:vAlign w:val="bottom"/>
            <w:hideMark/>
          </w:tcPr>
          <w:p w14:paraId="2763DC31" w14:textId="77777777" w:rsidR="005E0B64" w:rsidRDefault="005E0B64">
            <w:pPr>
              <w:jc w:val="center"/>
              <w:rPr>
                <w:rFonts w:cs="Arial"/>
                <w:lang w:eastAsia="zh-CN"/>
              </w:rPr>
            </w:pPr>
            <w:r>
              <w:rPr>
                <w:rFonts w:cs="Arial"/>
                <w:color w:val="000000"/>
                <w:lang w:eastAsia="zh-CN"/>
              </w:rPr>
              <w:t>45,660</w:t>
            </w:r>
          </w:p>
        </w:tc>
        <w:tc>
          <w:tcPr>
            <w:tcW w:w="690" w:type="pct"/>
            <w:tcBorders>
              <w:top w:val="single" w:sz="4" w:space="0" w:color="auto"/>
              <w:left w:val="single" w:sz="4" w:space="0" w:color="auto"/>
              <w:bottom w:val="single" w:sz="4" w:space="0" w:color="auto"/>
              <w:right w:val="single" w:sz="4" w:space="0" w:color="auto"/>
            </w:tcBorders>
            <w:vAlign w:val="bottom"/>
            <w:hideMark/>
          </w:tcPr>
          <w:p w14:paraId="3D02FED8" w14:textId="77777777" w:rsidR="005E0B64" w:rsidRDefault="005E0B64">
            <w:pPr>
              <w:jc w:val="center"/>
              <w:rPr>
                <w:rFonts w:cs="Arial"/>
                <w:lang w:eastAsia="zh-CN"/>
              </w:rPr>
            </w:pPr>
            <w:r>
              <w:rPr>
                <w:rFonts w:cs="Arial"/>
                <w:color w:val="000000"/>
                <w:lang w:eastAsia="zh-CN"/>
              </w:rPr>
              <w:t>3,439</w:t>
            </w:r>
          </w:p>
        </w:tc>
        <w:tc>
          <w:tcPr>
            <w:tcW w:w="645" w:type="pct"/>
            <w:tcBorders>
              <w:top w:val="single" w:sz="4" w:space="0" w:color="auto"/>
              <w:left w:val="single" w:sz="4" w:space="0" w:color="auto"/>
              <w:bottom w:val="single" w:sz="4" w:space="0" w:color="auto"/>
              <w:right w:val="single" w:sz="4" w:space="0" w:color="auto"/>
            </w:tcBorders>
            <w:vAlign w:val="bottom"/>
            <w:hideMark/>
          </w:tcPr>
          <w:p w14:paraId="36F78367" w14:textId="77777777" w:rsidR="005E0B64" w:rsidRDefault="005E0B64">
            <w:pPr>
              <w:jc w:val="center"/>
              <w:rPr>
                <w:rFonts w:cs="Arial"/>
                <w:lang w:eastAsia="zh-CN"/>
              </w:rPr>
            </w:pPr>
            <w:r>
              <w:rPr>
                <w:rFonts w:cs="Arial"/>
                <w:color w:val="000000"/>
                <w:lang w:eastAsia="zh-CN"/>
              </w:rPr>
              <w:t>7.5%</w:t>
            </w:r>
          </w:p>
        </w:tc>
      </w:tr>
      <w:tr w:rsidR="005E0B64" w14:paraId="7EFCFD8F" w14:textId="77777777">
        <w:trPr>
          <w:cantSplit/>
          <w:trHeight w:val="857"/>
          <w:jc w:val="center"/>
        </w:trPr>
        <w:tc>
          <w:tcPr>
            <w:tcW w:w="601" w:type="pct"/>
            <w:tcBorders>
              <w:top w:val="single" w:sz="4" w:space="0" w:color="auto"/>
              <w:left w:val="single" w:sz="4" w:space="0" w:color="auto"/>
              <w:bottom w:val="single" w:sz="4" w:space="0" w:color="auto"/>
              <w:right w:val="single" w:sz="4" w:space="0" w:color="auto"/>
            </w:tcBorders>
            <w:vAlign w:val="center"/>
            <w:hideMark/>
          </w:tcPr>
          <w:p w14:paraId="490C2C77" w14:textId="77777777" w:rsidR="005E0B64" w:rsidRDefault="005E0B64">
            <w:pPr>
              <w:rPr>
                <w:rFonts w:cs="Arial"/>
                <w:b/>
                <w:lang w:eastAsia="zh-CN"/>
              </w:rPr>
            </w:pPr>
            <w:r>
              <w:rPr>
                <w:rFonts w:cs="Arial"/>
                <w:b/>
                <w:lang w:eastAsia="zh-CN"/>
              </w:rPr>
              <w:t>Quartile 2</w:t>
            </w:r>
          </w:p>
        </w:tc>
        <w:tc>
          <w:tcPr>
            <w:tcW w:w="524" w:type="pct"/>
            <w:tcBorders>
              <w:top w:val="single" w:sz="4" w:space="0" w:color="auto"/>
              <w:left w:val="single" w:sz="4" w:space="0" w:color="auto"/>
              <w:bottom w:val="single" w:sz="4" w:space="0" w:color="auto"/>
              <w:right w:val="single" w:sz="4" w:space="0" w:color="auto"/>
            </w:tcBorders>
            <w:vAlign w:val="bottom"/>
            <w:hideMark/>
          </w:tcPr>
          <w:p w14:paraId="7312B8EE" w14:textId="77777777" w:rsidR="005E0B64" w:rsidRDefault="005E0B64">
            <w:pPr>
              <w:jc w:val="center"/>
              <w:rPr>
                <w:rFonts w:cs="Arial"/>
                <w:lang w:eastAsia="zh-CN"/>
              </w:rPr>
            </w:pPr>
            <w:r>
              <w:rPr>
                <w:rFonts w:cs="Arial"/>
                <w:color w:val="000000"/>
                <w:lang w:eastAsia="zh-CN"/>
              </w:rPr>
              <w:t>1,785</w:t>
            </w:r>
          </w:p>
        </w:tc>
        <w:tc>
          <w:tcPr>
            <w:tcW w:w="645" w:type="pct"/>
            <w:tcBorders>
              <w:top w:val="single" w:sz="4" w:space="0" w:color="auto"/>
              <w:left w:val="single" w:sz="4" w:space="0" w:color="auto"/>
              <w:bottom w:val="single" w:sz="4" w:space="0" w:color="auto"/>
              <w:right w:val="single" w:sz="4" w:space="0" w:color="auto"/>
            </w:tcBorders>
            <w:vAlign w:val="bottom"/>
            <w:hideMark/>
          </w:tcPr>
          <w:p w14:paraId="304D6B49" w14:textId="77777777" w:rsidR="005E0B64" w:rsidRDefault="005E0B64">
            <w:pPr>
              <w:jc w:val="center"/>
              <w:rPr>
                <w:rFonts w:cs="Arial"/>
                <w:lang w:eastAsia="zh-CN"/>
              </w:rPr>
            </w:pPr>
            <w:r>
              <w:rPr>
                <w:rFonts w:cs="Arial"/>
                <w:color w:val="000000"/>
                <w:lang w:eastAsia="zh-CN"/>
              </w:rPr>
              <w:t>1,109,614</w:t>
            </w:r>
          </w:p>
        </w:tc>
        <w:tc>
          <w:tcPr>
            <w:tcW w:w="645" w:type="pct"/>
            <w:tcBorders>
              <w:top w:val="single" w:sz="4" w:space="0" w:color="auto"/>
              <w:left w:val="single" w:sz="4" w:space="0" w:color="auto"/>
              <w:bottom w:val="single" w:sz="4" w:space="0" w:color="auto"/>
              <w:right w:val="single" w:sz="4" w:space="0" w:color="auto"/>
            </w:tcBorders>
            <w:vAlign w:val="bottom"/>
            <w:hideMark/>
          </w:tcPr>
          <w:p w14:paraId="2519ADDB" w14:textId="77777777" w:rsidR="005E0B64" w:rsidRDefault="005E0B64">
            <w:pPr>
              <w:jc w:val="center"/>
              <w:rPr>
                <w:rFonts w:cs="Arial"/>
                <w:lang w:eastAsia="zh-CN"/>
              </w:rPr>
            </w:pPr>
            <w:r>
              <w:rPr>
                <w:rFonts w:cs="Arial"/>
                <w:color w:val="000000"/>
                <w:lang w:eastAsia="zh-CN"/>
              </w:rPr>
              <w:t>935,282</w:t>
            </w:r>
          </w:p>
        </w:tc>
        <w:tc>
          <w:tcPr>
            <w:tcW w:w="691" w:type="pct"/>
            <w:tcBorders>
              <w:top w:val="single" w:sz="4" w:space="0" w:color="auto"/>
              <w:left w:val="single" w:sz="4" w:space="0" w:color="auto"/>
              <w:bottom w:val="single" w:sz="4" w:space="0" w:color="auto"/>
              <w:right w:val="single" w:sz="4" w:space="0" w:color="auto"/>
            </w:tcBorders>
            <w:vAlign w:val="bottom"/>
            <w:hideMark/>
          </w:tcPr>
          <w:p w14:paraId="652F7855" w14:textId="77777777" w:rsidR="005E0B64" w:rsidRDefault="005E0B64">
            <w:pPr>
              <w:jc w:val="center"/>
              <w:rPr>
                <w:rFonts w:cs="Arial"/>
                <w:lang w:eastAsia="zh-CN"/>
              </w:rPr>
            </w:pPr>
            <w:r>
              <w:rPr>
                <w:rFonts w:cs="Arial"/>
                <w:color w:val="000000"/>
                <w:lang w:eastAsia="zh-CN"/>
              </w:rPr>
              <w:t>84.3%</w:t>
            </w:r>
          </w:p>
        </w:tc>
        <w:tc>
          <w:tcPr>
            <w:tcW w:w="558" w:type="pct"/>
            <w:tcBorders>
              <w:top w:val="single" w:sz="4" w:space="0" w:color="auto"/>
              <w:left w:val="single" w:sz="4" w:space="0" w:color="auto"/>
              <w:bottom w:val="single" w:sz="4" w:space="0" w:color="auto"/>
              <w:right w:val="single" w:sz="4" w:space="0" w:color="auto"/>
            </w:tcBorders>
            <w:vAlign w:val="bottom"/>
            <w:hideMark/>
          </w:tcPr>
          <w:p w14:paraId="6928438C" w14:textId="77777777" w:rsidR="005E0B64" w:rsidRDefault="005E0B64">
            <w:pPr>
              <w:jc w:val="center"/>
              <w:rPr>
                <w:rFonts w:cs="Arial"/>
                <w:lang w:eastAsia="zh-CN"/>
              </w:rPr>
            </w:pPr>
            <w:r>
              <w:rPr>
                <w:rFonts w:cs="Arial"/>
                <w:color w:val="000000"/>
                <w:lang w:eastAsia="zh-CN"/>
              </w:rPr>
              <w:t>54,516</w:t>
            </w:r>
          </w:p>
        </w:tc>
        <w:tc>
          <w:tcPr>
            <w:tcW w:w="690" w:type="pct"/>
            <w:tcBorders>
              <w:top w:val="single" w:sz="4" w:space="0" w:color="auto"/>
              <w:left w:val="single" w:sz="4" w:space="0" w:color="auto"/>
              <w:bottom w:val="single" w:sz="4" w:space="0" w:color="auto"/>
              <w:right w:val="single" w:sz="4" w:space="0" w:color="auto"/>
            </w:tcBorders>
            <w:vAlign w:val="bottom"/>
            <w:hideMark/>
          </w:tcPr>
          <w:p w14:paraId="48B43690" w14:textId="77777777" w:rsidR="005E0B64" w:rsidRDefault="005E0B64">
            <w:pPr>
              <w:jc w:val="center"/>
              <w:rPr>
                <w:rFonts w:cs="Arial"/>
                <w:lang w:eastAsia="zh-CN"/>
              </w:rPr>
            </w:pPr>
            <w:r>
              <w:rPr>
                <w:rFonts w:cs="Arial"/>
                <w:color w:val="000000"/>
                <w:lang w:eastAsia="zh-CN"/>
              </w:rPr>
              <w:t>4,703</w:t>
            </w:r>
          </w:p>
        </w:tc>
        <w:tc>
          <w:tcPr>
            <w:tcW w:w="645" w:type="pct"/>
            <w:tcBorders>
              <w:top w:val="single" w:sz="4" w:space="0" w:color="auto"/>
              <w:left w:val="single" w:sz="4" w:space="0" w:color="auto"/>
              <w:bottom w:val="single" w:sz="4" w:space="0" w:color="auto"/>
              <w:right w:val="single" w:sz="4" w:space="0" w:color="auto"/>
            </w:tcBorders>
            <w:vAlign w:val="bottom"/>
            <w:hideMark/>
          </w:tcPr>
          <w:p w14:paraId="449E10F2" w14:textId="77777777" w:rsidR="005E0B64" w:rsidRDefault="005E0B64">
            <w:pPr>
              <w:jc w:val="center"/>
              <w:rPr>
                <w:rFonts w:cs="Arial"/>
                <w:lang w:eastAsia="zh-CN"/>
              </w:rPr>
            </w:pPr>
            <w:r>
              <w:rPr>
                <w:rFonts w:cs="Arial"/>
                <w:color w:val="000000"/>
                <w:lang w:eastAsia="zh-CN"/>
              </w:rPr>
              <w:t>8.6%</w:t>
            </w:r>
          </w:p>
        </w:tc>
      </w:tr>
      <w:tr w:rsidR="005E0B64" w14:paraId="2553A30B" w14:textId="77777777">
        <w:trPr>
          <w:cantSplit/>
          <w:trHeight w:val="857"/>
          <w:jc w:val="center"/>
        </w:trPr>
        <w:tc>
          <w:tcPr>
            <w:tcW w:w="601" w:type="pct"/>
            <w:tcBorders>
              <w:top w:val="single" w:sz="4" w:space="0" w:color="auto"/>
              <w:left w:val="single" w:sz="4" w:space="0" w:color="auto"/>
              <w:bottom w:val="single" w:sz="4" w:space="0" w:color="auto"/>
              <w:right w:val="single" w:sz="4" w:space="0" w:color="auto"/>
            </w:tcBorders>
            <w:vAlign w:val="center"/>
            <w:hideMark/>
          </w:tcPr>
          <w:p w14:paraId="4A985B7F" w14:textId="77777777" w:rsidR="005E0B64" w:rsidRDefault="005E0B64">
            <w:pPr>
              <w:rPr>
                <w:rFonts w:cs="Arial"/>
                <w:b/>
                <w:lang w:eastAsia="zh-CN"/>
              </w:rPr>
            </w:pPr>
            <w:r>
              <w:rPr>
                <w:rFonts w:cs="Arial"/>
                <w:b/>
                <w:lang w:eastAsia="zh-CN"/>
              </w:rPr>
              <w:t>Quartile 3</w:t>
            </w:r>
          </w:p>
        </w:tc>
        <w:tc>
          <w:tcPr>
            <w:tcW w:w="524" w:type="pct"/>
            <w:tcBorders>
              <w:top w:val="single" w:sz="4" w:space="0" w:color="auto"/>
              <w:left w:val="single" w:sz="4" w:space="0" w:color="auto"/>
              <w:bottom w:val="single" w:sz="4" w:space="0" w:color="auto"/>
              <w:right w:val="single" w:sz="4" w:space="0" w:color="auto"/>
            </w:tcBorders>
            <w:vAlign w:val="bottom"/>
            <w:hideMark/>
          </w:tcPr>
          <w:p w14:paraId="51FAFD6A" w14:textId="77777777" w:rsidR="005E0B64" w:rsidRDefault="005E0B64">
            <w:pPr>
              <w:jc w:val="center"/>
              <w:rPr>
                <w:rFonts w:cs="Arial"/>
                <w:lang w:eastAsia="zh-CN"/>
              </w:rPr>
            </w:pPr>
            <w:r>
              <w:rPr>
                <w:rFonts w:cs="Arial"/>
                <w:color w:val="000000"/>
                <w:lang w:eastAsia="zh-CN"/>
              </w:rPr>
              <w:t>1,785</w:t>
            </w:r>
          </w:p>
        </w:tc>
        <w:tc>
          <w:tcPr>
            <w:tcW w:w="645" w:type="pct"/>
            <w:tcBorders>
              <w:top w:val="single" w:sz="4" w:space="0" w:color="auto"/>
              <w:left w:val="single" w:sz="4" w:space="0" w:color="auto"/>
              <w:bottom w:val="single" w:sz="4" w:space="0" w:color="auto"/>
              <w:right w:val="single" w:sz="4" w:space="0" w:color="auto"/>
            </w:tcBorders>
            <w:vAlign w:val="bottom"/>
            <w:hideMark/>
          </w:tcPr>
          <w:p w14:paraId="24D8A307" w14:textId="77777777" w:rsidR="005E0B64" w:rsidRDefault="005E0B64">
            <w:pPr>
              <w:jc w:val="center"/>
              <w:rPr>
                <w:rFonts w:cs="Arial"/>
                <w:lang w:eastAsia="zh-CN"/>
              </w:rPr>
            </w:pPr>
            <w:r>
              <w:rPr>
                <w:rFonts w:cs="Arial"/>
                <w:color w:val="000000"/>
                <w:lang w:eastAsia="zh-CN"/>
              </w:rPr>
              <w:t>1,145,346</w:t>
            </w:r>
          </w:p>
        </w:tc>
        <w:tc>
          <w:tcPr>
            <w:tcW w:w="645" w:type="pct"/>
            <w:tcBorders>
              <w:top w:val="single" w:sz="4" w:space="0" w:color="auto"/>
              <w:left w:val="single" w:sz="4" w:space="0" w:color="auto"/>
              <w:bottom w:val="single" w:sz="4" w:space="0" w:color="auto"/>
              <w:right w:val="single" w:sz="4" w:space="0" w:color="auto"/>
            </w:tcBorders>
            <w:vAlign w:val="bottom"/>
            <w:hideMark/>
          </w:tcPr>
          <w:p w14:paraId="25F2FD04" w14:textId="77777777" w:rsidR="005E0B64" w:rsidRDefault="005E0B64">
            <w:pPr>
              <w:jc w:val="center"/>
              <w:rPr>
                <w:rFonts w:cs="Arial"/>
                <w:lang w:eastAsia="zh-CN"/>
              </w:rPr>
            </w:pPr>
            <w:r>
              <w:rPr>
                <w:rFonts w:cs="Arial"/>
                <w:color w:val="000000"/>
                <w:lang w:eastAsia="zh-CN"/>
              </w:rPr>
              <w:t>1,091,641</w:t>
            </w:r>
          </w:p>
        </w:tc>
        <w:tc>
          <w:tcPr>
            <w:tcW w:w="691" w:type="pct"/>
            <w:tcBorders>
              <w:top w:val="single" w:sz="4" w:space="0" w:color="auto"/>
              <w:left w:val="single" w:sz="4" w:space="0" w:color="auto"/>
              <w:bottom w:val="single" w:sz="4" w:space="0" w:color="auto"/>
              <w:right w:val="single" w:sz="4" w:space="0" w:color="auto"/>
            </w:tcBorders>
            <w:vAlign w:val="bottom"/>
            <w:hideMark/>
          </w:tcPr>
          <w:p w14:paraId="75E14224" w14:textId="77777777" w:rsidR="005E0B64" w:rsidRDefault="005E0B64">
            <w:pPr>
              <w:jc w:val="center"/>
              <w:rPr>
                <w:rFonts w:cs="Arial"/>
                <w:lang w:eastAsia="zh-CN"/>
              </w:rPr>
            </w:pPr>
            <w:r>
              <w:rPr>
                <w:rFonts w:cs="Arial"/>
                <w:color w:val="000000"/>
                <w:lang w:eastAsia="zh-CN"/>
              </w:rPr>
              <w:t>95.3%</w:t>
            </w:r>
          </w:p>
        </w:tc>
        <w:tc>
          <w:tcPr>
            <w:tcW w:w="558" w:type="pct"/>
            <w:tcBorders>
              <w:top w:val="single" w:sz="4" w:space="0" w:color="auto"/>
              <w:left w:val="single" w:sz="4" w:space="0" w:color="auto"/>
              <w:bottom w:val="single" w:sz="4" w:space="0" w:color="auto"/>
              <w:right w:val="single" w:sz="4" w:space="0" w:color="auto"/>
            </w:tcBorders>
            <w:vAlign w:val="bottom"/>
            <w:hideMark/>
          </w:tcPr>
          <w:p w14:paraId="5DB3480D" w14:textId="77777777" w:rsidR="005E0B64" w:rsidRDefault="005E0B64">
            <w:pPr>
              <w:jc w:val="center"/>
              <w:rPr>
                <w:rFonts w:cs="Arial"/>
                <w:lang w:eastAsia="zh-CN"/>
              </w:rPr>
            </w:pPr>
            <w:r>
              <w:rPr>
                <w:rFonts w:cs="Arial"/>
                <w:color w:val="000000"/>
                <w:lang w:eastAsia="zh-CN"/>
              </w:rPr>
              <w:t>54,764</w:t>
            </w:r>
          </w:p>
        </w:tc>
        <w:tc>
          <w:tcPr>
            <w:tcW w:w="690" w:type="pct"/>
            <w:tcBorders>
              <w:top w:val="single" w:sz="4" w:space="0" w:color="auto"/>
              <w:left w:val="single" w:sz="4" w:space="0" w:color="auto"/>
              <w:bottom w:val="single" w:sz="4" w:space="0" w:color="auto"/>
              <w:right w:val="single" w:sz="4" w:space="0" w:color="auto"/>
            </w:tcBorders>
            <w:vAlign w:val="bottom"/>
            <w:hideMark/>
          </w:tcPr>
          <w:p w14:paraId="41E006FF" w14:textId="77777777" w:rsidR="005E0B64" w:rsidRDefault="005E0B64">
            <w:pPr>
              <w:jc w:val="center"/>
              <w:rPr>
                <w:rFonts w:cs="Arial"/>
                <w:lang w:eastAsia="zh-CN"/>
              </w:rPr>
            </w:pPr>
            <w:r>
              <w:rPr>
                <w:rFonts w:cs="Arial"/>
                <w:color w:val="000000"/>
                <w:lang w:eastAsia="zh-CN"/>
              </w:rPr>
              <w:t>4,209</w:t>
            </w:r>
          </w:p>
        </w:tc>
        <w:tc>
          <w:tcPr>
            <w:tcW w:w="645" w:type="pct"/>
            <w:tcBorders>
              <w:top w:val="single" w:sz="4" w:space="0" w:color="auto"/>
              <w:left w:val="single" w:sz="4" w:space="0" w:color="auto"/>
              <w:bottom w:val="single" w:sz="4" w:space="0" w:color="auto"/>
              <w:right w:val="single" w:sz="4" w:space="0" w:color="auto"/>
            </w:tcBorders>
            <w:vAlign w:val="bottom"/>
            <w:hideMark/>
          </w:tcPr>
          <w:p w14:paraId="4A792A2B" w14:textId="77777777" w:rsidR="005E0B64" w:rsidRDefault="005E0B64">
            <w:pPr>
              <w:jc w:val="center"/>
              <w:rPr>
                <w:rFonts w:cs="Arial"/>
                <w:lang w:eastAsia="zh-CN"/>
              </w:rPr>
            </w:pPr>
            <w:r>
              <w:rPr>
                <w:rFonts w:cs="Arial"/>
                <w:color w:val="000000"/>
                <w:lang w:eastAsia="zh-CN"/>
              </w:rPr>
              <w:t>7.7%</w:t>
            </w:r>
          </w:p>
        </w:tc>
      </w:tr>
      <w:tr w:rsidR="005E0B64" w14:paraId="4DC08036" w14:textId="77777777">
        <w:trPr>
          <w:cantSplit/>
          <w:trHeight w:val="857"/>
          <w:jc w:val="center"/>
        </w:trPr>
        <w:tc>
          <w:tcPr>
            <w:tcW w:w="601" w:type="pct"/>
            <w:tcBorders>
              <w:top w:val="single" w:sz="4" w:space="0" w:color="auto"/>
              <w:left w:val="single" w:sz="4" w:space="0" w:color="auto"/>
              <w:bottom w:val="double" w:sz="4" w:space="0" w:color="auto"/>
              <w:right w:val="single" w:sz="4" w:space="0" w:color="auto"/>
            </w:tcBorders>
            <w:vAlign w:val="center"/>
            <w:hideMark/>
          </w:tcPr>
          <w:p w14:paraId="14A2944C" w14:textId="77777777" w:rsidR="005E0B64" w:rsidRDefault="005E0B64">
            <w:pPr>
              <w:rPr>
                <w:rFonts w:cs="Arial"/>
                <w:b/>
                <w:lang w:eastAsia="zh-CN"/>
              </w:rPr>
            </w:pPr>
            <w:r>
              <w:rPr>
                <w:rFonts w:cs="Arial"/>
                <w:b/>
                <w:lang w:eastAsia="zh-CN"/>
              </w:rPr>
              <w:t>Quartile 4</w:t>
            </w:r>
          </w:p>
        </w:tc>
        <w:tc>
          <w:tcPr>
            <w:tcW w:w="524" w:type="pct"/>
            <w:tcBorders>
              <w:top w:val="single" w:sz="4" w:space="0" w:color="auto"/>
              <w:left w:val="single" w:sz="4" w:space="0" w:color="auto"/>
              <w:bottom w:val="double" w:sz="4" w:space="0" w:color="auto"/>
              <w:right w:val="single" w:sz="4" w:space="0" w:color="auto"/>
            </w:tcBorders>
            <w:vAlign w:val="bottom"/>
            <w:hideMark/>
          </w:tcPr>
          <w:p w14:paraId="3C1FDD09" w14:textId="77777777" w:rsidR="005E0B64" w:rsidRDefault="005E0B64">
            <w:pPr>
              <w:jc w:val="center"/>
              <w:rPr>
                <w:rFonts w:cs="Arial"/>
                <w:lang w:eastAsia="zh-CN"/>
              </w:rPr>
            </w:pPr>
            <w:r>
              <w:rPr>
                <w:rFonts w:cs="Arial"/>
                <w:color w:val="000000"/>
                <w:lang w:eastAsia="zh-CN"/>
              </w:rPr>
              <w:t>1,784</w:t>
            </w:r>
          </w:p>
        </w:tc>
        <w:tc>
          <w:tcPr>
            <w:tcW w:w="645" w:type="pct"/>
            <w:tcBorders>
              <w:top w:val="single" w:sz="4" w:space="0" w:color="auto"/>
              <w:left w:val="single" w:sz="4" w:space="0" w:color="auto"/>
              <w:bottom w:val="double" w:sz="4" w:space="0" w:color="auto"/>
              <w:right w:val="single" w:sz="4" w:space="0" w:color="auto"/>
            </w:tcBorders>
            <w:vAlign w:val="bottom"/>
            <w:hideMark/>
          </w:tcPr>
          <w:p w14:paraId="2D6F694E" w14:textId="77777777" w:rsidR="005E0B64" w:rsidRDefault="005E0B64">
            <w:pPr>
              <w:jc w:val="center"/>
              <w:rPr>
                <w:rFonts w:cs="Arial"/>
                <w:lang w:eastAsia="zh-CN"/>
              </w:rPr>
            </w:pPr>
            <w:r>
              <w:rPr>
                <w:rFonts w:cs="Arial"/>
                <w:color w:val="000000"/>
                <w:lang w:eastAsia="zh-CN"/>
              </w:rPr>
              <w:t>1,041,601</w:t>
            </w:r>
          </w:p>
        </w:tc>
        <w:tc>
          <w:tcPr>
            <w:tcW w:w="645" w:type="pct"/>
            <w:tcBorders>
              <w:top w:val="single" w:sz="4" w:space="0" w:color="auto"/>
              <w:left w:val="single" w:sz="4" w:space="0" w:color="auto"/>
              <w:bottom w:val="double" w:sz="4" w:space="0" w:color="auto"/>
              <w:right w:val="single" w:sz="4" w:space="0" w:color="auto"/>
            </w:tcBorders>
            <w:vAlign w:val="bottom"/>
            <w:hideMark/>
          </w:tcPr>
          <w:p w14:paraId="2627904E" w14:textId="77777777" w:rsidR="005E0B64" w:rsidRDefault="005E0B64">
            <w:pPr>
              <w:jc w:val="center"/>
              <w:rPr>
                <w:rFonts w:cs="Arial"/>
                <w:lang w:eastAsia="zh-CN"/>
              </w:rPr>
            </w:pPr>
            <w:r>
              <w:rPr>
                <w:rFonts w:cs="Arial"/>
                <w:color w:val="000000"/>
                <w:lang w:eastAsia="zh-CN"/>
              </w:rPr>
              <w:t>1,029,093</w:t>
            </w:r>
          </w:p>
        </w:tc>
        <w:tc>
          <w:tcPr>
            <w:tcW w:w="691" w:type="pct"/>
            <w:tcBorders>
              <w:top w:val="single" w:sz="4" w:space="0" w:color="auto"/>
              <w:left w:val="single" w:sz="4" w:space="0" w:color="auto"/>
              <w:bottom w:val="double" w:sz="4" w:space="0" w:color="auto"/>
              <w:right w:val="single" w:sz="4" w:space="0" w:color="auto"/>
            </w:tcBorders>
            <w:vAlign w:val="bottom"/>
            <w:hideMark/>
          </w:tcPr>
          <w:p w14:paraId="56D7D84D" w14:textId="77777777" w:rsidR="005E0B64" w:rsidRDefault="005E0B64">
            <w:pPr>
              <w:jc w:val="center"/>
              <w:rPr>
                <w:rFonts w:cs="Arial"/>
                <w:lang w:eastAsia="zh-CN"/>
              </w:rPr>
            </w:pPr>
            <w:r>
              <w:rPr>
                <w:rFonts w:cs="Arial"/>
                <w:color w:val="000000"/>
                <w:lang w:eastAsia="zh-CN"/>
              </w:rPr>
              <w:t>98.8%</w:t>
            </w:r>
          </w:p>
        </w:tc>
        <w:tc>
          <w:tcPr>
            <w:tcW w:w="558" w:type="pct"/>
            <w:tcBorders>
              <w:top w:val="single" w:sz="4" w:space="0" w:color="auto"/>
              <w:left w:val="single" w:sz="4" w:space="0" w:color="auto"/>
              <w:bottom w:val="double" w:sz="4" w:space="0" w:color="auto"/>
              <w:right w:val="single" w:sz="4" w:space="0" w:color="auto"/>
            </w:tcBorders>
            <w:vAlign w:val="bottom"/>
            <w:hideMark/>
          </w:tcPr>
          <w:p w14:paraId="3191E541" w14:textId="77777777" w:rsidR="005E0B64" w:rsidRDefault="005E0B64">
            <w:pPr>
              <w:jc w:val="center"/>
              <w:rPr>
                <w:rFonts w:cs="Arial"/>
                <w:lang w:eastAsia="zh-CN"/>
              </w:rPr>
            </w:pPr>
            <w:r>
              <w:rPr>
                <w:rFonts w:cs="Arial"/>
                <w:color w:val="000000"/>
                <w:lang w:eastAsia="zh-CN"/>
              </w:rPr>
              <w:t>48,900</w:t>
            </w:r>
          </w:p>
        </w:tc>
        <w:tc>
          <w:tcPr>
            <w:tcW w:w="690" w:type="pct"/>
            <w:tcBorders>
              <w:top w:val="single" w:sz="4" w:space="0" w:color="auto"/>
              <w:left w:val="single" w:sz="4" w:space="0" w:color="auto"/>
              <w:bottom w:val="double" w:sz="4" w:space="0" w:color="auto"/>
              <w:right w:val="single" w:sz="4" w:space="0" w:color="auto"/>
            </w:tcBorders>
            <w:vAlign w:val="bottom"/>
            <w:hideMark/>
          </w:tcPr>
          <w:p w14:paraId="4514BBF0" w14:textId="77777777" w:rsidR="005E0B64" w:rsidRDefault="005E0B64">
            <w:pPr>
              <w:jc w:val="center"/>
              <w:rPr>
                <w:rFonts w:cs="Arial"/>
                <w:lang w:eastAsia="zh-CN"/>
              </w:rPr>
            </w:pPr>
            <w:r>
              <w:rPr>
                <w:rFonts w:cs="Arial"/>
                <w:color w:val="000000"/>
                <w:lang w:eastAsia="zh-CN"/>
              </w:rPr>
              <w:t>5,806</w:t>
            </w:r>
          </w:p>
        </w:tc>
        <w:tc>
          <w:tcPr>
            <w:tcW w:w="645" w:type="pct"/>
            <w:tcBorders>
              <w:top w:val="single" w:sz="4" w:space="0" w:color="auto"/>
              <w:left w:val="single" w:sz="4" w:space="0" w:color="auto"/>
              <w:bottom w:val="double" w:sz="4" w:space="0" w:color="auto"/>
              <w:right w:val="single" w:sz="4" w:space="0" w:color="auto"/>
            </w:tcBorders>
            <w:vAlign w:val="bottom"/>
            <w:hideMark/>
          </w:tcPr>
          <w:p w14:paraId="477AD169" w14:textId="77777777" w:rsidR="005E0B64" w:rsidRDefault="005E0B64">
            <w:pPr>
              <w:jc w:val="center"/>
              <w:rPr>
                <w:rFonts w:cs="Arial"/>
                <w:lang w:eastAsia="zh-CN"/>
              </w:rPr>
            </w:pPr>
            <w:r>
              <w:rPr>
                <w:rFonts w:cs="Arial"/>
                <w:color w:val="000000"/>
                <w:lang w:eastAsia="zh-CN"/>
              </w:rPr>
              <w:t>11.9%</w:t>
            </w:r>
          </w:p>
        </w:tc>
      </w:tr>
      <w:tr w:rsidR="005E0B64" w14:paraId="3C225AF8" w14:textId="77777777">
        <w:trPr>
          <w:cantSplit/>
          <w:trHeight w:val="857"/>
          <w:jc w:val="center"/>
        </w:trPr>
        <w:tc>
          <w:tcPr>
            <w:tcW w:w="601" w:type="pct"/>
            <w:tcBorders>
              <w:top w:val="double" w:sz="4" w:space="0" w:color="auto"/>
              <w:left w:val="single" w:sz="4" w:space="0" w:color="auto"/>
              <w:bottom w:val="thickThinSmallGap" w:sz="24" w:space="0" w:color="auto"/>
              <w:right w:val="single" w:sz="4" w:space="0" w:color="auto"/>
            </w:tcBorders>
            <w:vAlign w:val="center"/>
            <w:hideMark/>
          </w:tcPr>
          <w:p w14:paraId="6D037400" w14:textId="77777777" w:rsidR="005E0B64" w:rsidRDefault="005E0B64">
            <w:pPr>
              <w:rPr>
                <w:rFonts w:cs="Arial"/>
                <w:b/>
                <w:lang w:eastAsia="zh-CN"/>
              </w:rPr>
            </w:pPr>
            <w:r>
              <w:rPr>
                <w:rFonts w:cs="Arial"/>
                <w:b/>
                <w:lang w:eastAsia="zh-CN"/>
              </w:rPr>
              <w:t>Title I</w:t>
            </w:r>
          </w:p>
          <w:p w14:paraId="388622C8" w14:textId="77777777" w:rsidR="005E0B64" w:rsidRDefault="005E0B64">
            <w:pPr>
              <w:rPr>
                <w:rFonts w:cs="Arial"/>
                <w:b/>
                <w:lang w:eastAsia="zh-CN"/>
              </w:rPr>
            </w:pPr>
            <w:r>
              <w:rPr>
                <w:rFonts w:cs="Arial"/>
                <w:b/>
                <w:lang w:eastAsia="zh-CN"/>
              </w:rPr>
              <w:t>Total</w:t>
            </w:r>
          </w:p>
        </w:tc>
        <w:tc>
          <w:tcPr>
            <w:tcW w:w="524" w:type="pct"/>
            <w:tcBorders>
              <w:top w:val="double" w:sz="4" w:space="0" w:color="auto"/>
              <w:left w:val="single" w:sz="4" w:space="0" w:color="auto"/>
              <w:bottom w:val="thickThinSmallGap" w:sz="24" w:space="0" w:color="auto"/>
              <w:right w:val="single" w:sz="4" w:space="0" w:color="auto"/>
            </w:tcBorders>
            <w:vAlign w:val="bottom"/>
            <w:hideMark/>
          </w:tcPr>
          <w:p w14:paraId="0CF11306" w14:textId="77777777" w:rsidR="005E0B64" w:rsidRDefault="005E0B64">
            <w:pPr>
              <w:jc w:val="center"/>
              <w:rPr>
                <w:rFonts w:cs="Arial"/>
                <w:lang w:eastAsia="zh-CN"/>
              </w:rPr>
            </w:pPr>
            <w:r>
              <w:rPr>
                <w:rFonts w:cs="Arial"/>
                <w:color w:val="000000"/>
                <w:lang w:eastAsia="zh-CN"/>
              </w:rPr>
              <w:t>7,138</w:t>
            </w:r>
          </w:p>
        </w:tc>
        <w:tc>
          <w:tcPr>
            <w:tcW w:w="645" w:type="pct"/>
            <w:tcBorders>
              <w:top w:val="double" w:sz="4" w:space="0" w:color="auto"/>
              <w:left w:val="single" w:sz="4" w:space="0" w:color="auto"/>
              <w:bottom w:val="thickThinSmallGap" w:sz="24" w:space="0" w:color="auto"/>
              <w:right w:val="single" w:sz="4" w:space="0" w:color="auto"/>
            </w:tcBorders>
            <w:vAlign w:val="bottom"/>
            <w:hideMark/>
          </w:tcPr>
          <w:p w14:paraId="177381C8" w14:textId="77777777" w:rsidR="005E0B64" w:rsidRDefault="005E0B64">
            <w:pPr>
              <w:jc w:val="center"/>
              <w:rPr>
                <w:rFonts w:cs="Arial"/>
                <w:lang w:eastAsia="zh-CN"/>
              </w:rPr>
            </w:pPr>
            <w:r>
              <w:rPr>
                <w:rFonts w:cs="Arial"/>
                <w:color w:val="000000"/>
                <w:lang w:eastAsia="zh-CN"/>
              </w:rPr>
              <w:t>4,151,805</w:t>
            </w:r>
          </w:p>
        </w:tc>
        <w:tc>
          <w:tcPr>
            <w:tcW w:w="645" w:type="pct"/>
            <w:tcBorders>
              <w:top w:val="double" w:sz="4" w:space="0" w:color="auto"/>
              <w:left w:val="single" w:sz="4" w:space="0" w:color="auto"/>
              <w:bottom w:val="thickThinSmallGap" w:sz="24" w:space="0" w:color="auto"/>
              <w:right w:val="single" w:sz="4" w:space="0" w:color="auto"/>
            </w:tcBorders>
            <w:vAlign w:val="bottom"/>
            <w:hideMark/>
          </w:tcPr>
          <w:p w14:paraId="45469CC3" w14:textId="77777777" w:rsidR="005E0B64" w:rsidRDefault="005E0B64">
            <w:pPr>
              <w:jc w:val="center"/>
              <w:rPr>
                <w:rFonts w:cs="Arial"/>
                <w:lang w:eastAsia="zh-CN"/>
              </w:rPr>
            </w:pPr>
            <w:r>
              <w:rPr>
                <w:rFonts w:cs="Arial"/>
                <w:color w:val="000000"/>
                <w:lang w:eastAsia="zh-CN"/>
              </w:rPr>
              <w:t>3,522,262</w:t>
            </w:r>
          </w:p>
        </w:tc>
        <w:tc>
          <w:tcPr>
            <w:tcW w:w="691" w:type="pct"/>
            <w:tcBorders>
              <w:top w:val="double" w:sz="4" w:space="0" w:color="auto"/>
              <w:left w:val="single" w:sz="4" w:space="0" w:color="auto"/>
              <w:bottom w:val="thickThinSmallGap" w:sz="24" w:space="0" w:color="auto"/>
              <w:right w:val="single" w:sz="4" w:space="0" w:color="auto"/>
            </w:tcBorders>
            <w:vAlign w:val="bottom"/>
            <w:hideMark/>
          </w:tcPr>
          <w:p w14:paraId="40F8CD24" w14:textId="77777777" w:rsidR="005E0B64" w:rsidRDefault="005E0B64">
            <w:pPr>
              <w:jc w:val="center"/>
              <w:rPr>
                <w:rFonts w:cs="Arial"/>
                <w:lang w:eastAsia="zh-CN"/>
              </w:rPr>
            </w:pPr>
            <w:r>
              <w:rPr>
                <w:rFonts w:cs="Arial"/>
                <w:color w:val="000000"/>
                <w:lang w:eastAsia="zh-CN"/>
              </w:rPr>
              <w:t>84.8%</w:t>
            </w:r>
          </w:p>
        </w:tc>
        <w:tc>
          <w:tcPr>
            <w:tcW w:w="558" w:type="pct"/>
            <w:tcBorders>
              <w:top w:val="double" w:sz="4" w:space="0" w:color="auto"/>
              <w:left w:val="single" w:sz="4" w:space="0" w:color="auto"/>
              <w:bottom w:val="thickThinSmallGap" w:sz="24" w:space="0" w:color="auto"/>
              <w:right w:val="single" w:sz="4" w:space="0" w:color="auto"/>
            </w:tcBorders>
            <w:vAlign w:val="bottom"/>
            <w:hideMark/>
          </w:tcPr>
          <w:p w14:paraId="23E2B1ED" w14:textId="77777777" w:rsidR="005E0B64" w:rsidRDefault="005E0B64">
            <w:pPr>
              <w:jc w:val="center"/>
              <w:rPr>
                <w:rFonts w:cs="Arial"/>
                <w:lang w:eastAsia="zh-CN"/>
              </w:rPr>
            </w:pPr>
            <w:r>
              <w:rPr>
                <w:rFonts w:cs="Arial"/>
                <w:color w:val="000000"/>
                <w:lang w:eastAsia="zh-CN"/>
              </w:rPr>
              <w:t>203,840</w:t>
            </w:r>
          </w:p>
        </w:tc>
        <w:tc>
          <w:tcPr>
            <w:tcW w:w="690" w:type="pct"/>
            <w:tcBorders>
              <w:top w:val="double" w:sz="4" w:space="0" w:color="auto"/>
              <w:left w:val="single" w:sz="4" w:space="0" w:color="auto"/>
              <w:bottom w:val="thickThinSmallGap" w:sz="24" w:space="0" w:color="auto"/>
              <w:right w:val="single" w:sz="4" w:space="0" w:color="auto"/>
            </w:tcBorders>
            <w:vAlign w:val="bottom"/>
            <w:hideMark/>
          </w:tcPr>
          <w:p w14:paraId="4AD08E63" w14:textId="77777777" w:rsidR="005E0B64" w:rsidRDefault="005E0B64">
            <w:pPr>
              <w:jc w:val="center"/>
              <w:rPr>
                <w:rFonts w:cs="Arial"/>
                <w:lang w:eastAsia="zh-CN"/>
              </w:rPr>
            </w:pPr>
            <w:r>
              <w:rPr>
                <w:rFonts w:cs="Arial"/>
                <w:color w:val="000000"/>
                <w:lang w:eastAsia="zh-CN"/>
              </w:rPr>
              <w:t>18,157</w:t>
            </w:r>
          </w:p>
        </w:tc>
        <w:tc>
          <w:tcPr>
            <w:tcW w:w="645" w:type="pct"/>
            <w:tcBorders>
              <w:top w:val="double" w:sz="4" w:space="0" w:color="auto"/>
              <w:left w:val="single" w:sz="4" w:space="0" w:color="auto"/>
              <w:bottom w:val="thickThinSmallGap" w:sz="24" w:space="0" w:color="auto"/>
              <w:right w:val="single" w:sz="4" w:space="0" w:color="auto"/>
            </w:tcBorders>
            <w:vAlign w:val="bottom"/>
            <w:hideMark/>
          </w:tcPr>
          <w:p w14:paraId="3DF35C22" w14:textId="77777777" w:rsidR="005E0B64" w:rsidRDefault="005E0B64">
            <w:pPr>
              <w:jc w:val="center"/>
              <w:rPr>
                <w:rFonts w:cs="Arial"/>
                <w:lang w:eastAsia="zh-CN"/>
              </w:rPr>
            </w:pPr>
            <w:r>
              <w:rPr>
                <w:rFonts w:cs="Arial"/>
                <w:color w:val="000000"/>
                <w:lang w:eastAsia="zh-CN"/>
              </w:rPr>
              <w:t>8.9%</w:t>
            </w:r>
          </w:p>
        </w:tc>
      </w:tr>
      <w:tr w:rsidR="005E0B64" w14:paraId="06C3122A" w14:textId="77777777">
        <w:trPr>
          <w:cantSplit/>
          <w:trHeight w:val="857"/>
          <w:jc w:val="center"/>
        </w:trPr>
        <w:tc>
          <w:tcPr>
            <w:tcW w:w="601" w:type="pct"/>
            <w:tcBorders>
              <w:top w:val="thickThinSmallGap" w:sz="24" w:space="0" w:color="auto"/>
              <w:left w:val="single" w:sz="4" w:space="0" w:color="auto"/>
              <w:bottom w:val="single" w:sz="4" w:space="0" w:color="auto"/>
              <w:right w:val="single" w:sz="4" w:space="0" w:color="auto"/>
            </w:tcBorders>
            <w:vAlign w:val="center"/>
            <w:hideMark/>
          </w:tcPr>
          <w:p w14:paraId="0D08B509" w14:textId="77777777" w:rsidR="005E0B64" w:rsidRDefault="005E0B64">
            <w:pPr>
              <w:rPr>
                <w:rFonts w:cs="Arial"/>
                <w:b/>
                <w:lang w:eastAsia="zh-CN"/>
              </w:rPr>
            </w:pPr>
            <w:r>
              <w:rPr>
                <w:rFonts w:cs="Arial"/>
                <w:b/>
                <w:lang w:eastAsia="zh-CN"/>
              </w:rPr>
              <w:t>Statewide Total</w:t>
            </w:r>
          </w:p>
        </w:tc>
        <w:tc>
          <w:tcPr>
            <w:tcW w:w="524" w:type="pct"/>
            <w:tcBorders>
              <w:top w:val="thickThinSmallGap" w:sz="24" w:space="0" w:color="auto"/>
              <w:left w:val="single" w:sz="4" w:space="0" w:color="auto"/>
              <w:bottom w:val="single" w:sz="4" w:space="0" w:color="auto"/>
              <w:right w:val="single" w:sz="4" w:space="0" w:color="auto"/>
            </w:tcBorders>
            <w:vAlign w:val="bottom"/>
            <w:hideMark/>
          </w:tcPr>
          <w:p w14:paraId="2215E50D" w14:textId="77777777" w:rsidR="005E0B64" w:rsidRDefault="005E0B64">
            <w:pPr>
              <w:jc w:val="center"/>
              <w:rPr>
                <w:rFonts w:cs="Arial"/>
                <w:lang w:eastAsia="zh-CN"/>
              </w:rPr>
            </w:pPr>
            <w:r>
              <w:rPr>
                <w:rFonts w:cs="Arial"/>
                <w:b/>
                <w:bCs/>
                <w:color w:val="000000"/>
                <w:lang w:eastAsia="zh-CN"/>
              </w:rPr>
              <w:t>10,020</w:t>
            </w:r>
          </w:p>
        </w:tc>
        <w:tc>
          <w:tcPr>
            <w:tcW w:w="645" w:type="pct"/>
            <w:tcBorders>
              <w:top w:val="thickThinSmallGap" w:sz="24" w:space="0" w:color="auto"/>
              <w:left w:val="single" w:sz="4" w:space="0" w:color="auto"/>
              <w:bottom w:val="single" w:sz="4" w:space="0" w:color="auto"/>
              <w:right w:val="single" w:sz="4" w:space="0" w:color="auto"/>
            </w:tcBorders>
            <w:vAlign w:val="bottom"/>
            <w:hideMark/>
          </w:tcPr>
          <w:p w14:paraId="3D00E1D7" w14:textId="77777777" w:rsidR="005E0B64" w:rsidRDefault="005E0B64">
            <w:pPr>
              <w:jc w:val="center"/>
              <w:rPr>
                <w:rFonts w:cs="Arial"/>
                <w:lang w:eastAsia="zh-CN"/>
              </w:rPr>
            </w:pPr>
            <w:r>
              <w:rPr>
                <w:rFonts w:cs="Arial"/>
                <w:b/>
                <w:bCs/>
                <w:color w:val="000000"/>
                <w:lang w:eastAsia="zh-CN"/>
              </w:rPr>
              <w:t>6,147,573</w:t>
            </w:r>
          </w:p>
        </w:tc>
        <w:tc>
          <w:tcPr>
            <w:tcW w:w="645" w:type="pct"/>
            <w:tcBorders>
              <w:top w:val="thickThinSmallGap" w:sz="24" w:space="0" w:color="auto"/>
              <w:left w:val="single" w:sz="4" w:space="0" w:color="auto"/>
              <w:bottom w:val="single" w:sz="4" w:space="0" w:color="auto"/>
              <w:right w:val="single" w:sz="4" w:space="0" w:color="auto"/>
            </w:tcBorders>
            <w:vAlign w:val="bottom"/>
            <w:hideMark/>
          </w:tcPr>
          <w:p w14:paraId="65E4BED5" w14:textId="77777777" w:rsidR="005E0B64" w:rsidRDefault="005E0B64">
            <w:pPr>
              <w:jc w:val="center"/>
              <w:rPr>
                <w:rFonts w:cs="Arial"/>
                <w:lang w:eastAsia="zh-CN"/>
              </w:rPr>
            </w:pPr>
            <w:r>
              <w:rPr>
                <w:rFonts w:cs="Arial"/>
                <w:b/>
                <w:bCs/>
                <w:color w:val="000000"/>
                <w:lang w:eastAsia="zh-CN"/>
              </w:rPr>
              <w:t>4,770,373</w:t>
            </w:r>
          </w:p>
        </w:tc>
        <w:tc>
          <w:tcPr>
            <w:tcW w:w="691" w:type="pct"/>
            <w:tcBorders>
              <w:top w:val="thickThinSmallGap" w:sz="24" w:space="0" w:color="auto"/>
              <w:left w:val="single" w:sz="4" w:space="0" w:color="auto"/>
              <w:bottom w:val="single" w:sz="4" w:space="0" w:color="auto"/>
              <w:right w:val="single" w:sz="4" w:space="0" w:color="auto"/>
            </w:tcBorders>
            <w:vAlign w:val="bottom"/>
            <w:hideMark/>
          </w:tcPr>
          <w:p w14:paraId="1379E765" w14:textId="77777777" w:rsidR="005E0B64" w:rsidRDefault="005E0B64">
            <w:pPr>
              <w:jc w:val="center"/>
              <w:rPr>
                <w:rFonts w:cs="Arial"/>
                <w:lang w:eastAsia="zh-CN"/>
              </w:rPr>
            </w:pPr>
            <w:r>
              <w:rPr>
                <w:rFonts w:cs="Arial"/>
                <w:b/>
                <w:bCs/>
                <w:color w:val="000000"/>
                <w:lang w:eastAsia="zh-CN"/>
              </w:rPr>
              <w:t>77.6%</w:t>
            </w:r>
          </w:p>
        </w:tc>
        <w:tc>
          <w:tcPr>
            <w:tcW w:w="558" w:type="pct"/>
            <w:tcBorders>
              <w:top w:val="thickThinSmallGap" w:sz="24" w:space="0" w:color="auto"/>
              <w:left w:val="single" w:sz="4" w:space="0" w:color="auto"/>
              <w:bottom w:val="single" w:sz="4" w:space="0" w:color="auto"/>
              <w:right w:val="single" w:sz="4" w:space="0" w:color="auto"/>
            </w:tcBorders>
            <w:vAlign w:val="bottom"/>
            <w:hideMark/>
          </w:tcPr>
          <w:p w14:paraId="46AEC464" w14:textId="77777777" w:rsidR="005E0B64" w:rsidRDefault="005E0B64">
            <w:pPr>
              <w:jc w:val="center"/>
              <w:rPr>
                <w:rFonts w:cs="Arial"/>
                <w:lang w:eastAsia="zh-CN"/>
              </w:rPr>
            </w:pPr>
            <w:r>
              <w:rPr>
                <w:rFonts w:cs="Arial"/>
                <w:b/>
                <w:bCs/>
                <w:color w:val="000000"/>
                <w:lang w:eastAsia="zh-CN"/>
              </w:rPr>
              <w:t>300,939</w:t>
            </w:r>
          </w:p>
        </w:tc>
        <w:tc>
          <w:tcPr>
            <w:tcW w:w="690" w:type="pct"/>
            <w:tcBorders>
              <w:top w:val="thickThinSmallGap" w:sz="24" w:space="0" w:color="auto"/>
              <w:left w:val="single" w:sz="4" w:space="0" w:color="auto"/>
              <w:bottom w:val="single" w:sz="4" w:space="0" w:color="auto"/>
              <w:right w:val="single" w:sz="4" w:space="0" w:color="auto"/>
            </w:tcBorders>
            <w:vAlign w:val="bottom"/>
            <w:hideMark/>
          </w:tcPr>
          <w:p w14:paraId="39B0FABC" w14:textId="77777777" w:rsidR="005E0B64" w:rsidRDefault="005E0B64">
            <w:pPr>
              <w:jc w:val="center"/>
              <w:rPr>
                <w:rFonts w:cs="Arial"/>
                <w:lang w:eastAsia="zh-CN"/>
              </w:rPr>
            </w:pPr>
            <w:r>
              <w:rPr>
                <w:rFonts w:cs="Arial"/>
                <w:b/>
                <w:bCs/>
                <w:color w:val="000000"/>
                <w:lang w:eastAsia="zh-CN"/>
              </w:rPr>
              <w:t>24,323</w:t>
            </w:r>
          </w:p>
        </w:tc>
        <w:tc>
          <w:tcPr>
            <w:tcW w:w="645" w:type="pct"/>
            <w:tcBorders>
              <w:top w:val="thickThinSmallGap" w:sz="24" w:space="0" w:color="auto"/>
              <w:left w:val="single" w:sz="4" w:space="0" w:color="auto"/>
              <w:bottom w:val="single" w:sz="4" w:space="0" w:color="auto"/>
              <w:right w:val="single" w:sz="4" w:space="0" w:color="auto"/>
            </w:tcBorders>
            <w:vAlign w:val="bottom"/>
            <w:hideMark/>
          </w:tcPr>
          <w:p w14:paraId="558FBFEF" w14:textId="77777777" w:rsidR="005E0B64" w:rsidRDefault="005E0B64">
            <w:pPr>
              <w:jc w:val="center"/>
              <w:rPr>
                <w:rFonts w:cs="Arial"/>
                <w:lang w:eastAsia="zh-CN"/>
              </w:rPr>
            </w:pPr>
            <w:r>
              <w:rPr>
                <w:rFonts w:cs="Arial"/>
                <w:b/>
                <w:bCs/>
                <w:color w:val="000000"/>
                <w:lang w:eastAsia="zh-CN"/>
              </w:rPr>
              <w:t>8.1%</w:t>
            </w:r>
          </w:p>
        </w:tc>
      </w:tr>
    </w:tbl>
    <w:p w14:paraId="40906E7C" w14:textId="77777777" w:rsidR="00795556" w:rsidRDefault="00795556" w:rsidP="002D172F">
      <w:pPr>
        <w:spacing w:after="240"/>
        <w:rPr>
          <w:rFonts w:cs="Arial"/>
          <w:b/>
        </w:rPr>
      </w:pPr>
    </w:p>
    <w:p w14:paraId="66F426C3" w14:textId="0CE82838" w:rsidR="00931306" w:rsidRPr="000900B3" w:rsidRDefault="00931306" w:rsidP="002D172F">
      <w:pPr>
        <w:spacing w:after="240"/>
        <w:rPr>
          <w:rFonts w:cs="Arial"/>
        </w:rPr>
      </w:pPr>
      <w:r w:rsidRPr="000900B3">
        <w:rPr>
          <w:rFonts w:cs="Arial"/>
          <w:b/>
        </w:rPr>
        <w:t xml:space="preserve">Table </w:t>
      </w:r>
      <w:r w:rsidR="002D172F" w:rsidRPr="002D172F">
        <w:rPr>
          <w:b/>
        </w:rPr>
        <w:t>3</w:t>
      </w:r>
      <w:r w:rsidR="00795556">
        <w:rPr>
          <w:b/>
        </w:rPr>
        <w:t>0c</w:t>
      </w:r>
      <w:r w:rsidR="002D172F" w:rsidRPr="002D172F">
        <w:rPr>
          <w:b/>
        </w:rPr>
        <w:t>.</w:t>
      </w:r>
      <w:r w:rsidRPr="002D172F">
        <w:rPr>
          <w:rFonts w:cs="Arial"/>
          <w:b/>
        </w:rPr>
        <w:t xml:space="preserve"> </w:t>
      </w:r>
      <w:r w:rsidRPr="000900B3">
        <w:rPr>
          <w:rFonts w:cs="Arial"/>
          <w:b/>
        </w:rPr>
        <w:t>2014–15 Out of Field Teachers for Title I Schools by Minority Student Enrollment</w:t>
      </w:r>
    </w:p>
    <w:tbl>
      <w:tblPr>
        <w:tblStyle w:val="TableGrid"/>
        <w:tblW w:w="5233" w:type="pct"/>
        <w:tblInd w:w="-455" w:type="dxa"/>
        <w:tblLayout w:type="fixed"/>
        <w:tblLook w:val="04A0" w:firstRow="1" w:lastRow="0" w:firstColumn="1" w:lastColumn="0" w:noHBand="0" w:noVBand="1"/>
        <w:tblDescription w:val="2014–15 Out of Field Teachers for Title I Schools by Minority Student Enrollment"/>
      </w:tblPr>
      <w:tblGrid>
        <w:gridCol w:w="1350"/>
        <w:gridCol w:w="1219"/>
        <w:gridCol w:w="1356"/>
        <w:gridCol w:w="1358"/>
        <w:gridCol w:w="1358"/>
        <w:gridCol w:w="1175"/>
        <w:gridCol w:w="1175"/>
        <w:gridCol w:w="1171"/>
      </w:tblGrid>
      <w:tr w:rsidR="00795556" w:rsidRPr="000900B3" w14:paraId="45F7459D" w14:textId="77777777" w:rsidTr="00795556">
        <w:trPr>
          <w:cantSplit/>
          <w:trHeight w:val="828"/>
          <w:tblHeader/>
        </w:trPr>
        <w:tc>
          <w:tcPr>
            <w:tcW w:w="664" w:type="pct"/>
            <w:shd w:val="clear" w:color="auto" w:fill="D9D9D9" w:themeFill="background1" w:themeFillShade="D9"/>
            <w:vAlign w:val="center"/>
          </w:tcPr>
          <w:p w14:paraId="3F7FFDAD" w14:textId="6ACEF773" w:rsidR="00795556" w:rsidRPr="000900B3" w:rsidRDefault="00795556" w:rsidP="00795556">
            <w:pPr>
              <w:rPr>
                <w:rFonts w:cs="Arial"/>
                <w:b/>
              </w:rPr>
            </w:pPr>
            <w:r w:rsidRPr="002F643C">
              <w:rPr>
                <w:rFonts w:cs="Arial"/>
                <w:b/>
              </w:rPr>
              <w:t>Quartile Rank for Title I Schools</w:t>
            </w:r>
          </w:p>
        </w:tc>
        <w:tc>
          <w:tcPr>
            <w:tcW w:w="600" w:type="pct"/>
            <w:shd w:val="clear" w:color="auto" w:fill="D9D9D9" w:themeFill="background1" w:themeFillShade="D9"/>
            <w:vAlign w:val="center"/>
          </w:tcPr>
          <w:p w14:paraId="2C33B2D6" w14:textId="62665CF7" w:rsidR="00795556" w:rsidRPr="000900B3" w:rsidRDefault="00795556" w:rsidP="00795556">
            <w:pPr>
              <w:jc w:val="center"/>
              <w:rPr>
                <w:rFonts w:cs="Arial"/>
                <w:b/>
              </w:rPr>
            </w:pPr>
            <w:r w:rsidRPr="002F643C">
              <w:rPr>
                <w:rFonts w:cs="Arial"/>
                <w:b/>
              </w:rPr>
              <w:t>Number of Schools</w:t>
            </w:r>
          </w:p>
        </w:tc>
        <w:tc>
          <w:tcPr>
            <w:tcW w:w="667" w:type="pct"/>
            <w:shd w:val="clear" w:color="auto" w:fill="D9D9D9" w:themeFill="background1" w:themeFillShade="D9"/>
            <w:vAlign w:val="center"/>
          </w:tcPr>
          <w:p w14:paraId="56607F2D" w14:textId="5E29B740" w:rsidR="00795556" w:rsidRPr="000900B3" w:rsidRDefault="00795556" w:rsidP="00795556">
            <w:pPr>
              <w:jc w:val="center"/>
              <w:rPr>
                <w:rFonts w:cs="Arial"/>
                <w:b/>
              </w:rPr>
            </w:pPr>
            <w:r w:rsidRPr="002F643C">
              <w:rPr>
                <w:rFonts w:cs="Arial"/>
                <w:b/>
              </w:rPr>
              <w:t>Total Student Enrollment</w:t>
            </w:r>
          </w:p>
        </w:tc>
        <w:tc>
          <w:tcPr>
            <w:tcW w:w="668" w:type="pct"/>
            <w:shd w:val="clear" w:color="auto" w:fill="D9D9D9" w:themeFill="background1" w:themeFillShade="D9"/>
            <w:vAlign w:val="center"/>
          </w:tcPr>
          <w:p w14:paraId="4EFBCD78" w14:textId="0AFE5E5A" w:rsidR="00795556" w:rsidRPr="000900B3" w:rsidRDefault="00795556" w:rsidP="00795556">
            <w:pPr>
              <w:jc w:val="center"/>
              <w:rPr>
                <w:rFonts w:cs="Arial"/>
                <w:b/>
              </w:rPr>
            </w:pPr>
            <w:r w:rsidRPr="002F643C">
              <w:rPr>
                <w:rFonts w:cs="Arial"/>
                <w:b/>
              </w:rPr>
              <w:t>Minority Student Enrollment</w:t>
            </w:r>
          </w:p>
        </w:tc>
        <w:tc>
          <w:tcPr>
            <w:tcW w:w="668" w:type="pct"/>
            <w:shd w:val="clear" w:color="auto" w:fill="D9D9D9" w:themeFill="background1" w:themeFillShade="D9"/>
            <w:vAlign w:val="center"/>
          </w:tcPr>
          <w:p w14:paraId="2D06528E" w14:textId="637BEE2F" w:rsidR="00795556" w:rsidRPr="000900B3" w:rsidRDefault="00795556" w:rsidP="00795556">
            <w:pPr>
              <w:jc w:val="center"/>
              <w:rPr>
                <w:rFonts w:cs="Arial"/>
                <w:b/>
              </w:rPr>
            </w:pPr>
            <w:r w:rsidRPr="002F643C">
              <w:rPr>
                <w:rFonts w:cs="Arial"/>
                <w:b/>
              </w:rPr>
              <w:t>Percent of Minority Student Enrollment</w:t>
            </w:r>
          </w:p>
        </w:tc>
        <w:tc>
          <w:tcPr>
            <w:tcW w:w="578" w:type="pct"/>
            <w:shd w:val="clear" w:color="auto" w:fill="D9D9D9" w:themeFill="background1" w:themeFillShade="D9"/>
            <w:vAlign w:val="center"/>
          </w:tcPr>
          <w:p w14:paraId="6699E2E2" w14:textId="16FFBE3C" w:rsidR="00795556" w:rsidRPr="000900B3" w:rsidRDefault="00795556" w:rsidP="00795556">
            <w:pPr>
              <w:jc w:val="center"/>
              <w:rPr>
                <w:rFonts w:cs="Arial"/>
                <w:b/>
              </w:rPr>
            </w:pPr>
            <w:r w:rsidRPr="002F643C">
              <w:rPr>
                <w:rFonts w:cs="Arial"/>
                <w:b/>
              </w:rPr>
              <w:t>Total Teachers</w:t>
            </w:r>
          </w:p>
        </w:tc>
        <w:tc>
          <w:tcPr>
            <w:tcW w:w="578" w:type="pct"/>
            <w:shd w:val="clear" w:color="auto" w:fill="D9D9D9" w:themeFill="background1" w:themeFillShade="D9"/>
            <w:vAlign w:val="center"/>
          </w:tcPr>
          <w:p w14:paraId="38A1D503" w14:textId="4EB4B789" w:rsidR="00795556" w:rsidRPr="000900B3" w:rsidRDefault="00795556" w:rsidP="00795556">
            <w:pPr>
              <w:jc w:val="center"/>
              <w:rPr>
                <w:rFonts w:cs="Arial"/>
                <w:b/>
              </w:rPr>
            </w:pPr>
            <w:r w:rsidRPr="002F643C">
              <w:rPr>
                <w:rFonts w:cs="Arial"/>
                <w:b/>
              </w:rPr>
              <w:t>Number of Out of Field Teachers</w:t>
            </w:r>
          </w:p>
        </w:tc>
        <w:tc>
          <w:tcPr>
            <w:tcW w:w="576" w:type="pct"/>
            <w:shd w:val="clear" w:color="auto" w:fill="D9D9D9" w:themeFill="background1" w:themeFillShade="D9"/>
            <w:vAlign w:val="center"/>
          </w:tcPr>
          <w:p w14:paraId="3375B6EC" w14:textId="2A97DF1F" w:rsidR="00795556" w:rsidRPr="000900B3" w:rsidRDefault="00795556" w:rsidP="00795556">
            <w:pPr>
              <w:jc w:val="center"/>
              <w:rPr>
                <w:rFonts w:cs="Arial"/>
                <w:b/>
              </w:rPr>
            </w:pPr>
            <w:r w:rsidRPr="002F643C">
              <w:rPr>
                <w:rFonts w:cs="Arial"/>
                <w:b/>
              </w:rPr>
              <w:t>Percent of Out of Field Teachers</w:t>
            </w:r>
          </w:p>
        </w:tc>
      </w:tr>
      <w:tr w:rsidR="00795556" w:rsidRPr="000900B3" w14:paraId="240ACF56" w14:textId="77777777" w:rsidTr="00795556">
        <w:trPr>
          <w:cantSplit/>
          <w:trHeight w:val="828"/>
        </w:trPr>
        <w:tc>
          <w:tcPr>
            <w:tcW w:w="664" w:type="pct"/>
            <w:tcBorders>
              <w:bottom w:val="single" w:sz="4" w:space="0" w:color="auto"/>
            </w:tcBorders>
            <w:vAlign w:val="center"/>
          </w:tcPr>
          <w:p w14:paraId="3A36759F" w14:textId="790A896D" w:rsidR="00795556" w:rsidRPr="000900B3" w:rsidRDefault="00795556" w:rsidP="00795556">
            <w:pPr>
              <w:rPr>
                <w:rFonts w:cs="Arial"/>
                <w:b/>
              </w:rPr>
            </w:pPr>
            <w:r w:rsidRPr="002F643C">
              <w:rPr>
                <w:rFonts w:cs="Arial"/>
                <w:b/>
              </w:rPr>
              <w:t>Quartile 1</w:t>
            </w:r>
          </w:p>
        </w:tc>
        <w:tc>
          <w:tcPr>
            <w:tcW w:w="600" w:type="pct"/>
            <w:tcBorders>
              <w:bottom w:val="single" w:sz="4" w:space="0" w:color="auto"/>
            </w:tcBorders>
            <w:vAlign w:val="center"/>
          </w:tcPr>
          <w:p w14:paraId="564B2994" w14:textId="57EA3010" w:rsidR="00795556" w:rsidRPr="000900B3" w:rsidRDefault="00795556" w:rsidP="00795556">
            <w:pPr>
              <w:jc w:val="center"/>
              <w:rPr>
                <w:rFonts w:cs="Arial"/>
              </w:rPr>
            </w:pPr>
            <w:r w:rsidRPr="002F643C">
              <w:rPr>
                <w:rFonts w:cs="Arial"/>
              </w:rPr>
              <w:t>1,616</w:t>
            </w:r>
          </w:p>
        </w:tc>
        <w:tc>
          <w:tcPr>
            <w:tcW w:w="667" w:type="pct"/>
            <w:tcBorders>
              <w:bottom w:val="single" w:sz="4" w:space="0" w:color="auto"/>
            </w:tcBorders>
            <w:vAlign w:val="center"/>
          </w:tcPr>
          <w:p w14:paraId="1C870449" w14:textId="6FC3C68D" w:rsidR="00795556" w:rsidRPr="000900B3" w:rsidRDefault="00795556" w:rsidP="00795556">
            <w:pPr>
              <w:jc w:val="center"/>
              <w:rPr>
                <w:rFonts w:cs="Arial"/>
              </w:rPr>
            </w:pPr>
            <w:r w:rsidRPr="002F643C">
              <w:rPr>
                <w:rFonts w:cs="Arial"/>
              </w:rPr>
              <w:t>777,822</w:t>
            </w:r>
          </w:p>
        </w:tc>
        <w:tc>
          <w:tcPr>
            <w:tcW w:w="668" w:type="pct"/>
            <w:tcBorders>
              <w:bottom w:val="single" w:sz="4" w:space="0" w:color="auto"/>
            </w:tcBorders>
            <w:vAlign w:val="center"/>
          </w:tcPr>
          <w:p w14:paraId="02BC1F1E" w14:textId="0B61B985" w:rsidR="00795556" w:rsidRPr="000900B3" w:rsidRDefault="00795556" w:rsidP="00795556">
            <w:pPr>
              <w:jc w:val="center"/>
              <w:rPr>
                <w:rFonts w:cs="Arial"/>
              </w:rPr>
            </w:pPr>
            <w:r w:rsidRPr="002F643C">
              <w:rPr>
                <w:rFonts w:cs="Arial"/>
              </w:rPr>
              <w:t>400,462</w:t>
            </w:r>
          </w:p>
        </w:tc>
        <w:tc>
          <w:tcPr>
            <w:tcW w:w="668" w:type="pct"/>
            <w:tcBorders>
              <w:bottom w:val="single" w:sz="4" w:space="0" w:color="auto"/>
            </w:tcBorders>
            <w:vAlign w:val="center"/>
          </w:tcPr>
          <w:p w14:paraId="06027707" w14:textId="67EDB5ED" w:rsidR="00795556" w:rsidRPr="000900B3" w:rsidRDefault="00795556" w:rsidP="00795556">
            <w:pPr>
              <w:jc w:val="center"/>
              <w:rPr>
                <w:rFonts w:cs="Arial"/>
              </w:rPr>
            </w:pPr>
            <w:r w:rsidRPr="002F643C">
              <w:rPr>
                <w:rFonts w:cs="Arial"/>
              </w:rPr>
              <w:t>51.5%</w:t>
            </w:r>
          </w:p>
        </w:tc>
        <w:tc>
          <w:tcPr>
            <w:tcW w:w="578" w:type="pct"/>
            <w:tcBorders>
              <w:bottom w:val="single" w:sz="4" w:space="0" w:color="auto"/>
            </w:tcBorders>
            <w:vAlign w:val="center"/>
          </w:tcPr>
          <w:p w14:paraId="279CF2B5" w14:textId="52A2CBFF" w:rsidR="00795556" w:rsidRPr="000900B3" w:rsidRDefault="00795556" w:rsidP="00795556">
            <w:pPr>
              <w:jc w:val="center"/>
              <w:rPr>
                <w:rFonts w:cs="Arial"/>
              </w:rPr>
            </w:pPr>
            <w:r w:rsidRPr="002F643C">
              <w:rPr>
                <w:rFonts w:cs="Arial"/>
              </w:rPr>
              <w:t>40,914</w:t>
            </w:r>
          </w:p>
        </w:tc>
        <w:tc>
          <w:tcPr>
            <w:tcW w:w="578" w:type="pct"/>
            <w:tcBorders>
              <w:bottom w:val="single" w:sz="4" w:space="0" w:color="auto"/>
            </w:tcBorders>
            <w:vAlign w:val="center"/>
          </w:tcPr>
          <w:p w14:paraId="4B17C5D6" w14:textId="1A544F1F" w:rsidR="00795556" w:rsidRPr="000900B3" w:rsidRDefault="00795556" w:rsidP="00795556">
            <w:pPr>
              <w:jc w:val="center"/>
              <w:rPr>
                <w:rFonts w:cs="Arial"/>
              </w:rPr>
            </w:pPr>
            <w:r w:rsidRPr="002F643C">
              <w:rPr>
                <w:rFonts w:cs="Arial"/>
              </w:rPr>
              <w:t>226</w:t>
            </w:r>
          </w:p>
        </w:tc>
        <w:tc>
          <w:tcPr>
            <w:tcW w:w="576" w:type="pct"/>
            <w:tcBorders>
              <w:bottom w:val="single" w:sz="4" w:space="0" w:color="auto"/>
            </w:tcBorders>
            <w:vAlign w:val="center"/>
          </w:tcPr>
          <w:p w14:paraId="6A0D8742" w14:textId="600AF7D2" w:rsidR="00795556" w:rsidRPr="000900B3" w:rsidRDefault="00795556" w:rsidP="00795556">
            <w:pPr>
              <w:jc w:val="center"/>
              <w:rPr>
                <w:rFonts w:cs="Arial"/>
              </w:rPr>
            </w:pPr>
            <w:r w:rsidRPr="002F643C">
              <w:rPr>
                <w:rFonts w:cs="Arial"/>
              </w:rPr>
              <w:t>0.6%</w:t>
            </w:r>
          </w:p>
        </w:tc>
      </w:tr>
      <w:tr w:rsidR="00795556" w:rsidRPr="000900B3" w14:paraId="6D723AFE" w14:textId="77777777" w:rsidTr="00795556">
        <w:trPr>
          <w:cantSplit/>
          <w:trHeight w:val="828"/>
        </w:trPr>
        <w:tc>
          <w:tcPr>
            <w:tcW w:w="664" w:type="pct"/>
            <w:tcBorders>
              <w:bottom w:val="single" w:sz="4" w:space="0" w:color="auto"/>
            </w:tcBorders>
            <w:vAlign w:val="center"/>
          </w:tcPr>
          <w:p w14:paraId="4DC0E059" w14:textId="5AC40056" w:rsidR="00795556" w:rsidRPr="000900B3" w:rsidRDefault="00795556" w:rsidP="00795556">
            <w:pPr>
              <w:rPr>
                <w:rFonts w:cs="Arial"/>
                <w:b/>
              </w:rPr>
            </w:pPr>
            <w:r w:rsidRPr="002F643C">
              <w:rPr>
                <w:rFonts w:cs="Arial"/>
                <w:b/>
              </w:rPr>
              <w:t>Quartile 2</w:t>
            </w:r>
          </w:p>
        </w:tc>
        <w:tc>
          <w:tcPr>
            <w:tcW w:w="600" w:type="pct"/>
            <w:tcBorders>
              <w:bottom w:val="single" w:sz="4" w:space="0" w:color="auto"/>
            </w:tcBorders>
            <w:vAlign w:val="center"/>
          </w:tcPr>
          <w:p w14:paraId="7B6B8275" w14:textId="4004E1A7" w:rsidR="00795556" w:rsidRPr="000900B3" w:rsidRDefault="00795556" w:rsidP="00795556">
            <w:pPr>
              <w:jc w:val="center"/>
              <w:rPr>
                <w:rFonts w:cs="Arial"/>
              </w:rPr>
            </w:pPr>
            <w:r w:rsidRPr="002F643C">
              <w:rPr>
                <w:rFonts w:cs="Arial"/>
              </w:rPr>
              <w:t>1,611</w:t>
            </w:r>
          </w:p>
        </w:tc>
        <w:tc>
          <w:tcPr>
            <w:tcW w:w="667" w:type="pct"/>
            <w:tcBorders>
              <w:bottom w:val="single" w:sz="4" w:space="0" w:color="auto"/>
            </w:tcBorders>
            <w:vAlign w:val="center"/>
          </w:tcPr>
          <w:p w14:paraId="6678B152" w14:textId="515F9511" w:rsidR="00795556" w:rsidRPr="000900B3" w:rsidRDefault="00795556" w:rsidP="00795556">
            <w:pPr>
              <w:jc w:val="center"/>
              <w:rPr>
                <w:rFonts w:cs="Arial"/>
              </w:rPr>
            </w:pPr>
            <w:r w:rsidRPr="002F643C">
              <w:rPr>
                <w:rFonts w:cs="Arial"/>
              </w:rPr>
              <w:t>1,017,172</w:t>
            </w:r>
          </w:p>
        </w:tc>
        <w:tc>
          <w:tcPr>
            <w:tcW w:w="668" w:type="pct"/>
            <w:tcBorders>
              <w:bottom w:val="single" w:sz="4" w:space="0" w:color="auto"/>
            </w:tcBorders>
            <w:vAlign w:val="center"/>
          </w:tcPr>
          <w:p w14:paraId="3F378981" w14:textId="58215E45" w:rsidR="00795556" w:rsidRPr="000900B3" w:rsidRDefault="00795556" w:rsidP="00795556">
            <w:pPr>
              <w:jc w:val="center"/>
              <w:rPr>
                <w:rFonts w:cs="Arial"/>
              </w:rPr>
            </w:pPr>
            <w:r w:rsidRPr="002F643C">
              <w:rPr>
                <w:rFonts w:cs="Arial"/>
              </w:rPr>
              <w:t>849,284</w:t>
            </w:r>
          </w:p>
        </w:tc>
        <w:tc>
          <w:tcPr>
            <w:tcW w:w="668" w:type="pct"/>
            <w:tcBorders>
              <w:bottom w:val="single" w:sz="4" w:space="0" w:color="auto"/>
            </w:tcBorders>
            <w:vAlign w:val="center"/>
          </w:tcPr>
          <w:p w14:paraId="50A2F739" w14:textId="5EAD41E7" w:rsidR="00795556" w:rsidRPr="000900B3" w:rsidRDefault="00795556" w:rsidP="00795556">
            <w:pPr>
              <w:jc w:val="center"/>
              <w:rPr>
                <w:rFonts w:cs="Arial"/>
              </w:rPr>
            </w:pPr>
            <w:r w:rsidRPr="002F643C">
              <w:rPr>
                <w:rFonts w:cs="Arial"/>
              </w:rPr>
              <w:t>83.5%</w:t>
            </w:r>
          </w:p>
        </w:tc>
        <w:tc>
          <w:tcPr>
            <w:tcW w:w="578" w:type="pct"/>
            <w:tcBorders>
              <w:bottom w:val="single" w:sz="4" w:space="0" w:color="auto"/>
            </w:tcBorders>
            <w:vAlign w:val="center"/>
          </w:tcPr>
          <w:p w14:paraId="16F32BFD" w14:textId="477B6C9A" w:rsidR="00795556" w:rsidRPr="000900B3" w:rsidRDefault="00795556" w:rsidP="00795556">
            <w:pPr>
              <w:jc w:val="center"/>
              <w:rPr>
                <w:rFonts w:cs="Arial"/>
              </w:rPr>
            </w:pPr>
            <w:r w:rsidRPr="002F643C">
              <w:rPr>
                <w:rFonts w:cs="Arial"/>
              </w:rPr>
              <w:t>48,509</w:t>
            </w:r>
          </w:p>
        </w:tc>
        <w:tc>
          <w:tcPr>
            <w:tcW w:w="578" w:type="pct"/>
            <w:tcBorders>
              <w:bottom w:val="single" w:sz="4" w:space="0" w:color="auto"/>
            </w:tcBorders>
            <w:vAlign w:val="center"/>
          </w:tcPr>
          <w:p w14:paraId="09EB3A11" w14:textId="1FA7EE95" w:rsidR="00795556" w:rsidRPr="000900B3" w:rsidRDefault="00795556" w:rsidP="00795556">
            <w:pPr>
              <w:jc w:val="center"/>
              <w:rPr>
                <w:rFonts w:cs="Arial"/>
              </w:rPr>
            </w:pPr>
            <w:r w:rsidRPr="002F643C">
              <w:rPr>
                <w:rFonts w:cs="Arial"/>
              </w:rPr>
              <w:t>327</w:t>
            </w:r>
          </w:p>
        </w:tc>
        <w:tc>
          <w:tcPr>
            <w:tcW w:w="576" w:type="pct"/>
            <w:tcBorders>
              <w:bottom w:val="single" w:sz="4" w:space="0" w:color="auto"/>
            </w:tcBorders>
            <w:vAlign w:val="center"/>
          </w:tcPr>
          <w:p w14:paraId="201F57A6" w14:textId="11ED4FAE" w:rsidR="00795556" w:rsidRPr="000900B3" w:rsidRDefault="00795556" w:rsidP="00795556">
            <w:pPr>
              <w:jc w:val="center"/>
              <w:rPr>
                <w:rFonts w:cs="Arial"/>
              </w:rPr>
            </w:pPr>
            <w:r w:rsidRPr="002F643C">
              <w:rPr>
                <w:rFonts w:cs="Arial"/>
              </w:rPr>
              <w:t>0.7%</w:t>
            </w:r>
          </w:p>
        </w:tc>
      </w:tr>
      <w:tr w:rsidR="00795556" w:rsidRPr="000900B3" w14:paraId="2B40CAC0" w14:textId="77777777" w:rsidTr="00795556">
        <w:trPr>
          <w:cantSplit/>
          <w:trHeight w:val="828"/>
        </w:trPr>
        <w:tc>
          <w:tcPr>
            <w:tcW w:w="664" w:type="pct"/>
            <w:tcBorders>
              <w:top w:val="single" w:sz="4" w:space="0" w:color="auto"/>
              <w:bottom w:val="single" w:sz="4" w:space="0" w:color="auto"/>
            </w:tcBorders>
            <w:vAlign w:val="center"/>
          </w:tcPr>
          <w:p w14:paraId="524E0B3F" w14:textId="74A29FF0" w:rsidR="00795556" w:rsidRPr="000900B3" w:rsidRDefault="00795556" w:rsidP="00795556">
            <w:pPr>
              <w:rPr>
                <w:rFonts w:cs="Arial"/>
                <w:b/>
              </w:rPr>
            </w:pPr>
            <w:r w:rsidRPr="002F643C">
              <w:rPr>
                <w:rFonts w:cs="Arial"/>
                <w:b/>
              </w:rPr>
              <w:t>Quartile 3</w:t>
            </w:r>
          </w:p>
        </w:tc>
        <w:tc>
          <w:tcPr>
            <w:tcW w:w="600" w:type="pct"/>
            <w:tcBorders>
              <w:top w:val="single" w:sz="4" w:space="0" w:color="auto"/>
              <w:bottom w:val="single" w:sz="4" w:space="0" w:color="auto"/>
            </w:tcBorders>
            <w:vAlign w:val="center"/>
          </w:tcPr>
          <w:p w14:paraId="17125C29" w14:textId="03E0C8AB" w:rsidR="00795556" w:rsidRPr="000900B3" w:rsidRDefault="00795556" w:rsidP="00795556">
            <w:pPr>
              <w:jc w:val="center"/>
              <w:rPr>
                <w:rFonts w:cs="Arial"/>
              </w:rPr>
            </w:pPr>
            <w:r w:rsidRPr="002F643C">
              <w:rPr>
                <w:rFonts w:cs="Arial"/>
              </w:rPr>
              <w:t>1,614</w:t>
            </w:r>
          </w:p>
        </w:tc>
        <w:tc>
          <w:tcPr>
            <w:tcW w:w="667" w:type="pct"/>
            <w:tcBorders>
              <w:top w:val="single" w:sz="4" w:space="0" w:color="auto"/>
              <w:bottom w:val="single" w:sz="4" w:space="0" w:color="auto"/>
            </w:tcBorders>
            <w:vAlign w:val="center"/>
          </w:tcPr>
          <w:p w14:paraId="3666566E" w14:textId="609801F7" w:rsidR="00795556" w:rsidRPr="000900B3" w:rsidRDefault="00795556" w:rsidP="00795556">
            <w:pPr>
              <w:jc w:val="center"/>
              <w:rPr>
                <w:rFonts w:cs="Arial"/>
              </w:rPr>
            </w:pPr>
            <w:r w:rsidRPr="002F643C">
              <w:rPr>
                <w:rFonts w:cs="Arial"/>
              </w:rPr>
              <w:t>1,052,844</w:t>
            </w:r>
          </w:p>
        </w:tc>
        <w:tc>
          <w:tcPr>
            <w:tcW w:w="668" w:type="pct"/>
            <w:tcBorders>
              <w:top w:val="single" w:sz="4" w:space="0" w:color="auto"/>
              <w:bottom w:val="single" w:sz="4" w:space="0" w:color="auto"/>
            </w:tcBorders>
            <w:vAlign w:val="center"/>
          </w:tcPr>
          <w:p w14:paraId="0F0E8305" w14:textId="36A470DA" w:rsidR="00795556" w:rsidRPr="000900B3" w:rsidRDefault="00795556" w:rsidP="00795556">
            <w:pPr>
              <w:jc w:val="center"/>
              <w:rPr>
                <w:rFonts w:cs="Arial"/>
              </w:rPr>
            </w:pPr>
            <w:r w:rsidRPr="002F643C">
              <w:rPr>
                <w:rFonts w:cs="Arial"/>
              </w:rPr>
              <w:t>1,000,984</w:t>
            </w:r>
          </w:p>
        </w:tc>
        <w:tc>
          <w:tcPr>
            <w:tcW w:w="668" w:type="pct"/>
            <w:tcBorders>
              <w:top w:val="single" w:sz="4" w:space="0" w:color="auto"/>
              <w:bottom w:val="single" w:sz="4" w:space="0" w:color="auto"/>
            </w:tcBorders>
            <w:vAlign w:val="center"/>
          </w:tcPr>
          <w:p w14:paraId="3AC50E1D" w14:textId="19A011C4" w:rsidR="00795556" w:rsidRPr="000900B3" w:rsidRDefault="00795556" w:rsidP="00795556">
            <w:pPr>
              <w:jc w:val="center"/>
              <w:rPr>
                <w:rFonts w:cs="Arial"/>
              </w:rPr>
            </w:pPr>
            <w:r w:rsidRPr="002F643C">
              <w:rPr>
                <w:rFonts w:cs="Arial"/>
              </w:rPr>
              <w:t>95.1%</w:t>
            </w:r>
          </w:p>
        </w:tc>
        <w:tc>
          <w:tcPr>
            <w:tcW w:w="578" w:type="pct"/>
            <w:tcBorders>
              <w:top w:val="single" w:sz="4" w:space="0" w:color="auto"/>
              <w:bottom w:val="single" w:sz="4" w:space="0" w:color="auto"/>
            </w:tcBorders>
            <w:vAlign w:val="center"/>
          </w:tcPr>
          <w:p w14:paraId="34BB4A53" w14:textId="315033A7" w:rsidR="00795556" w:rsidRPr="000900B3" w:rsidRDefault="00795556" w:rsidP="00795556">
            <w:pPr>
              <w:jc w:val="center"/>
              <w:rPr>
                <w:rFonts w:cs="Arial"/>
              </w:rPr>
            </w:pPr>
            <w:r w:rsidRPr="002F643C">
              <w:rPr>
                <w:rFonts w:cs="Arial"/>
              </w:rPr>
              <w:t>49,811</w:t>
            </w:r>
          </w:p>
        </w:tc>
        <w:tc>
          <w:tcPr>
            <w:tcW w:w="578" w:type="pct"/>
            <w:tcBorders>
              <w:top w:val="single" w:sz="4" w:space="0" w:color="auto"/>
              <w:bottom w:val="single" w:sz="4" w:space="0" w:color="auto"/>
            </w:tcBorders>
            <w:vAlign w:val="center"/>
          </w:tcPr>
          <w:p w14:paraId="101F1930" w14:textId="1065E78D" w:rsidR="00795556" w:rsidRPr="000900B3" w:rsidRDefault="00795556" w:rsidP="00795556">
            <w:pPr>
              <w:jc w:val="center"/>
              <w:rPr>
                <w:rFonts w:cs="Arial"/>
              </w:rPr>
            </w:pPr>
            <w:r w:rsidRPr="002F643C">
              <w:rPr>
                <w:rFonts w:cs="Arial"/>
              </w:rPr>
              <w:t>327</w:t>
            </w:r>
          </w:p>
        </w:tc>
        <w:tc>
          <w:tcPr>
            <w:tcW w:w="576" w:type="pct"/>
            <w:tcBorders>
              <w:top w:val="single" w:sz="4" w:space="0" w:color="auto"/>
              <w:bottom w:val="single" w:sz="4" w:space="0" w:color="auto"/>
            </w:tcBorders>
            <w:vAlign w:val="center"/>
          </w:tcPr>
          <w:p w14:paraId="14160169" w14:textId="7065C879" w:rsidR="00795556" w:rsidRPr="000900B3" w:rsidRDefault="00795556" w:rsidP="00795556">
            <w:pPr>
              <w:jc w:val="center"/>
              <w:rPr>
                <w:rFonts w:cs="Arial"/>
              </w:rPr>
            </w:pPr>
            <w:r w:rsidRPr="002F643C">
              <w:rPr>
                <w:rFonts w:cs="Arial"/>
              </w:rPr>
              <w:t>0.7%</w:t>
            </w:r>
          </w:p>
        </w:tc>
      </w:tr>
      <w:tr w:rsidR="00795556" w:rsidRPr="000900B3" w14:paraId="6EDEAE6D" w14:textId="77777777" w:rsidTr="00795556">
        <w:trPr>
          <w:cantSplit/>
          <w:trHeight w:val="828"/>
        </w:trPr>
        <w:tc>
          <w:tcPr>
            <w:tcW w:w="664" w:type="pct"/>
            <w:tcBorders>
              <w:top w:val="single" w:sz="4" w:space="0" w:color="auto"/>
              <w:bottom w:val="double" w:sz="4" w:space="0" w:color="auto"/>
            </w:tcBorders>
            <w:vAlign w:val="center"/>
          </w:tcPr>
          <w:p w14:paraId="6FAEE4AA" w14:textId="2EE3F0F5" w:rsidR="00795556" w:rsidRPr="000900B3" w:rsidRDefault="00795556" w:rsidP="00795556">
            <w:pPr>
              <w:rPr>
                <w:rFonts w:cs="Arial"/>
                <w:b/>
              </w:rPr>
            </w:pPr>
            <w:r w:rsidRPr="002F643C">
              <w:rPr>
                <w:rFonts w:cs="Arial"/>
                <w:b/>
              </w:rPr>
              <w:t>Quartile 4</w:t>
            </w:r>
          </w:p>
        </w:tc>
        <w:tc>
          <w:tcPr>
            <w:tcW w:w="600" w:type="pct"/>
            <w:tcBorders>
              <w:top w:val="single" w:sz="4" w:space="0" w:color="auto"/>
              <w:bottom w:val="double" w:sz="4" w:space="0" w:color="auto"/>
            </w:tcBorders>
            <w:vAlign w:val="center"/>
          </w:tcPr>
          <w:p w14:paraId="23874173" w14:textId="7D0FBA2B" w:rsidR="00795556" w:rsidRPr="000900B3" w:rsidRDefault="00795556" w:rsidP="00795556">
            <w:pPr>
              <w:jc w:val="center"/>
              <w:rPr>
                <w:rFonts w:cs="Arial"/>
              </w:rPr>
            </w:pPr>
            <w:r w:rsidRPr="002F643C">
              <w:rPr>
                <w:rFonts w:cs="Arial"/>
              </w:rPr>
              <w:t>1,613</w:t>
            </w:r>
          </w:p>
        </w:tc>
        <w:tc>
          <w:tcPr>
            <w:tcW w:w="667" w:type="pct"/>
            <w:tcBorders>
              <w:top w:val="single" w:sz="4" w:space="0" w:color="auto"/>
              <w:bottom w:val="double" w:sz="4" w:space="0" w:color="auto"/>
            </w:tcBorders>
            <w:vAlign w:val="center"/>
          </w:tcPr>
          <w:p w14:paraId="16E69DA4" w14:textId="671DCDDD" w:rsidR="00795556" w:rsidRPr="000900B3" w:rsidRDefault="00795556" w:rsidP="00795556">
            <w:pPr>
              <w:jc w:val="center"/>
              <w:rPr>
                <w:rFonts w:cs="Arial"/>
              </w:rPr>
            </w:pPr>
            <w:r w:rsidRPr="002F643C">
              <w:rPr>
                <w:rFonts w:cs="Arial"/>
              </w:rPr>
              <w:t>1,030,616</w:t>
            </w:r>
          </w:p>
        </w:tc>
        <w:tc>
          <w:tcPr>
            <w:tcW w:w="668" w:type="pct"/>
            <w:tcBorders>
              <w:top w:val="single" w:sz="4" w:space="0" w:color="auto"/>
              <w:bottom w:val="double" w:sz="4" w:space="0" w:color="auto"/>
            </w:tcBorders>
            <w:vAlign w:val="center"/>
          </w:tcPr>
          <w:p w14:paraId="283A4D49" w14:textId="3A6FE679" w:rsidR="00795556" w:rsidRPr="000900B3" w:rsidRDefault="00795556" w:rsidP="00795556">
            <w:pPr>
              <w:jc w:val="center"/>
              <w:rPr>
                <w:rFonts w:cs="Arial"/>
              </w:rPr>
            </w:pPr>
            <w:r w:rsidRPr="002F643C">
              <w:rPr>
                <w:rFonts w:cs="Arial"/>
              </w:rPr>
              <w:t>1,019,670</w:t>
            </w:r>
          </w:p>
        </w:tc>
        <w:tc>
          <w:tcPr>
            <w:tcW w:w="668" w:type="pct"/>
            <w:tcBorders>
              <w:top w:val="single" w:sz="4" w:space="0" w:color="auto"/>
              <w:bottom w:val="double" w:sz="4" w:space="0" w:color="auto"/>
            </w:tcBorders>
            <w:vAlign w:val="center"/>
          </w:tcPr>
          <w:p w14:paraId="5FB39F8B" w14:textId="28B11944" w:rsidR="00795556" w:rsidRPr="000900B3" w:rsidRDefault="00795556" w:rsidP="00795556">
            <w:pPr>
              <w:jc w:val="center"/>
              <w:rPr>
                <w:rFonts w:cs="Arial"/>
              </w:rPr>
            </w:pPr>
            <w:r w:rsidRPr="002F643C">
              <w:rPr>
                <w:rFonts w:cs="Arial"/>
              </w:rPr>
              <w:t>98.9%</w:t>
            </w:r>
          </w:p>
        </w:tc>
        <w:tc>
          <w:tcPr>
            <w:tcW w:w="578" w:type="pct"/>
            <w:tcBorders>
              <w:top w:val="single" w:sz="4" w:space="0" w:color="auto"/>
              <w:bottom w:val="double" w:sz="4" w:space="0" w:color="auto"/>
            </w:tcBorders>
            <w:vAlign w:val="center"/>
          </w:tcPr>
          <w:p w14:paraId="08FC6FEA" w14:textId="3253A4A9" w:rsidR="00795556" w:rsidRPr="000900B3" w:rsidRDefault="00795556" w:rsidP="00795556">
            <w:pPr>
              <w:jc w:val="center"/>
              <w:rPr>
                <w:rFonts w:cs="Arial"/>
              </w:rPr>
            </w:pPr>
            <w:r w:rsidRPr="002F643C">
              <w:rPr>
                <w:rFonts w:cs="Arial"/>
              </w:rPr>
              <w:t>48,882</w:t>
            </w:r>
          </w:p>
        </w:tc>
        <w:tc>
          <w:tcPr>
            <w:tcW w:w="578" w:type="pct"/>
            <w:tcBorders>
              <w:top w:val="single" w:sz="4" w:space="0" w:color="auto"/>
              <w:bottom w:val="double" w:sz="4" w:space="0" w:color="auto"/>
            </w:tcBorders>
            <w:vAlign w:val="center"/>
          </w:tcPr>
          <w:p w14:paraId="575E245F" w14:textId="3EF2540B" w:rsidR="00795556" w:rsidRPr="000900B3" w:rsidRDefault="00795556" w:rsidP="00795556">
            <w:pPr>
              <w:jc w:val="center"/>
              <w:rPr>
                <w:rFonts w:cs="Arial"/>
              </w:rPr>
            </w:pPr>
            <w:r w:rsidRPr="002F643C">
              <w:rPr>
                <w:rFonts w:cs="Arial"/>
              </w:rPr>
              <w:t>354</w:t>
            </w:r>
          </w:p>
        </w:tc>
        <w:tc>
          <w:tcPr>
            <w:tcW w:w="576" w:type="pct"/>
            <w:tcBorders>
              <w:top w:val="single" w:sz="4" w:space="0" w:color="auto"/>
              <w:bottom w:val="double" w:sz="4" w:space="0" w:color="auto"/>
            </w:tcBorders>
            <w:vAlign w:val="center"/>
          </w:tcPr>
          <w:p w14:paraId="51A62B79" w14:textId="15C403BA" w:rsidR="00795556" w:rsidRPr="000900B3" w:rsidRDefault="00795556" w:rsidP="00795556">
            <w:pPr>
              <w:jc w:val="center"/>
              <w:rPr>
                <w:rFonts w:cs="Arial"/>
              </w:rPr>
            </w:pPr>
            <w:r w:rsidRPr="002F643C">
              <w:rPr>
                <w:rFonts w:cs="Arial"/>
              </w:rPr>
              <w:t>0.7%</w:t>
            </w:r>
          </w:p>
        </w:tc>
      </w:tr>
      <w:tr w:rsidR="00795556" w:rsidRPr="000900B3" w14:paraId="5A69B6DA" w14:textId="77777777" w:rsidTr="00795556">
        <w:trPr>
          <w:cantSplit/>
          <w:trHeight w:val="828"/>
        </w:trPr>
        <w:tc>
          <w:tcPr>
            <w:tcW w:w="664" w:type="pct"/>
            <w:tcBorders>
              <w:top w:val="double" w:sz="4" w:space="0" w:color="auto"/>
              <w:bottom w:val="thickThinSmallGap" w:sz="24" w:space="0" w:color="auto"/>
            </w:tcBorders>
            <w:vAlign w:val="center"/>
          </w:tcPr>
          <w:p w14:paraId="0CE8AFED" w14:textId="77777777" w:rsidR="00795556" w:rsidRPr="002F643C" w:rsidRDefault="00795556" w:rsidP="00795556">
            <w:pPr>
              <w:rPr>
                <w:rFonts w:cs="Arial"/>
                <w:b/>
              </w:rPr>
            </w:pPr>
            <w:r w:rsidRPr="002F643C">
              <w:rPr>
                <w:rFonts w:cs="Arial"/>
                <w:b/>
              </w:rPr>
              <w:t xml:space="preserve">Title I </w:t>
            </w:r>
          </w:p>
          <w:p w14:paraId="11291267" w14:textId="55B1CB9F" w:rsidR="00795556" w:rsidRPr="000900B3" w:rsidRDefault="00795556" w:rsidP="00795556">
            <w:pPr>
              <w:rPr>
                <w:rFonts w:cs="Arial"/>
                <w:b/>
              </w:rPr>
            </w:pPr>
            <w:r w:rsidRPr="002F643C">
              <w:rPr>
                <w:rFonts w:cs="Arial"/>
                <w:b/>
              </w:rPr>
              <w:t>Total</w:t>
            </w:r>
          </w:p>
        </w:tc>
        <w:tc>
          <w:tcPr>
            <w:tcW w:w="600" w:type="pct"/>
            <w:tcBorders>
              <w:top w:val="double" w:sz="4" w:space="0" w:color="auto"/>
              <w:bottom w:val="thickThinSmallGap" w:sz="24" w:space="0" w:color="auto"/>
            </w:tcBorders>
            <w:vAlign w:val="center"/>
          </w:tcPr>
          <w:p w14:paraId="6FB3B6C8" w14:textId="6B81EBC2" w:rsidR="00795556" w:rsidRPr="000900B3" w:rsidRDefault="00795556" w:rsidP="00795556">
            <w:pPr>
              <w:jc w:val="center"/>
              <w:rPr>
                <w:rFonts w:cs="Arial"/>
              </w:rPr>
            </w:pPr>
            <w:r w:rsidRPr="002F643C">
              <w:rPr>
                <w:rFonts w:cs="Arial"/>
              </w:rPr>
              <w:t>6,454</w:t>
            </w:r>
          </w:p>
        </w:tc>
        <w:tc>
          <w:tcPr>
            <w:tcW w:w="667" w:type="pct"/>
            <w:tcBorders>
              <w:top w:val="double" w:sz="4" w:space="0" w:color="auto"/>
              <w:bottom w:val="thickThinSmallGap" w:sz="24" w:space="0" w:color="auto"/>
            </w:tcBorders>
            <w:vAlign w:val="center"/>
          </w:tcPr>
          <w:p w14:paraId="5C780DCA" w14:textId="5FA79D06" w:rsidR="00795556" w:rsidRPr="000900B3" w:rsidRDefault="00795556" w:rsidP="00795556">
            <w:pPr>
              <w:jc w:val="center"/>
              <w:rPr>
                <w:rFonts w:cs="Arial"/>
              </w:rPr>
            </w:pPr>
            <w:r w:rsidRPr="002F643C">
              <w:rPr>
                <w:rFonts w:cs="Arial"/>
              </w:rPr>
              <w:t>3,878,454</w:t>
            </w:r>
          </w:p>
        </w:tc>
        <w:tc>
          <w:tcPr>
            <w:tcW w:w="668" w:type="pct"/>
            <w:tcBorders>
              <w:top w:val="double" w:sz="4" w:space="0" w:color="auto"/>
              <w:bottom w:val="thickThinSmallGap" w:sz="24" w:space="0" w:color="auto"/>
            </w:tcBorders>
            <w:vAlign w:val="center"/>
          </w:tcPr>
          <w:p w14:paraId="04B5F765" w14:textId="78D8766A" w:rsidR="00795556" w:rsidRPr="000900B3" w:rsidRDefault="00795556" w:rsidP="00795556">
            <w:pPr>
              <w:jc w:val="center"/>
              <w:rPr>
                <w:rFonts w:cs="Arial"/>
              </w:rPr>
            </w:pPr>
            <w:r w:rsidRPr="002F643C">
              <w:rPr>
                <w:rFonts w:cs="Arial"/>
              </w:rPr>
              <w:t>3,270,400</w:t>
            </w:r>
          </w:p>
        </w:tc>
        <w:tc>
          <w:tcPr>
            <w:tcW w:w="668" w:type="pct"/>
            <w:tcBorders>
              <w:top w:val="double" w:sz="4" w:space="0" w:color="auto"/>
              <w:bottom w:val="thickThinSmallGap" w:sz="24" w:space="0" w:color="auto"/>
            </w:tcBorders>
            <w:vAlign w:val="center"/>
          </w:tcPr>
          <w:p w14:paraId="53E09E94" w14:textId="7584C30E" w:rsidR="00795556" w:rsidRPr="000900B3" w:rsidRDefault="00795556" w:rsidP="00795556">
            <w:pPr>
              <w:jc w:val="center"/>
              <w:rPr>
                <w:rFonts w:cs="Arial"/>
              </w:rPr>
            </w:pPr>
            <w:r w:rsidRPr="002F643C">
              <w:rPr>
                <w:rFonts w:cs="Arial"/>
              </w:rPr>
              <w:t>84.3%</w:t>
            </w:r>
          </w:p>
        </w:tc>
        <w:tc>
          <w:tcPr>
            <w:tcW w:w="578" w:type="pct"/>
            <w:tcBorders>
              <w:top w:val="double" w:sz="4" w:space="0" w:color="auto"/>
              <w:bottom w:val="thickThinSmallGap" w:sz="24" w:space="0" w:color="auto"/>
            </w:tcBorders>
            <w:vAlign w:val="center"/>
          </w:tcPr>
          <w:p w14:paraId="6B307924" w14:textId="73C5F552" w:rsidR="00795556" w:rsidRPr="000900B3" w:rsidRDefault="00795556" w:rsidP="00795556">
            <w:pPr>
              <w:jc w:val="center"/>
              <w:rPr>
                <w:rFonts w:cs="Arial"/>
              </w:rPr>
            </w:pPr>
            <w:r w:rsidRPr="002F643C">
              <w:rPr>
                <w:rFonts w:cs="Arial"/>
              </w:rPr>
              <w:t>188,116</w:t>
            </w:r>
          </w:p>
        </w:tc>
        <w:tc>
          <w:tcPr>
            <w:tcW w:w="578" w:type="pct"/>
            <w:tcBorders>
              <w:top w:val="double" w:sz="4" w:space="0" w:color="auto"/>
              <w:bottom w:val="thickThinSmallGap" w:sz="24" w:space="0" w:color="auto"/>
            </w:tcBorders>
            <w:vAlign w:val="center"/>
          </w:tcPr>
          <w:p w14:paraId="3DA45111" w14:textId="07849DA8" w:rsidR="00795556" w:rsidRPr="000900B3" w:rsidRDefault="00795556" w:rsidP="00795556">
            <w:pPr>
              <w:jc w:val="center"/>
              <w:rPr>
                <w:rFonts w:cs="Arial"/>
              </w:rPr>
            </w:pPr>
            <w:r w:rsidRPr="002F643C">
              <w:rPr>
                <w:rFonts w:cs="Arial"/>
              </w:rPr>
              <w:t>1,234</w:t>
            </w:r>
          </w:p>
        </w:tc>
        <w:tc>
          <w:tcPr>
            <w:tcW w:w="576" w:type="pct"/>
            <w:tcBorders>
              <w:top w:val="double" w:sz="4" w:space="0" w:color="auto"/>
              <w:bottom w:val="thickThinSmallGap" w:sz="24" w:space="0" w:color="auto"/>
            </w:tcBorders>
            <w:vAlign w:val="center"/>
          </w:tcPr>
          <w:p w14:paraId="63C6BDBC" w14:textId="0AF3FD57" w:rsidR="00795556" w:rsidRPr="000900B3" w:rsidRDefault="00795556" w:rsidP="00795556">
            <w:pPr>
              <w:jc w:val="center"/>
              <w:rPr>
                <w:rFonts w:cs="Arial"/>
              </w:rPr>
            </w:pPr>
            <w:r w:rsidRPr="002F643C">
              <w:rPr>
                <w:rFonts w:cs="Arial"/>
              </w:rPr>
              <w:t>0.7%</w:t>
            </w:r>
          </w:p>
        </w:tc>
      </w:tr>
      <w:tr w:rsidR="00795556" w:rsidRPr="000900B3" w14:paraId="3A279479" w14:textId="77777777" w:rsidTr="00795556">
        <w:trPr>
          <w:cantSplit/>
          <w:trHeight w:val="828"/>
        </w:trPr>
        <w:tc>
          <w:tcPr>
            <w:tcW w:w="664" w:type="pct"/>
            <w:tcBorders>
              <w:top w:val="thickThinSmallGap" w:sz="24" w:space="0" w:color="auto"/>
            </w:tcBorders>
            <w:vAlign w:val="center"/>
          </w:tcPr>
          <w:p w14:paraId="2498B611" w14:textId="434B2B61" w:rsidR="00795556" w:rsidRPr="000900B3" w:rsidRDefault="00795556" w:rsidP="00795556">
            <w:pPr>
              <w:rPr>
                <w:rFonts w:cs="Arial"/>
                <w:b/>
              </w:rPr>
            </w:pPr>
            <w:r w:rsidRPr="002F643C">
              <w:rPr>
                <w:rFonts w:cs="Arial"/>
                <w:b/>
              </w:rPr>
              <w:t>Statewide Total</w:t>
            </w:r>
          </w:p>
        </w:tc>
        <w:tc>
          <w:tcPr>
            <w:tcW w:w="600" w:type="pct"/>
            <w:tcBorders>
              <w:top w:val="thickThinSmallGap" w:sz="24" w:space="0" w:color="auto"/>
            </w:tcBorders>
            <w:vAlign w:val="center"/>
          </w:tcPr>
          <w:p w14:paraId="118D8119" w14:textId="6EAF287A" w:rsidR="00795556" w:rsidRPr="000900B3" w:rsidRDefault="00795556" w:rsidP="00795556">
            <w:pPr>
              <w:jc w:val="center"/>
              <w:rPr>
                <w:rFonts w:cs="Arial"/>
              </w:rPr>
            </w:pPr>
            <w:r w:rsidRPr="002F643C">
              <w:rPr>
                <w:rFonts w:cs="Arial"/>
              </w:rPr>
              <w:t>10,028</w:t>
            </w:r>
          </w:p>
        </w:tc>
        <w:tc>
          <w:tcPr>
            <w:tcW w:w="667" w:type="pct"/>
            <w:tcBorders>
              <w:top w:val="thickThinSmallGap" w:sz="24" w:space="0" w:color="auto"/>
            </w:tcBorders>
            <w:vAlign w:val="center"/>
          </w:tcPr>
          <w:p w14:paraId="7C9E442A" w14:textId="29EED9D8" w:rsidR="00795556" w:rsidRPr="000900B3" w:rsidRDefault="00795556" w:rsidP="00795556">
            <w:pPr>
              <w:jc w:val="center"/>
              <w:rPr>
                <w:rFonts w:cs="Arial"/>
              </w:rPr>
            </w:pPr>
            <w:r w:rsidRPr="002F643C">
              <w:rPr>
                <w:rFonts w:cs="Arial"/>
              </w:rPr>
              <w:t>6,224,433</w:t>
            </w:r>
          </w:p>
        </w:tc>
        <w:tc>
          <w:tcPr>
            <w:tcW w:w="668" w:type="pct"/>
            <w:tcBorders>
              <w:top w:val="thickThinSmallGap" w:sz="24" w:space="0" w:color="auto"/>
            </w:tcBorders>
            <w:vAlign w:val="center"/>
          </w:tcPr>
          <w:p w14:paraId="5EAA0647" w14:textId="59EF88BE" w:rsidR="00795556" w:rsidRPr="000900B3" w:rsidRDefault="00795556" w:rsidP="00795556">
            <w:pPr>
              <w:jc w:val="center"/>
              <w:rPr>
                <w:rFonts w:cs="Arial"/>
              </w:rPr>
            </w:pPr>
            <w:r w:rsidRPr="002F643C">
              <w:rPr>
                <w:rFonts w:cs="Arial"/>
              </w:rPr>
              <w:t>4,697,286</w:t>
            </w:r>
          </w:p>
        </w:tc>
        <w:tc>
          <w:tcPr>
            <w:tcW w:w="668" w:type="pct"/>
            <w:tcBorders>
              <w:top w:val="thickThinSmallGap" w:sz="24" w:space="0" w:color="auto"/>
            </w:tcBorders>
            <w:vAlign w:val="center"/>
          </w:tcPr>
          <w:p w14:paraId="3BBFB7EC" w14:textId="087A5A97" w:rsidR="00795556" w:rsidRPr="000900B3" w:rsidRDefault="00795556" w:rsidP="00795556">
            <w:pPr>
              <w:jc w:val="center"/>
              <w:rPr>
                <w:rFonts w:cs="Arial"/>
              </w:rPr>
            </w:pPr>
            <w:r w:rsidRPr="002F643C">
              <w:rPr>
                <w:rFonts w:cs="Arial"/>
              </w:rPr>
              <w:t>75.5%</w:t>
            </w:r>
          </w:p>
        </w:tc>
        <w:tc>
          <w:tcPr>
            <w:tcW w:w="578" w:type="pct"/>
            <w:tcBorders>
              <w:top w:val="thickThinSmallGap" w:sz="24" w:space="0" w:color="auto"/>
            </w:tcBorders>
            <w:vAlign w:val="center"/>
          </w:tcPr>
          <w:p w14:paraId="44FFA250" w14:textId="57236579" w:rsidR="00795556" w:rsidRPr="000900B3" w:rsidRDefault="00795556" w:rsidP="00795556">
            <w:pPr>
              <w:jc w:val="center"/>
              <w:rPr>
                <w:rFonts w:cs="Arial"/>
              </w:rPr>
            </w:pPr>
            <w:r w:rsidRPr="002F643C">
              <w:rPr>
                <w:rFonts w:cs="Arial"/>
              </w:rPr>
              <w:t>300,997</w:t>
            </w:r>
          </w:p>
        </w:tc>
        <w:tc>
          <w:tcPr>
            <w:tcW w:w="578" w:type="pct"/>
            <w:tcBorders>
              <w:top w:val="thickThinSmallGap" w:sz="24" w:space="0" w:color="auto"/>
            </w:tcBorders>
            <w:vAlign w:val="center"/>
          </w:tcPr>
          <w:p w14:paraId="1E02BF24" w14:textId="78572544" w:rsidR="00795556" w:rsidRPr="000900B3" w:rsidRDefault="00795556" w:rsidP="00795556">
            <w:pPr>
              <w:jc w:val="center"/>
              <w:rPr>
                <w:rFonts w:cs="Arial"/>
              </w:rPr>
            </w:pPr>
            <w:r w:rsidRPr="002F643C">
              <w:rPr>
                <w:rFonts w:cs="Arial"/>
              </w:rPr>
              <w:t>1,953</w:t>
            </w:r>
          </w:p>
        </w:tc>
        <w:tc>
          <w:tcPr>
            <w:tcW w:w="576" w:type="pct"/>
            <w:tcBorders>
              <w:top w:val="thickThinSmallGap" w:sz="24" w:space="0" w:color="auto"/>
            </w:tcBorders>
            <w:vAlign w:val="center"/>
          </w:tcPr>
          <w:p w14:paraId="6A6B8704" w14:textId="5148354D" w:rsidR="00795556" w:rsidRPr="000900B3" w:rsidRDefault="00795556" w:rsidP="00795556">
            <w:pPr>
              <w:jc w:val="center"/>
              <w:rPr>
                <w:rFonts w:cs="Arial"/>
              </w:rPr>
            </w:pPr>
            <w:r w:rsidRPr="002F643C">
              <w:rPr>
                <w:rFonts w:cs="Arial"/>
              </w:rPr>
              <w:t>0.6%</w:t>
            </w:r>
          </w:p>
        </w:tc>
      </w:tr>
    </w:tbl>
    <w:p w14:paraId="1B77AEA4" w14:textId="07B4283E" w:rsidR="00931306" w:rsidRPr="000900B3" w:rsidRDefault="00883E72" w:rsidP="002D172F">
      <w:pPr>
        <w:rPr>
          <w:rFonts w:cs="Arial"/>
        </w:rPr>
      </w:pPr>
      <w:r w:rsidRPr="000900B3">
        <w:rPr>
          <w:b/>
        </w:rPr>
        <w:br w:type="page"/>
      </w:r>
      <w:r w:rsidR="00931306" w:rsidRPr="000900B3">
        <w:rPr>
          <w:rFonts w:cs="Arial"/>
          <w:b/>
        </w:rPr>
        <w:t>Table</w:t>
      </w:r>
      <w:r w:rsidR="00AF3970">
        <w:rPr>
          <w:rFonts w:cs="Arial"/>
          <w:b/>
        </w:rPr>
        <w:t xml:space="preserve"> 3</w:t>
      </w:r>
      <w:r w:rsidR="00795556">
        <w:rPr>
          <w:rFonts w:cs="Arial"/>
          <w:b/>
        </w:rPr>
        <w:t>1a</w:t>
      </w:r>
      <w:r w:rsidR="00AF3970">
        <w:rPr>
          <w:rFonts w:cs="Arial"/>
          <w:b/>
        </w:rPr>
        <w:t>.</w:t>
      </w:r>
      <w:r w:rsidR="00931306" w:rsidRPr="000900B3">
        <w:rPr>
          <w:rFonts w:cs="Arial"/>
          <w:b/>
        </w:rPr>
        <w:t xml:space="preserve"> 2014–15 Inexperienced Teachers for Title I Schools by Socioeconomically Disadvantaged Student Enrollment</w:t>
      </w:r>
    </w:p>
    <w:tbl>
      <w:tblPr>
        <w:tblStyle w:val="TableGrid"/>
        <w:tblW w:w="5469" w:type="pct"/>
        <w:jc w:val="center"/>
        <w:tblLayout w:type="fixed"/>
        <w:tblLook w:val="04A0" w:firstRow="1" w:lastRow="0" w:firstColumn="1" w:lastColumn="0" w:noHBand="0" w:noVBand="1"/>
        <w:tblDescription w:val="2014–15 Inexperienced Teachers for Title I Schools by Socioeconomically Disadvantaged Student Enrollment"/>
      </w:tblPr>
      <w:tblGrid>
        <w:gridCol w:w="1354"/>
        <w:gridCol w:w="1170"/>
        <w:gridCol w:w="1149"/>
        <w:gridCol w:w="1453"/>
        <w:gridCol w:w="1453"/>
        <w:gridCol w:w="1342"/>
        <w:gridCol w:w="1262"/>
        <w:gridCol w:w="1438"/>
      </w:tblGrid>
      <w:tr w:rsidR="00931306" w:rsidRPr="000900B3" w14:paraId="209E3291" w14:textId="77777777" w:rsidTr="00AF3970">
        <w:trPr>
          <w:cantSplit/>
          <w:trHeight w:val="828"/>
          <w:tblHeader/>
          <w:jc w:val="center"/>
        </w:trPr>
        <w:tc>
          <w:tcPr>
            <w:tcW w:w="637" w:type="pct"/>
            <w:shd w:val="clear" w:color="auto" w:fill="D9D9D9" w:themeFill="background1" w:themeFillShade="D9"/>
            <w:vAlign w:val="center"/>
          </w:tcPr>
          <w:p w14:paraId="59738465" w14:textId="77777777" w:rsidR="00931306" w:rsidRPr="000900B3" w:rsidRDefault="00931306" w:rsidP="002D172F">
            <w:pPr>
              <w:rPr>
                <w:rFonts w:cs="Arial"/>
                <w:b/>
              </w:rPr>
            </w:pPr>
            <w:r w:rsidRPr="000900B3">
              <w:rPr>
                <w:rFonts w:cs="Arial"/>
                <w:b/>
              </w:rPr>
              <w:t>Quartile Rank for Title I Schools</w:t>
            </w:r>
          </w:p>
        </w:tc>
        <w:tc>
          <w:tcPr>
            <w:tcW w:w="551" w:type="pct"/>
            <w:shd w:val="clear" w:color="auto" w:fill="D9D9D9" w:themeFill="background1" w:themeFillShade="D9"/>
            <w:vAlign w:val="center"/>
          </w:tcPr>
          <w:p w14:paraId="3FAB0716" w14:textId="77777777" w:rsidR="00931306" w:rsidRPr="000900B3" w:rsidRDefault="00931306" w:rsidP="002D172F">
            <w:pPr>
              <w:jc w:val="center"/>
              <w:rPr>
                <w:rFonts w:cs="Arial"/>
                <w:b/>
              </w:rPr>
            </w:pPr>
            <w:r w:rsidRPr="000900B3">
              <w:rPr>
                <w:rFonts w:cs="Arial"/>
                <w:b/>
              </w:rPr>
              <w:t>Number of schools</w:t>
            </w:r>
          </w:p>
        </w:tc>
        <w:tc>
          <w:tcPr>
            <w:tcW w:w="541" w:type="pct"/>
            <w:shd w:val="clear" w:color="auto" w:fill="D9D9D9" w:themeFill="background1" w:themeFillShade="D9"/>
            <w:vAlign w:val="center"/>
          </w:tcPr>
          <w:p w14:paraId="1F3B9C27" w14:textId="77777777" w:rsidR="00931306" w:rsidRPr="000900B3" w:rsidRDefault="00931306" w:rsidP="002D172F">
            <w:pPr>
              <w:jc w:val="center"/>
              <w:rPr>
                <w:rFonts w:cs="Arial"/>
                <w:b/>
              </w:rPr>
            </w:pPr>
            <w:r w:rsidRPr="000900B3">
              <w:rPr>
                <w:rFonts w:cs="Arial"/>
                <w:b/>
              </w:rPr>
              <w:t>Total Student Enrollment</w:t>
            </w:r>
          </w:p>
        </w:tc>
        <w:tc>
          <w:tcPr>
            <w:tcW w:w="684" w:type="pct"/>
            <w:shd w:val="clear" w:color="auto" w:fill="D9D9D9" w:themeFill="background1" w:themeFillShade="D9"/>
            <w:vAlign w:val="center"/>
          </w:tcPr>
          <w:p w14:paraId="4CE250BF" w14:textId="77777777" w:rsidR="00931306" w:rsidRPr="000900B3" w:rsidRDefault="00931306" w:rsidP="002D172F">
            <w:pPr>
              <w:jc w:val="center"/>
              <w:rPr>
                <w:rFonts w:cs="Arial"/>
                <w:b/>
              </w:rPr>
            </w:pPr>
            <w:r w:rsidRPr="000900B3">
              <w:rPr>
                <w:rFonts w:cs="Arial"/>
                <w:b/>
              </w:rPr>
              <w:t>Socio-economically Disadvantaged Student Enrollment</w:t>
            </w:r>
          </w:p>
        </w:tc>
        <w:tc>
          <w:tcPr>
            <w:tcW w:w="684" w:type="pct"/>
            <w:shd w:val="clear" w:color="auto" w:fill="D9D9D9" w:themeFill="background1" w:themeFillShade="D9"/>
            <w:vAlign w:val="center"/>
          </w:tcPr>
          <w:p w14:paraId="21407B4B" w14:textId="77777777" w:rsidR="00931306" w:rsidRPr="000900B3" w:rsidRDefault="00931306" w:rsidP="002D172F">
            <w:pPr>
              <w:jc w:val="center"/>
              <w:rPr>
                <w:rFonts w:cs="Arial"/>
                <w:b/>
              </w:rPr>
            </w:pPr>
            <w:r w:rsidRPr="000900B3">
              <w:rPr>
                <w:rFonts w:cs="Arial"/>
                <w:b/>
              </w:rPr>
              <w:t>Percent of Socio-economically Disadvantaged Student Enrollment</w:t>
            </w:r>
          </w:p>
        </w:tc>
        <w:tc>
          <w:tcPr>
            <w:tcW w:w="632" w:type="pct"/>
            <w:shd w:val="clear" w:color="auto" w:fill="D9D9D9" w:themeFill="background1" w:themeFillShade="D9"/>
            <w:vAlign w:val="center"/>
          </w:tcPr>
          <w:p w14:paraId="41C69FCC" w14:textId="77777777" w:rsidR="00931306" w:rsidRPr="000900B3" w:rsidRDefault="00931306" w:rsidP="002D172F">
            <w:pPr>
              <w:jc w:val="center"/>
              <w:rPr>
                <w:rFonts w:cs="Arial"/>
                <w:b/>
              </w:rPr>
            </w:pPr>
            <w:r w:rsidRPr="000900B3">
              <w:rPr>
                <w:rFonts w:cs="Arial"/>
                <w:b/>
              </w:rPr>
              <w:t>Total Teachers</w:t>
            </w:r>
          </w:p>
        </w:tc>
        <w:tc>
          <w:tcPr>
            <w:tcW w:w="594" w:type="pct"/>
            <w:shd w:val="clear" w:color="auto" w:fill="D9D9D9" w:themeFill="background1" w:themeFillShade="D9"/>
            <w:vAlign w:val="center"/>
          </w:tcPr>
          <w:p w14:paraId="7BED2DBF" w14:textId="77777777" w:rsidR="00931306" w:rsidRPr="000900B3" w:rsidRDefault="00931306" w:rsidP="002D172F">
            <w:pPr>
              <w:jc w:val="center"/>
              <w:rPr>
                <w:rFonts w:cs="Arial"/>
                <w:b/>
              </w:rPr>
            </w:pPr>
            <w:r w:rsidRPr="000900B3">
              <w:rPr>
                <w:rFonts w:cs="Arial"/>
                <w:b/>
              </w:rPr>
              <w:t>Number of Inexperienced Teachers</w:t>
            </w:r>
          </w:p>
        </w:tc>
        <w:tc>
          <w:tcPr>
            <w:tcW w:w="677" w:type="pct"/>
            <w:shd w:val="clear" w:color="auto" w:fill="D9D9D9" w:themeFill="background1" w:themeFillShade="D9"/>
            <w:vAlign w:val="center"/>
          </w:tcPr>
          <w:p w14:paraId="5500F404" w14:textId="77777777" w:rsidR="00931306" w:rsidRPr="000900B3" w:rsidRDefault="00931306" w:rsidP="002D172F">
            <w:pPr>
              <w:jc w:val="center"/>
              <w:rPr>
                <w:rFonts w:cs="Arial"/>
                <w:b/>
              </w:rPr>
            </w:pPr>
            <w:r w:rsidRPr="000900B3">
              <w:rPr>
                <w:rFonts w:cs="Arial"/>
                <w:b/>
              </w:rPr>
              <w:t>Percent of Inexperienced Teachers</w:t>
            </w:r>
          </w:p>
        </w:tc>
      </w:tr>
      <w:tr w:rsidR="00931306" w:rsidRPr="000900B3" w14:paraId="1C38B981" w14:textId="77777777" w:rsidTr="00AF3970">
        <w:trPr>
          <w:cantSplit/>
          <w:trHeight w:val="828"/>
          <w:jc w:val="center"/>
        </w:trPr>
        <w:tc>
          <w:tcPr>
            <w:tcW w:w="637" w:type="pct"/>
            <w:tcBorders>
              <w:bottom w:val="single" w:sz="4" w:space="0" w:color="auto"/>
            </w:tcBorders>
            <w:vAlign w:val="center"/>
          </w:tcPr>
          <w:p w14:paraId="7006BAD7" w14:textId="77777777" w:rsidR="00931306" w:rsidRPr="000900B3" w:rsidRDefault="00931306" w:rsidP="002D172F">
            <w:pPr>
              <w:rPr>
                <w:rFonts w:cs="Arial"/>
                <w:b/>
              </w:rPr>
            </w:pPr>
            <w:r w:rsidRPr="000900B3">
              <w:rPr>
                <w:rFonts w:cs="Arial"/>
                <w:b/>
              </w:rPr>
              <w:t>Quartile 1</w:t>
            </w:r>
          </w:p>
        </w:tc>
        <w:tc>
          <w:tcPr>
            <w:tcW w:w="551" w:type="pct"/>
            <w:tcBorders>
              <w:bottom w:val="single" w:sz="4" w:space="0" w:color="auto"/>
            </w:tcBorders>
            <w:vAlign w:val="center"/>
          </w:tcPr>
          <w:p w14:paraId="4D3AC5F6" w14:textId="77777777" w:rsidR="00931306" w:rsidRPr="000900B3" w:rsidRDefault="00931306" w:rsidP="002D172F">
            <w:pPr>
              <w:jc w:val="center"/>
              <w:rPr>
                <w:rFonts w:cs="Arial"/>
              </w:rPr>
            </w:pPr>
            <w:r w:rsidRPr="000900B3">
              <w:rPr>
                <w:rFonts w:cs="Arial"/>
              </w:rPr>
              <w:t>1,613</w:t>
            </w:r>
          </w:p>
        </w:tc>
        <w:tc>
          <w:tcPr>
            <w:tcW w:w="541" w:type="pct"/>
            <w:tcBorders>
              <w:bottom w:val="single" w:sz="4" w:space="0" w:color="auto"/>
            </w:tcBorders>
            <w:vAlign w:val="center"/>
          </w:tcPr>
          <w:p w14:paraId="62C951F2" w14:textId="77777777" w:rsidR="00931306" w:rsidRPr="000900B3" w:rsidRDefault="00931306" w:rsidP="002D172F">
            <w:pPr>
              <w:jc w:val="center"/>
              <w:rPr>
                <w:rFonts w:cs="Arial"/>
              </w:rPr>
            </w:pPr>
            <w:r w:rsidRPr="000900B3">
              <w:rPr>
                <w:rFonts w:cs="Arial"/>
              </w:rPr>
              <w:t>966,149</w:t>
            </w:r>
          </w:p>
        </w:tc>
        <w:tc>
          <w:tcPr>
            <w:tcW w:w="684" w:type="pct"/>
            <w:tcBorders>
              <w:bottom w:val="single" w:sz="4" w:space="0" w:color="auto"/>
            </w:tcBorders>
            <w:vAlign w:val="center"/>
          </w:tcPr>
          <w:p w14:paraId="60599A1D" w14:textId="77777777" w:rsidR="00931306" w:rsidRPr="000900B3" w:rsidRDefault="00931306" w:rsidP="002D172F">
            <w:pPr>
              <w:jc w:val="center"/>
              <w:rPr>
                <w:rFonts w:cs="Arial"/>
              </w:rPr>
            </w:pPr>
            <w:r w:rsidRPr="000900B3">
              <w:rPr>
                <w:rFonts w:cs="Arial"/>
              </w:rPr>
              <w:t>447,575</w:t>
            </w:r>
          </w:p>
        </w:tc>
        <w:tc>
          <w:tcPr>
            <w:tcW w:w="684" w:type="pct"/>
            <w:tcBorders>
              <w:bottom w:val="single" w:sz="4" w:space="0" w:color="auto"/>
            </w:tcBorders>
            <w:vAlign w:val="center"/>
          </w:tcPr>
          <w:p w14:paraId="687A2545" w14:textId="77777777" w:rsidR="00931306" w:rsidRPr="000900B3" w:rsidRDefault="00931306" w:rsidP="002D172F">
            <w:pPr>
              <w:jc w:val="center"/>
              <w:rPr>
                <w:rFonts w:cs="Arial"/>
              </w:rPr>
            </w:pPr>
            <w:r w:rsidRPr="000900B3">
              <w:rPr>
                <w:rFonts w:cs="Arial"/>
              </w:rPr>
              <w:t>46.3%</w:t>
            </w:r>
          </w:p>
        </w:tc>
        <w:tc>
          <w:tcPr>
            <w:tcW w:w="632" w:type="pct"/>
            <w:tcBorders>
              <w:bottom w:val="single" w:sz="4" w:space="0" w:color="auto"/>
            </w:tcBorders>
            <w:vAlign w:val="center"/>
          </w:tcPr>
          <w:p w14:paraId="30F4C6FF" w14:textId="77777777" w:rsidR="00931306" w:rsidRPr="000900B3" w:rsidRDefault="00931306" w:rsidP="002D172F">
            <w:pPr>
              <w:jc w:val="center"/>
              <w:rPr>
                <w:rFonts w:cs="Arial"/>
              </w:rPr>
            </w:pPr>
            <w:r w:rsidRPr="000900B3">
              <w:rPr>
                <w:rFonts w:cs="Arial"/>
              </w:rPr>
              <w:t>48,601</w:t>
            </w:r>
          </w:p>
        </w:tc>
        <w:tc>
          <w:tcPr>
            <w:tcW w:w="594" w:type="pct"/>
            <w:tcBorders>
              <w:bottom w:val="single" w:sz="4" w:space="0" w:color="auto"/>
            </w:tcBorders>
            <w:vAlign w:val="center"/>
          </w:tcPr>
          <w:p w14:paraId="3982F2F0" w14:textId="77777777" w:rsidR="00931306" w:rsidRPr="000900B3" w:rsidRDefault="00931306" w:rsidP="002D172F">
            <w:pPr>
              <w:jc w:val="center"/>
              <w:rPr>
                <w:rFonts w:cs="Arial"/>
              </w:rPr>
            </w:pPr>
            <w:r w:rsidRPr="000900B3">
              <w:rPr>
                <w:rFonts w:cs="Arial"/>
              </w:rPr>
              <w:t>5,417</w:t>
            </w:r>
          </w:p>
        </w:tc>
        <w:tc>
          <w:tcPr>
            <w:tcW w:w="677" w:type="pct"/>
            <w:tcBorders>
              <w:bottom w:val="single" w:sz="4" w:space="0" w:color="auto"/>
            </w:tcBorders>
            <w:vAlign w:val="center"/>
          </w:tcPr>
          <w:p w14:paraId="6FAEB3E8" w14:textId="77777777" w:rsidR="00931306" w:rsidRPr="000900B3" w:rsidRDefault="00931306" w:rsidP="002D172F">
            <w:pPr>
              <w:jc w:val="center"/>
              <w:rPr>
                <w:rFonts w:cs="Arial"/>
              </w:rPr>
            </w:pPr>
            <w:r w:rsidRPr="000900B3">
              <w:rPr>
                <w:rFonts w:cs="Arial"/>
              </w:rPr>
              <w:t>11.1%</w:t>
            </w:r>
          </w:p>
        </w:tc>
      </w:tr>
      <w:tr w:rsidR="00931306" w:rsidRPr="000900B3" w14:paraId="204F63CC" w14:textId="77777777" w:rsidTr="00AF3970">
        <w:trPr>
          <w:cantSplit/>
          <w:trHeight w:val="828"/>
          <w:jc w:val="center"/>
        </w:trPr>
        <w:tc>
          <w:tcPr>
            <w:tcW w:w="637" w:type="pct"/>
            <w:tcBorders>
              <w:bottom w:val="single" w:sz="4" w:space="0" w:color="auto"/>
            </w:tcBorders>
            <w:vAlign w:val="center"/>
          </w:tcPr>
          <w:p w14:paraId="473144D5" w14:textId="77777777" w:rsidR="00931306" w:rsidRPr="000900B3" w:rsidRDefault="00931306" w:rsidP="002D172F">
            <w:pPr>
              <w:rPr>
                <w:rFonts w:cs="Arial"/>
                <w:b/>
              </w:rPr>
            </w:pPr>
            <w:r w:rsidRPr="000900B3">
              <w:rPr>
                <w:rFonts w:cs="Arial"/>
                <w:b/>
              </w:rPr>
              <w:t>Quartile 2</w:t>
            </w:r>
          </w:p>
        </w:tc>
        <w:tc>
          <w:tcPr>
            <w:tcW w:w="551" w:type="pct"/>
            <w:tcBorders>
              <w:bottom w:val="single" w:sz="4" w:space="0" w:color="auto"/>
            </w:tcBorders>
            <w:vAlign w:val="center"/>
          </w:tcPr>
          <w:p w14:paraId="482A7758" w14:textId="77777777" w:rsidR="00931306" w:rsidRPr="000900B3" w:rsidRDefault="00931306" w:rsidP="002D172F">
            <w:pPr>
              <w:jc w:val="center"/>
              <w:rPr>
                <w:rFonts w:cs="Arial"/>
              </w:rPr>
            </w:pPr>
            <w:r w:rsidRPr="000900B3">
              <w:rPr>
                <w:rFonts w:cs="Arial"/>
              </w:rPr>
              <w:t>1,614</w:t>
            </w:r>
          </w:p>
        </w:tc>
        <w:tc>
          <w:tcPr>
            <w:tcW w:w="541" w:type="pct"/>
            <w:tcBorders>
              <w:bottom w:val="single" w:sz="4" w:space="0" w:color="auto"/>
            </w:tcBorders>
            <w:vAlign w:val="center"/>
          </w:tcPr>
          <w:p w14:paraId="20314E40" w14:textId="77777777" w:rsidR="00931306" w:rsidRPr="000900B3" w:rsidRDefault="00931306" w:rsidP="002D172F">
            <w:pPr>
              <w:jc w:val="center"/>
              <w:rPr>
                <w:rFonts w:cs="Arial"/>
              </w:rPr>
            </w:pPr>
            <w:r w:rsidRPr="000900B3">
              <w:rPr>
                <w:rFonts w:cs="Arial"/>
              </w:rPr>
              <w:t>966,758</w:t>
            </w:r>
          </w:p>
        </w:tc>
        <w:tc>
          <w:tcPr>
            <w:tcW w:w="684" w:type="pct"/>
            <w:tcBorders>
              <w:bottom w:val="single" w:sz="4" w:space="0" w:color="auto"/>
            </w:tcBorders>
            <w:vAlign w:val="center"/>
          </w:tcPr>
          <w:p w14:paraId="1E93BA94" w14:textId="77777777" w:rsidR="00931306" w:rsidRPr="000900B3" w:rsidRDefault="00931306" w:rsidP="002D172F">
            <w:pPr>
              <w:jc w:val="center"/>
              <w:rPr>
                <w:rFonts w:cs="Arial"/>
              </w:rPr>
            </w:pPr>
            <w:r w:rsidRPr="000900B3">
              <w:rPr>
                <w:rFonts w:cs="Arial"/>
              </w:rPr>
              <w:t>727,573</w:t>
            </w:r>
          </w:p>
        </w:tc>
        <w:tc>
          <w:tcPr>
            <w:tcW w:w="684" w:type="pct"/>
            <w:tcBorders>
              <w:bottom w:val="single" w:sz="4" w:space="0" w:color="auto"/>
            </w:tcBorders>
            <w:vAlign w:val="center"/>
          </w:tcPr>
          <w:p w14:paraId="246984A0" w14:textId="77777777" w:rsidR="00931306" w:rsidRPr="000900B3" w:rsidRDefault="00931306" w:rsidP="002D172F">
            <w:pPr>
              <w:jc w:val="center"/>
              <w:rPr>
                <w:rFonts w:cs="Arial"/>
              </w:rPr>
            </w:pPr>
            <w:r w:rsidRPr="000900B3">
              <w:rPr>
                <w:rFonts w:cs="Arial"/>
              </w:rPr>
              <w:t>75.3%</w:t>
            </w:r>
          </w:p>
        </w:tc>
        <w:tc>
          <w:tcPr>
            <w:tcW w:w="632" w:type="pct"/>
            <w:tcBorders>
              <w:bottom w:val="single" w:sz="4" w:space="0" w:color="auto"/>
            </w:tcBorders>
            <w:vAlign w:val="center"/>
          </w:tcPr>
          <w:p w14:paraId="7F11C530" w14:textId="77777777" w:rsidR="00931306" w:rsidRPr="000900B3" w:rsidRDefault="00931306" w:rsidP="002D172F">
            <w:pPr>
              <w:jc w:val="center"/>
              <w:rPr>
                <w:rFonts w:cs="Arial"/>
              </w:rPr>
            </w:pPr>
            <w:r w:rsidRPr="000900B3">
              <w:rPr>
                <w:rFonts w:cs="Arial"/>
              </w:rPr>
              <w:t>46,376</w:t>
            </w:r>
          </w:p>
        </w:tc>
        <w:tc>
          <w:tcPr>
            <w:tcW w:w="594" w:type="pct"/>
            <w:tcBorders>
              <w:bottom w:val="single" w:sz="4" w:space="0" w:color="auto"/>
            </w:tcBorders>
            <w:vAlign w:val="center"/>
          </w:tcPr>
          <w:p w14:paraId="67C6C52F" w14:textId="77777777" w:rsidR="00931306" w:rsidRPr="000900B3" w:rsidRDefault="00931306" w:rsidP="002D172F">
            <w:pPr>
              <w:jc w:val="center"/>
              <w:rPr>
                <w:rFonts w:cs="Arial"/>
              </w:rPr>
            </w:pPr>
            <w:r w:rsidRPr="000900B3">
              <w:rPr>
                <w:rFonts w:cs="Arial"/>
              </w:rPr>
              <w:t>5,785</w:t>
            </w:r>
          </w:p>
        </w:tc>
        <w:tc>
          <w:tcPr>
            <w:tcW w:w="677" w:type="pct"/>
            <w:tcBorders>
              <w:bottom w:val="single" w:sz="4" w:space="0" w:color="auto"/>
            </w:tcBorders>
            <w:vAlign w:val="center"/>
          </w:tcPr>
          <w:p w14:paraId="4F879AED" w14:textId="77777777" w:rsidR="00931306" w:rsidRPr="000900B3" w:rsidRDefault="00931306" w:rsidP="002D172F">
            <w:pPr>
              <w:jc w:val="center"/>
              <w:rPr>
                <w:rFonts w:cs="Arial"/>
              </w:rPr>
            </w:pPr>
            <w:r w:rsidRPr="000900B3">
              <w:rPr>
                <w:rFonts w:cs="Arial"/>
              </w:rPr>
              <w:t>12.5%</w:t>
            </w:r>
          </w:p>
        </w:tc>
      </w:tr>
      <w:tr w:rsidR="00931306" w:rsidRPr="000900B3" w14:paraId="7E2866B7" w14:textId="77777777" w:rsidTr="00AF3970">
        <w:trPr>
          <w:cantSplit/>
          <w:trHeight w:val="828"/>
          <w:jc w:val="center"/>
        </w:trPr>
        <w:tc>
          <w:tcPr>
            <w:tcW w:w="637" w:type="pct"/>
            <w:tcBorders>
              <w:top w:val="single" w:sz="4" w:space="0" w:color="auto"/>
              <w:bottom w:val="single" w:sz="4" w:space="0" w:color="auto"/>
            </w:tcBorders>
            <w:vAlign w:val="center"/>
          </w:tcPr>
          <w:p w14:paraId="20B43997" w14:textId="77777777" w:rsidR="00931306" w:rsidRPr="000900B3" w:rsidRDefault="00931306" w:rsidP="002D172F">
            <w:pPr>
              <w:rPr>
                <w:rFonts w:cs="Arial"/>
                <w:b/>
              </w:rPr>
            </w:pPr>
            <w:r w:rsidRPr="000900B3">
              <w:rPr>
                <w:rFonts w:cs="Arial"/>
                <w:b/>
              </w:rPr>
              <w:t>Quartile 3</w:t>
            </w:r>
          </w:p>
        </w:tc>
        <w:tc>
          <w:tcPr>
            <w:tcW w:w="551" w:type="pct"/>
            <w:tcBorders>
              <w:top w:val="single" w:sz="4" w:space="0" w:color="auto"/>
              <w:bottom w:val="single" w:sz="4" w:space="0" w:color="auto"/>
            </w:tcBorders>
            <w:vAlign w:val="center"/>
          </w:tcPr>
          <w:p w14:paraId="3D121D56" w14:textId="77777777" w:rsidR="00931306" w:rsidRPr="000900B3" w:rsidRDefault="00931306" w:rsidP="002D172F">
            <w:pPr>
              <w:jc w:val="center"/>
              <w:rPr>
                <w:rFonts w:cs="Arial"/>
              </w:rPr>
            </w:pPr>
            <w:r w:rsidRPr="000900B3">
              <w:rPr>
                <w:rFonts w:cs="Arial"/>
              </w:rPr>
              <w:t>1,614</w:t>
            </w:r>
          </w:p>
        </w:tc>
        <w:tc>
          <w:tcPr>
            <w:tcW w:w="541" w:type="pct"/>
            <w:tcBorders>
              <w:top w:val="single" w:sz="4" w:space="0" w:color="auto"/>
              <w:bottom w:val="single" w:sz="4" w:space="0" w:color="auto"/>
            </w:tcBorders>
            <w:vAlign w:val="center"/>
          </w:tcPr>
          <w:p w14:paraId="7AFC5104" w14:textId="77777777" w:rsidR="00931306" w:rsidRPr="000900B3" w:rsidRDefault="00931306" w:rsidP="002D172F">
            <w:pPr>
              <w:jc w:val="center"/>
              <w:rPr>
                <w:rFonts w:cs="Arial"/>
              </w:rPr>
            </w:pPr>
            <w:r w:rsidRPr="000900B3">
              <w:rPr>
                <w:rFonts w:cs="Arial"/>
              </w:rPr>
              <w:t>996,175</w:t>
            </w:r>
          </w:p>
        </w:tc>
        <w:tc>
          <w:tcPr>
            <w:tcW w:w="684" w:type="pct"/>
            <w:tcBorders>
              <w:top w:val="single" w:sz="4" w:space="0" w:color="auto"/>
              <w:bottom w:val="single" w:sz="4" w:space="0" w:color="auto"/>
            </w:tcBorders>
            <w:vAlign w:val="center"/>
          </w:tcPr>
          <w:p w14:paraId="3CBD126B" w14:textId="77777777" w:rsidR="00931306" w:rsidRPr="000900B3" w:rsidRDefault="00931306" w:rsidP="002D172F">
            <w:pPr>
              <w:jc w:val="center"/>
              <w:rPr>
                <w:rFonts w:cs="Arial"/>
              </w:rPr>
            </w:pPr>
            <w:r w:rsidRPr="000900B3">
              <w:rPr>
                <w:rFonts w:cs="Arial"/>
              </w:rPr>
              <w:t>868,422</w:t>
            </w:r>
          </w:p>
        </w:tc>
        <w:tc>
          <w:tcPr>
            <w:tcW w:w="684" w:type="pct"/>
            <w:tcBorders>
              <w:top w:val="single" w:sz="4" w:space="0" w:color="auto"/>
              <w:bottom w:val="single" w:sz="4" w:space="0" w:color="auto"/>
            </w:tcBorders>
            <w:vAlign w:val="center"/>
          </w:tcPr>
          <w:p w14:paraId="3C787866" w14:textId="77777777" w:rsidR="00931306" w:rsidRPr="000900B3" w:rsidRDefault="00931306" w:rsidP="002D172F">
            <w:pPr>
              <w:jc w:val="center"/>
              <w:rPr>
                <w:rFonts w:cs="Arial"/>
              </w:rPr>
            </w:pPr>
            <w:r w:rsidRPr="000900B3">
              <w:rPr>
                <w:rFonts w:cs="Arial"/>
              </w:rPr>
              <w:t>87.2%</w:t>
            </w:r>
          </w:p>
        </w:tc>
        <w:tc>
          <w:tcPr>
            <w:tcW w:w="632" w:type="pct"/>
            <w:tcBorders>
              <w:top w:val="single" w:sz="4" w:space="0" w:color="auto"/>
              <w:bottom w:val="single" w:sz="4" w:space="0" w:color="auto"/>
            </w:tcBorders>
            <w:vAlign w:val="center"/>
          </w:tcPr>
          <w:p w14:paraId="74AFBF9C" w14:textId="77777777" w:rsidR="00931306" w:rsidRPr="000900B3" w:rsidRDefault="00931306" w:rsidP="002D172F">
            <w:pPr>
              <w:jc w:val="center"/>
              <w:rPr>
                <w:rFonts w:cs="Arial"/>
              </w:rPr>
            </w:pPr>
            <w:r w:rsidRPr="000900B3">
              <w:rPr>
                <w:rFonts w:cs="Arial"/>
              </w:rPr>
              <w:t>47,390</w:t>
            </w:r>
          </w:p>
        </w:tc>
        <w:tc>
          <w:tcPr>
            <w:tcW w:w="594" w:type="pct"/>
            <w:tcBorders>
              <w:top w:val="single" w:sz="4" w:space="0" w:color="auto"/>
              <w:bottom w:val="single" w:sz="4" w:space="0" w:color="auto"/>
            </w:tcBorders>
            <w:vAlign w:val="center"/>
          </w:tcPr>
          <w:p w14:paraId="1556CCB8" w14:textId="77777777" w:rsidR="00931306" w:rsidRPr="000900B3" w:rsidRDefault="00931306" w:rsidP="002D172F">
            <w:pPr>
              <w:jc w:val="center"/>
              <w:rPr>
                <w:rFonts w:cs="Arial"/>
              </w:rPr>
            </w:pPr>
            <w:r w:rsidRPr="000900B3">
              <w:rPr>
                <w:rFonts w:cs="Arial"/>
              </w:rPr>
              <w:t>5,803</w:t>
            </w:r>
          </w:p>
        </w:tc>
        <w:tc>
          <w:tcPr>
            <w:tcW w:w="677" w:type="pct"/>
            <w:tcBorders>
              <w:top w:val="single" w:sz="4" w:space="0" w:color="auto"/>
              <w:bottom w:val="single" w:sz="4" w:space="0" w:color="auto"/>
            </w:tcBorders>
            <w:vAlign w:val="center"/>
          </w:tcPr>
          <w:p w14:paraId="3DF86ADD" w14:textId="77777777" w:rsidR="00931306" w:rsidRPr="000900B3" w:rsidRDefault="00931306" w:rsidP="002D172F">
            <w:pPr>
              <w:jc w:val="center"/>
              <w:rPr>
                <w:rFonts w:cs="Arial"/>
              </w:rPr>
            </w:pPr>
            <w:r w:rsidRPr="000900B3">
              <w:rPr>
                <w:rFonts w:cs="Arial"/>
              </w:rPr>
              <w:t>12.2%</w:t>
            </w:r>
          </w:p>
        </w:tc>
      </w:tr>
      <w:tr w:rsidR="00931306" w:rsidRPr="000900B3" w14:paraId="15886790" w14:textId="77777777" w:rsidTr="00AF3970">
        <w:trPr>
          <w:cantSplit/>
          <w:trHeight w:val="828"/>
          <w:jc w:val="center"/>
        </w:trPr>
        <w:tc>
          <w:tcPr>
            <w:tcW w:w="637" w:type="pct"/>
            <w:tcBorders>
              <w:top w:val="single" w:sz="4" w:space="0" w:color="auto"/>
              <w:bottom w:val="double" w:sz="4" w:space="0" w:color="auto"/>
            </w:tcBorders>
            <w:vAlign w:val="center"/>
          </w:tcPr>
          <w:p w14:paraId="6EF970CA" w14:textId="77777777" w:rsidR="00931306" w:rsidRPr="000900B3" w:rsidRDefault="00931306" w:rsidP="002D172F">
            <w:pPr>
              <w:rPr>
                <w:rFonts w:cs="Arial"/>
                <w:b/>
              </w:rPr>
            </w:pPr>
            <w:r w:rsidRPr="000900B3">
              <w:rPr>
                <w:rFonts w:cs="Arial"/>
                <w:b/>
              </w:rPr>
              <w:t>Quartile 4</w:t>
            </w:r>
          </w:p>
        </w:tc>
        <w:tc>
          <w:tcPr>
            <w:tcW w:w="551" w:type="pct"/>
            <w:tcBorders>
              <w:top w:val="single" w:sz="4" w:space="0" w:color="auto"/>
              <w:bottom w:val="double" w:sz="4" w:space="0" w:color="auto"/>
            </w:tcBorders>
            <w:vAlign w:val="center"/>
          </w:tcPr>
          <w:p w14:paraId="7268EE64" w14:textId="77777777" w:rsidR="00931306" w:rsidRPr="000900B3" w:rsidRDefault="00931306" w:rsidP="002D172F">
            <w:pPr>
              <w:jc w:val="center"/>
              <w:rPr>
                <w:rFonts w:cs="Arial"/>
              </w:rPr>
            </w:pPr>
            <w:r w:rsidRPr="000900B3">
              <w:rPr>
                <w:rFonts w:cs="Arial"/>
              </w:rPr>
              <w:t>1,613</w:t>
            </w:r>
          </w:p>
        </w:tc>
        <w:tc>
          <w:tcPr>
            <w:tcW w:w="541" w:type="pct"/>
            <w:tcBorders>
              <w:top w:val="single" w:sz="4" w:space="0" w:color="auto"/>
              <w:bottom w:val="double" w:sz="4" w:space="0" w:color="auto"/>
            </w:tcBorders>
            <w:vAlign w:val="center"/>
          </w:tcPr>
          <w:p w14:paraId="3E8E59A8" w14:textId="77777777" w:rsidR="00931306" w:rsidRPr="000900B3" w:rsidRDefault="00931306" w:rsidP="002D172F">
            <w:pPr>
              <w:jc w:val="center"/>
              <w:rPr>
                <w:rFonts w:cs="Arial"/>
              </w:rPr>
            </w:pPr>
            <w:r w:rsidRPr="000900B3">
              <w:rPr>
                <w:rFonts w:cs="Arial"/>
              </w:rPr>
              <w:t>949,372</w:t>
            </w:r>
          </w:p>
        </w:tc>
        <w:tc>
          <w:tcPr>
            <w:tcW w:w="684" w:type="pct"/>
            <w:tcBorders>
              <w:top w:val="single" w:sz="4" w:space="0" w:color="auto"/>
              <w:bottom w:val="double" w:sz="4" w:space="0" w:color="auto"/>
            </w:tcBorders>
            <w:vAlign w:val="center"/>
          </w:tcPr>
          <w:p w14:paraId="76124816" w14:textId="77777777" w:rsidR="00931306" w:rsidRPr="000900B3" w:rsidRDefault="00931306" w:rsidP="002D172F">
            <w:pPr>
              <w:jc w:val="center"/>
              <w:rPr>
                <w:rFonts w:cs="Arial"/>
              </w:rPr>
            </w:pPr>
            <w:r w:rsidRPr="000900B3">
              <w:rPr>
                <w:rFonts w:cs="Arial"/>
              </w:rPr>
              <w:t>902,922</w:t>
            </w:r>
          </w:p>
        </w:tc>
        <w:tc>
          <w:tcPr>
            <w:tcW w:w="684" w:type="pct"/>
            <w:tcBorders>
              <w:top w:val="single" w:sz="4" w:space="0" w:color="auto"/>
              <w:bottom w:val="double" w:sz="4" w:space="0" w:color="auto"/>
            </w:tcBorders>
            <w:vAlign w:val="center"/>
          </w:tcPr>
          <w:p w14:paraId="36646DD4" w14:textId="77777777" w:rsidR="00931306" w:rsidRPr="000900B3" w:rsidRDefault="00931306" w:rsidP="002D172F">
            <w:pPr>
              <w:jc w:val="center"/>
              <w:rPr>
                <w:rFonts w:cs="Arial"/>
              </w:rPr>
            </w:pPr>
            <w:r w:rsidRPr="000900B3">
              <w:rPr>
                <w:rFonts w:cs="Arial"/>
              </w:rPr>
              <w:t>95.1%</w:t>
            </w:r>
          </w:p>
        </w:tc>
        <w:tc>
          <w:tcPr>
            <w:tcW w:w="632" w:type="pct"/>
            <w:tcBorders>
              <w:top w:val="single" w:sz="4" w:space="0" w:color="auto"/>
              <w:bottom w:val="double" w:sz="4" w:space="0" w:color="auto"/>
            </w:tcBorders>
            <w:vAlign w:val="center"/>
          </w:tcPr>
          <w:p w14:paraId="45D61EFA" w14:textId="77777777" w:rsidR="00931306" w:rsidRPr="000900B3" w:rsidRDefault="00931306" w:rsidP="002D172F">
            <w:pPr>
              <w:jc w:val="center"/>
              <w:rPr>
                <w:rFonts w:cs="Arial"/>
              </w:rPr>
            </w:pPr>
            <w:r w:rsidRPr="000900B3">
              <w:rPr>
                <w:rFonts w:cs="Arial"/>
              </w:rPr>
              <w:t>45,749</w:t>
            </w:r>
          </w:p>
        </w:tc>
        <w:tc>
          <w:tcPr>
            <w:tcW w:w="594" w:type="pct"/>
            <w:tcBorders>
              <w:top w:val="single" w:sz="4" w:space="0" w:color="auto"/>
              <w:bottom w:val="double" w:sz="4" w:space="0" w:color="auto"/>
            </w:tcBorders>
            <w:vAlign w:val="center"/>
          </w:tcPr>
          <w:p w14:paraId="426F492B" w14:textId="77777777" w:rsidR="00931306" w:rsidRPr="000900B3" w:rsidRDefault="00931306" w:rsidP="002D172F">
            <w:pPr>
              <w:jc w:val="center"/>
              <w:rPr>
                <w:rFonts w:cs="Arial"/>
              </w:rPr>
            </w:pPr>
            <w:r w:rsidRPr="000900B3">
              <w:rPr>
                <w:rFonts w:cs="Arial"/>
              </w:rPr>
              <w:t>5,999</w:t>
            </w:r>
          </w:p>
        </w:tc>
        <w:tc>
          <w:tcPr>
            <w:tcW w:w="677" w:type="pct"/>
            <w:tcBorders>
              <w:top w:val="single" w:sz="4" w:space="0" w:color="auto"/>
              <w:bottom w:val="double" w:sz="4" w:space="0" w:color="auto"/>
            </w:tcBorders>
            <w:vAlign w:val="center"/>
          </w:tcPr>
          <w:p w14:paraId="4256C320" w14:textId="77777777" w:rsidR="00931306" w:rsidRPr="000900B3" w:rsidRDefault="00931306" w:rsidP="002D172F">
            <w:pPr>
              <w:jc w:val="center"/>
              <w:rPr>
                <w:rFonts w:cs="Arial"/>
              </w:rPr>
            </w:pPr>
            <w:r w:rsidRPr="000900B3">
              <w:rPr>
                <w:rFonts w:cs="Arial"/>
              </w:rPr>
              <w:t>13.1%</w:t>
            </w:r>
          </w:p>
        </w:tc>
      </w:tr>
      <w:tr w:rsidR="00931306" w:rsidRPr="000900B3" w14:paraId="20166B86" w14:textId="77777777" w:rsidTr="00AF3970">
        <w:trPr>
          <w:cantSplit/>
          <w:trHeight w:val="828"/>
          <w:jc w:val="center"/>
        </w:trPr>
        <w:tc>
          <w:tcPr>
            <w:tcW w:w="637" w:type="pct"/>
            <w:tcBorders>
              <w:top w:val="double" w:sz="4" w:space="0" w:color="auto"/>
              <w:bottom w:val="thickThinSmallGap" w:sz="24" w:space="0" w:color="auto"/>
            </w:tcBorders>
            <w:vAlign w:val="center"/>
          </w:tcPr>
          <w:p w14:paraId="2CF9B6FC" w14:textId="77777777" w:rsidR="00931306" w:rsidRPr="000900B3" w:rsidRDefault="00931306" w:rsidP="002D172F">
            <w:pPr>
              <w:rPr>
                <w:rFonts w:cs="Arial"/>
                <w:b/>
              </w:rPr>
            </w:pPr>
            <w:r w:rsidRPr="000900B3">
              <w:rPr>
                <w:rFonts w:cs="Arial"/>
                <w:b/>
              </w:rPr>
              <w:t xml:space="preserve">Title I </w:t>
            </w:r>
          </w:p>
          <w:p w14:paraId="02EDB9D1" w14:textId="77777777" w:rsidR="00931306" w:rsidRPr="000900B3" w:rsidRDefault="00931306" w:rsidP="002D172F">
            <w:pPr>
              <w:rPr>
                <w:rFonts w:cs="Arial"/>
                <w:b/>
              </w:rPr>
            </w:pPr>
            <w:r w:rsidRPr="000900B3">
              <w:rPr>
                <w:rFonts w:cs="Arial"/>
                <w:b/>
              </w:rPr>
              <w:t>Total</w:t>
            </w:r>
          </w:p>
        </w:tc>
        <w:tc>
          <w:tcPr>
            <w:tcW w:w="551" w:type="pct"/>
            <w:tcBorders>
              <w:top w:val="double" w:sz="4" w:space="0" w:color="auto"/>
              <w:bottom w:val="thickThinSmallGap" w:sz="24" w:space="0" w:color="auto"/>
            </w:tcBorders>
            <w:vAlign w:val="center"/>
          </w:tcPr>
          <w:p w14:paraId="74FE395A" w14:textId="77777777" w:rsidR="00931306" w:rsidRPr="000900B3" w:rsidRDefault="00931306" w:rsidP="002D172F">
            <w:pPr>
              <w:jc w:val="center"/>
              <w:rPr>
                <w:rFonts w:cs="Arial"/>
              </w:rPr>
            </w:pPr>
            <w:r w:rsidRPr="000900B3">
              <w:rPr>
                <w:rFonts w:cs="Arial"/>
              </w:rPr>
              <w:t>6,454</w:t>
            </w:r>
          </w:p>
        </w:tc>
        <w:tc>
          <w:tcPr>
            <w:tcW w:w="541" w:type="pct"/>
            <w:tcBorders>
              <w:top w:val="double" w:sz="4" w:space="0" w:color="auto"/>
              <w:bottom w:val="thickThinSmallGap" w:sz="24" w:space="0" w:color="auto"/>
            </w:tcBorders>
            <w:vAlign w:val="center"/>
          </w:tcPr>
          <w:p w14:paraId="57EB14E7" w14:textId="77777777" w:rsidR="00931306" w:rsidRPr="000900B3" w:rsidRDefault="00931306" w:rsidP="002D172F">
            <w:pPr>
              <w:jc w:val="center"/>
              <w:rPr>
                <w:rFonts w:cs="Arial"/>
              </w:rPr>
            </w:pPr>
            <w:r w:rsidRPr="000900B3">
              <w:rPr>
                <w:rFonts w:cs="Arial"/>
              </w:rPr>
              <w:t>3,878,454</w:t>
            </w:r>
          </w:p>
        </w:tc>
        <w:tc>
          <w:tcPr>
            <w:tcW w:w="684" w:type="pct"/>
            <w:tcBorders>
              <w:top w:val="double" w:sz="4" w:space="0" w:color="auto"/>
              <w:bottom w:val="thickThinSmallGap" w:sz="24" w:space="0" w:color="auto"/>
            </w:tcBorders>
            <w:vAlign w:val="center"/>
          </w:tcPr>
          <w:p w14:paraId="708DBF5A" w14:textId="77777777" w:rsidR="00931306" w:rsidRPr="000900B3" w:rsidRDefault="00931306" w:rsidP="002D172F">
            <w:pPr>
              <w:jc w:val="center"/>
              <w:rPr>
                <w:rFonts w:cs="Arial"/>
              </w:rPr>
            </w:pPr>
            <w:r w:rsidRPr="000900B3">
              <w:rPr>
                <w:rFonts w:cs="Arial"/>
              </w:rPr>
              <w:t>2,946,492</w:t>
            </w:r>
          </w:p>
        </w:tc>
        <w:tc>
          <w:tcPr>
            <w:tcW w:w="684" w:type="pct"/>
            <w:tcBorders>
              <w:top w:val="double" w:sz="4" w:space="0" w:color="auto"/>
              <w:bottom w:val="thickThinSmallGap" w:sz="24" w:space="0" w:color="auto"/>
            </w:tcBorders>
            <w:vAlign w:val="center"/>
          </w:tcPr>
          <w:p w14:paraId="08F2CCF2" w14:textId="77777777" w:rsidR="00931306" w:rsidRPr="000900B3" w:rsidRDefault="00931306" w:rsidP="002D172F">
            <w:pPr>
              <w:jc w:val="center"/>
              <w:rPr>
                <w:rFonts w:cs="Arial"/>
              </w:rPr>
            </w:pPr>
            <w:r w:rsidRPr="000900B3">
              <w:rPr>
                <w:rFonts w:cs="Arial"/>
              </w:rPr>
              <w:t>76.0%</w:t>
            </w:r>
          </w:p>
        </w:tc>
        <w:tc>
          <w:tcPr>
            <w:tcW w:w="632" w:type="pct"/>
            <w:tcBorders>
              <w:top w:val="double" w:sz="4" w:space="0" w:color="auto"/>
              <w:bottom w:val="thickThinSmallGap" w:sz="24" w:space="0" w:color="auto"/>
            </w:tcBorders>
            <w:vAlign w:val="center"/>
          </w:tcPr>
          <w:p w14:paraId="65AD0D18" w14:textId="77777777" w:rsidR="00931306" w:rsidRPr="000900B3" w:rsidRDefault="00931306" w:rsidP="002D172F">
            <w:pPr>
              <w:jc w:val="center"/>
              <w:rPr>
                <w:rFonts w:cs="Arial"/>
              </w:rPr>
            </w:pPr>
            <w:r w:rsidRPr="000900B3">
              <w:rPr>
                <w:rFonts w:cs="Arial"/>
              </w:rPr>
              <w:t>188,116</w:t>
            </w:r>
          </w:p>
        </w:tc>
        <w:tc>
          <w:tcPr>
            <w:tcW w:w="594" w:type="pct"/>
            <w:tcBorders>
              <w:top w:val="double" w:sz="4" w:space="0" w:color="auto"/>
              <w:bottom w:val="thickThinSmallGap" w:sz="24" w:space="0" w:color="auto"/>
            </w:tcBorders>
            <w:vAlign w:val="center"/>
          </w:tcPr>
          <w:p w14:paraId="3ADC3FDD" w14:textId="77777777" w:rsidR="00931306" w:rsidRPr="000900B3" w:rsidRDefault="00931306" w:rsidP="002D172F">
            <w:pPr>
              <w:jc w:val="center"/>
              <w:rPr>
                <w:rFonts w:cs="Arial"/>
              </w:rPr>
            </w:pPr>
            <w:r w:rsidRPr="000900B3">
              <w:rPr>
                <w:rFonts w:cs="Arial"/>
              </w:rPr>
              <w:t>23,004</w:t>
            </w:r>
          </w:p>
        </w:tc>
        <w:tc>
          <w:tcPr>
            <w:tcW w:w="677" w:type="pct"/>
            <w:tcBorders>
              <w:top w:val="double" w:sz="4" w:space="0" w:color="auto"/>
              <w:bottom w:val="thickThinSmallGap" w:sz="24" w:space="0" w:color="auto"/>
            </w:tcBorders>
            <w:vAlign w:val="center"/>
          </w:tcPr>
          <w:p w14:paraId="2E8ADB93" w14:textId="77777777" w:rsidR="00931306" w:rsidRPr="000900B3" w:rsidRDefault="00931306" w:rsidP="002D172F">
            <w:pPr>
              <w:jc w:val="center"/>
              <w:rPr>
                <w:rFonts w:cs="Arial"/>
              </w:rPr>
            </w:pPr>
            <w:r w:rsidRPr="000900B3">
              <w:rPr>
                <w:rFonts w:cs="Arial"/>
              </w:rPr>
              <w:t>12.2%</w:t>
            </w:r>
          </w:p>
        </w:tc>
      </w:tr>
      <w:tr w:rsidR="00931306" w:rsidRPr="000900B3" w14:paraId="27CD80F2" w14:textId="77777777" w:rsidTr="00AF3970">
        <w:trPr>
          <w:cantSplit/>
          <w:trHeight w:val="828"/>
          <w:jc w:val="center"/>
        </w:trPr>
        <w:tc>
          <w:tcPr>
            <w:tcW w:w="637" w:type="pct"/>
            <w:tcBorders>
              <w:top w:val="thickThinSmallGap" w:sz="24" w:space="0" w:color="auto"/>
            </w:tcBorders>
            <w:vAlign w:val="center"/>
          </w:tcPr>
          <w:p w14:paraId="1727B458" w14:textId="77777777" w:rsidR="00931306" w:rsidRPr="000900B3" w:rsidRDefault="00931306" w:rsidP="002D172F">
            <w:pPr>
              <w:rPr>
                <w:rFonts w:cs="Arial"/>
                <w:b/>
              </w:rPr>
            </w:pPr>
            <w:r w:rsidRPr="000900B3">
              <w:rPr>
                <w:rFonts w:cs="Arial"/>
                <w:b/>
              </w:rPr>
              <w:t>Statewide Total</w:t>
            </w:r>
          </w:p>
        </w:tc>
        <w:tc>
          <w:tcPr>
            <w:tcW w:w="551" w:type="pct"/>
            <w:tcBorders>
              <w:top w:val="thickThinSmallGap" w:sz="24" w:space="0" w:color="auto"/>
            </w:tcBorders>
            <w:vAlign w:val="center"/>
          </w:tcPr>
          <w:p w14:paraId="693E6471" w14:textId="77777777" w:rsidR="00931306" w:rsidRPr="000900B3" w:rsidRDefault="00931306" w:rsidP="002D172F">
            <w:pPr>
              <w:jc w:val="center"/>
              <w:rPr>
                <w:rFonts w:cs="Arial"/>
              </w:rPr>
            </w:pPr>
            <w:r w:rsidRPr="000900B3">
              <w:rPr>
                <w:rFonts w:cs="Arial"/>
              </w:rPr>
              <w:t>10,028</w:t>
            </w:r>
          </w:p>
        </w:tc>
        <w:tc>
          <w:tcPr>
            <w:tcW w:w="541" w:type="pct"/>
            <w:tcBorders>
              <w:top w:val="thickThinSmallGap" w:sz="24" w:space="0" w:color="auto"/>
            </w:tcBorders>
            <w:vAlign w:val="center"/>
          </w:tcPr>
          <w:p w14:paraId="19A0200A" w14:textId="77777777" w:rsidR="00931306" w:rsidRPr="000900B3" w:rsidRDefault="00931306" w:rsidP="002D172F">
            <w:pPr>
              <w:jc w:val="center"/>
              <w:rPr>
                <w:rFonts w:cs="Arial"/>
              </w:rPr>
            </w:pPr>
            <w:r w:rsidRPr="000900B3">
              <w:rPr>
                <w:rFonts w:cs="Arial"/>
              </w:rPr>
              <w:t>6,224,433</w:t>
            </w:r>
          </w:p>
        </w:tc>
        <w:tc>
          <w:tcPr>
            <w:tcW w:w="684" w:type="pct"/>
            <w:tcBorders>
              <w:top w:val="thickThinSmallGap" w:sz="24" w:space="0" w:color="auto"/>
            </w:tcBorders>
            <w:vAlign w:val="center"/>
          </w:tcPr>
          <w:p w14:paraId="2EF9E312" w14:textId="77777777" w:rsidR="00931306" w:rsidRPr="000900B3" w:rsidRDefault="00931306" w:rsidP="002D172F">
            <w:pPr>
              <w:jc w:val="center"/>
              <w:rPr>
                <w:rFonts w:cs="Arial"/>
              </w:rPr>
            </w:pPr>
            <w:r w:rsidRPr="000900B3">
              <w:rPr>
                <w:rFonts w:cs="Arial"/>
              </w:rPr>
              <w:t>3,760,569</w:t>
            </w:r>
          </w:p>
        </w:tc>
        <w:tc>
          <w:tcPr>
            <w:tcW w:w="684" w:type="pct"/>
            <w:tcBorders>
              <w:top w:val="thickThinSmallGap" w:sz="24" w:space="0" w:color="auto"/>
            </w:tcBorders>
            <w:vAlign w:val="center"/>
          </w:tcPr>
          <w:p w14:paraId="4388EF4C" w14:textId="77777777" w:rsidR="00931306" w:rsidRPr="000900B3" w:rsidRDefault="00931306" w:rsidP="002D172F">
            <w:pPr>
              <w:jc w:val="center"/>
              <w:rPr>
                <w:rFonts w:cs="Arial"/>
              </w:rPr>
            </w:pPr>
            <w:r w:rsidRPr="000900B3">
              <w:rPr>
                <w:rFonts w:cs="Arial"/>
              </w:rPr>
              <w:t>60.4%</w:t>
            </w:r>
          </w:p>
        </w:tc>
        <w:tc>
          <w:tcPr>
            <w:tcW w:w="632" w:type="pct"/>
            <w:tcBorders>
              <w:top w:val="thickThinSmallGap" w:sz="24" w:space="0" w:color="auto"/>
            </w:tcBorders>
            <w:vAlign w:val="center"/>
          </w:tcPr>
          <w:p w14:paraId="77511491" w14:textId="77777777" w:rsidR="00931306" w:rsidRPr="000900B3" w:rsidRDefault="00931306" w:rsidP="002D172F">
            <w:pPr>
              <w:jc w:val="center"/>
              <w:rPr>
                <w:rFonts w:cs="Arial"/>
              </w:rPr>
            </w:pPr>
            <w:r w:rsidRPr="000900B3">
              <w:rPr>
                <w:rFonts w:cs="Arial"/>
              </w:rPr>
              <w:t>300,997</w:t>
            </w:r>
          </w:p>
        </w:tc>
        <w:tc>
          <w:tcPr>
            <w:tcW w:w="594" w:type="pct"/>
            <w:tcBorders>
              <w:top w:val="thickThinSmallGap" w:sz="24" w:space="0" w:color="auto"/>
            </w:tcBorders>
            <w:vAlign w:val="center"/>
          </w:tcPr>
          <w:p w14:paraId="7C8EF655" w14:textId="77777777" w:rsidR="00931306" w:rsidRPr="000900B3" w:rsidRDefault="00931306" w:rsidP="002D172F">
            <w:pPr>
              <w:jc w:val="center"/>
              <w:rPr>
                <w:rFonts w:cs="Arial"/>
              </w:rPr>
            </w:pPr>
            <w:r w:rsidRPr="000900B3">
              <w:rPr>
                <w:rFonts w:cs="Arial"/>
              </w:rPr>
              <w:t>35,525</w:t>
            </w:r>
          </w:p>
        </w:tc>
        <w:tc>
          <w:tcPr>
            <w:tcW w:w="677" w:type="pct"/>
            <w:tcBorders>
              <w:top w:val="thickThinSmallGap" w:sz="24" w:space="0" w:color="auto"/>
            </w:tcBorders>
            <w:vAlign w:val="center"/>
          </w:tcPr>
          <w:p w14:paraId="138D1E3B" w14:textId="77777777" w:rsidR="00931306" w:rsidRPr="000900B3" w:rsidRDefault="00931306" w:rsidP="002D172F">
            <w:pPr>
              <w:jc w:val="center"/>
              <w:rPr>
                <w:rFonts w:cs="Arial"/>
              </w:rPr>
            </w:pPr>
            <w:r w:rsidRPr="000900B3">
              <w:rPr>
                <w:rFonts w:cs="Arial"/>
              </w:rPr>
              <w:t>11.8%</w:t>
            </w:r>
          </w:p>
        </w:tc>
      </w:tr>
    </w:tbl>
    <w:p w14:paraId="12CA5516" w14:textId="77777777" w:rsidR="00795556" w:rsidRDefault="00795556" w:rsidP="00795556">
      <w:pPr>
        <w:rPr>
          <w:rFonts w:cs="Arial"/>
          <w:b/>
        </w:rPr>
      </w:pPr>
    </w:p>
    <w:p w14:paraId="13F545C1" w14:textId="077E492F" w:rsidR="00795556" w:rsidRPr="002F643C" w:rsidRDefault="00795556" w:rsidP="00795556">
      <w:pPr>
        <w:rPr>
          <w:rFonts w:cs="Arial"/>
        </w:rPr>
      </w:pPr>
      <w:r w:rsidRPr="002F643C">
        <w:rPr>
          <w:rFonts w:cs="Arial"/>
          <w:b/>
        </w:rPr>
        <w:t>Table 31b. 2019–20 Ineffective Teachers for Title I Schools by Socioeconomically Disadvantaged Student Enrollment</w:t>
      </w:r>
    </w:p>
    <w:tbl>
      <w:tblPr>
        <w:tblStyle w:val="TableGrid"/>
        <w:tblW w:w="5495" w:type="pct"/>
        <w:jc w:val="center"/>
        <w:tblLayout w:type="fixed"/>
        <w:tblLook w:val="04A0" w:firstRow="1" w:lastRow="0" w:firstColumn="1" w:lastColumn="0" w:noHBand="0" w:noVBand="1"/>
        <w:tblDescription w:val="2014–15 Inexperienced Teachers for Title I Schools by Socioeconomically Disadvantaged Student Enrollment"/>
      </w:tblPr>
      <w:tblGrid>
        <w:gridCol w:w="1520"/>
        <w:gridCol w:w="1091"/>
        <w:gridCol w:w="1199"/>
        <w:gridCol w:w="1434"/>
        <w:gridCol w:w="1507"/>
        <w:gridCol w:w="1349"/>
        <w:gridCol w:w="1261"/>
        <w:gridCol w:w="1310"/>
      </w:tblGrid>
      <w:tr w:rsidR="00795556" w:rsidRPr="002F643C" w14:paraId="5B2A7185" w14:textId="77777777">
        <w:trPr>
          <w:cantSplit/>
          <w:trHeight w:val="828"/>
          <w:tblHeader/>
          <w:jc w:val="center"/>
        </w:trPr>
        <w:tc>
          <w:tcPr>
            <w:tcW w:w="712" w:type="pct"/>
            <w:shd w:val="clear" w:color="auto" w:fill="D9D9D9" w:themeFill="background1" w:themeFillShade="D9"/>
            <w:vAlign w:val="center"/>
          </w:tcPr>
          <w:p w14:paraId="4381C100" w14:textId="77777777" w:rsidR="00795556" w:rsidRPr="002F643C" w:rsidRDefault="00795556">
            <w:pPr>
              <w:rPr>
                <w:rFonts w:cs="Arial"/>
                <w:b/>
              </w:rPr>
            </w:pPr>
            <w:r w:rsidRPr="002F643C">
              <w:rPr>
                <w:rFonts w:cs="Arial"/>
                <w:b/>
              </w:rPr>
              <w:t>Quartile Rank for Title I Schools</w:t>
            </w:r>
          </w:p>
        </w:tc>
        <w:tc>
          <w:tcPr>
            <w:tcW w:w="511" w:type="pct"/>
            <w:shd w:val="clear" w:color="auto" w:fill="D9D9D9" w:themeFill="background1" w:themeFillShade="D9"/>
            <w:vAlign w:val="center"/>
          </w:tcPr>
          <w:p w14:paraId="63D5E634" w14:textId="77777777" w:rsidR="00795556" w:rsidRPr="002F643C" w:rsidRDefault="00795556">
            <w:pPr>
              <w:jc w:val="center"/>
              <w:rPr>
                <w:rFonts w:cs="Arial"/>
                <w:b/>
              </w:rPr>
            </w:pPr>
            <w:r w:rsidRPr="002F643C">
              <w:rPr>
                <w:rFonts w:cs="Arial"/>
                <w:b/>
              </w:rPr>
              <w:t>Number of schools</w:t>
            </w:r>
          </w:p>
        </w:tc>
        <w:tc>
          <w:tcPr>
            <w:tcW w:w="562" w:type="pct"/>
            <w:shd w:val="clear" w:color="auto" w:fill="D9D9D9" w:themeFill="background1" w:themeFillShade="D9"/>
            <w:vAlign w:val="center"/>
          </w:tcPr>
          <w:p w14:paraId="1FED447D" w14:textId="77777777" w:rsidR="00795556" w:rsidRPr="002F643C" w:rsidRDefault="00795556">
            <w:pPr>
              <w:jc w:val="center"/>
              <w:rPr>
                <w:rFonts w:cs="Arial"/>
                <w:b/>
              </w:rPr>
            </w:pPr>
            <w:r w:rsidRPr="002F643C">
              <w:rPr>
                <w:rFonts w:cs="Arial"/>
                <w:b/>
              </w:rPr>
              <w:t>Total Student Enrollment</w:t>
            </w:r>
          </w:p>
        </w:tc>
        <w:tc>
          <w:tcPr>
            <w:tcW w:w="672" w:type="pct"/>
            <w:shd w:val="clear" w:color="auto" w:fill="D9D9D9" w:themeFill="background1" w:themeFillShade="D9"/>
            <w:vAlign w:val="center"/>
          </w:tcPr>
          <w:p w14:paraId="6C6942F4" w14:textId="77777777" w:rsidR="00795556" w:rsidRPr="002F643C" w:rsidRDefault="00795556">
            <w:pPr>
              <w:jc w:val="center"/>
              <w:rPr>
                <w:rFonts w:cs="Arial"/>
                <w:b/>
              </w:rPr>
            </w:pPr>
            <w:r w:rsidRPr="002F643C">
              <w:rPr>
                <w:rFonts w:cs="Arial"/>
                <w:b/>
              </w:rPr>
              <w:t>Socio-economically Disadvantaged Student Enrollment</w:t>
            </w:r>
          </w:p>
        </w:tc>
        <w:tc>
          <w:tcPr>
            <w:tcW w:w="706" w:type="pct"/>
            <w:shd w:val="clear" w:color="auto" w:fill="D9D9D9" w:themeFill="background1" w:themeFillShade="D9"/>
            <w:vAlign w:val="center"/>
          </w:tcPr>
          <w:p w14:paraId="1D3A78CA" w14:textId="77777777" w:rsidR="00795556" w:rsidRPr="002F643C" w:rsidRDefault="00795556">
            <w:pPr>
              <w:jc w:val="center"/>
              <w:rPr>
                <w:rFonts w:cs="Arial"/>
                <w:b/>
              </w:rPr>
            </w:pPr>
            <w:r w:rsidRPr="002F643C">
              <w:rPr>
                <w:rFonts w:cs="Arial"/>
                <w:b/>
              </w:rPr>
              <w:t>Percent of Socio-economically Disadvantaged Student Enrollment</w:t>
            </w:r>
          </w:p>
        </w:tc>
        <w:tc>
          <w:tcPr>
            <w:tcW w:w="632" w:type="pct"/>
            <w:shd w:val="clear" w:color="auto" w:fill="D9D9D9" w:themeFill="background1" w:themeFillShade="D9"/>
            <w:vAlign w:val="center"/>
          </w:tcPr>
          <w:p w14:paraId="67389175" w14:textId="77777777" w:rsidR="00795556" w:rsidRPr="002F643C" w:rsidRDefault="00795556">
            <w:pPr>
              <w:jc w:val="center"/>
              <w:rPr>
                <w:rFonts w:cs="Arial"/>
                <w:b/>
              </w:rPr>
            </w:pPr>
            <w:r w:rsidRPr="002F643C">
              <w:rPr>
                <w:rFonts w:cs="Arial"/>
                <w:b/>
              </w:rPr>
              <w:t>Total Teachers</w:t>
            </w:r>
          </w:p>
        </w:tc>
        <w:tc>
          <w:tcPr>
            <w:tcW w:w="591" w:type="pct"/>
            <w:shd w:val="clear" w:color="auto" w:fill="D9D9D9" w:themeFill="background1" w:themeFillShade="D9"/>
            <w:vAlign w:val="center"/>
          </w:tcPr>
          <w:p w14:paraId="00311890" w14:textId="77777777" w:rsidR="00795556" w:rsidRPr="002F643C" w:rsidRDefault="00795556">
            <w:pPr>
              <w:jc w:val="center"/>
              <w:rPr>
                <w:rFonts w:cs="Arial"/>
                <w:b/>
              </w:rPr>
            </w:pPr>
            <w:r w:rsidRPr="002F643C">
              <w:rPr>
                <w:rFonts w:cs="Arial"/>
                <w:b/>
              </w:rPr>
              <w:t>Number of Ineffective Teachers</w:t>
            </w:r>
          </w:p>
        </w:tc>
        <w:tc>
          <w:tcPr>
            <w:tcW w:w="614" w:type="pct"/>
            <w:shd w:val="clear" w:color="auto" w:fill="D9D9D9" w:themeFill="background1" w:themeFillShade="D9"/>
            <w:vAlign w:val="center"/>
          </w:tcPr>
          <w:p w14:paraId="768804BB" w14:textId="77777777" w:rsidR="00795556" w:rsidRPr="002F643C" w:rsidRDefault="00795556">
            <w:pPr>
              <w:jc w:val="center"/>
              <w:rPr>
                <w:rFonts w:cs="Arial"/>
                <w:b/>
              </w:rPr>
            </w:pPr>
            <w:r w:rsidRPr="002F643C">
              <w:rPr>
                <w:rFonts w:cs="Arial"/>
                <w:b/>
              </w:rPr>
              <w:t>Percent of Ineffective Teachers</w:t>
            </w:r>
          </w:p>
        </w:tc>
      </w:tr>
      <w:tr w:rsidR="00795556" w:rsidRPr="002F643C" w14:paraId="39141E26" w14:textId="77777777">
        <w:trPr>
          <w:cantSplit/>
          <w:trHeight w:val="828"/>
          <w:jc w:val="center"/>
        </w:trPr>
        <w:tc>
          <w:tcPr>
            <w:tcW w:w="712" w:type="pct"/>
            <w:tcBorders>
              <w:bottom w:val="single" w:sz="4" w:space="0" w:color="auto"/>
            </w:tcBorders>
            <w:vAlign w:val="center"/>
          </w:tcPr>
          <w:p w14:paraId="0651DFA6" w14:textId="77777777" w:rsidR="00795556" w:rsidRPr="002F643C" w:rsidRDefault="00795556">
            <w:pPr>
              <w:rPr>
                <w:rFonts w:cs="Arial"/>
                <w:b/>
              </w:rPr>
            </w:pPr>
            <w:r w:rsidRPr="002F643C">
              <w:rPr>
                <w:rFonts w:cs="Arial"/>
                <w:b/>
              </w:rPr>
              <w:t>Quartile 1</w:t>
            </w:r>
          </w:p>
        </w:tc>
        <w:tc>
          <w:tcPr>
            <w:tcW w:w="511" w:type="pct"/>
            <w:tcBorders>
              <w:bottom w:val="single" w:sz="4" w:space="0" w:color="auto"/>
            </w:tcBorders>
            <w:vAlign w:val="center"/>
          </w:tcPr>
          <w:p w14:paraId="0DFD9F1A" w14:textId="77777777" w:rsidR="00795556" w:rsidRPr="002F643C" w:rsidRDefault="00795556">
            <w:pPr>
              <w:jc w:val="center"/>
              <w:rPr>
                <w:rFonts w:cs="Arial"/>
              </w:rPr>
            </w:pPr>
            <w:r w:rsidRPr="002F643C">
              <w:rPr>
                <w:rFonts w:cs="Arial"/>
                <w:color w:val="000000"/>
              </w:rPr>
              <w:t>1,784</w:t>
            </w:r>
          </w:p>
        </w:tc>
        <w:tc>
          <w:tcPr>
            <w:tcW w:w="562" w:type="pct"/>
            <w:tcBorders>
              <w:bottom w:val="single" w:sz="4" w:space="0" w:color="auto"/>
            </w:tcBorders>
            <w:vAlign w:val="center"/>
          </w:tcPr>
          <w:p w14:paraId="55CD59F9" w14:textId="77777777" w:rsidR="00795556" w:rsidRPr="002F643C" w:rsidRDefault="00795556">
            <w:pPr>
              <w:jc w:val="center"/>
              <w:rPr>
                <w:rFonts w:cs="Arial"/>
              </w:rPr>
            </w:pPr>
            <w:r w:rsidRPr="002F643C">
              <w:rPr>
                <w:rFonts w:cs="Arial"/>
                <w:color w:val="000000"/>
              </w:rPr>
              <w:t>1,085,435</w:t>
            </w:r>
          </w:p>
        </w:tc>
        <w:tc>
          <w:tcPr>
            <w:tcW w:w="672" w:type="pct"/>
            <w:tcBorders>
              <w:bottom w:val="single" w:sz="4" w:space="0" w:color="auto"/>
            </w:tcBorders>
            <w:vAlign w:val="center"/>
          </w:tcPr>
          <w:p w14:paraId="420181C5" w14:textId="77777777" w:rsidR="00795556" w:rsidRPr="002F643C" w:rsidRDefault="00795556">
            <w:pPr>
              <w:jc w:val="center"/>
              <w:rPr>
                <w:rFonts w:cs="Arial"/>
              </w:rPr>
            </w:pPr>
            <w:r w:rsidRPr="002F643C">
              <w:rPr>
                <w:rFonts w:cs="Arial"/>
                <w:color w:val="000000"/>
              </w:rPr>
              <w:t>484,961</w:t>
            </w:r>
          </w:p>
        </w:tc>
        <w:tc>
          <w:tcPr>
            <w:tcW w:w="706" w:type="pct"/>
            <w:tcBorders>
              <w:bottom w:val="single" w:sz="4" w:space="0" w:color="auto"/>
            </w:tcBorders>
            <w:vAlign w:val="center"/>
          </w:tcPr>
          <w:p w14:paraId="4EDC3403" w14:textId="77777777" w:rsidR="00795556" w:rsidRPr="002F643C" w:rsidRDefault="00795556">
            <w:pPr>
              <w:jc w:val="center"/>
              <w:rPr>
                <w:rFonts w:cs="Arial"/>
              </w:rPr>
            </w:pPr>
            <w:r w:rsidRPr="002F643C">
              <w:rPr>
                <w:rFonts w:cs="Arial"/>
                <w:color w:val="000000"/>
              </w:rPr>
              <w:t>44.7%</w:t>
            </w:r>
          </w:p>
        </w:tc>
        <w:tc>
          <w:tcPr>
            <w:tcW w:w="632" w:type="pct"/>
            <w:tcBorders>
              <w:bottom w:val="single" w:sz="4" w:space="0" w:color="auto"/>
            </w:tcBorders>
            <w:vAlign w:val="center"/>
          </w:tcPr>
          <w:p w14:paraId="70C441EF" w14:textId="77777777" w:rsidR="00795556" w:rsidRPr="002F643C" w:rsidRDefault="00795556">
            <w:pPr>
              <w:jc w:val="center"/>
              <w:rPr>
                <w:rFonts w:cs="Arial"/>
              </w:rPr>
            </w:pPr>
            <w:r w:rsidRPr="002F643C">
              <w:rPr>
                <w:rFonts w:cs="Arial"/>
                <w:color w:val="000000"/>
              </w:rPr>
              <w:t>54,401</w:t>
            </w:r>
          </w:p>
        </w:tc>
        <w:tc>
          <w:tcPr>
            <w:tcW w:w="591" w:type="pct"/>
            <w:tcBorders>
              <w:bottom w:val="single" w:sz="4" w:space="0" w:color="auto"/>
            </w:tcBorders>
            <w:vAlign w:val="center"/>
          </w:tcPr>
          <w:p w14:paraId="34226EC7" w14:textId="77777777" w:rsidR="00795556" w:rsidRPr="002F643C" w:rsidRDefault="00795556">
            <w:pPr>
              <w:jc w:val="center"/>
              <w:rPr>
                <w:rFonts w:cs="Arial"/>
              </w:rPr>
            </w:pPr>
            <w:r w:rsidRPr="002F643C">
              <w:rPr>
                <w:rFonts w:cs="Arial"/>
                <w:color w:val="000000"/>
              </w:rPr>
              <w:t>4,209</w:t>
            </w:r>
          </w:p>
        </w:tc>
        <w:tc>
          <w:tcPr>
            <w:tcW w:w="614" w:type="pct"/>
            <w:tcBorders>
              <w:bottom w:val="single" w:sz="4" w:space="0" w:color="auto"/>
            </w:tcBorders>
            <w:vAlign w:val="center"/>
          </w:tcPr>
          <w:p w14:paraId="28009300" w14:textId="77777777" w:rsidR="00795556" w:rsidRPr="002F643C" w:rsidRDefault="00795556">
            <w:pPr>
              <w:jc w:val="center"/>
              <w:rPr>
                <w:rFonts w:cs="Arial"/>
              </w:rPr>
            </w:pPr>
            <w:r w:rsidRPr="002F643C">
              <w:rPr>
                <w:rFonts w:cs="Arial"/>
                <w:color w:val="000000"/>
              </w:rPr>
              <w:t>7.7%</w:t>
            </w:r>
          </w:p>
        </w:tc>
      </w:tr>
      <w:tr w:rsidR="00795556" w:rsidRPr="002F643C" w14:paraId="0277D58C" w14:textId="77777777">
        <w:trPr>
          <w:cantSplit/>
          <w:trHeight w:val="828"/>
          <w:jc w:val="center"/>
        </w:trPr>
        <w:tc>
          <w:tcPr>
            <w:tcW w:w="712" w:type="pct"/>
            <w:tcBorders>
              <w:bottom w:val="single" w:sz="4" w:space="0" w:color="auto"/>
            </w:tcBorders>
            <w:vAlign w:val="center"/>
          </w:tcPr>
          <w:p w14:paraId="53D565A8" w14:textId="77777777" w:rsidR="00795556" w:rsidRPr="002F643C" w:rsidRDefault="00795556">
            <w:pPr>
              <w:rPr>
                <w:rFonts w:cs="Arial"/>
                <w:b/>
              </w:rPr>
            </w:pPr>
            <w:r w:rsidRPr="002F643C">
              <w:rPr>
                <w:rFonts w:cs="Arial"/>
                <w:b/>
              </w:rPr>
              <w:t>Quartile 2</w:t>
            </w:r>
          </w:p>
        </w:tc>
        <w:tc>
          <w:tcPr>
            <w:tcW w:w="511" w:type="pct"/>
            <w:tcBorders>
              <w:bottom w:val="single" w:sz="4" w:space="0" w:color="auto"/>
            </w:tcBorders>
            <w:vAlign w:val="center"/>
          </w:tcPr>
          <w:p w14:paraId="3CA9AD4E" w14:textId="77777777" w:rsidR="00795556" w:rsidRPr="002F643C" w:rsidRDefault="00795556">
            <w:pPr>
              <w:jc w:val="center"/>
              <w:rPr>
                <w:rFonts w:cs="Arial"/>
              </w:rPr>
            </w:pPr>
            <w:r w:rsidRPr="002F643C">
              <w:rPr>
                <w:rFonts w:cs="Arial"/>
                <w:color w:val="000000"/>
              </w:rPr>
              <w:t>1,785</w:t>
            </w:r>
          </w:p>
        </w:tc>
        <w:tc>
          <w:tcPr>
            <w:tcW w:w="562" w:type="pct"/>
            <w:tcBorders>
              <w:bottom w:val="single" w:sz="4" w:space="0" w:color="auto"/>
            </w:tcBorders>
            <w:vAlign w:val="center"/>
          </w:tcPr>
          <w:p w14:paraId="546A69EB" w14:textId="77777777" w:rsidR="00795556" w:rsidRPr="002F643C" w:rsidRDefault="00795556">
            <w:pPr>
              <w:jc w:val="center"/>
              <w:rPr>
                <w:rFonts w:cs="Arial"/>
              </w:rPr>
            </w:pPr>
            <w:r w:rsidRPr="002F643C">
              <w:rPr>
                <w:rFonts w:cs="Arial"/>
                <w:color w:val="000000"/>
              </w:rPr>
              <w:t>1,077,499</w:t>
            </w:r>
          </w:p>
        </w:tc>
        <w:tc>
          <w:tcPr>
            <w:tcW w:w="672" w:type="pct"/>
            <w:tcBorders>
              <w:bottom w:val="single" w:sz="4" w:space="0" w:color="auto"/>
            </w:tcBorders>
            <w:vAlign w:val="center"/>
          </w:tcPr>
          <w:p w14:paraId="116E3B62" w14:textId="77777777" w:rsidR="00795556" w:rsidRPr="002F643C" w:rsidRDefault="00795556">
            <w:pPr>
              <w:jc w:val="center"/>
              <w:rPr>
                <w:rFonts w:cs="Arial"/>
              </w:rPr>
            </w:pPr>
            <w:r w:rsidRPr="002F643C">
              <w:rPr>
                <w:rFonts w:cs="Arial"/>
                <w:color w:val="000000"/>
              </w:rPr>
              <w:t>773,820</w:t>
            </w:r>
          </w:p>
        </w:tc>
        <w:tc>
          <w:tcPr>
            <w:tcW w:w="706" w:type="pct"/>
            <w:tcBorders>
              <w:bottom w:val="single" w:sz="4" w:space="0" w:color="auto"/>
            </w:tcBorders>
            <w:vAlign w:val="center"/>
          </w:tcPr>
          <w:p w14:paraId="4CE8DE5D" w14:textId="77777777" w:rsidR="00795556" w:rsidRPr="002F643C" w:rsidRDefault="00795556">
            <w:pPr>
              <w:jc w:val="center"/>
              <w:rPr>
                <w:rFonts w:cs="Arial"/>
              </w:rPr>
            </w:pPr>
            <w:r w:rsidRPr="002F643C">
              <w:rPr>
                <w:rFonts w:cs="Arial"/>
                <w:color w:val="000000"/>
              </w:rPr>
              <w:t>71.8%</w:t>
            </w:r>
          </w:p>
        </w:tc>
        <w:tc>
          <w:tcPr>
            <w:tcW w:w="632" w:type="pct"/>
            <w:tcBorders>
              <w:bottom w:val="single" w:sz="4" w:space="0" w:color="auto"/>
            </w:tcBorders>
            <w:vAlign w:val="center"/>
          </w:tcPr>
          <w:p w14:paraId="1CA785BB" w14:textId="77777777" w:rsidR="00795556" w:rsidRPr="002F643C" w:rsidRDefault="00795556">
            <w:pPr>
              <w:jc w:val="center"/>
              <w:rPr>
                <w:rFonts w:cs="Arial"/>
              </w:rPr>
            </w:pPr>
            <w:r w:rsidRPr="002F643C">
              <w:rPr>
                <w:rFonts w:cs="Arial"/>
                <w:color w:val="000000"/>
              </w:rPr>
              <w:t>53,666</w:t>
            </w:r>
          </w:p>
        </w:tc>
        <w:tc>
          <w:tcPr>
            <w:tcW w:w="591" w:type="pct"/>
            <w:tcBorders>
              <w:bottom w:val="single" w:sz="4" w:space="0" w:color="auto"/>
            </w:tcBorders>
            <w:vAlign w:val="center"/>
          </w:tcPr>
          <w:p w14:paraId="61C218A5" w14:textId="77777777" w:rsidR="00795556" w:rsidRPr="002F643C" w:rsidRDefault="00795556">
            <w:pPr>
              <w:jc w:val="center"/>
              <w:rPr>
                <w:rFonts w:cs="Arial"/>
              </w:rPr>
            </w:pPr>
            <w:r w:rsidRPr="002F643C">
              <w:rPr>
                <w:rFonts w:cs="Arial"/>
                <w:color w:val="000000"/>
              </w:rPr>
              <w:t>4,738</w:t>
            </w:r>
          </w:p>
        </w:tc>
        <w:tc>
          <w:tcPr>
            <w:tcW w:w="614" w:type="pct"/>
            <w:tcBorders>
              <w:bottom w:val="single" w:sz="4" w:space="0" w:color="auto"/>
            </w:tcBorders>
            <w:vAlign w:val="center"/>
          </w:tcPr>
          <w:p w14:paraId="6E38573E" w14:textId="77777777" w:rsidR="00795556" w:rsidRPr="002F643C" w:rsidRDefault="00795556">
            <w:pPr>
              <w:jc w:val="center"/>
              <w:rPr>
                <w:rFonts w:cs="Arial"/>
              </w:rPr>
            </w:pPr>
            <w:r w:rsidRPr="002F643C">
              <w:rPr>
                <w:rFonts w:cs="Arial"/>
                <w:color w:val="000000"/>
              </w:rPr>
              <w:t>8.8%</w:t>
            </w:r>
          </w:p>
        </w:tc>
      </w:tr>
      <w:tr w:rsidR="00795556" w:rsidRPr="002F643C" w14:paraId="1858BF07" w14:textId="77777777">
        <w:trPr>
          <w:cantSplit/>
          <w:trHeight w:val="828"/>
          <w:jc w:val="center"/>
        </w:trPr>
        <w:tc>
          <w:tcPr>
            <w:tcW w:w="712" w:type="pct"/>
            <w:tcBorders>
              <w:top w:val="single" w:sz="4" w:space="0" w:color="auto"/>
              <w:bottom w:val="single" w:sz="4" w:space="0" w:color="auto"/>
            </w:tcBorders>
            <w:vAlign w:val="center"/>
          </w:tcPr>
          <w:p w14:paraId="4A47FE40" w14:textId="77777777" w:rsidR="00795556" w:rsidRPr="002F643C" w:rsidRDefault="00795556">
            <w:pPr>
              <w:rPr>
                <w:rFonts w:cs="Arial"/>
                <w:b/>
              </w:rPr>
            </w:pPr>
            <w:r w:rsidRPr="002F643C">
              <w:rPr>
                <w:rFonts w:cs="Arial"/>
                <w:b/>
              </w:rPr>
              <w:t>Quartile 3</w:t>
            </w:r>
          </w:p>
        </w:tc>
        <w:tc>
          <w:tcPr>
            <w:tcW w:w="511" w:type="pct"/>
            <w:tcBorders>
              <w:top w:val="single" w:sz="4" w:space="0" w:color="auto"/>
              <w:bottom w:val="single" w:sz="4" w:space="0" w:color="auto"/>
            </w:tcBorders>
            <w:vAlign w:val="center"/>
          </w:tcPr>
          <w:p w14:paraId="46F1C567" w14:textId="77777777" w:rsidR="00795556" w:rsidRPr="002F643C" w:rsidRDefault="00795556">
            <w:pPr>
              <w:jc w:val="center"/>
              <w:rPr>
                <w:rFonts w:cs="Arial"/>
              </w:rPr>
            </w:pPr>
            <w:r w:rsidRPr="002F643C">
              <w:rPr>
                <w:rFonts w:cs="Arial"/>
                <w:color w:val="000000"/>
              </w:rPr>
              <w:t>1,785</w:t>
            </w:r>
          </w:p>
        </w:tc>
        <w:tc>
          <w:tcPr>
            <w:tcW w:w="562" w:type="pct"/>
            <w:tcBorders>
              <w:top w:val="single" w:sz="4" w:space="0" w:color="auto"/>
              <w:bottom w:val="single" w:sz="4" w:space="0" w:color="auto"/>
            </w:tcBorders>
            <w:vAlign w:val="center"/>
          </w:tcPr>
          <w:p w14:paraId="442EDD54" w14:textId="77777777" w:rsidR="00795556" w:rsidRPr="002F643C" w:rsidRDefault="00795556">
            <w:pPr>
              <w:jc w:val="center"/>
              <w:rPr>
                <w:rFonts w:cs="Arial"/>
              </w:rPr>
            </w:pPr>
            <w:r w:rsidRPr="002F643C">
              <w:rPr>
                <w:rFonts w:cs="Arial"/>
                <w:color w:val="000000"/>
              </w:rPr>
              <w:t>1,035,200</w:t>
            </w:r>
          </w:p>
        </w:tc>
        <w:tc>
          <w:tcPr>
            <w:tcW w:w="672" w:type="pct"/>
            <w:tcBorders>
              <w:top w:val="single" w:sz="4" w:space="0" w:color="auto"/>
              <w:bottom w:val="single" w:sz="4" w:space="0" w:color="auto"/>
            </w:tcBorders>
            <w:vAlign w:val="center"/>
          </w:tcPr>
          <w:p w14:paraId="54EDC258" w14:textId="77777777" w:rsidR="00795556" w:rsidRPr="002F643C" w:rsidRDefault="00795556">
            <w:pPr>
              <w:jc w:val="center"/>
              <w:rPr>
                <w:rFonts w:cs="Arial"/>
              </w:rPr>
            </w:pPr>
            <w:r w:rsidRPr="002F643C">
              <w:rPr>
                <w:rFonts w:cs="Arial"/>
                <w:color w:val="000000"/>
              </w:rPr>
              <w:t>881,247</w:t>
            </w:r>
          </w:p>
        </w:tc>
        <w:tc>
          <w:tcPr>
            <w:tcW w:w="706" w:type="pct"/>
            <w:tcBorders>
              <w:top w:val="single" w:sz="4" w:space="0" w:color="auto"/>
              <w:bottom w:val="single" w:sz="4" w:space="0" w:color="auto"/>
            </w:tcBorders>
            <w:vAlign w:val="center"/>
          </w:tcPr>
          <w:p w14:paraId="40459A36" w14:textId="77777777" w:rsidR="00795556" w:rsidRPr="002F643C" w:rsidRDefault="00795556">
            <w:pPr>
              <w:jc w:val="center"/>
              <w:rPr>
                <w:rFonts w:cs="Arial"/>
              </w:rPr>
            </w:pPr>
            <w:r w:rsidRPr="002F643C">
              <w:rPr>
                <w:rFonts w:cs="Arial"/>
                <w:color w:val="000000"/>
              </w:rPr>
              <w:t>85.1%</w:t>
            </w:r>
          </w:p>
        </w:tc>
        <w:tc>
          <w:tcPr>
            <w:tcW w:w="632" w:type="pct"/>
            <w:tcBorders>
              <w:top w:val="single" w:sz="4" w:space="0" w:color="auto"/>
              <w:bottom w:val="single" w:sz="4" w:space="0" w:color="auto"/>
            </w:tcBorders>
            <w:vAlign w:val="center"/>
          </w:tcPr>
          <w:p w14:paraId="4939E734" w14:textId="77777777" w:rsidR="00795556" w:rsidRPr="002F643C" w:rsidRDefault="00795556">
            <w:pPr>
              <w:jc w:val="center"/>
              <w:rPr>
                <w:rFonts w:cs="Arial"/>
              </w:rPr>
            </w:pPr>
            <w:r w:rsidRPr="002F643C">
              <w:rPr>
                <w:rFonts w:cs="Arial"/>
                <w:color w:val="000000"/>
              </w:rPr>
              <w:t>49,881</w:t>
            </w:r>
          </w:p>
        </w:tc>
        <w:tc>
          <w:tcPr>
            <w:tcW w:w="591" w:type="pct"/>
            <w:tcBorders>
              <w:top w:val="single" w:sz="4" w:space="0" w:color="auto"/>
              <w:bottom w:val="single" w:sz="4" w:space="0" w:color="auto"/>
            </w:tcBorders>
            <w:vAlign w:val="center"/>
          </w:tcPr>
          <w:p w14:paraId="4D678AB5" w14:textId="77777777" w:rsidR="00795556" w:rsidRPr="002F643C" w:rsidRDefault="00795556">
            <w:pPr>
              <w:jc w:val="center"/>
              <w:rPr>
                <w:rFonts w:cs="Arial"/>
              </w:rPr>
            </w:pPr>
            <w:r w:rsidRPr="002F643C">
              <w:rPr>
                <w:rFonts w:cs="Arial"/>
                <w:color w:val="000000"/>
              </w:rPr>
              <w:t>4,588</w:t>
            </w:r>
          </w:p>
        </w:tc>
        <w:tc>
          <w:tcPr>
            <w:tcW w:w="614" w:type="pct"/>
            <w:tcBorders>
              <w:top w:val="single" w:sz="4" w:space="0" w:color="auto"/>
              <w:bottom w:val="single" w:sz="4" w:space="0" w:color="auto"/>
            </w:tcBorders>
            <w:vAlign w:val="center"/>
          </w:tcPr>
          <w:p w14:paraId="18413346" w14:textId="77777777" w:rsidR="00795556" w:rsidRPr="002F643C" w:rsidRDefault="00795556">
            <w:pPr>
              <w:jc w:val="center"/>
              <w:rPr>
                <w:rFonts w:cs="Arial"/>
              </w:rPr>
            </w:pPr>
            <w:r w:rsidRPr="002F643C">
              <w:rPr>
                <w:rFonts w:cs="Arial"/>
                <w:color w:val="000000"/>
              </w:rPr>
              <w:t>9.2%</w:t>
            </w:r>
          </w:p>
        </w:tc>
      </w:tr>
      <w:tr w:rsidR="00795556" w:rsidRPr="002F643C" w14:paraId="0A2AC220" w14:textId="77777777">
        <w:trPr>
          <w:cantSplit/>
          <w:trHeight w:val="828"/>
          <w:jc w:val="center"/>
        </w:trPr>
        <w:tc>
          <w:tcPr>
            <w:tcW w:w="712" w:type="pct"/>
            <w:tcBorders>
              <w:top w:val="single" w:sz="4" w:space="0" w:color="auto"/>
              <w:bottom w:val="double" w:sz="4" w:space="0" w:color="auto"/>
            </w:tcBorders>
            <w:vAlign w:val="center"/>
          </w:tcPr>
          <w:p w14:paraId="1FA524AB" w14:textId="77777777" w:rsidR="00795556" w:rsidRPr="002F643C" w:rsidRDefault="00795556">
            <w:pPr>
              <w:rPr>
                <w:rFonts w:cs="Arial"/>
                <w:b/>
              </w:rPr>
            </w:pPr>
            <w:r w:rsidRPr="002F643C">
              <w:rPr>
                <w:rFonts w:cs="Arial"/>
                <w:b/>
              </w:rPr>
              <w:t>Quartile 4</w:t>
            </w:r>
          </w:p>
        </w:tc>
        <w:tc>
          <w:tcPr>
            <w:tcW w:w="511" w:type="pct"/>
            <w:tcBorders>
              <w:top w:val="single" w:sz="4" w:space="0" w:color="auto"/>
              <w:bottom w:val="double" w:sz="4" w:space="0" w:color="auto"/>
            </w:tcBorders>
            <w:vAlign w:val="center"/>
          </w:tcPr>
          <w:p w14:paraId="1D7C85A5" w14:textId="77777777" w:rsidR="00795556" w:rsidRPr="002F643C" w:rsidRDefault="00795556">
            <w:pPr>
              <w:jc w:val="center"/>
              <w:rPr>
                <w:rFonts w:cs="Arial"/>
              </w:rPr>
            </w:pPr>
            <w:r w:rsidRPr="002F643C">
              <w:rPr>
                <w:rFonts w:cs="Arial"/>
                <w:color w:val="000000"/>
              </w:rPr>
              <w:t>1,784</w:t>
            </w:r>
          </w:p>
        </w:tc>
        <w:tc>
          <w:tcPr>
            <w:tcW w:w="562" w:type="pct"/>
            <w:tcBorders>
              <w:top w:val="single" w:sz="4" w:space="0" w:color="auto"/>
              <w:bottom w:val="double" w:sz="4" w:space="0" w:color="auto"/>
            </w:tcBorders>
            <w:vAlign w:val="center"/>
          </w:tcPr>
          <w:p w14:paraId="4D1FD665" w14:textId="77777777" w:rsidR="00795556" w:rsidRPr="002F643C" w:rsidRDefault="00795556">
            <w:pPr>
              <w:jc w:val="center"/>
              <w:rPr>
                <w:rFonts w:cs="Arial"/>
              </w:rPr>
            </w:pPr>
            <w:r w:rsidRPr="002F643C">
              <w:rPr>
                <w:rFonts w:cs="Arial"/>
                <w:color w:val="000000"/>
              </w:rPr>
              <w:t>953,671</w:t>
            </w:r>
          </w:p>
        </w:tc>
        <w:tc>
          <w:tcPr>
            <w:tcW w:w="672" w:type="pct"/>
            <w:tcBorders>
              <w:top w:val="single" w:sz="4" w:space="0" w:color="auto"/>
              <w:bottom w:val="double" w:sz="4" w:space="0" w:color="auto"/>
            </w:tcBorders>
            <w:vAlign w:val="center"/>
          </w:tcPr>
          <w:p w14:paraId="5970B728" w14:textId="77777777" w:rsidR="00795556" w:rsidRPr="002F643C" w:rsidRDefault="00795556">
            <w:pPr>
              <w:jc w:val="center"/>
              <w:rPr>
                <w:rFonts w:cs="Arial"/>
              </w:rPr>
            </w:pPr>
            <w:r w:rsidRPr="002F643C">
              <w:rPr>
                <w:rFonts w:cs="Arial"/>
                <w:color w:val="000000"/>
              </w:rPr>
              <w:t>898,181</w:t>
            </w:r>
          </w:p>
        </w:tc>
        <w:tc>
          <w:tcPr>
            <w:tcW w:w="706" w:type="pct"/>
            <w:tcBorders>
              <w:top w:val="single" w:sz="4" w:space="0" w:color="auto"/>
              <w:bottom w:val="double" w:sz="4" w:space="0" w:color="auto"/>
            </w:tcBorders>
            <w:vAlign w:val="center"/>
          </w:tcPr>
          <w:p w14:paraId="542F6AE6" w14:textId="77777777" w:rsidR="00795556" w:rsidRPr="002F643C" w:rsidRDefault="00795556">
            <w:pPr>
              <w:jc w:val="center"/>
              <w:rPr>
                <w:rFonts w:cs="Arial"/>
              </w:rPr>
            </w:pPr>
            <w:r w:rsidRPr="002F643C">
              <w:rPr>
                <w:rFonts w:cs="Arial"/>
                <w:color w:val="000000"/>
              </w:rPr>
              <w:t>94.2%</w:t>
            </w:r>
          </w:p>
        </w:tc>
        <w:tc>
          <w:tcPr>
            <w:tcW w:w="632" w:type="pct"/>
            <w:tcBorders>
              <w:top w:val="single" w:sz="4" w:space="0" w:color="auto"/>
              <w:bottom w:val="double" w:sz="4" w:space="0" w:color="auto"/>
            </w:tcBorders>
            <w:vAlign w:val="center"/>
          </w:tcPr>
          <w:p w14:paraId="3A24CC93" w14:textId="77777777" w:rsidR="00795556" w:rsidRPr="002F643C" w:rsidRDefault="00795556">
            <w:pPr>
              <w:jc w:val="center"/>
              <w:rPr>
                <w:rFonts w:cs="Arial"/>
              </w:rPr>
            </w:pPr>
            <w:r w:rsidRPr="002F643C">
              <w:rPr>
                <w:rFonts w:cs="Arial"/>
                <w:color w:val="000000"/>
              </w:rPr>
              <w:t>45,892</w:t>
            </w:r>
          </w:p>
        </w:tc>
        <w:tc>
          <w:tcPr>
            <w:tcW w:w="591" w:type="pct"/>
            <w:tcBorders>
              <w:top w:val="single" w:sz="4" w:space="0" w:color="auto"/>
              <w:bottom w:val="double" w:sz="4" w:space="0" w:color="auto"/>
            </w:tcBorders>
            <w:vAlign w:val="center"/>
          </w:tcPr>
          <w:p w14:paraId="30C90722" w14:textId="77777777" w:rsidR="00795556" w:rsidRPr="002F643C" w:rsidRDefault="00795556">
            <w:pPr>
              <w:jc w:val="center"/>
              <w:rPr>
                <w:rFonts w:cs="Arial"/>
              </w:rPr>
            </w:pPr>
            <w:r w:rsidRPr="002F643C">
              <w:rPr>
                <w:rFonts w:cs="Arial"/>
                <w:color w:val="000000"/>
              </w:rPr>
              <w:t>4,622</w:t>
            </w:r>
          </w:p>
        </w:tc>
        <w:tc>
          <w:tcPr>
            <w:tcW w:w="614" w:type="pct"/>
            <w:tcBorders>
              <w:top w:val="single" w:sz="4" w:space="0" w:color="auto"/>
              <w:bottom w:val="double" w:sz="4" w:space="0" w:color="auto"/>
            </w:tcBorders>
            <w:vAlign w:val="center"/>
          </w:tcPr>
          <w:p w14:paraId="2B237420" w14:textId="77777777" w:rsidR="00795556" w:rsidRPr="002F643C" w:rsidRDefault="00795556">
            <w:pPr>
              <w:jc w:val="center"/>
              <w:rPr>
                <w:rFonts w:cs="Arial"/>
              </w:rPr>
            </w:pPr>
            <w:r w:rsidRPr="002F643C">
              <w:rPr>
                <w:rFonts w:cs="Arial"/>
                <w:color w:val="000000"/>
              </w:rPr>
              <w:t>10.1%</w:t>
            </w:r>
          </w:p>
        </w:tc>
      </w:tr>
      <w:tr w:rsidR="00795556" w:rsidRPr="002F643C" w14:paraId="536EAEEA" w14:textId="77777777">
        <w:trPr>
          <w:cantSplit/>
          <w:trHeight w:val="828"/>
          <w:jc w:val="center"/>
        </w:trPr>
        <w:tc>
          <w:tcPr>
            <w:tcW w:w="712" w:type="pct"/>
            <w:tcBorders>
              <w:top w:val="double" w:sz="4" w:space="0" w:color="auto"/>
              <w:bottom w:val="thickThinSmallGap" w:sz="24" w:space="0" w:color="auto"/>
            </w:tcBorders>
            <w:vAlign w:val="center"/>
          </w:tcPr>
          <w:p w14:paraId="2565F894" w14:textId="77777777" w:rsidR="00795556" w:rsidRPr="002F643C" w:rsidRDefault="00795556">
            <w:pPr>
              <w:rPr>
                <w:rFonts w:cs="Arial"/>
                <w:b/>
              </w:rPr>
            </w:pPr>
            <w:r w:rsidRPr="002F643C">
              <w:rPr>
                <w:rFonts w:cs="Arial"/>
                <w:b/>
              </w:rPr>
              <w:t xml:space="preserve">Title I </w:t>
            </w:r>
          </w:p>
          <w:p w14:paraId="53FE0D06" w14:textId="77777777" w:rsidR="00795556" w:rsidRPr="002F643C" w:rsidRDefault="00795556">
            <w:pPr>
              <w:rPr>
                <w:rFonts w:cs="Arial"/>
                <w:b/>
              </w:rPr>
            </w:pPr>
            <w:r w:rsidRPr="002F643C">
              <w:rPr>
                <w:rFonts w:cs="Arial"/>
                <w:b/>
              </w:rPr>
              <w:t>Total</w:t>
            </w:r>
          </w:p>
        </w:tc>
        <w:tc>
          <w:tcPr>
            <w:tcW w:w="511" w:type="pct"/>
            <w:tcBorders>
              <w:top w:val="double" w:sz="4" w:space="0" w:color="auto"/>
              <w:bottom w:val="thickThinSmallGap" w:sz="24" w:space="0" w:color="auto"/>
            </w:tcBorders>
            <w:vAlign w:val="center"/>
          </w:tcPr>
          <w:p w14:paraId="54466F0D" w14:textId="77777777" w:rsidR="00795556" w:rsidRPr="002F643C" w:rsidRDefault="00795556">
            <w:pPr>
              <w:jc w:val="center"/>
              <w:rPr>
                <w:rFonts w:cs="Arial"/>
              </w:rPr>
            </w:pPr>
            <w:r w:rsidRPr="002F643C">
              <w:rPr>
                <w:rFonts w:cs="Arial"/>
                <w:color w:val="000000"/>
              </w:rPr>
              <w:t>7,138</w:t>
            </w:r>
          </w:p>
        </w:tc>
        <w:tc>
          <w:tcPr>
            <w:tcW w:w="562" w:type="pct"/>
            <w:tcBorders>
              <w:top w:val="double" w:sz="4" w:space="0" w:color="auto"/>
              <w:bottom w:val="thickThinSmallGap" w:sz="24" w:space="0" w:color="auto"/>
            </w:tcBorders>
            <w:vAlign w:val="center"/>
          </w:tcPr>
          <w:p w14:paraId="2D1F37B1" w14:textId="77777777" w:rsidR="00795556" w:rsidRPr="002F643C" w:rsidRDefault="00795556">
            <w:pPr>
              <w:jc w:val="center"/>
              <w:rPr>
                <w:rFonts w:cs="Arial"/>
              </w:rPr>
            </w:pPr>
            <w:r w:rsidRPr="002F643C">
              <w:rPr>
                <w:rFonts w:cs="Arial"/>
                <w:color w:val="000000"/>
              </w:rPr>
              <w:t>4,151,805</w:t>
            </w:r>
          </w:p>
        </w:tc>
        <w:tc>
          <w:tcPr>
            <w:tcW w:w="672" w:type="pct"/>
            <w:tcBorders>
              <w:top w:val="double" w:sz="4" w:space="0" w:color="auto"/>
              <w:bottom w:val="thickThinSmallGap" w:sz="24" w:space="0" w:color="auto"/>
            </w:tcBorders>
            <w:vAlign w:val="center"/>
          </w:tcPr>
          <w:p w14:paraId="21A83F58" w14:textId="77777777" w:rsidR="00795556" w:rsidRPr="002F643C" w:rsidRDefault="00795556">
            <w:pPr>
              <w:jc w:val="center"/>
              <w:rPr>
                <w:rFonts w:cs="Arial"/>
              </w:rPr>
            </w:pPr>
            <w:r w:rsidRPr="002F643C">
              <w:rPr>
                <w:rFonts w:cs="Arial"/>
                <w:color w:val="000000"/>
              </w:rPr>
              <w:t>3,038,209</w:t>
            </w:r>
          </w:p>
        </w:tc>
        <w:tc>
          <w:tcPr>
            <w:tcW w:w="706" w:type="pct"/>
            <w:tcBorders>
              <w:top w:val="double" w:sz="4" w:space="0" w:color="auto"/>
              <w:bottom w:val="thickThinSmallGap" w:sz="24" w:space="0" w:color="auto"/>
            </w:tcBorders>
            <w:vAlign w:val="center"/>
          </w:tcPr>
          <w:p w14:paraId="4E92D5BB" w14:textId="77777777" w:rsidR="00795556" w:rsidRPr="002F643C" w:rsidRDefault="00795556">
            <w:pPr>
              <w:jc w:val="center"/>
              <w:rPr>
                <w:rFonts w:cs="Arial"/>
              </w:rPr>
            </w:pPr>
            <w:r w:rsidRPr="002F643C">
              <w:rPr>
                <w:rFonts w:cs="Arial"/>
                <w:color w:val="000000"/>
              </w:rPr>
              <w:t>73.2%</w:t>
            </w:r>
          </w:p>
        </w:tc>
        <w:tc>
          <w:tcPr>
            <w:tcW w:w="632" w:type="pct"/>
            <w:tcBorders>
              <w:top w:val="double" w:sz="4" w:space="0" w:color="auto"/>
              <w:bottom w:val="thickThinSmallGap" w:sz="24" w:space="0" w:color="auto"/>
            </w:tcBorders>
            <w:vAlign w:val="center"/>
          </w:tcPr>
          <w:p w14:paraId="721E3AB3" w14:textId="77777777" w:rsidR="00795556" w:rsidRPr="002F643C" w:rsidRDefault="00795556">
            <w:pPr>
              <w:jc w:val="center"/>
              <w:rPr>
                <w:rFonts w:cs="Arial"/>
              </w:rPr>
            </w:pPr>
            <w:r w:rsidRPr="002F643C">
              <w:rPr>
                <w:rFonts w:cs="Arial"/>
                <w:color w:val="000000"/>
              </w:rPr>
              <w:t>203,840</w:t>
            </w:r>
          </w:p>
        </w:tc>
        <w:tc>
          <w:tcPr>
            <w:tcW w:w="591" w:type="pct"/>
            <w:tcBorders>
              <w:top w:val="double" w:sz="4" w:space="0" w:color="auto"/>
              <w:bottom w:val="thickThinSmallGap" w:sz="24" w:space="0" w:color="auto"/>
            </w:tcBorders>
            <w:vAlign w:val="center"/>
          </w:tcPr>
          <w:p w14:paraId="0CBEE815" w14:textId="77777777" w:rsidR="00795556" w:rsidRPr="002F643C" w:rsidRDefault="00795556">
            <w:pPr>
              <w:jc w:val="center"/>
              <w:rPr>
                <w:rFonts w:cs="Arial"/>
              </w:rPr>
            </w:pPr>
            <w:r w:rsidRPr="002F643C">
              <w:rPr>
                <w:rFonts w:cs="Arial"/>
                <w:color w:val="000000"/>
              </w:rPr>
              <w:t>18,157</w:t>
            </w:r>
          </w:p>
        </w:tc>
        <w:tc>
          <w:tcPr>
            <w:tcW w:w="614" w:type="pct"/>
            <w:tcBorders>
              <w:top w:val="double" w:sz="4" w:space="0" w:color="auto"/>
              <w:bottom w:val="thickThinSmallGap" w:sz="24" w:space="0" w:color="auto"/>
            </w:tcBorders>
            <w:vAlign w:val="center"/>
          </w:tcPr>
          <w:p w14:paraId="12DA1545" w14:textId="77777777" w:rsidR="00795556" w:rsidRPr="002F643C" w:rsidRDefault="00795556">
            <w:pPr>
              <w:jc w:val="center"/>
              <w:rPr>
                <w:rFonts w:cs="Arial"/>
              </w:rPr>
            </w:pPr>
            <w:r w:rsidRPr="002F643C">
              <w:rPr>
                <w:rFonts w:cs="Arial"/>
                <w:color w:val="000000"/>
              </w:rPr>
              <w:t>8.9%</w:t>
            </w:r>
          </w:p>
        </w:tc>
      </w:tr>
      <w:tr w:rsidR="00795556" w:rsidRPr="002F643C" w14:paraId="456B64B9" w14:textId="77777777">
        <w:trPr>
          <w:cantSplit/>
          <w:trHeight w:val="828"/>
          <w:jc w:val="center"/>
        </w:trPr>
        <w:tc>
          <w:tcPr>
            <w:tcW w:w="712" w:type="pct"/>
            <w:tcBorders>
              <w:top w:val="thickThinSmallGap" w:sz="24" w:space="0" w:color="auto"/>
            </w:tcBorders>
            <w:vAlign w:val="center"/>
          </w:tcPr>
          <w:p w14:paraId="58391F59" w14:textId="77777777" w:rsidR="00795556" w:rsidRPr="002F643C" w:rsidRDefault="00795556">
            <w:pPr>
              <w:rPr>
                <w:rFonts w:cs="Arial"/>
                <w:b/>
              </w:rPr>
            </w:pPr>
            <w:r w:rsidRPr="002F643C">
              <w:rPr>
                <w:rFonts w:cs="Arial"/>
                <w:b/>
              </w:rPr>
              <w:t>Statewide Total</w:t>
            </w:r>
          </w:p>
        </w:tc>
        <w:tc>
          <w:tcPr>
            <w:tcW w:w="511" w:type="pct"/>
            <w:tcBorders>
              <w:top w:val="thickThinSmallGap" w:sz="24" w:space="0" w:color="auto"/>
            </w:tcBorders>
            <w:vAlign w:val="center"/>
          </w:tcPr>
          <w:p w14:paraId="22747918" w14:textId="77777777" w:rsidR="00795556" w:rsidRPr="002F643C" w:rsidRDefault="00795556">
            <w:pPr>
              <w:jc w:val="center"/>
              <w:rPr>
                <w:rFonts w:cs="Arial"/>
              </w:rPr>
            </w:pPr>
            <w:r w:rsidRPr="002F643C">
              <w:rPr>
                <w:rFonts w:cs="Arial"/>
                <w:b/>
                <w:bCs/>
                <w:color w:val="000000"/>
              </w:rPr>
              <w:t>10,020</w:t>
            </w:r>
          </w:p>
        </w:tc>
        <w:tc>
          <w:tcPr>
            <w:tcW w:w="562" w:type="pct"/>
            <w:tcBorders>
              <w:top w:val="thickThinSmallGap" w:sz="24" w:space="0" w:color="auto"/>
            </w:tcBorders>
            <w:vAlign w:val="center"/>
          </w:tcPr>
          <w:p w14:paraId="69564670" w14:textId="77777777" w:rsidR="00795556" w:rsidRPr="002F643C" w:rsidRDefault="00795556">
            <w:pPr>
              <w:jc w:val="center"/>
              <w:rPr>
                <w:rFonts w:cs="Arial"/>
              </w:rPr>
            </w:pPr>
            <w:r w:rsidRPr="002F643C">
              <w:rPr>
                <w:rFonts w:cs="Arial"/>
                <w:b/>
                <w:bCs/>
                <w:color w:val="000000"/>
              </w:rPr>
              <w:t>6,147,573</w:t>
            </w:r>
          </w:p>
        </w:tc>
        <w:tc>
          <w:tcPr>
            <w:tcW w:w="672" w:type="pct"/>
            <w:tcBorders>
              <w:top w:val="thickThinSmallGap" w:sz="24" w:space="0" w:color="auto"/>
            </w:tcBorders>
            <w:vAlign w:val="center"/>
          </w:tcPr>
          <w:p w14:paraId="2DD923C9" w14:textId="77777777" w:rsidR="00795556" w:rsidRPr="002F643C" w:rsidRDefault="00795556">
            <w:pPr>
              <w:jc w:val="center"/>
              <w:rPr>
                <w:rFonts w:cs="Arial"/>
              </w:rPr>
            </w:pPr>
            <w:r w:rsidRPr="002F643C">
              <w:rPr>
                <w:rFonts w:cs="Arial"/>
                <w:b/>
                <w:bCs/>
                <w:color w:val="000000"/>
              </w:rPr>
              <w:t>3,648,614</w:t>
            </w:r>
          </w:p>
        </w:tc>
        <w:tc>
          <w:tcPr>
            <w:tcW w:w="706" w:type="pct"/>
            <w:tcBorders>
              <w:top w:val="thickThinSmallGap" w:sz="24" w:space="0" w:color="auto"/>
            </w:tcBorders>
            <w:vAlign w:val="center"/>
          </w:tcPr>
          <w:p w14:paraId="7E3E9B79" w14:textId="77777777" w:rsidR="00795556" w:rsidRPr="002F643C" w:rsidRDefault="00795556">
            <w:pPr>
              <w:jc w:val="center"/>
              <w:rPr>
                <w:rFonts w:cs="Arial"/>
              </w:rPr>
            </w:pPr>
            <w:r w:rsidRPr="002F643C">
              <w:rPr>
                <w:rFonts w:cs="Arial"/>
                <w:b/>
                <w:bCs/>
                <w:color w:val="000000"/>
              </w:rPr>
              <w:t>59.4%</w:t>
            </w:r>
          </w:p>
        </w:tc>
        <w:tc>
          <w:tcPr>
            <w:tcW w:w="632" w:type="pct"/>
            <w:tcBorders>
              <w:top w:val="thickThinSmallGap" w:sz="24" w:space="0" w:color="auto"/>
            </w:tcBorders>
            <w:vAlign w:val="center"/>
          </w:tcPr>
          <w:p w14:paraId="42DF7FC5" w14:textId="77777777" w:rsidR="00795556" w:rsidRPr="002F643C" w:rsidRDefault="00795556">
            <w:pPr>
              <w:jc w:val="center"/>
              <w:rPr>
                <w:rFonts w:cs="Arial"/>
              </w:rPr>
            </w:pPr>
            <w:r w:rsidRPr="002F643C">
              <w:rPr>
                <w:rFonts w:cs="Arial"/>
                <w:b/>
                <w:bCs/>
                <w:color w:val="000000"/>
              </w:rPr>
              <w:t>300,939</w:t>
            </w:r>
          </w:p>
        </w:tc>
        <w:tc>
          <w:tcPr>
            <w:tcW w:w="591" w:type="pct"/>
            <w:tcBorders>
              <w:top w:val="thickThinSmallGap" w:sz="24" w:space="0" w:color="auto"/>
            </w:tcBorders>
            <w:vAlign w:val="center"/>
          </w:tcPr>
          <w:p w14:paraId="13358A80" w14:textId="77777777" w:rsidR="00795556" w:rsidRPr="002F643C" w:rsidRDefault="00795556">
            <w:pPr>
              <w:jc w:val="center"/>
              <w:rPr>
                <w:rFonts w:cs="Arial"/>
              </w:rPr>
            </w:pPr>
            <w:r w:rsidRPr="002F643C">
              <w:rPr>
                <w:rFonts w:cs="Arial"/>
                <w:b/>
                <w:bCs/>
                <w:color w:val="000000"/>
              </w:rPr>
              <w:t>24,323</w:t>
            </w:r>
          </w:p>
        </w:tc>
        <w:tc>
          <w:tcPr>
            <w:tcW w:w="614" w:type="pct"/>
            <w:tcBorders>
              <w:top w:val="thickThinSmallGap" w:sz="24" w:space="0" w:color="auto"/>
            </w:tcBorders>
            <w:vAlign w:val="center"/>
          </w:tcPr>
          <w:p w14:paraId="080F137D" w14:textId="77777777" w:rsidR="00795556" w:rsidRPr="002F643C" w:rsidRDefault="00795556">
            <w:pPr>
              <w:jc w:val="center"/>
              <w:rPr>
                <w:rFonts w:cs="Arial"/>
              </w:rPr>
            </w:pPr>
            <w:r w:rsidRPr="002F643C">
              <w:rPr>
                <w:rFonts w:cs="Arial"/>
                <w:b/>
                <w:bCs/>
                <w:color w:val="000000"/>
              </w:rPr>
              <w:t>8.1%</w:t>
            </w:r>
          </w:p>
        </w:tc>
      </w:tr>
    </w:tbl>
    <w:p w14:paraId="3C31BD6B" w14:textId="77777777" w:rsidR="00931306" w:rsidRPr="000900B3" w:rsidRDefault="00931306" w:rsidP="002D172F">
      <w:pPr>
        <w:spacing w:before="360" w:after="240"/>
        <w:rPr>
          <w:rFonts w:cs="Arial"/>
        </w:rPr>
      </w:pPr>
      <w:r w:rsidRPr="000900B3">
        <w:rPr>
          <w:rFonts w:cs="Arial"/>
        </w:rPr>
        <w:br w:type="page"/>
      </w:r>
    </w:p>
    <w:p w14:paraId="5B3C838B" w14:textId="57CAEC07" w:rsidR="00931306" w:rsidRPr="000900B3" w:rsidRDefault="00931306" w:rsidP="002D172F">
      <w:pPr>
        <w:spacing w:before="360" w:after="240"/>
        <w:rPr>
          <w:rFonts w:cs="Arial"/>
        </w:rPr>
      </w:pPr>
      <w:r w:rsidRPr="00AF3970">
        <w:rPr>
          <w:rFonts w:cs="Arial"/>
          <w:b/>
        </w:rPr>
        <w:t xml:space="preserve">Table </w:t>
      </w:r>
      <w:r w:rsidR="00AF3970" w:rsidRPr="00AF3970">
        <w:rPr>
          <w:b/>
        </w:rPr>
        <w:t>3</w:t>
      </w:r>
      <w:r w:rsidR="00795556">
        <w:rPr>
          <w:b/>
        </w:rPr>
        <w:t>1c</w:t>
      </w:r>
      <w:r w:rsidR="00AF3970" w:rsidRPr="00AF3970">
        <w:rPr>
          <w:b/>
        </w:rPr>
        <w:t>.</w:t>
      </w:r>
      <w:r w:rsidR="00795556">
        <w:rPr>
          <w:b/>
        </w:rPr>
        <w:t xml:space="preserve"> </w:t>
      </w:r>
      <w:r w:rsidRPr="000900B3">
        <w:rPr>
          <w:rFonts w:cs="Arial"/>
          <w:b/>
        </w:rPr>
        <w:t>2014–15 Out of Field Teachers for Title I Schools by Socioeconomically Disadvantaged Student Enrollment</w:t>
      </w:r>
    </w:p>
    <w:tbl>
      <w:tblPr>
        <w:tblStyle w:val="TableGrid"/>
        <w:tblW w:w="5375" w:type="pct"/>
        <w:tblInd w:w="-455" w:type="dxa"/>
        <w:tblLayout w:type="fixed"/>
        <w:tblLook w:val="04A0" w:firstRow="1" w:lastRow="0" w:firstColumn="1" w:lastColumn="0" w:noHBand="0" w:noVBand="1"/>
        <w:tblDescription w:val="2014–15 Out of Field Teachers for Title I Schools by Socioeconomically Disadvantaged Student Enrollment"/>
      </w:tblPr>
      <w:tblGrid>
        <w:gridCol w:w="1351"/>
        <w:gridCol w:w="1169"/>
        <w:gridCol w:w="1240"/>
        <w:gridCol w:w="1451"/>
        <w:gridCol w:w="1451"/>
        <w:gridCol w:w="1012"/>
        <w:gridCol w:w="1382"/>
        <w:gridCol w:w="1382"/>
      </w:tblGrid>
      <w:tr w:rsidR="00795556" w:rsidRPr="000900B3" w14:paraId="2B4692BF" w14:textId="77777777" w:rsidTr="00AF3970">
        <w:trPr>
          <w:cantSplit/>
          <w:trHeight w:val="828"/>
          <w:tblHeader/>
        </w:trPr>
        <w:tc>
          <w:tcPr>
            <w:tcW w:w="647" w:type="pct"/>
            <w:shd w:val="clear" w:color="auto" w:fill="D9D9D9" w:themeFill="background1" w:themeFillShade="D9"/>
            <w:vAlign w:val="center"/>
          </w:tcPr>
          <w:p w14:paraId="3B8F44E3" w14:textId="05981DA6" w:rsidR="00795556" w:rsidRPr="000900B3" w:rsidRDefault="00795556" w:rsidP="00795556">
            <w:pPr>
              <w:rPr>
                <w:rFonts w:cs="Arial"/>
                <w:b/>
              </w:rPr>
            </w:pPr>
            <w:r w:rsidRPr="002F643C">
              <w:rPr>
                <w:rFonts w:cs="Arial"/>
                <w:b/>
              </w:rPr>
              <w:t>Quartile Rank for Title I Schools</w:t>
            </w:r>
          </w:p>
        </w:tc>
        <w:tc>
          <w:tcPr>
            <w:tcW w:w="560" w:type="pct"/>
            <w:shd w:val="clear" w:color="auto" w:fill="D9D9D9" w:themeFill="background1" w:themeFillShade="D9"/>
            <w:vAlign w:val="center"/>
          </w:tcPr>
          <w:p w14:paraId="025286B2" w14:textId="5F3624F1" w:rsidR="00795556" w:rsidRPr="000900B3" w:rsidRDefault="00795556" w:rsidP="00795556">
            <w:pPr>
              <w:jc w:val="center"/>
              <w:rPr>
                <w:rFonts w:cs="Arial"/>
                <w:b/>
              </w:rPr>
            </w:pPr>
            <w:r w:rsidRPr="002F643C">
              <w:rPr>
                <w:rFonts w:cs="Arial"/>
                <w:b/>
              </w:rPr>
              <w:t>Number of schools</w:t>
            </w:r>
          </w:p>
        </w:tc>
        <w:tc>
          <w:tcPr>
            <w:tcW w:w="594" w:type="pct"/>
            <w:shd w:val="clear" w:color="auto" w:fill="D9D9D9" w:themeFill="background1" w:themeFillShade="D9"/>
            <w:vAlign w:val="center"/>
          </w:tcPr>
          <w:p w14:paraId="3306000E" w14:textId="5760A498" w:rsidR="00795556" w:rsidRPr="000900B3" w:rsidRDefault="00795556" w:rsidP="00795556">
            <w:pPr>
              <w:jc w:val="center"/>
              <w:rPr>
                <w:rFonts w:cs="Arial"/>
                <w:b/>
              </w:rPr>
            </w:pPr>
            <w:r w:rsidRPr="002F643C">
              <w:rPr>
                <w:rFonts w:cs="Arial"/>
                <w:b/>
              </w:rPr>
              <w:t xml:space="preserve">Total Student </w:t>
            </w:r>
            <w:r w:rsidRPr="008D7C44">
              <w:rPr>
                <w:rFonts w:cs="Arial"/>
                <w:b/>
              </w:rPr>
              <w:t>Enrollment</w:t>
            </w:r>
          </w:p>
        </w:tc>
        <w:tc>
          <w:tcPr>
            <w:tcW w:w="695" w:type="pct"/>
            <w:shd w:val="clear" w:color="auto" w:fill="D9D9D9" w:themeFill="background1" w:themeFillShade="D9"/>
            <w:vAlign w:val="center"/>
          </w:tcPr>
          <w:p w14:paraId="083CE512" w14:textId="10E3F1BC" w:rsidR="00795556" w:rsidRPr="000900B3" w:rsidRDefault="00795556" w:rsidP="00795556">
            <w:pPr>
              <w:jc w:val="center"/>
              <w:rPr>
                <w:rFonts w:cs="Arial"/>
                <w:b/>
              </w:rPr>
            </w:pPr>
            <w:r w:rsidRPr="002F643C">
              <w:rPr>
                <w:rFonts w:cs="Arial"/>
                <w:b/>
              </w:rPr>
              <w:t>Socio-economically Disadvantaged Student Enrollment</w:t>
            </w:r>
          </w:p>
        </w:tc>
        <w:tc>
          <w:tcPr>
            <w:tcW w:w="695" w:type="pct"/>
            <w:shd w:val="clear" w:color="auto" w:fill="D9D9D9" w:themeFill="background1" w:themeFillShade="D9"/>
            <w:vAlign w:val="center"/>
          </w:tcPr>
          <w:p w14:paraId="232C8EB3" w14:textId="68D6ED80" w:rsidR="00795556" w:rsidRPr="000900B3" w:rsidRDefault="00795556" w:rsidP="00795556">
            <w:pPr>
              <w:jc w:val="center"/>
              <w:rPr>
                <w:rFonts w:cs="Arial"/>
                <w:b/>
              </w:rPr>
            </w:pPr>
            <w:r w:rsidRPr="002F643C">
              <w:rPr>
                <w:rFonts w:cs="Arial"/>
                <w:b/>
              </w:rPr>
              <w:t>Percent of Socio-economically Disadvantaged Student Enrollment</w:t>
            </w:r>
          </w:p>
        </w:tc>
        <w:tc>
          <w:tcPr>
            <w:tcW w:w="485" w:type="pct"/>
            <w:shd w:val="clear" w:color="auto" w:fill="D9D9D9" w:themeFill="background1" w:themeFillShade="D9"/>
            <w:vAlign w:val="center"/>
          </w:tcPr>
          <w:p w14:paraId="7F6B347A" w14:textId="09B3E09D" w:rsidR="00795556" w:rsidRPr="000900B3" w:rsidRDefault="00795556" w:rsidP="00795556">
            <w:pPr>
              <w:jc w:val="center"/>
              <w:rPr>
                <w:rFonts w:cs="Arial"/>
                <w:b/>
              </w:rPr>
            </w:pPr>
            <w:r w:rsidRPr="002F643C">
              <w:rPr>
                <w:rFonts w:cs="Arial"/>
                <w:b/>
              </w:rPr>
              <w:t>Total Teachers</w:t>
            </w:r>
          </w:p>
        </w:tc>
        <w:tc>
          <w:tcPr>
            <w:tcW w:w="662" w:type="pct"/>
            <w:shd w:val="clear" w:color="auto" w:fill="D9D9D9" w:themeFill="background1" w:themeFillShade="D9"/>
            <w:vAlign w:val="center"/>
          </w:tcPr>
          <w:p w14:paraId="4EC92926" w14:textId="64662F67" w:rsidR="00795556" w:rsidRPr="000900B3" w:rsidRDefault="00795556" w:rsidP="00795556">
            <w:pPr>
              <w:jc w:val="center"/>
              <w:rPr>
                <w:rFonts w:cs="Arial"/>
                <w:b/>
              </w:rPr>
            </w:pPr>
            <w:r w:rsidRPr="002F643C">
              <w:rPr>
                <w:rFonts w:cs="Arial"/>
                <w:b/>
              </w:rPr>
              <w:t>Number of Out of Field Teachers</w:t>
            </w:r>
          </w:p>
        </w:tc>
        <w:tc>
          <w:tcPr>
            <w:tcW w:w="662" w:type="pct"/>
            <w:shd w:val="clear" w:color="auto" w:fill="D9D9D9" w:themeFill="background1" w:themeFillShade="D9"/>
            <w:vAlign w:val="center"/>
          </w:tcPr>
          <w:p w14:paraId="163C8853" w14:textId="01EC8A6E" w:rsidR="00795556" w:rsidRPr="000900B3" w:rsidRDefault="00795556" w:rsidP="00795556">
            <w:pPr>
              <w:jc w:val="center"/>
              <w:rPr>
                <w:rFonts w:cs="Arial"/>
                <w:b/>
              </w:rPr>
            </w:pPr>
            <w:r w:rsidRPr="002F643C">
              <w:rPr>
                <w:rFonts w:cs="Arial"/>
                <w:b/>
              </w:rPr>
              <w:t>Percent of Out of Field Teachers</w:t>
            </w:r>
          </w:p>
        </w:tc>
      </w:tr>
      <w:tr w:rsidR="00795556" w:rsidRPr="000900B3" w14:paraId="12B3FB75" w14:textId="77777777" w:rsidTr="00AF3970">
        <w:trPr>
          <w:cantSplit/>
          <w:trHeight w:val="828"/>
        </w:trPr>
        <w:tc>
          <w:tcPr>
            <w:tcW w:w="647" w:type="pct"/>
            <w:tcBorders>
              <w:bottom w:val="single" w:sz="4" w:space="0" w:color="auto"/>
            </w:tcBorders>
            <w:vAlign w:val="center"/>
          </w:tcPr>
          <w:p w14:paraId="4D7884E0" w14:textId="64FB5F79" w:rsidR="00795556" w:rsidRPr="000900B3" w:rsidRDefault="00795556" w:rsidP="00795556">
            <w:pPr>
              <w:rPr>
                <w:rFonts w:cs="Arial"/>
                <w:b/>
              </w:rPr>
            </w:pPr>
            <w:r w:rsidRPr="002F643C">
              <w:rPr>
                <w:rFonts w:cs="Arial"/>
                <w:b/>
              </w:rPr>
              <w:t>Quartile 1</w:t>
            </w:r>
          </w:p>
        </w:tc>
        <w:tc>
          <w:tcPr>
            <w:tcW w:w="560" w:type="pct"/>
            <w:tcBorders>
              <w:bottom w:val="single" w:sz="4" w:space="0" w:color="auto"/>
            </w:tcBorders>
            <w:vAlign w:val="center"/>
          </w:tcPr>
          <w:p w14:paraId="238E56E6" w14:textId="4E62E774" w:rsidR="00795556" w:rsidRPr="000900B3" w:rsidRDefault="00795556" w:rsidP="00795556">
            <w:pPr>
              <w:jc w:val="center"/>
              <w:rPr>
                <w:rFonts w:cs="Arial"/>
              </w:rPr>
            </w:pPr>
            <w:r w:rsidRPr="002F643C">
              <w:rPr>
                <w:rFonts w:cs="Arial"/>
              </w:rPr>
              <w:t>1,613</w:t>
            </w:r>
          </w:p>
        </w:tc>
        <w:tc>
          <w:tcPr>
            <w:tcW w:w="594" w:type="pct"/>
            <w:tcBorders>
              <w:bottom w:val="single" w:sz="4" w:space="0" w:color="auto"/>
            </w:tcBorders>
            <w:vAlign w:val="center"/>
          </w:tcPr>
          <w:p w14:paraId="26A88102" w14:textId="5B72B93C" w:rsidR="00795556" w:rsidRPr="000900B3" w:rsidRDefault="00795556" w:rsidP="00795556">
            <w:pPr>
              <w:jc w:val="center"/>
              <w:rPr>
                <w:rFonts w:cs="Arial"/>
              </w:rPr>
            </w:pPr>
            <w:r w:rsidRPr="002F643C">
              <w:rPr>
                <w:rFonts w:cs="Arial"/>
              </w:rPr>
              <w:t>966,149</w:t>
            </w:r>
          </w:p>
        </w:tc>
        <w:tc>
          <w:tcPr>
            <w:tcW w:w="695" w:type="pct"/>
            <w:tcBorders>
              <w:bottom w:val="single" w:sz="4" w:space="0" w:color="auto"/>
            </w:tcBorders>
            <w:vAlign w:val="center"/>
          </w:tcPr>
          <w:p w14:paraId="296A0032" w14:textId="3689DC2E" w:rsidR="00795556" w:rsidRPr="000900B3" w:rsidRDefault="00795556" w:rsidP="00795556">
            <w:pPr>
              <w:jc w:val="center"/>
              <w:rPr>
                <w:rFonts w:cs="Arial"/>
              </w:rPr>
            </w:pPr>
            <w:r w:rsidRPr="002F643C">
              <w:rPr>
                <w:rFonts w:cs="Arial"/>
              </w:rPr>
              <w:t>447,575</w:t>
            </w:r>
          </w:p>
        </w:tc>
        <w:tc>
          <w:tcPr>
            <w:tcW w:w="695" w:type="pct"/>
            <w:tcBorders>
              <w:bottom w:val="single" w:sz="4" w:space="0" w:color="auto"/>
            </w:tcBorders>
            <w:vAlign w:val="center"/>
          </w:tcPr>
          <w:p w14:paraId="6296492A" w14:textId="1D87B0C2" w:rsidR="00795556" w:rsidRPr="000900B3" w:rsidRDefault="00795556" w:rsidP="00795556">
            <w:pPr>
              <w:jc w:val="center"/>
              <w:rPr>
                <w:rFonts w:cs="Arial"/>
              </w:rPr>
            </w:pPr>
            <w:r w:rsidRPr="002F643C">
              <w:rPr>
                <w:rFonts w:cs="Arial"/>
              </w:rPr>
              <w:t>46.3%</w:t>
            </w:r>
          </w:p>
        </w:tc>
        <w:tc>
          <w:tcPr>
            <w:tcW w:w="485" w:type="pct"/>
            <w:tcBorders>
              <w:bottom w:val="single" w:sz="4" w:space="0" w:color="auto"/>
            </w:tcBorders>
            <w:vAlign w:val="center"/>
          </w:tcPr>
          <w:p w14:paraId="3A81C9A4" w14:textId="5C3FBED7" w:rsidR="00795556" w:rsidRPr="000900B3" w:rsidRDefault="00795556" w:rsidP="00795556">
            <w:pPr>
              <w:jc w:val="center"/>
              <w:rPr>
                <w:rFonts w:cs="Arial"/>
              </w:rPr>
            </w:pPr>
            <w:r w:rsidRPr="002F643C">
              <w:rPr>
                <w:rFonts w:cs="Arial"/>
              </w:rPr>
              <w:t>48,601</w:t>
            </w:r>
          </w:p>
        </w:tc>
        <w:tc>
          <w:tcPr>
            <w:tcW w:w="662" w:type="pct"/>
            <w:tcBorders>
              <w:bottom w:val="single" w:sz="4" w:space="0" w:color="auto"/>
            </w:tcBorders>
            <w:vAlign w:val="center"/>
          </w:tcPr>
          <w:p w14:paraId="20217C4F" w14:textId="6E67C28B" w:rsidR="00795556" w:rsidRPr="000900B3" w:rsidRDefault="00795556" w:rsidP="00795556">
            <w:pPr>
              <w:jc w:val="center"/>
              <w:rPr>
                <w:rFonts w:cs="Arial"/>
              </w:rPr>
            </w:pPr>
            <w:r w:rsidRPr="002F643C">
              <w:rPr>
                <w:rFonts w:cs="Arial"/>
              </w:rPr>
              <w:t>284</w:t>
            </w:r>
          </w:p>
        </w:tc>
        <w:tc>
          <w:tcPr>
            <w:tcW w:w="662" w:type="pct"/>
            <w:tcBorders>
              <w:bottom w:val="single" w:sz="4" w:space="0" w:color="auto"/>
            </w:tcBorders>
            <w:vAlign w:val="center"/>
          </w:tcPr>
          <w:p w14:paraId="3FAAB379" w14:textId="02254B97" w:rsidR="00795556" w:rsidRPr="000900B3" w:rsidRDefault="00795556" w:rsidP="00795556">
            <w:pPr>
              <w:jc w:val="center"/>
              <w:rPr>
                <w:rFonts w:cs="Arial"/>
              </w:rPr>
            </w:pPr>
            <w:r w:rsidRPr="002F643C">
              <w:rPr>
                <w:rFonts w:cs="Arial"/>
              </w:rPr>
              <w:t>0.6%</w:t>
            </w:r>
          </w:p>
        </w:tc>
      </w:tr>
      <w:tr w:rsidR="00795556" w:rsidRPr="000900B3" w14:paraId="21ED6311" w14:textId="77777777" w:rsidTr="00AF3970">
        <w:trPr>
          <w:cantSplit/>
          <w:trHeight w:val="828"/>
        </w:trPr>
        <w:tc>
          <w:tcPr>
            <w:tcW w:w="647" w:type="pct"/>
            <w:tcBorders>
              <w:bottom w:val="single" w:sz="4" w:space="0" w:color="auto"/>
            </w:tcBorders>
            <w:vAlign w:val="center"/>
          </w:tcPr>
          <w:p w14:paraId="1DC26A75" w14:textId="62D44CA1" w:rsidR="00795556" w:rsidRPr="000900B3" w:rsidRDefault="00795556" w:rsidP="00795556">
            <w:pPr>
              <w:rPr>
                <w:rFonts w:cs="Arial"/>
                <w:b/>
              </w:rPr>
            </w:pPr>
            <w:r w:rsidRPr="002F643C">
              <w:rPr>
                <w:rFonts w:cs="Arial"/>
                <w:b/>
              </w:rPr>
              <w:t>Quartile 2</w:t>
            </w:r>
          </w:p>
        </w:tc>
        <w:tc>
          <w:tcPr>
            <w:tcW w:w="560" w:type="pct"/>
            <w:tcBorders>
              <w:bottom w:val="single" w:sz="4" w:space="0" w:color="auto"/>
            </w:tcBorders>
            <w:vAlign w:val="center"/>
          </w:tcPr>
          <w:p w14:paraId="467AD1C3" w14:textId="7E729A8B" w:rsidR="00795556" w:rsidRPr="000900B3" w:rsidRDefault="00795556" w:rsidP="00795556">
            <w:pPr>
              <w:jc w:val="center"/>
              <w:rPr>
                <w:rFonts w:cs="Arial"/>
              </w:rPr>
            </w:pPr>
            <w:r w:rsidRPr="002F643C">
              <w:rPr>
                <w:rFonts w:cs="Arial"/>
              </w:rPr>
              <w:t>1,614</w:t>
            </w:r>
          </w:p>
        </w:tc>
        <w:tc>
          <w:tcPr>
            <w:tcW w:w="594" w:type="pct"/>
            <w:tcBorders>
              <w:bottom w:val="single" w:sz="4" w:space="0" w:color="auto"/>
            </w:tcBorders>
            <w:vAlign w:val="center"/>
          </w:tcPr>
          <w:p w14:paraId="70CDF5B6" w14:textId="476DFD91" w:rsidR="00795556" w:rsidRPr="000900B3" w:rsidRDefault="00795556" w:rsidP="00795556">
            <w:pPr>
              <w:jc w:val="center"/>
              <w:rPr>
                <w:rFonts w:cs="Arial"/>
              </w:rPr>
            </w:pPr>
            <w:r w:rsidRPr="002F643C">
              <w:rPr>
                <w:rFonts w:cs="Arial"/>
              </w:rPr>
              <w:t>966,758</w:t>
            </w:r>
          </w:p>
        </w:tc>
        <w:tc>
          <w:tcPr>
            <w:tcW w:w="695" w:type="pct"/>
            <w:tcBorders>
              <w:bottom w:val="single" w:sz="4" w:space="0" w:color="auto"/>
            </w:tcBorders>
            <w:vAlign w:val="center"/>
          </w:tcPr>
          <w:p w14:paraId="28583916" w14:textId="223AC03E" w:rsidR="00795556" w:rsidRPr="000900B3" w:rsidRDefault="00795556" w:rsidP="00795556">
            <w:pPr>
              <w:jc w:val="center"/>
              <w:rPr>
                <w:rFonts w:cs="Arial"/>
              </w:rPr>
            </w:pPr>
            <w:r w:rsidRPr="002F643C">
              <w:rPr>
                <w:rFonts w:cs="Arial"/>
              </w:rPr>
              <w:t>727,573</w:t>
            </w:r>
          </w:p>
        </w:tc>
        <w:tc>
          <w:tcPr>
            <w:tcW w:w="695" w:type="pct"/>
            <w:tcBorders>
              <w:bottom w:val="single" w:sz="4" w:space="0" w:color="auto"/>
            </w:tcBorders>
            <w:vAlign w:val="center"/>
          </w:tcPr>
          <w:p w14:paraId="5B92BF1B" w14:textId="390010BF" w:rsidR="00795556" w:rsidRPr="000900B3" w:rsidRDefault="00795556" w:rsidP="00795556">
            <w:pPr>
              <w:jc w:val="center"/>
              <w:rPr>
                <w:rFonts w:cs="Arial"/>
              </w:rPr>
            </w:pPr>
            <w:r w:rsidRPr="002F643C">
              <w:rPr>
                <w:rFonts w:cs="Arial"/>
              </w:rPr>
              <w:t>75.3%</w:t>
            </w:r>
          </w:p>
        </w:tc>
        <w:tc>
          <w:tcPr>
            <w:tcW w:w="485" w:type="pct"/>
            <w:tcBorders>
              <w:bottom w:val="single" w:sz="4" w:space="0" w:color="auto"/>
            </w:tcBorders>
            <w:vAlign w:val="center"/>
          </w:tcPr>
          <w:p w14:paraId="27BA5EE7" w14:textId="5BFC3EA2" w:rsidR="00795556" w:rsidRPr="000900B3" w:rsidRDefault="00795556" w:rsidP="00795556">
            <w:pPr>
              <w:jc w:val="center"/>
              <w:rPr>
                <w:rFonts w:cs="Arial"/>
              </w:rPr>
            </w:pPr>
            <w:r w:rsidRPr="002F643C">
              <w:rPr>
                <w:rFonts w:cs="Arial"/>
              </w:rPr>
              <w:t>46,376</w:t>
            </w:r>
          </w:p>
        </w:tc>
        <w:tc>
          <w:tcPr>
            <w:tcW w:w="662" w:type="pct"/>
            <w:tcBorders>
              <w:bottom w:val="single" w:sz="4" w:space="0" w:color="auto"/>
            </w:tcBorders>
            <w:vAlign w:val="center"/>
          </w:tcPr>
          <w:p w14:paraId="33D79391" w14:textId="2F3985D8" w:rsidR="00795556" w:rsidRPr="000900B3" w:rsidRDefault="00795556" w:rsidP="00795556">
            <w:pPr>
              <w:jc w:val="center"/>
              <w:rPr>
                <w:rFonts w:cs="Arial"/>
              </w:rPr>
            </w:pPr>
            <w:r w:rsidRPr="002F643C">
              <w:rPr>
                <w:rFonts w:cs="Arial"/>
              </w:rPr>
              <w:t>353</w:t>
            </w:r>
          </w:p>
        </w:tc>
        <w:tc>
          <w:tcPr>
            <w:tcW w:w="662" w:type="pct"/>
            <w:tcBorders>
              <w:bottom w:val="single" w:sz="4" w:space="0" w:color="auto"/>
            </w:tcBorders>
            <w:vAlign w:val="center"/>
          </w:tcPr>
          <w:p w14:paraId="7044FEBC" w14:textId="7683F521" w:rsidR="00795556" w:rsidRPr="000900B3" w:rsidRDefault="00795556" w:rsidP="00795556">
            <w:pPr>
              <w:jc w:val="center"/>
              <w:rPr>
                <w:rFonts w:cs="Arial"/>
              </w:rPr>
            </w:pPr>
            <w:r w:rsidRPr="002F643C">
              <w:rPr>
                <w:rFonts w:cs="Arial"/>
              </w:rPr>
              <w:t>0.8%</w:t>
            </w:r>
          </w:p>
        </w:tc>
      </w:tr>
      <w:tr w:rsidR="00795556" w:rsidRPr="000900B3" w14:paraId="0C6FDBF3" w14:textId="77777777" w:rsidTr="00AF3970">
        <w:trPr>
          <w:cantSplit/>
          <w:trHeight w:val="828"/>
        </w:trPr>
        <w:tc>
          <w:tcPr>
            <w:tcW w:w="647" w:type="pct"/>
            <w:tcBorders>
              <w:top w:val="single" w:sz="4" w:space="0" w:color="auto"/>
              <w:bottom w:val="single" w:sz="4" w:space="0" w:color="auto"/>
            </w:tcBorders>
            <w:vAlign w:val="center"/>
          </w:tcPr>
          <w:p w14:paraId="2AFE44E4" w14:textId="5BBFD60D" w:rsidR="00795556" w:rsidRPr="000900B3" w:rsidRDefault="00795556" w:rsidP="00795556">
            <w:pPr>
              <w:rPr>
                <w:rFonts w:cs="Arial"/>
                <w:b/>
              </w:rPr>
            </w:pPr>
            <w:r w:rsidRPr="002F643C">
              <w:rPr>
                <w:rFonts w:cs="Arial"/>
                <w:b/>
              </w:rPr>
              <w:t>Quartile 3</w:t>
            </w:r>
          </w:p>
        </w:tc>
        <w:tc>
          <w:tcPr>
            <w:tcW w:w="560" w:type="pct"/>
            <w:tcBorders>
              <w:top w:val="single" w:sz="4" w:space="0" w:color="auto"/>
              <w:bottom w:val="single" w:sz="4" w:space="0" w:color="auto"/>
            </w:tcBorders>
            <w:vAlign w:val="center"/>
          </w:tcPr>
          <w:p w14:paraId="77A59DC4" w14:textId="7841D2A4" w:rsidR="00795556" w:rsidRPr="000900B3" w:rsidRDefault="00795556" w:rsidP="00795556">
            <w:pPr>
              <w:jc w:val="center"/>
              <w:rPr>
                <w:rFonts w:cs="Arial"/>
              </w:rPr>
            </w:pPr>
            <w:r w:rsidRPr="002F643C">
              <w:rPr>
                <w:rFonts w:cs="Arial"/>
              </w:rPr>
              <w:t>1,614</w:t>
            </w:r>
          </w:p>
        </w:tc>
        <w:tc>
          <w:tcPr>
            <w:tcW w:w="594" w:type="pct"/>
            <w:tcBorders>
              <w:top w:val="single" w:sz="4" w:space="0" w:color="auto"/>
              <w:bottom w:val="single" w:sz="4" w:space="0" w:color="auto"/>
            </w:tcBorders>
            <w:vAlign w:val="center"/>
          </w:tcPr>
          <w:p w14:paraId="27A25839" w14:textId="3EDF2205" w:rsidR="00795556" w:rsidRPr="000900B3" w:rsidRDefault="00795556" w:rsidP="00795556">
            <w:pPr>
              <w:jc w:val="center"/>
              <w:rPr>
                <w:rFonts w:cs="Arial"/>
              </w:rPr>
            </w:pPr>
            <w:r w:rsidRPr="002F643C">
              <w:rPr>
                <w:rFonts w:cs="Arial"/>
              </w:rPr>
              <w:t>996,175</w:t>
            </w:r>
          </w:p>
        </w:tc>
        <w:tc>
          <w:tcPr>
            <w:tcW w:w="695" w:type="pct"/>
            <w:tcBorders>
              <w:top w:val="single" w:sz="4" w:space="0" w:color="auto"/>
              <w:bottom w:val="single" w:sz="4" w:space="0" w:color="auto"/>
            </w:tcBorders>
            <w:vAlign w:val="center"/>
          </w:tcPr>
          <w:p w14:paraId="1A1F4B77" w14:textId="6A3AEFA9" w:rsidR="00795556" w:rsidRPr="000900B3" w:rsidRDefault="00795556" w:rsidP="00795556">
            <w:pPr>
              <w:jc w:val="center"/>
              <w:rPr>
                <w:rFonts w:cs="Arial"/>
              </w:rPr>
            </w:pPr>
            <w:r w:rsidRPr="002F643C">
              <w:rPr>
                <w:rFonts w:cs="Arial"/>
              </w:rPr>
              <w:t>868,422</w:t>
            </w:r>
          </w:p>
        </w:tc>
        <w:tc>
          <w:tcPr>
            <w:tcW w:w="695" w:type="pct"/>
            <w:tcBorders>
              <w:top w:val="single" w:sz="4" w:space="0" w:color="auto"/>
              <w:bottom w:val="single" w:sz="4" w:space="0" w:color="auto"/>
            </w:tcBorders>
            <w:vAlign w:val="center"/>
          </w:tcPr>
          <w:p w14:paraId="3D9ED605" w14:textId="5FD91E44" w:rsidR="00795556" w:rsidRPr="000900B3" w:rsidRDefault="00795556" w:rsidP="00795556">
            <w:pPr>
              <w:jc w:val="center"/>
              <w:rPr>
                <w:rFonts w:cs="Arial"/>
              </w:rPr>
            </w:pPr>
            <w:r w:rsidRPr="002F643C">
              <w:rPr>
                <w:rFonts w:cs="Arial"/>
              </w:rPr>
              <w:t>87.2%</w:t>
            </w:r>
          </w:p>
        </w:tc>
        <w:tc>
          <w:tcPr>
            <w:tcW w:w="485" w:type="pct"/>
            <w:tcBorders>
              <w:top w:val="single" w:sz="4" w:space="0" w:color="auto"/>
              <w:bottom w:val="single" w:sz="4" w:space="0" w:color="auto"/>
            </w:tcBorders>
            <w:vAlign w:val="center"/>
          </w:tcPr>
          <w:p w14:paraId="118543BA" w14:textId="50A5A79C" w:rsidR="00795556" w:rsidRPr="000900B3" w:rsidRDefault="00795556" w:rsidP="00795556">
            <w:pPr>
              <w:jc w:val="center"/>
              <w:rPr>
                <w:rFonts w:cs="Arial"/>
              </w:rPr>
            </w:pPr>
            <w:r w:rsidRPr="002F643C">
              <w:rPr>
                <w:rFonts w:cs="Arial"/>
              </w:rPr>
              <w:t>47,390</w:t>
            </w:r>
          </w:p>
        </w:tc>
        <w:tc>
          <w:tcPr>
            <w:tcW w:w="662" w:type="pct"/>
            <w:tcBorders>
              <w:top w:val="single" w:sz="4" w:space="0" w:color="auto"/>
              <w:bottom w:val="single" w:sz="4" w:space="0" w:color="auto"/>
            </w:tcBorders>
            <w:vAlign w:val="center"/>
          </w:tcPr>
          <w:p w14:paraId="4083FC1B" w14:textId="11124F50" w:rsidR="00795556" w:rsidRPr="000900B3" w:rsidRDefault="00795556" w:rsidP="00795556">
            <w:pPr>
              <w:jc w:val="center"/>
              <w:rPr>
                <w:rFonts w:cs="Arial"/>
              </w:rPr>
            </w:pPr>
            <w:r w:rsidRPr="002F643C">
              <w:rPr>
                <w:rFonts w:cs="Arial"/>
              </w:rPr>
              <w:t>351</w:t>
            </w:r>
          </w:p>
        </w:tc>
        <w:tc>
          <w:tcPr>
            <w:tcW w:w="662" w:type="pct"/>
            <w:tcBorders>
              <w:top w:val="single" w:sz="4" w:space="0" w:color="auto"/>
              <w:bottom w:val="single" w:sz="4" w:space="0" w:color="auto"/>
            </w:tcBorders>
            <w:vAlign w:val="center"/>
          </w:tcPr>
          <w:p w14:paraId="226B60DE" w14:textId="7D4AD001" w:rsidR="00795556" w:rsidRPr="000900B3" w:rsidRDefault="00795556" w:rsidP="00795556">
            <w:pPr>
              <w:jc w:val="center"/>
              <w:rPr>
                <w:rFonts w:cs="Arial"/>
              </w:rPr>
            </w:pPr>
            <w:r w:rsidRPr="002F643C">
              <w:rPr>
                <w:rFonts w:cs="Arial"/>
              </w:rPr>
              <w:t>0.7%</w:t>
            </w:r>
          </w:p>
        </w:tc>
      </w:tr>
      <w:tr w:rsidR="00795556" w:rsidRPr="000900B3" w14:paraId="4F37988C" w14:textId="77777777" w:rsidTr="00AF3970">
        <w:trPr>
          <w:cantSplit/>
          <w:trHeight w:val="828"/>
        </w:trPr>
        <w:tc>
          <w:tcPr>
            <w:tcW w:w="647" w:type="pct"/>
            <w:tcBorders>
              <w:top w:val="single" w:sz="4" w:space="0" w:color="auto"/>
              <w:bottom w:val="double" w:sz="4" w:space="0" w:color="auto"/>
            </w:tcBorders>
            <w:vAlign w:val="center"/>
          </w:tcPr>
          <w:p w14:paraId="3A55AEB4" w14:textId="2C7BFA34" w:rsidR="00795556" w:rsidRPr="000900B3" w:rsidRDefault="00795556" w:rsidP="00795556">
            <w:pPr>
              <w:rPr>
                <w:rFonts w:cs="Arial"/>
                <w:b/>
              </w:rPr>
            </w:pPr>
            <w:r w:rsidRPr="002F643C">
              <w:rPr>
                <w:rFonts w:cs="Arial"/>
                <w:b/>
              </w:rPr>
              <w:t>Quartile 4</w:t>
            </w:r>
          </w:p>
        </w:tc>
        <w:tc>
          <w:tcPr>
            <w:tcW w:w="560" w:type="pct"/>
            <w:tcBorders>
              <w:top w:val="single" w:sz="4" w:space="0" w:color="auto"/>
              <w:bottom w:val="double" w:sz="4" w:space="0" w:color="auto"/>
            </w:tcBorders>
            <w:vAlign w:val="center"/>
          </w:tcPr>
          <w:p w14:paraId="041BF66D" w14:textId="78BF4595" w:rsidR="00795556" w:rsidRPr="000900B3" w:rsidRDefault="00795556" w:rsidP="00795556">
            <w:pPr>
              <w:jc w:val="center"/>
              <w:rPr>
                <w:rFonts w:cs="Arial"/>
              </w:rPr>
            </w:pPr>
            <w:r w:rsidRPr="002F643C">
              <w:rPr>
                <w:rFonts w:cs="Arial"/>
              </w:rPr>
              <w:t>1,613</w:t>
            </w:r>
          </w:p>
        </w:tc>
        <w:tc>
          <w:tcPr>
            <w:tcW w:w="594" w:type="pct"/>
            <w:tcBorders>
              <w:top w:val="single" w:sz="4" w:space="0" w:color="auto"/>
              <w:bottom w:val="double" w:sz="4" w:space="0" w:color="auto"/>
            </w:tcBorders>
            <w:vAlign w:val="center"/>
          </w:tcPr>
          <w:p w14:paraId="3FC96E91" w14:textId="339C6A2D" w:rsidR="00795556" w:rsidRPr="000900B3" w:rsidRDefault="00795556" w:rsidP="00795556">
            <w:pPr>
              <w:jc w:val="center"/>
              <w:rPr>
                <w:rFonts w:cs="Arial"/>
              </w:rPr>
            </w:pPr>
            <w:r w:rsidRPr="002F643C">
              <w:rPr>
                <w:rFonts w:cs="Arial"/>
              </w:rPr>
              <w:t>949,372</w:t>
            </w:r>
          </w:p>
        </w:tc>
        <w:tc>
          <w:tcPr>
            <w:tcW w:w="695" w:type="pct"/>
            <w:tcBorders>
              <w:top w:val="single" w:sz="4" w:space="0" w:color="auto"/>
              <w:bottom w:val="double" w:sz="4" w:space="0" w:color="auto"/>
            </w:tcBorders>
            <w:vAlign w:val="center"/>
          </w:tcPr>
          <w:p w14:paraId="2DA388A5" w14:textId="7021119D" w:rsidR="00795556" w:rsidRPr="000900B3" w:rsidRDefault="00795556" w:rsidP="00795556">
            <w:pPr>
              <w:jc w:val="center"/>
              <w:rPr>
                <w:rFonts w:cs="Arial"/>
              </w:rPr>
            </w:pPr>
            <w:r w:rsidRPr="002F643C">
              <w:rPr>
                <w:rFonts w:cs="Arial"/>
              </w:rPr>
              <w:t>902,922</w:t>
            </w:r>
          </w:p>
        </w:tc>
        <w:tc>
          <w:tcPr>
            <w:tcW w:w="695" w:type="pct"/>
            <w:tcBorders>
              <w:top w:val="single" w:sz="4" w:space="0" w:color="auto"/>
              <w:bottom w:val="double" w:sz="4" w:space="0" w:color="auto"/>
            </w:tcBorders>
            <w:vAlign w:val="center"/>
          </w:tcPr>
          <w:p w14:paraId="75BDDEDB" w14:textId="0669B404" w:rsidR="00795556" w:rsidRPr="000900B3" w:rsidRDefault="00795556" w:rsidP="00795556">
            <w:pPr>
              <w:jc w:val="center"/>
              <w:rPr>
                <w:rFonts w:cs="Arial"/>
              </w:rPr>
            </w:pPr>
            <w:r w:rsidRPr="002F643C">
              <w:rPr>
                <w:rFonts w:cs="Arial"/>
              </w:rPr>
              <w:t>95.1%</w:t>
            </w:r>
          </w:p>
        </w:tc>
        <w:tc>
          <w:tcPr>
            <w:tcW w:w="485" w:type="pct"/>
            <w:tcBorders>
              <w:top w:val="single" w:sz="4" w:space="0" w:color="auto"/>
              <w:bottom w:val="double" w:sz="4" w:space="0" w:color="auto"/>
            </w:tcBorders>
            <w:vAlign w:val="center"/>
          </w:tcPr>
          <w:p w14:paraId="101B6B40" w14:textId="481281EA" w:rsidR="00795556" w:rsidRPr="000900B3" w:rsidRDefault="00795556" w:rsidP="00795556">
            <w:pPr>
              <w:jc w:val="center"/>
              <w:rPr>
                <w:rFonts w:cs="Arial"/>
              </w:rPr>
            </w:pPr>
            <w:r w:rsidRPr="002F643C">
              <w:rPr>
                <w:rFonts w:cs="Arial"/>
              </w:rPr>
              <w:t>45,749</w:t>
            </w:r>
          </w:p>
        </w:tc>
        <w:tc>
          <w:tcPr>
            <w:tcW w:w="662" w:type="pct"/>
            <w:tcBorders>
              <w:top w:val="single" w:sz="4" w:space="0" w:color="auto"/>
              <w:bottom w:val="double" w:sz="4" w:space="0" w:color="auto"/>
            </w:tcBorders>
            <w:vAlign w:val="center"/>
          </w:tcPr>
          <w:p w14:paraId="06EE3B1D" w14:textId="19F86045" w:rsidR="00795556" w:rsidRPr="000900B3" w:rsidRDefault="00795556" w:rsidP="00795556">
            <w:pPr>
              <w:jc w:val="center"/>
              <w:rPr>
                <w:rFonts w:cs="Arial"/>
              </w:rPr>
            </w:pPr>
            <w:r w:rsidRPr="002F643C">
              <w:rPr>
                <w:rFonts w:cs="Arial"/>
              </w:rPr>
              <w:t>246</w:t>
            </w:r>
          </w:p>
        </w:tc>
        <w:tc>
          <w:tcPr>
            <w:tcW w:w="662" w:type="pct"/>
            <w:tcBorders>
              <w:top w:val="single" w:sz="4" w:space="0" w:color="auto"/>
              <w:bottom w:val="double" w:sz="4" w:space="0" w:color="auto"/>
            </w:tcBorders>
            <w:vAlign w:val="center"/>
          </w:tcPr>
          <w:p w14:paraId="7C5E783C" w14:textId="43102EF3" w:rsidR="00795556" w:rsidRPr="000900B3" w:rsidRDefault="00795556" w:rsidP="00795556">
            <w:pPr>
              <w:jc w:val="center"/>
              <w:rPr>
                <w:rFonts w:cs="Arial"/>
              </w:rPr>
            </w:pPr>
            <w:r w:rsidRPr="002F643C">
              <w:rPr>
                <w:rFonts w:cs="Arial"/>
              </w:rPr>
              <w:t>0.5%</w:t>
            </w:r>
          </w:p>
        </w:tc>
      </w:tr>
      <w:tr w:rsidR="00795556" w:rsidRPr="000900B3" w14:paraId="06852F44" w14:textId="77777777" w:rsidTr="00AF3970">
        <w:trPr>
          <w:cantSplit/>
          <w:trHeight w:val="828"/>
        </w:trPr>
        <w:tc>
          <w:tcPr>
            <w:tcW w:w="647" w:type="pct"/>
            <w:tcBorders>
              <w:top w:val="double" w:sz="4" w:space="0" w:color="auto"/>
              <w:bottom w:val="thickThinSmallGap" w:sz="24" w:space="0" w:color="auto"/>
            </w:tcBorders>
            <w:vAlign w:val="center"/>
          </w:tcPr>
          <w:p w14:paraId="37F57FDB" w14:textId="77777777" w:rsidR="00795556" w:rsidRPr="002F643C" w:rsidRDefault="00795556" w:rsidP="00795556">
            <w:pPr>
              <w:rPr>
                <w:rFonts w:cs="Arial"/>
                <w:b/>
              </w:rPr>
            </w:pPr>
            <w:r w:rsidRPr="002F643C">
              <w:rPr>
                <w:rFonts w:cs="Arial"/>
                <w:b/>
              </w:rPr>
              <w:t xml:space="preserve">Title I </w:t>
            </w:r>
          </w:p>
          <w:p w14:paraId="21944307" w14:textId="6036C421" w:rsidR="00795556" w:rsidRPr="000900B3" w:rsidRDefault="00795556" w:rsidP="00795556">
            <w:pPr>
              <w:rPr>
                <w:rFonts w:cs="Arial"/>
                <w:b/>
              </w:rPr>
            </w:pPr>
            <w:r w:rsidRPr="002F643C">
              <w:rPr>
                <w:rFonts w:cs="Arial"/>
                <w:b/>
              </w:rPr>
              <w:t>Total</w:t>
            </w:r>
          </w:p>
        </w:tc>
        <w:tc>
          <w:tcPr>
            <w:tcW w:w="560" w:type="pct"/>
            <w:tcBorders>
              <w:top w:val="double" w:sz="4" w:space="0" w:color="auto"/>
              <w:bottom w:val="thickThinSmallGap" w:sz="24" w:space="0" w:color="auto"/>
            </w:tcBorders>
            <w:vAlign w:val="center"/>
          </w:tcPr>
          <w:p w14:paraId="4FDC3A62" w14:textId="4FA93DF0" w:rsidR="00795556" w:rsidRPr="000900B3" w:rsidRDefault="00795556" w:rsidP="00795556">
            <w:pPr>
              <w:jc w:val="center"/>
              <w:rPr>
                <w:rFonts w:cs="Arial"/>
              </w:rPr>
            </w:pPr>
            <w:r w:rsidRPr="002F643C">
              <w:rPr>
                <w:rFonts w:cs="Arial"/>
              </w:rPr>
              <w:t>6,454</w:t>
            </w:r>
          </w:p>
        </w:tc>
        <w:tc>
          <w:tcPr>
            <w:tcW w:w="594" w:type="pct"/>
            <w:tcBorders>
              <w:top w:val="double" w:sz="4" w:space="0" w:color="auto"/>
              <w:bottom w:val="thickThinSmallGap" w:sz="24" w:space="0" w:color="auto"/>
            </w:tcBorders>
            <w:vAlign w:val="center"/>
          </w:tcPr>
          <w:p w14:paraId="4EB8AF72" w14:textId="3DCA986B" w:rsidR="00795556" w:rsidRPr="000900B3" w:rsidRDefault="00795556" w:rsidP="00795556">
            <w:pPr>
              <w:jc w:val="center"/>
              <w:rPr>
                <w:rFonts w:cs="Arial"/>
              </w:rPr>
            </w:pPr>
            <w:r w:rsidRPr="002F643C">
              <w:rPr>
                <w:rFonts w:cs="Arial"/>
              </w:rPr>
              <w:t>3,878,454</w:t>
            </w:r>
          </w:p>
        </w:tc>
        <w:tc>
          <w:tcPr>
            <w:tcW w:w="695" w:type="pct"/>
            <w:tcBorders>
              <w:top w:val="double" w:sz="4" w:space="0" w:color="auto"/>
              <w:bottom w:val="thickThinSmallGap" w:sz="24" w:space="0" w:color="auto"/>
            </w:tcBorders>
            <w:vAlign w:val="center"/>
          </w:tcPr>
          <w:p w14:paraId="1E2F8D32" w14:textId="3DC33B0C" w:rsidR="00795556" w:rsidRPr="000900B3" w:rsidRDefault="00795556" w:rsidP="00795556">
            <w:pPr>
              <w:jc w:val="center"/>
              <w:rPr>
                <w:rFonts w:cs="Arial"/>
              </w:rPr>
            </w:pPr>
            <w:r w:rsidRPr="002F643C">
              <w:rPr>
                <w:rFonts w:cs="Arial"/>
              </w:rPr>
              <w:t>2,946,492</w:t>
            </w:r>
          </w:p>
        </w:tc>
        <w:tc>
          <w:tcPr>
            <w:tcW w:w="695" w:type="pct"/>
            <w:tcBorders>
              <w:top w:val="double" w:sz="4" w:space="0" w:color="auto"/>
              <w:bottom w:val="thickThinSmallGap" w:sz="24" w:space="0" w:color="auto"/>
            </w:tcBorders>
            <w:vAlign w:val="center"/>
          </w:tcPr>
          <w:p w14:paraId="21487668" w14:textId="4067A845" w:rsidR="00795556" w:rsidRPr="000900B3" w:rsidRDefault="00795556" w:rsidP="00795556">
            <w:pPr>
              <w:jc w:val="center"/>
              <w:rPr>
                <w:rFonts w:cs="Arial"/>
              </w:rPr>
            </w:pPr>
            <w:r w:rsidRPr="002F643C">
              <w:rPr>
                <w:rFonts w:cs="Arial"/>
              </w:rPr>
              <w:t>76.0%</w:t>
            </w:r>
          </w:p>
        </w:tc>
        <w:tc>
          <w:tcPr>
            <w:tcW w:w="485" w:type="pct"/>
            <w:tcBorders>
              <w:top w:val="double" w:sz="4" w:space="0" w:color="auto"/>
              <w:bottom w:val="thickThinSmallGap" w:sz="24" w:space="0" w:color="auto"/>
            </w:tcBorders>
            <w:vAlign w:val="center"/>
          </w:tcPr>
          <w:p w14:paraId="73F332F1" w14:textId="551E22D5" w:rsidR="00795556" w:rsidRPr="000900B3" w:rsidRDefault="00795556" w:rsidP="00795556">
            <w:pPr>
              <w:jc w:val="center"/>
              <w:rPr>
                <w:rFonts w:cs="Arial"/>
              </w:rPr>
            </w:pPr>
            <w:r w:rsidRPr="002F643C">
              <w:rPr>
                <w:rFonts w:cs="Arial"/>
              </w:rPr>
              <w:t>188,116</w:t>
            </w:r>
          </w:p>
        </w:tc>
        <w:tc>
          <w:tcPr>
            <w:tcW w:w="662" w:type="pct"/>
            <w:tcBorders>
              <w:top w:val="double" w:sz="4" w:space="0" w:color="auto"/>
              <w:bottom w:val="thickThinSmallGap" w:sz="24" w:space="0" w:color="auto"/>
            </w:tcBorders>
            <w:vAlign w:val="center"/>
          </w:tcPr>
          <w:p w14:paraId="53F64C79" w14:textId="0FE98993" w:rsidR="00795556" w:rsidRPr="000900B3" w:rsidRDefault="00795556" w:rsidP="00795556">
            <w:pPr>
              <w:jc w:val="center"/>
              <w:rPr>
                <w:rFonts w:cs="Arial"/>
              </w:rPr>
            </w:pPr>
            <w:r w:rsidRPr="002F643C">
              <w:rPr>
                <w:rFonts w:cs="Arial"/>
              </w:rPr>
              <w:t>1,234</w:t>
            </w:r>
          </w:p>
        </w:tc>
        <w:tc>
          <w:tcPr>
            <w:tcW w:w="662" w:type="pct"/>
            <w:tcBorders>
              <w:top w:val="double" w:sz="4" w:space="0" w:color="auto"/>
              <w:bottom w:val="thickThinSmallGap" w:sz="24" w:space="0" w:color="auto"/>
            </w:tcBorders>
            <w:vAlign w:val="center"/>
          </w:tcPr>
          <w:p w14:paraId="2AE0A0CA" w14:textId="3C688C1C" w:rsidR="00795556" w:rsidRPr="000900B3" w:rsidRDefault="00795556" w:rsidP="00795556">
            <w:pPr>
              <w:jc w:val="center"/>
              <w:rPr>
                <w:rFonts w:cs="Arial"/>
              </w:rPr>
            </w:pPr>
            <w:r w:rsidRPr="002F643C">
              <w:rPr>
                <w:rFonts w:cs="Arial"/>
              </w:rPr>
              <w:t>0.7%</w:t>
            </w:r>
          </w:p>
        </w:tc>
      </w:tr>
      <w:tr w:rsidR="00795556" w:rsidRPr="000900B3" w14:paraId="780CCA1D" w14:textId="77777777" w:rsidTr="00AF3970">
        <w:trPr>
          <w:cantSplit/>
          <w:trHeight w:val="828"/>
        </w:trPr>
        <w:tc>
          <w:tcPr>
            <w:tcW w:w="647" w:type="pct"/>
            <w:tcBorders>
              <w:top w:val="thickThinSmallGap" w:sz="24" w:space="0" w:color="auto"/>
            </w:tcBorders>
            <w:vAlign w:val="center"/>
          </w:tcPr>
          <w:p w14:paraId="3E72FAED" w14:textId="06615862" w:rsidR="00795556" w:rsidRPr="000900B3" w:rsidRDefault="00795556" w:rsidP="00795556">
            <w:pPr>
              <w:rPr>
                <w:rFonts w:cs="Arial"/>
                <w:b/>
              </w:rPr>
            </w:pPr>
            <w:r w:rsidRPr="002F643C">
              <w:rPr>
                <w:rFonts w:cs="Arial"/>
                <w:b/>
              </w:rPr>
              <w:t>Statewide Total</w:t>
            </w:r>
          </w:p>
        </w:tc>
        <w:tc>
          <w:tcPr>
            <w:tcW w:w="560" w:type="pct"/>
            <w:tcBorders>
              <w:top w:val="thickThinSmallGap" w:sz="24" w:space="0" w:color="auto"/>
            </w:tcBorders>
            <w:vAlign w:val="center"/>
          </w:tcPr>
          <w:p w14:paraId="5C112AEA" w14:textId="0AD07A53" w:rsidR="00795556" w:rsidRPr="000900B3" w:rsidRDefault="00795556" w:rsidP="00795556">
            <w:pPr>
              <w:jc w:val="center"/>
              <w:rPr>
                <w:rFonts w:cs="Arial"/>
              </w:rPr>
            </w:pPr>
            <w:r w:rsidRPr="002F643C">
              <w:rPr>
                <w:rFonts w:cs="Arial"/>
              </w:rPr>
              <w:t>10,028</w:t>
            </w:r>
          </w:p>
        </w:tc>
        <w:tc>
          <w:tcPr>
            <w:tcW w:w="594" w:type="pct"/>
            <w:tcBorders>
              <w:top w:val="thickThinSmallGap" w:sz="24" w:space="0" w:color="auto"/>
            </w:tcBorders>
            <w:vAlign w:val="center"/>
          </w:tcPr>
          <w:p w14:paraId="19A84487" w14:textId="1BAAB9A1" w:rsidR="00795556" w:rsidRPr="000900B3" w:rsidRDefault="00795556" w:rsidP="00795556">
            <w:pPr>
              <w:jc w:val="center"/>
              <w:rPr>
                <w:rFonts w:cs="Arial"/>
              </w:rPr>
            </w:pPr>
            <w:r w:rsidRPr="002F643C">
              <w:rPr>
                <w:rFonts w:cs="Arial"/>
              </w:rPr>
              <w:t>6,224,433</w:t>
            </w:r>
          </w:p>
        </w:tc>
        <w:tc>
          <w:tcPr>
            <w:tcW w:w="695" w:type="pct"/>
            <w:tcBorders>
              <w:top w:val="thickThinSmallGap" w:sz="24" w:space="0" w:color="auto"/>
            </w:tcBorders>
            <w:vAlign w:val="center"/>
          </w:tcPr>
          <w:p w14:paraId="6759A9A3" w14:textId="3B95A59B" w:rsidR="00795556" w:rsidRPr="000900B3" w:rsidRDefault="00795556" w:rsidP="00795556">
            <w:pPr>
              <w:jc w:val="center"/>
              <w:rPr>
                <w:rFonts w:cs="Arial"/>
              </w:rPr>
            </w:pPr>
            <w:r w:rsidRPr="002F643C">
              <w:rPr>
                <w:rFonts w:cs="Arial"/>
              </w:rPr>
              <w:t>3,760,569</w:t>
            </w:r>
          </w:p>
        </w:tc>
        <w:tc>
          <w:tcPr>
            <w:tcW w:w="695" w:type="pct"/>
            <w:tcBorders>
              <w:top w:val="thickThinSmallGap" w:sz="24" w:space="0" w:color="auto"/>
            </w:tcBorders>
            <w:vAlign w:val="center"/>
          </w:tcPr>
          <w:p w14:paraId="75CDADB3" w14:textId="31C2C57A" w:rsidR="00795556" w:rsidRPr="000900B3" w:rsidRDefault="00795556" w:rsidP="00795556">
            <w:pPr>
              <w:jc w:val="center"/>
              <w:rPr>
                <w:rFonts w:cs="Arial"/>
              </w:rPr>
            </w:pPr>
            <w:r w:rsidRPr="002F643C">
              <w:rPr>
                <w:rFonts w:cs="Arial"/>
              </w:rPr>
              <w:t>60.4%</w:t>
            </w:r>
          </w:p>
        </w:tc>
        <w:tc>
          <w:tcPr>
            <w:tcW w:w="485" w:type="pct"/>
            <w:tcBorders>
              <w:top w:val="thickThinSmallGap" w:sz="24" w:space="0" w:color="auto"/>
            </w:tcBorders>
            <w:vAlign w:val="center"/>
          </w:tcPr>
          <w:p w14:paraId="6E8DA3E9" w14:textId="6A1A1C9A" w:rsidR="00795556" w:rsidRPr="000900B3" w:rsidRDefault="00795556" w:rsidP="00795556">
            <w:pPr>
              <w:jc w:val="center"/>
              <w:rPr>
                <w:rFonts w:cs="Arial"/>
              </w:rPr>
            </w:pPr>
            <w:r w:rsidRPr="002F643C">
              <w:rPr>
                <w:rFonts w:cs="Arial"/>
              </w:rPr>
              <w:t>300,997</w:t>
            </w:r>
          </w:p>
        </w:tc>
        <w:tc>
          <w:tcPr>
            <w:tcW w:w="662" w:type="pct"/>
            <w:tcBorders>
              <w:top w:val="thickThinSmallGap" w:sz="24" w:space="0" w:color="auto"/>
            </w:tcBorders>
            <w:vAlign w:val="center"/>
          </w:tcPr>
          <w:p w14:paraId="4AD61376" w14:textId="49FE92BD" w:rsidR="00795556" w:rsidRPr="000900B3" w:rsidRDefault="00795556" w:rsidP="00795556">
            <w:pPr>
              <w:jc w:val="center"/>
              <w:rPr>
                <w:rFonts w:cs="Arial"/>
              </w:rPr>
            </w:pPr>
            <w:r w:rsidRPr="002F643C">
              <w:rPr>
                <w:rFonts w:cs="Arial"/>
              </w:rPr>
              <w:t>1,953</w:t>
            </w:r>
          </w:p>
        </w:tc>
        <w:tc>
          <w:tcPr>
            <w:tcW w:w="662" w:type="pct"/>
            <w:tcBorders>
              <w:top w:val="thickThinSmallGap" w:sz="24" w:space="0" w:color="auto"/>
            </w:tcBorders>
            <w:vAlign w:val="center"/>
          </w:tcPr>
          <w:p w14:paraId="11B56C6A" w14:textId="0C59346B" w:rsidR="00795556" w:rsidRPr="000900B3" w:rsidRDefault="00795556" w:rsidP="00795556">
            <w:pPr>
              <w:jc w:val="center"/>
              <w:rPr>
                <w:rFonts w:cs="Arial"/>
              </w:rPr>
            </w:pPr>
            <w:r w:rsidRPr="002F643C">
              <w:rPr>
                <w:rFonts w:cs="Arial"/>
              </w:rPr>
              <w:t>0.6%</w:t>
            </w:r>
          </w:p>
        </w:tc>
      </w:tr>
    </w:tbl>
    <w:p w14:paraId="6B0F0949" w14:textId="77777777" w:rsidR="00931306" w:rsidRPr="000900B3" w:rsidRDefault="00931306" w:rsidP="002D172F">
      <w:pPr>
        <w:rPr>
          <w:b/>
        </w:rPr>
      </w:pPr>
      <w:r w:rsidRPr="000900B3">
        <w:rPr>
          <w:b/>
        </w:rPr>
        <w:br w:type="page"/>
      </w:r>
    </w:p>
    <w:p w14:paraId="3AE4301A" w14:textId="5A09A2A8" w:rsidR="00252BCB" w:rsidRDefault="00AF4913" w:rsidP="002D172F">
      <w:pPr>
        <w:pStyle w:val="NoSpacing"/>
        <w:rPr>
          <w:b/>
        </w:rPr>
      </w:pPr>
      <w:r w:rsidRPr="000900B3">
        <w:rPr>
          <w:b/>
        </w:rPr>
        <w:t>Table</w:t>
      </w:r>
      <w:r w:rsidR="00AF3970">
        <w:rPr>
          <w:b/>
        </w:rPr>
        <w:t xml:space="preserve"> 3</w:t>
      </w:r>
      <w:r w:rsidR="007E30CD">
        <w:rPr>
          <w:b/>
        </w:rPr>
        <w:t>2a</w:t>
      </w:r>
      <w:r w:rsidR="00AF3970">
        <w:rPr>
          <w:b/>
        </w:rPr>
        <w:t>.</w:t>
      </w:r>
      <w:r w:rsidR="00252BCB" w:rsidRPr="000900B3">
        <w:rPr>
          <w:b/>
        </w:rPr>
        <w:t xml:space="preserve"> 2014–15 Unqualified Teachers by Socioeconomically Disadvantaged Student Enrollment</w:t>
      </w:r>
    </w:p>
    <w:tbl>
      <w:tblPr>
        <w:tblStyle w:val="TableGrid"/>
        <w:tblW w:w="5071" w:type="pct"/>
        <w:tblLayout w:type="fixed"/>
        <w:tblLook w:val="04A0" w:firstRow="1" w:lastRow="0" w:firstColumn="1" w:lastColumn="0" w:noHBand="0" w:noVBand="1"/>
      </w:tblPr>
      <w:tblGrid>
        <w:gridCol w:w="1076"/>
        <w:gridCol w:w="1079"/>
        <w:gridCol w:w="991"/>
        <w:gridCol w:w="1530"/>
        <w:gridCol w:w="1597"/>
        <w:gridCol w:w="1012"/>
        <w:gridCol w:w="1170"/>
        <w:gridCol w:w="1393"/>
      </w:tblGrid>
      <w:tr w:rsidR="007E30CD" w:rsidRPr="008D7C44" w14:paraId="0700E2E2" w14:textId="77777777">
        <w:trPr>
          <w:cantSplit/>
          <w:trHeight w:val="828"/>
          <w:tblHeader/>
        </w:trPr>
        <w:tc>
          <w:tcPr>
            <w:tcW w:w="546" w:type="pct"/>
            <w:shd w:val="clear" w:color="auto" w:fill="D0CECE" w:themeFill="background2" w:themeFillShade="E6"/>
            <w:vAlign w:val="center"/>
          </w:tcPr>
          <w:p w14:paraId="6233C07D" w14:textId="77777777" w:rsidR="007E30CD" w:rsidRPr="008D7C44" w:rsidRDefault="007E30CD">
            <w:pPr>
              <w:pStyle w:val="NoSpacing"/>
              <w:rPr>
                <w:b/>
              </w:rPr>
            </w:pPr>
            <w:r w:rsidRPr="008D7C44">
              <w:rPr>
                <w:b/>
              </w:rPr>
              <w:t>School Type</w:t>
            </w:r>
          </w:p>
        </w:tc>
        <w:tc>
          <w:tcPr>
            <w:tcW w:w="548" w:type="pct"/>
            <w:shd w:val="clear" w:color="auto" w:fill="D0CECE" w:themeFill="background2" w:themeFillShade="E6"/>
            <w:vAlign w:val="center"/>
          </w:tcPr>
          <w:p w14:paraId="766C6967" w14:textId="77777777" w:rsidR="007E30CD" w:rsidRPr="008D7C44" w:rsidRDefault="007E30CD">
            <w:pPr>
              <w:pStyle w:val="NoSpacing"/>
              <w:rPr>
                <w:b/>
              </w:rPr>
            </w:pPr>
            <w:r w:rsidRPr="008D7C44">
              <w:rPr>
                <w:b/>
              </w:rPr>
              <w:t>Number of schools</w:t>
            </w:r>
          </w:p>
        </w:tc>
        <w:tc>
          <w:tcPr>
            <w:tcW w:w="503" w:type="pct"/>
            <w:shd w:val="clear" w:color="auto" w:fill="D0CECE" w:themeFill="background2" w:themeFillShade="E6"/>
            <w:vAlign w:val="center"/>
          </w:tcPr>
          <w:p w14:paraId="38148722" w14:textId="77777777" w:rsidR="007E30CD" w:rsidRPr="008D7C44" w:rsidRDefault="007E30CD">
            <w:pPr>
              <w:pStyle w:val="NoSpacing"/>
              <w:rPr>
                <w:b/>
              </w:rPr>
            </w:pPr>
            <w:r w:rsidRPr="008D7C44">
              <w:rPr>
                <w:b/>
              </w:rPr>
              <w:t>Total Student Enrollment</w:t>
            </w:r>
          </w:p>
        </w:tc>
        <w:tc>
          <w:tcPr>
            <w:tcW w:w="777" w:type="pct"/>
            <w:shd w:val="clear" w:color="auto" w:fill="D0CECE" w:themeFill="background2" w:themeFillShade="E6"/>
            <w:vAlign w:val="center"/>
          </w:tcPr>
          <w:p w14:paraId="069100CA" w14:textId="77777777" w:rsidR="007E30CD" w:rsidRPr="008D7C44" w:rsidRDefault="007E30CD">
            <w:pPr>
              <w:pStyle w:val="NoSpacing"/>
              <w:rPr>
                <w:b/>
              </w:rPr>
            </w:pPr>
            <w:r w:rsidRPr="008D7C44">
              <w:rPr>
                <w:b/>
              </w:rPr>
              <w:t>Socio-economically Disadvantaged Student Enrollment</w:t>
            </w:r>
          </w:p>
        </w:tc>
        <w:tc>
          <w:tcPr>
            <w:tcW w:w="811" w:type="pct"/>
            <w:shd w:val="clear" w:color="auto" w:fill="D0CECE" w:themeFill="background2" w:themeFillShade="E6"/>
            <w:vAlign w:val="center"/>
          </w:tcPr>
          <w:p w14:paraId="03D80C45" w14:textId="77777777" w:rsidR="007E30CD" w:rsidRPr="008D7C44" w:rsidRDefault="007E30CD">
            <w:pPr>
              <w:pStyle w:val="NoSpacing"/>
              <w:rPr>
                <w:b/>
              </w:rPr>
            </w:pPr>
            <w:r w:rsidRPr="008D7C44">
              <w:rPr>
                <w:b/>
              </w:rPr>
              <w:t>Percent of Socio-economically Disadvantaged Student Enrollment</w:t>
            </w:r>
          </w:p>
        </w:tc>
        <w:tc>
          <w:tcPr>
            <w:tcW w:w="514" w:type="pct"/>
            <w:shd w:val="clear" w:color="auto" w:fill="D0CECE" w:themeFill="background2" w:themeFillShade="E6"/>
            <w:vAlign w:val="center"/>
          </w:tcPr>
          <w:p w14:paraId="125B601A" w14:textId="77777777" w:rsidR="007E30CD" w:rsidRPr="008D7C44" w:rsidRDefault="007E30CD">
            <w:pPr>
              <w:pStyle w:val="NoSpacing"/>
              <w:rPr>
                <w:b/>
              </w:rPr>
            </w:pPr>
            <w:r w:rsidRPr="008D7C44">
              <w:rPr>
                <w:b/>
              </w:rPr>
              <w:t>Total Teachers</w:t>
            </w:r>
          </w:p>
        </w:tc>
        <w:tc>
          <w:tcPr>
            <w:tcW w:w="594" w:type="pct"/>
            <w:shd w:val="clear" w:color="auto" w:fill="D0CECE" w:themeFill="background2" w:themeFillShade="E6"/>
            <w:vAlign w:val="center"/>
          </w:tcPr>
          <w:p w14:paraId="56827F4A" w14:textId="77777777" w:rsidR="007E30CD" w:rsidRPr="008D7C44" w:rsidRDefault="007E30CD">
            <w:pPr>
              <w:pStyle w:val="NoSpacing"/>
              <w:rPr>
                <w:b/>
              </w:rPr>
            </w:pPr>
            <w:r w:rsidRPr="008D7C44">
              <w:rPr>
                <w:b/>
              </w:rPr>
              <w:t>Number of Unqualified Teachers</w:t>
            </w:r>
          </w:p>
        </w:tc>
        <w:tc>
          <w:tcPr>
            <w:tcW w:w="707" w:type="pct"/>
            <w:shd w:val="clear" w:color="auto" w:fill="D0CECE" w:themeFill="background2" w:themeFillShade="E6"/>
            <w:vAlign w:val="center"/>
          </w:tcPr>
          <w:p w14:paraId="675A1C69" w14:textId="77777777" w:rsidR="007E30CD" w:rsidRPr="008D7C44" w:rsidRDefault="007E30CD">
            <w:pPr>
              <w:pStyle w:val="NoSpacing"/>
              <w:rPr>
                <w:b/>
              </w:rPr>
            </w:pPr>
            <w:r w:rsidRPr="008D7C44">
              <w:rPr>
                <w:b/>
              </w:rPr>
              <w:t>Percent of Unqualified Teachers</w:t>
            </w:r>
          </w:p>
        </w:tc>
      </w:tr>
      <w:tr w:rsidR="007E30CD" w:rsidRPr="002F643C" w14:paraId="06AC002B" w14:textId="77777777">
        <w:trPr>
          <w:cantSplit/>
          <w:trHeight w:val="828"/>
        </w:trPr>
        <w:tc>
          <w:tcPr>
            <w:tcW w:w="546" w:type="pct"/>
            <w:vAlign w:val="center"/>
          </w:tcPr>
          <w:p w14:paraId="480C9972" w14:textId="77777777" w:rsidR="007E30CD" w:rsidRPr="002F643C" w:rsidRDefault="007E30CD">
            <w:pPr>
              <w:pStyle w:val="NoSpacing"/>
            </w:pPr>
            <w:r w:rsidRPr="002F643C">
              <w:t xml:space="preserve">Title I </w:t>
            </w:r>
          </w:p>
        </w:tc>
        <w:tc>
          <w:tcPr>
            <w:tcW w:w="548" w:type="pct"/>
            <w:vAlign w:val="center"/>
          </w:tcPr>
          <w:p w14:paraId="26677DBC" w14:textId="77777777" w:rsidR="007E30CD" w:rsidRPr="002F643C" w:rsidRDefault="007E30CD">
            <w:pPr>
              <w:pStyle w:val="NoSpacing"/>
            </w:pPr>
            <w:r w:rsidRPr="002F643C">
              <w:t>6,454</w:t>
            </w:r>
          </w:p>
        </w:tc>
        <w:tc>
          <w:tcPr>
            <w:tcW w:w="503" w:type="pct"/>
            <w:vAlign w:val="center"/>
          </w:tcPr>
          <w:p w14:paraId="6B4F6E89" w14:textId="77777777" w:rsidR="007E30CD" w:rsidRPr="002F643C" w:rsidRDefault="007E30CD">
            <w:pPr>
              <w:pStyle w:val="NoSpacing"/>
            </w:pPr>
            <w:r w:rsidRPr="002F643C">
              <w:t>3,878,454</w:t>
            </w:r>
          </w:p>
        </w:tc>
        <w:tc>
          <w:tcPr>
            <w:tcW w:w="777" w:type="pct"/>
            <w:vAlign w:val="center"/>
          </w:tcPr>
          <w:p w14:paraId="6150646B" w14:textId="77777777" w:rsidR="007E30CD" w:rsidRPr="002F643C" w:rsidRDefault="007E30CD">
            <w:pPr>
              <w:pStyle w:val="NoSpacing"/>
            </w:pPr>
            <w:r w:rsidRPr="002F643C">
              <w:t>2,946,492</w:t>
            </w:r>
          </w:p>
        </w:tc>
        <w:tc>
          <w:tcPr>
            <w:tcW w:w="811" w:type="pct"/>
            <w:vAlign w:val="center"/>
          </w:tcPr>
          <w:p w14:paraId="64295761" w14:textId="77777777" w:rsidR="007E30CD" w:rsidRPr="002F643C" w:rsidRDefault="007E30CD">
            <w:pPr>
              <w:pStyle w:val="NoSpacing"/>
            </w:pPr>
            <w:r w:rsidRPr="002F643C">
              <w:t>76.0%</w:t>
            </w:r>
          </w:p>
        </w:tc>
        <w:tc>
          <w:tcPr>
            <w:tcW w:w="514" w:type="pct"/>
            <w:vAlign w:val="center"/>
          </w:tcPr>
          <w:p w14:paraId="2109FD68" w14:textId="77777777" w:rsidR="007E30CD" w:rsidRPr="002F643C" w:rsidRDefault="007E30CD">
            <w:pPr>
              <w:pStyle w:val="NoSpacing"/>
            </w:pPr>
            <w:r w:rsidRPr="002F643C">
              <w:t>188,116</w:t>
            </w:r>
          </w:p>
        </w:tc>
        <w:tc>
          <w:tcPr>
            <w:tcW w:w="594" w:type="pct"/>
            <w:vAlign w:val="center"/>
          </w:tcPr>
          <w:p w14:paraId="174B381B" w14:textId="77777777" w:rsidR="007E30CD" w:rsidRPr="002F643C" w:rsidRDefault="007E30CD">
            <w:pPr>
              <w:pStyle w:val="NoSpacing"/>
            </w:pPr>
            <w:r w:rsidRPr="002F643C">
              <w:t>2,940</w:t>
            </w:r>
          </w:p>
        </w:tc>
        <w:tc>
          <w:tcPr>
            <w:tcW w:w="707" w:type="pct"/>
            <w:vAlign w:val="center"/>
          </w:tcPr>
          <w:p w14:paraId="3BB41590" w14:textId="77777777" w:rsidR="007E30CD" w:rsidRPr="002F643C" w:rsidRDefault="007E30CD">
            <w:pPr>
              <w:pStyle w:val="NoSpacing"/>
            </w:pPr>
            <w:r w:rsidRPr="002F643C">
              <w:t>1.6%</w:t>
            </w:r>
          </w:p>
        </w:tc>
      </w:tr>
      <w:tr w:rsidR="007E30CD" w:rsidRPr="002F643C" w14:paraId="485623A3" w14:textId="77777777">
        <w:trPr>
          <w:cantSplit/>
          <w:trHeight w:val="828"/>
        </w:trPr>
        <w:tc>
          <w:tcPr>
            <w:tcW w:w="546" w:type="pct"/>
            <w:tcBorders>
              <w:bottom w:val="double" w:sz="4" w:space="0" w:color="auto"/>
            </w:tcBorders>
            <w:vAlign w:val="center"/>
          </w:tcPr>
          <w:p w14:paraId="0F8F36B5" w14:textId="77777777" w:rsidR="007E30CD" w:rsidRPr="002F643C" w:rsidRDefault="007E30CD">
            <w:pPr>
              <w:pStyle w:val="NoSpacing"/>
            </w:pPr>
            <w:r w:rsidRPr="002F643C">
              <w:t>Non-Title I</w:t>
            </w:r>
          </w:p>
        </w:tc>
        <w:tc>
          <w:tcPr>
            <w:tcW w:w="548" w:type="pct"/>
            <w:tcBorders>
              <w:bottom w:val="double" w:sz="4" w:space="0" w:color="auto"/>
            </w:tcBorders>
            <w:vAlign w:val="center"/>
          </w:tcPr>
          <w:p w14:paraId="0432835E" w14:textId="77777777" w:rsidR="007E30CD" w:rsidRPr="002F643C" w:rsidRDefault="007E30CD">
            <w:pPr>
              <w:pStyle w:val="NoSpacing"/>
            </w:pPr>
            <w:r w:rsidRPr="002F643C">
              <w:t>3,574</w:t>
            </w:r>
          </w:p>
        </w:tc>
        <w:tc>
          <w:tcPr>
            <w:tcW w:w="503" w:type="pct"/>
            <w:tcBorders>
              <w:bottom w:val="double" w:sz="4" w:space="0" w:color="auto"/>
            </w:tcBorders>
            <w:vAlign w:val="center"/>
          </w:tcPr>
          <w:p w14:paraId="20E656D0" w14:textId="77777777" w:rsidR="007E30CD" w:rsidRPr="002F643C" w:rsidRDefault="007E30CD">
            <w:pPr>
              <w:pStyle w:val="NoSpacing"/>
            </w:pPr>
            <w:r w:rsidRPr="002F643C">
              <w:t>2,345,979</w:t>
            </w:r>
          </w:p>
        </w:tc>
        <w:tc>
          <w:tcPr>
            <w:tcW w:w="777" w:type="pct"/>
            <w:tcBorders>
              <w:bottom w:val="double" w:sz="4" w:space="0" w:color="auto"/>
            </w:tcBorders>
            <w:vAlign w:val="center"/>
          </w:tcPr>
          <w:p w14:paraId="3F9D1CBD" w14:textId="77777777" w:rsidR="007E30CD" w:rsidRPr="002F643C" w:rsidRDefault="007E30CD">
            <w:pPr>
              <w:pStyle w:val="NoSpacing"/>
            </w:pPr>
            <w:r w:rsidRPr="002F643C">
              <w:t>814,077</w:t>
            </w:r>
          </w:p>
        </w:tc>
        <w:tc>
          <w:tcPr>
            <w:tcW w:w="811" w:type="pct"/>
            <w:tcBorders>
              <w:bottom w:val="double" w:sz="4" w:space="0" w:color="auto"/>
            </w:tcBorders>
            <w:vAlign w:val="center"/>
          </w:tcPr>
          <w:p w14:paraId="09645AD3" w14:textId="77777777" w:rsidR="007E30CD" w:rsidRPr="002F643C" w:rsidRDefault="007E30CD">
            <w:pPr>
              <w:pStyle w:val="NoSpacing"/>
            </w:pPr>
            <w:r w:rsidRPr="002F643C">
              <w:t>34.7%</w:t>
            </w:r>
          </w:p>
        </w:tc>
        <w:tc>
          <w:tcPr>
            <w:tcW w:w="514" w:type="pct"/>
            <w:tcBorders>
              <w:bottom w:val="double" w:sz="4" w:space="0" w:color="auto"/>
            </w:tcBorders>
            <w:vAlign w:val="center"/>
          </w:tcPr>
          <w:p w14:paraId="69FD1429" w14:textId="77777777" w:rsidR="007E30CD" w:rsidRPr="002F643C" w:rsidRDefault="007E30CD">
            <w:pPr>
              <w:pStyle w:val="NoSpacing"/>
            </w:pPr>
            <w:r w:rsidRPr="002F643C">
              <w:t>112,881</w:t>
            </w:r>
          </w:p>
        </w:tc>
        <w:tc>
          <w:tcPr>
            <w:tcW w:w="594" w:type="pct"/>
            <w:tcBorders>
              <w:bottom w:val="double" w:sz="4" w:space="0" w:color="auto"/>
            </w:tcBorders>
            <w:vAlign w:val="center"/>
          </w:tcPr>
          <w:p w14:paraId="2CFB5BFC" w14:textId="77777777" w:rsidR="007E30CD" w:rsidRPr="002F643C" w:rsidRDefault="007E30CD">
            <w:pPr>
              <w:pStyle w:val="NoSpacing"/>
            </w:pPr>
            <w:r w:rsidRPr="002F643C">
              <w:t>1,555</w:t>
            </w:r>
          </w:p>
        </w:tc>
        <w:tc>
          <w:tcPr>
            <w:tcW w:w="707" w:type="pct"/>
            <w:tcBorders>
              <w:bottom w:val="double" w:sz="4" w:space="0" w:color="auto"/>
            </w:tcBorders>
            <w:vAlign w:val="center"/>
          </w:tcPr>
          <w:p w14:paraId="4204AC63" w14:textId="77777777" w:rsidR="007E30CD" w:rsidRPr="002F643C" w:rsidRDefault="007E30CD">
            <w:pPr>
              <w:pStyle w:val="NoSpacing"/>
            </w:pPr>
            <w:r w:rsidRPr="002F643C">
              <w:t>1.4%</w:t>
            </w:r>
          </w:p>
        </w:tc>
      </w:tr>
      <w:tr w:rsidR="007E30CD" w:rsidRPr="002F643C" w14:paraId="7CB98744" w14:textId="77777777">
        <w:trPr>
          <w:cantSplit/>
          <w:trHeight w:val="828"/>
        </w:trPr>
        <w:tc>
          <w:tcPr>
            <w:tcW w:w="546" w:type="pct"/>
            <w:tcBorders>
              <w:top w:val="double" w:sz="4" w:space="0" w:color="auto"/>
            </w:tcBorders>
            <w:vAlign w:val="center"/>
          </w:tcPr>
          <w:p w14:paraId="2BA1FD9B" w14:textId="77777777" w:rsidR="007E30CD" w:rsidRPr="002F643C" w:rsidRDefault="007E30CD">
            <w:pPr>
              <w:pStyle w:val="NoSpacing"/>
            </w:pPr>
            <w:r w:rsidRPr="002F643C">
              <w:t>Statewide Total</w:t>
            </w:r>
          </w:p>
        </w:tc>
        <w:tc>
          <w:tcPr>
            <w:tcW w:w="548" w:type="pct"/>
            <w:tcBorders>
              <w:top w:val="double" w:sz="4" w:space="0" w:color="auto"/>
            </w:tcBorders>
            <w:vAlign w:val="center"/>
          </w:tcPr>
          <w:p w14:paraId="008AF18A" w14:textId="77777777" w:rsidR="007E30CD" w:rsidRPr="002F643C" w:rsidRDefault="007E30CD">
            <w:pPr>
              <w:pStyle w:val="NoSpacing"/>
            </w:pPr>
            <w:r w:rsidRPr="002F643C">
              <w:t>10,028</w:t>
            </w:r>
          </w:p>
        </w:tc>
        <w:tc>
          <w:tcPr>
            <w:tcW w:w="503" w:type="pct"/>
            <w:tcBorders>
              <w:top w:val="double" w:sz="4" w:space="0" w:color="auto"/>
            </w:tcBorders>
            <w:vAlign w:val="center"/>
          </w:tcPr>
          <w:p w14:paraId="6D60E085" w14:textId="77777777" w:rsidR="007E30CD" w:rsidRPr="002F643C" w:rsidRDefault="007E30CD">
            <w:pPr>
              <w:pStyle w:val="NoSpacing"/>
            </w:pPr>
            <w:r w:rsidRPr="002F643C">
              <w:t>6,224,433</w:t>
            </w:r>
          </w:p>
        </w:tc>
        <w:tc>
          <w:tcPr>
            <w:tcW w:w="777" w:type="pct"/>
            <w:tcBorders>
              <w:top w:val="double" w:sz="4" w:space="0" w:color="auto"/>
            </w:tcBorders>
            <w:vAlign w:val="center"/>
          </w:tcPr>
          <w:p w14:paraId="389240A9" w14:textId="77777777" w:rsidR="007E30CD" w:rsidRPr="002F643C" w:rsidRDefault="007E30CD">
            <w:pPr>
              <w:pStyle w:val="NoSpacing"/>
            </w:pPr>
            <w:r w:rsidRPr="002F643C">
              <w:t>3,760,569</w:t>
            </w:r>
          </w:p>
        </w:tc>
        <w:tc>
          <w:tcPr>
            <w:tcW w:w="811" w:type="pct"/>
            <w:tcBorders>
              <w:top w:val="double" w:sz="4" w:space="0" w:color="auto"/>
            </w:tcBorders>
            <w:vAlign w:val="center"/>
          </w:tcPr>
          <w:p w14:paraId="5DC75973" w14:textId="77777777" w:rsidR="007E30CD" w:rsidRPr="002F643C" w:rsidRDefault="007E30CD">
            <w:pPr>
              <w:pStyle w:val="NoSpacing"/>
            </w:pPr>
            <w:r w:rsidRPr="002F643C">
              <w:t>60.4%</w:t>
            </w:r>
          </w:p>
        </w:tc>
        <w:tc>
          <w:tcPr>
            <w:tcW w:w="514" w:type="pct"/>
            <w:tcBorders>
              <w:top w:val="double" w:sz="4" w:space="0" w:color="auto"/>
            </w:tcBorders>
            <w:vAlign w:val="center"/>
          </w:tcPr>
          <w:p w14:paraId="43BF8A9C" w14:textId="77777777" w:rsidR="007E30CD" w:rsidRPr="002F643C" w:rsidRDefault="007E30CD">
            <w:pPr>
              <w:pStyle w:val="NoSpacing"/>
            </w:pPr>
            <w:r w:rsidRPr="002F643C">
              <w:t>300,997</w:t>
            </w:r>
          </w:p>
        </w:tc>
        <w:tc>
          <w:tcPr>
            <w:tcW w:w="594" w:type="pct"/>
            <w:tcBorders>
              <w:top w:val="double" w:sz="4" w:space="0" w:color="auto"/>
            </w:tcBorders>
            <w:vAlign w:val="center"/>
          </w:tcPr>
          <w:p w14:paraId="263569DA" w14:textId="77777777" w:rsidR="007E30CD" w:rsidRPr="002F643C" w:rsidRDefault="007E30CD">
            <w:pPr>
              <w:pStyle w:val="NoSpacing"/>
            </w:pPr>
            <w:r w:rsidRPr="002F643C">
              <w:t>4,495</w:t>
            </w:r>
          </w:p>
        </w:tc>
        <w:tc>
          <w:tcPr>
            <w:tcW w:w="707" w:type="pct"/>
            <w:tcBorders>
              <w:top w:val="double" w:sz="4" w:space="0" w:color="auto"/>
            </w:tcBorders>
            <w:vAlign w:val="center"/>
          </w:tcPr>
          <w:p w14:paraId="6A2A883D" w14:textId="77777777" w:rsidR="007E30CD" w:rsidRPr="002F643C" w:rsidRDefault="007E30CD">
            <w:pPr>
              <w:pStyle w:val="NoSpacing"/>
            </w:pPr>
            <w:r w:rsidRPr="002F643C">
              <w:t>1.5%</w:t>
            </w:r>
          </w:p>
        </w:tc>
      </w:tr>
    </w:tbl>
    <w:p w14:paraId="3EB1E9F0" w14:textId="00338342" w:rsidR="007E30CD" w:rsidRDefault="007E30CD" w:rsidP="002D172F">
      <w:pPr>
        <w:pStyle w:val="NoSpacing"/>
        <w:rPr>
          <w:b/>
        </w:rPr>
      </w:pPr>
    </w:p>
    <w:p w14:paraId="22BADD15" w14:textId="77777777" w:rsidR="007E30CD" w:rsidRDefault="007E30CD" w:rsidP="007E30CD">
      <w:pPr>
        <w:pStyle w:val="NoSpacing"/>
        <w:rPr>
          <w:b/>
        </w:rPr>
      </w:pPr>
    </w:p>
    <w:p w14:paraId="3BEB5289" w14:textId="69FCCFC0" w:rsidR="007E30CD" w:rsidRPr="002F643C" w:rsidRDefault="007E30CD" w:rsidP="007E30CD">
      <w:pPr>
        <w:pStyle w:val="NoSpacing"/>
        <w:rPr>
          <w:b/>
        </w:rPr>
      </w:pPr>
      <w:r w:rsidRPr="002F643C">
        <w:rPr>
          <w:b/>
        </w:rPr>
        <w:t>Table 32b. 2019–20 Ineffective Teachers by Socioeconomically Disadvantaged Student Enrollment</w:t>
      </w:r>
    </w:p>
    <w:tbl>
      <w:tblPr>
        <w:tblStyle w:val="TableGrid"/>
        <w:tblW w:w="5071" w:type="pct"/>
        <w:tblLayout w:type="fixed"/>
        <w:tblLook w:val="04A0" w:firstRow="1" w:lastRow="0" w:firstColumn="1" w:lastColumn="0" w:noHBand="0" w:noVBand="1"/>
        <w:tblDescription w:val="2014–15 Unqualified Teachers by Socioeconomically Disadvantaged Student Enrollment"/>
      </w:tblPr>
      <w:tblGrid>
        <w:gridCol w:w="985"/>
        <w:gridCol w:w="989"/>
        <w:gridCol w:w="1351"/>
        <w:gridCol w:w="1530"/>
        <w:gridCol w:w="1418"/>
        <w:gridCol w:w="1103"/>
        <w:gridCol w:w="1079"/>
        <w:gridCol w:w="1393"/>
      </w:tblGrid>
      <w:tr w:rsidR="007E30CD" w:rsidRPr="008D7C44" w14:paraId="514C62B4" w14:textId="77777777">
        <w:trPr>
          <w:cantSplit/>
          <w:trHeight w:val="828"/>
          <w:tblHeader/>
        </w:trPr>
        <w:tc>
          <w:tcPr>
            <w:tcW w:w="500" w:type="pct"/>
            <w:shd w:val="clear" w:color="auto" w:fill="D9D9D9" w:themeFill="background1" w:themeFillShade="D9"/>
            <w:vAlign w:val="center"/>
          </w:tcPr>
          <w:p w14:paraId="4DCA2CA8" w14:textId="77777777" w:rsidR="007E30CD" w:rsidRPr="008D7C44" w:rsidRDefault="007E30CD">
            <w:pPr>
              <w:pStyle w:val="NoSpacing"/>
              <w:rPr>
                <w:b/>
              </w:rPr>
            </w:pPr>
            <w:r w:rsidRPr="008D7C44">
              <w:rPr>
                <w:b/>
              </w:rPr>
              <w:t>School Type</w:t>
            </w:r>
          </w:p>
        </w:tc>
        <w:tc>
          <w:tcPr>
            <w:tcW w:w="502" w:type="pct"/>
            <w:shd w:val="clear" w:color="auto" w:fill="D9D9D9" w:themeFill="background1" w:themeFillShade="D9"/>
            <w:vAlign w:val="center"/>
          </w:tcPr>
          <w:p w14:paraId="60200F88" w14:textId="77777777" w:rsidR="007E30CD" w:rsidRPr="008D7C44" w:rsidRDefault="007E30CD">
            <w:pPr>
              <w:pStyle w:val="NoSpacing"/>
              <w:rPr>
                <w:b/>
              </w:rPr>
            </w:pPr>
            <w:r w:rsidRPr="008D7C44">
              <w:rPr>
                <w:b/>
              </w:rPr>
              <w:t>Number of schools</w:t>
            </w:r>
          </w:p>
        </w:tc>
        <w:tc>
          <w:tcPr>
            <w:tcW w:w="686" w:type="pct"/>
            <w:shd w:val="clear" w:color="auto" w:fill="D9D9D9" w:themeFill="background1" w:themeFillShade="D9"/>
            <w:vAlign w:val="center"/>
          </w:tcPr>
          <w:p w14:paraId="4900C0D4" w14:textId="77777777" w:rsidR="007E30CD" w:rsidRPr="008D7C44" w:rsidRDefault="007E30CD">
            <w:pPr>
              <w:pStyle w:val="NoSpacing"/>
              <w:rPr>
                <w:b/>
              </w:rPr>
            </w:pPr>
            <w:r w:rsidRPr="008D7C44">
              <w:rPr>
                <w:b/>
              </w:rPr>
              <w:t>Total Student Enrollment</w:t>
            </w:r>
          </w:p>
        </w:tc>
        <w:tc>
          <w:tcPr>
            <w:tcW w:w="777" w:type="pct"/>
            <w:shd w:val="clear" w:color="auto" w:fill="D9D9D9" w:themeFill="background1" w:themeFillShade="D9"/>
            <w:vAlign w:val="center"/>
          </w:tcPr>
          <w:p w14:paraId="3CF2587C" w14:textId="77777777" w:rsidR="007E30CD" w:rsidRPr="008D7C44" w:rsidRDefault="007E30CD">
            <w:pPr>
              <w:pStyle w:val="NoSpacing"/>
              <w:rPr>
                <w:b/>
              </w:rPr>
            </w:pPr>
            <w:r w:rsidRPr="008D7C44">
              <w:rPr>
                <w:b/>
              </w:rPr>
              <w:t>Socio-economically Disadvantaged Student Enrollment</w:t>
            </w:r>
          </w:p>
        </w:tc>
        <w:tc>
          <w:tcPr>
            <w:tcW w:w="720" w:type="pct"/>
            <w:shd w:val="clear" w:color="auto" w:fill="D9D9D9" w:themeFill="background1" w:themeFillShade="D9"/>
            <w:vAlign w:val="center"/>
          </w:tcPr>
          <w:p w14:paraId="38397439" w14:textId="77777777" w:rsidR="007E30CD" w:rsidRPr="008D7C44" w:rsidRDefault="007E30CD">
            <w:pPr>
              <w:pStyle w:val="NoSpacing"/>
              <w:rPr>
                <w:b/>
              </w:rPr>
            </w:pPr>
            <w:r w:rsidRPr="008D7C44">
              <w:rPr>
                <w:b/>
              </w:rPr>
              <w:t>Percent of Socio-economically Disadvantaged Student Enrollment</w:t>
            </w:r>
          </w:p>
        </w:tc>
        <w:tc>
          <w:tcPr>
            <w:tcW w:w="560" w:type="pct"/>
            <w:shd w:val="clear" w:color="auto" w:fill="D9D9D9" w:themeFill="background1" w:themeFillShade="D9"/>
            <w:vAlign w:val="center"/>
          </w:tcPr>
          <w:p w14:paraId="0F2C8D1F" w14:textId="77777777" w:rsidR="007E30CD" w:rsidRPr="008D7C44" w:rsidRDefault="007E30CD">
            <w:pPr>
              <w:pStyle w:val="NoSpacing"/>
              <w:rPr>
                <w:b/>
              </w:rPr>
            </w:pPr>
            <w:r w:rsidRPr="008D7C44">
              <w:rPr>
                <w:b/>
              </w:rPr>
              <w:t>Total Teachers</w:t>
            </w:r>
          </w:p>
        </w:tc>
        <w:tc>
          <w:tcPr>
            <w:tcW w:w="548" w:type="pct"/>
            <w:shd w:val="clear" w:color="auto" w:fill="D9D9D9" w:themeFill="background1" w:themeFillShade="D9"/>
            <w:vAlign w:val="center"/>
          </w:tcPr>
          <w:p w14:paraId="3B2E8CA5" w14:textId="77777777" w:rsidR="007E30CD" w:rsidRPr="008D7C44" w:rsidRDefault="007E30CD">
            <w:pPr>
              <w:pStyle w:val="NoSpacing"/>
              <w:rPr>
                <w:b/>
              </w:rPr>
            </w:pPr>
            <w:r w:rsidRPr="008D7C44">
              <w:rPr>
                <w:b/>
              </w:rPr>
              <w:t>Number of Ineffective Teachers</w:t>
            </w:r>
          </w:p>
        </w:tc>
        <w:tc>
          <w:tcPr>
            <w:tcW w:w="707" w:type="pct"/>
            <w:shd w:val="clear" w:color="auto" w:fill="D9D9D9" w:themeFill="background1" w:themeFillShade="D9"/>
            <w:vAlign w:val="center"/>
          </w:tcPr>
          <w:p w14:paraId="03D65A21" w14:textId="77777777" w:rsidR="007E30CD" w:rsidRPr="008D7C44" w:rsidRDefault="007E30CD">
            <w:pPr>
              <w:pStyle w:val="NoSpacing"/>
              <w:rPr>
                <w:b/>
              </w:rPr>
            </w:pPr>
            <w:r w:rsidRPr="008D7C44">
              <w:rPr>
                <w:b/>
              </w:rPr>
              <w:t>Percent of Ineffective Teachers</w:t>
            </w:r>
          </w:p>
        </w:tc>
      </w:tr>
      <w:tr w:rsidR="007E30CD" w:rsidRPr="002F643C" w14:paraId="0FDB9174" w14:textId="77777777">
        <w:trPr>
          <w:cantSplit/>
          <w:trHeight w:val="828"/>
        </w:trPr>
        <w:tc>
          <w:tcPr>
            <w:tcW w:w="500" w:type="pct"/>
            <w:vAlign w:val="center"/>
          </w:tcPr>
          <w:p w14:paraId="7A736E80" w14:textId="77777777" w:rsidR="007E30CD" w:rsidRPr="002F643C" w:rsidRDefault="007E30CD">
            <w:pPr>
              <w:pStyle w:val="NoSpacing"/>
            </w:pPr>
            <w:r w:rsidRPr="002F643C">
              <w:t xml:space="preserve">Title I </w:t>
            </w:r>
          </w:p>
        </w:tc>
        <w:tc>
          <w:tcPr>
            <w:tcW w:w="502" w:type="pct"/>
            <w:vAlign w:val="bottom"/>
          </w:tcPr>
          <w:p w14:paraId="39631FE8" w14:textId="77777777" w:rsidR="007E30CD" w:rsidRPr="002F643C" w:rsidRDefault="007E30CD">
            <w:pPr>
              <w:pStyle w:val="NoSpacing"/>
            </w:pPr>
            <w:r w:rsidRPr="002F643C">
              <w:rPr>
                <w:rFonts w:cs="Arial"/>
                <w:color w:val="000000"/>
              </w:rPr>
              <w:t>7,138</w:t>
            </w:r>
          </w:p>
        </w:tc>
        <w:tc>
          <w:tcPr>
            <w:tcW w:w="686" w:type="pct"/>
            <w:vAlign w:val="bottom"/>
          </w:tcPr>
          <w:p w14:paraId="2ACBE76A" w14:textId="77777777" w:rsidR="007E30CD" w:rsidRPr="002F643C" w:rsidRDefault="007E30CD">
            <w:pPr>
              <w:pStyle w:val="NoSpacing"/>
            </w:pPr>
            <w:r w:rsidRPr="002F643C">
              <w:rPr>
                <w:rFonts w:cs="Arial"/>
                <w:color w:val="000000"/>
              </w:rPr>
              <w:t>4,151,805</w:t>
            </w:r>
          </w:p>
        </w:tc>
        <w:tc>
          <w:tcPr>
            <w:tcW w:w="777" w:type="pct"/>
            <w:vAlign w:val="bottom"/>
          </w:tcPr>
          <w:p w14:paraId="6B79A911" w14:textId="77777777" w:rsidR="007E30CD" w:rsidRPr="002F643C" w:rsidRDefault="007E30CD">
            <w:pPr>
              <w:pStyle w:val="NoSpacing"/>
            </w:pPr>
            <w:r w:rsidRPr="002F643C">
              <w:rPr>
                <w:rFonts w:cs="Arial"/>
                <w:color w:val="000000"/>
              </w:rPr>
              <w:t>3,038,209</w:t>
            </w:r>
          </w:p>
        </w:tc>
        <w:tc>
          <w:tcPr>
            <w:tcW w:w="720" w:type="pct"/>
            <w:vAlign w:val="bottom"/>
          </w:tcPr>
          <w:p w14:paraId="3557F008" w14:textId="77777777" w:rsidR="007E30CD" w:rsidRPr="002F643C" w:rsidRDefault="007E30CD">
            <w:pPr>
              <w:pStyle w:val="NoSpacing"/>
            </w:pPr>
            <w:r w:rsidRPr="002F643C">
              <w:rPr>
                <w:rFonts w:cs="Arial"/>
                <w:color w:val="000000"/>
              </w:rPr>
              <w:t>73.2%</w:t>
            </w:r>
          </w:p>
        </w:tc>
        <w:tc>
          <w:tcPr>
            <w:tcW w:w="560" w:type="pct"/>
            <w:vAlign w:val="bottom"/>
          </w:tcPr>
          <w:p w14:paraId="09A02A51" w14:textId="77777777" w:rsidR="007E30CD" w:rsidRPr="002F643C" w:rsidRDefault="007E30CD">
            <w:pPr>
              <w:pStyle w:val="NoSpacing"/>
            </w:pPr>
            <w:r w:rsidRPr="002F643C">
              <w:rPr>
                <w:rFonts w:cs="Arial"/>
                <w:color w:val="000000"/>
              </w:rPr>
              <w:t>203,840</w:t>
            </w:r>
          </w:p>
        </w:tc>
        <w:tc>
          <w:tcPr>
            <w:tcW w:w="548" w:type="pct"/>
            <w:vAlign w:val="bottom"/>
          </w:tcPr>
          <w:p w14:paraId="60841CDF" w14:textId="77777777" w:rsidR="007E30CD" w:rsidRPr="002F643C" w:rsidRDefault="007E30CD">
            <w:pPr>
              <w:pStyle w:val="NoSpacing"/>
            </w:pPr>
            <w:r w:rsidRPr="002F643C">
              <w:rPr>
                <w:rFonts w:cs="Arial"/>
                <w:color w:val="000000"/>
              </w:rPr>
              <w:t>18,157</w:t>
            </w:r>
          </w:p>
        </w:tc>
        <w:tc>
          <w:tcPr>
            <w:tcW w:w="707" w:type="pct"/>
            <w:vAlign w:val="bottom"/>
          </w:tcPr>
          <w:p w14:paraId="475480BC" w14:textId="77777777" w:rsidR="007E30CD" w:rsidRPr="002F643C" w:rsidRDefault="007E30CD">
            <w:pPr>
              <w:pStyle w:val="NoSpacing"/>
            </w:pPr>
            <w:r w:rsidRPr="002F643C">
              <w:rPr>
                <w:rFonts w:cs="Arial"/>
                <w:color w:val="000000"/>
              </w:rPr>
              <w:t>8.9%</w:t>
            </w:r>
          </w:p>
        </w:tc>
      </w:tr>
      <w:tr w:rsidR="007E30CD" w:rsidRPr="002F643C" w14:paraId="16A687C2" w14:textId="77777777">
        <w:trPr>
          <w:cantSplit/>
          <w:trHeight w:val="828"/>
        </w:trPr>
        <w:tc>
          <w:tcPr>
            <w:tcW w:w="500" w:type="pct"/>
            <w:tcBorders>
              <w:bottom w:val="double" w:sz="4" w:space="0" w:color="auto"/>
            </w:tcBorders>
            <w:vAlign w:val="center"/>
          </w:tcPr>
          <w:p w14:paraId="7567CADB" w14:textId="77777777" w:rsidR="007E30CD" w:rsidRPr="002F643C" w:rsidRDefault="007E30CD">
            <w:pPr>
              <w:pStyle w:val="NoSpacing"/>
            </w:pPr>
            <w:r w:rsidRPr="002F643C">
              <w:t>Non-Title I</w:t>
            </w:r>
          </w:p>
        </w:tc>
        <w:tc>
          <w:tcPr>
            <w:tcW w:w="502" w:type="pct"/>
            <w:tcBorders>
              <w:bottom w:val="double" w:sz="4" w:space="0" w:color="auto"/>
            </w:tcBorders>
            <w:vAlign w:val="bottom"/>
          </w:tcPr>
          <w:p w14:paraId="29DE2AD9" w14:textId="77777777" w:rsidR="007E30CD" w:rsidRPr="002F643C" w:rsidRDefault="007E30CD">
            <w:pPr>
              <w:pStyle w:val="NoSpacing"/>
            </w:pPr>
            <w:r w:rsidRPr="002F643C">
              <w:rPr>
                <w:rFonts w:cs="Arial"/>
                <w:color w:val="000000"/>
              </w:rPr>
              <w:t>2,882</w:t>
            </w:r>
          </w:p>
        </w:tc>
        <w:tc>
          <w:tcPr>
            <w:tcW w:w="686" w:type="pct"/>
            <w:tcBorders>
              <w:bottom w:val="double" w:sz="4" w:space="0" w:color="auto"/>
            </w:tcBorders>
            <w:vAlign w:val="bottom"/>
          </w:tcPr>
          <w:p w14:paraId="4B1E80E7" w14:textId="77777777" w:rsidR="007E30CD" w:rsidRPr="002F643C" w:rsidRDefault="007E30CD">
            <w:pPr>
              <w:pStyle w:val="NoSpacing"/>
            </w:pPr>
            <w:r w:rsidRPr="002F643C">
              <w:rPr>
                <w:rFonts w:cs="Arial"/>
                <w:color w:val="000000"/>
              </w:rPr>
              <w:t>1,995,768</w:t>
            </w:r>
          </w:p>
        </w:tc>
        <w:tc>
          <w:tcPr>
            <w:tcW w:w="777" w:type="pct"/>
            <w:tcBorders>
              <w:bottom w:val="double" w:sz="4" w:space="0" w:color="auto"/>
            </w:tcBorders>
            <w:vAlign w:val="bottom"/>
          </w:tcPr>
          <w:p w14:paraId="6C43EEFD" w14:textId="77777777" w:rsidR="007E30CD" w:rsidRPr="002F643C" w:rsidRDefault="007E30CD">
            <w:pPr>
              <w:pStyle w:val="NoSpacing"/>
            </w:pPr>
            <w:r w:rsidRPr="002F643C">
              <w:rPr>
                <w:rFonts w:cs="Arial"/>
                <w:color w:val="000000"/>
              </w:rPr>
              <w:t>610,405</w:t>
            </w:r>
          </w:p>
        </w:tc>
        <w:tc>
          <w:tcPr>
            <w:tcW w:w="720" w:type="pct"/>
            <w:tcBorders>
              <w:bottom w:val="double" w:sz="4" w:space="0" w:color="auto"/>
            </w:tcBorders>
            <w:vAlign w:val="bottom"/>
          </w:tcPr>
          <w:p w14:paraId="05344E49" w14:textId="77777777" w:rsidR="007E30CD" w:rsidRPr="002F643C" w:rsidRDefault="007E30CD">
            <w:pPr>
              <w:pStyle w:val="NoSpacing"/>
            </w:pPr>
            <w:r w:rsidRPr="002F643C">
              <w:rPr>
                <w:rFonts w:cs="Arial"/>
                <w:color w:val="000000"/>
              </w:rPr>
              <w:t>30.6%</w:t>
            </w:r>
          </w:p>
        </w:tc>
        <w:tc>
          <w:tcPr>
            <w:tcW w:w="560" w:type="pct"/>
            <w:tcBorders>
              <w:bottom w:val="double" w:sz="4" w:space="0" w:color="auto"/>
            </w:tcBorders>
            <w:vAlign w:val="bottom"/>
          </w:tcPr>
          <w:p w14:paraId="42ABE910" w14:textId="77777777" w:rsidR="007E30CD" w:rsidRPr="002F643C" w:rsidRDefault="007E30CD">
            <w:pPr>
              <w:pStyle w:val="NoSpacing"/>
            </w:pPr>
            <w:r w:rsidRPr="002F643C">
              <w:rPr>
                <w:rFonts w:cs="Arial"/>
                <w:color w:val="000000"/>
              </w:rPr>
              <w:t>97,099</w:t>
            </w:r>
          </w:p>
        </w:tc>
        <w:tc>
          <w:tcPr>
            <w:tcW w:w="548" w:type="pct"/>
            <w:tcBorders>
              <w:bottom w:val="double" w:sz="4" w:space="0" w:color="auto"/>
            </w:tcBorders>
            <w:vAlign w:val="bottom"/>
          </w:tcPr>
          <w:p w14:paraId="5818DA89" w14:textId="77777777" w:rsidR="007E30CD" w:rsidRPr="002F643C" w:rsidRDefault="007E30CD">
            <w:pPr>
              <w:pStyle w:val="NoSpacing"/>
            </w:pPr>
            <w:r w:rsidRPr="002F643C">
              <w:rPr>
                <w:rFonts w:cs="Arial"/>
                <w:color w:val="000000"/>
              </w:rPr>
              <w:t>6,166</w:t>
            </w:r>
          </w:p>
        </w:tc>
        <w:tc>
          <w:tcPr>
            <w:tcW w:w="707" w:type="pct"/>
            <w:tcBorders>
              <w:bottom w:val="double" w:sz="4" w:space="0" w:color="auto"/>
            </w:tcBorders>
            <w:vAlign w:val="bottom"/>
          </w:tcPr>
          <w:p w14:paraId="4C849DCC" w14:textId="77777777" w:rsidR="007E30CD" w:rsidRPr="002F643C" w:rsidRDefault="007E30CD">
            <w:pPr>
              <w:pStyle w:val="NoSpacing"/>
            </w:pPr>
            <w:r w:rsidRPr="002F643C">
              <w:rPr>
                <w:rFonts w:cs="Arial"/>
                <w:color w:val="000000"/>
              </w:rPr>
              <w:t>6.4%</w:t>
            </w:r>
          </w:p>
        </w:tc>
      </w:tr>
      <w:tr w:rsidR="007E30CD" w:rsidRPr="002F643C" w14:paraId="165482DD" w14:textId="77777777">
        <w:trPr>
          <w:cantSplit/>
          <w:trHeight w:val="828"/>
        </w:trPr>
        <w:tc>
          <w:tcPr>
            <w:tcW w:w="500" w:type="pct"/>
            <w:tcBorders>
              <w:top w:val="double" w:sz="4" w:space="0" w:color="auto"/>
            </w:tcBorders>
            <w:vAlign w:val="center"/>
          </w:tcPr>
          <w:p w14:paraId="0DB2DF7E" w14:textId="77777777" w:rsidR="007E30CD" w:rsidRPr="002F643C" w:rsidRDefault="007E30CD">
            <w:pPr>
              <w:pStyle w:val="NoSpacing"/>
            </w:pPr>
            <w:r w:rsidRPr="002F643C">
              <w:t>Statewide Total</w:t>
            </w:r>
          </w:p>
        </w:tc>
        <w:tc>
          <w:tcPr>
            <w:tcW w:w="502" w:type="pct"/>
            <w:tcBorders>
              <w:top w:val="double" w:sz="4" w:space="0" w:color="auto"/>
            </w:tcBorders>
            <w:vAlign w:val="bottom"/>
          </w:tcPr>
          <w:p w14:paraId="2234993A" w14:textId="77777777" w:rsidR="007E30CD" w:rsidRPr="002F643C" w:rsidRDefault="007E30CD">
            <w:pPr>
              <w:pStyle w:val="NoSpacing"/>
            </w:pPr>
            <w:r w:rsidRPr="002F643C">
              <w:rPr>
                <w:rFonts w:cs="Arial"/>
                <w:b/>
                <w:bCs/>
                <w:color w:val="000000"/>
              </w:rPr>
              <w:t>10,020</w:t>
            </w:r>
          </w:p>
        </w:tc>
        <w:tc>
          <w:tcPr>
            <w:tcW w:w="686" w:type="pct"/>
            <w:tcBorders>
              <w:top w:val="double" w:sz="4" w:space="0" w:color="auto"/>
            </w:tcBorders>
            <w:vAlign w:val="bottom"/>
          </w:tcPr>
          <w:p w14:paraId="56E6FF3D" w14:textId="77777777" w:rsidR="007E30CD" w:rsidRPr="002F643C" w:rsidRDefault="007E30CD">
            <w:pPr>
              <w:pStyle w:val="NoSpacing"/>
            </w:pPr>
            <w:r w:rsidRPr="002F643C">
              <w:rPr>
                <w:rFonts w:cs="Arial"/>
                <w:b/>
                <w:bCs/>
                <w:color w:val="000000"/>
              </w:rPr>
              <w:t>6,147,573</w:t>
            </w:r>
          </w:p>
        </w:tc>
        <w:tc>
          <w:tcPr>
            <w:tcW w:w="777" w:type="pct"/>
            <w:tcBorders>
              <w:top w:val="double" w:sz="4" w:space="0" w:color="auto"/>
            </w:tcBorders>
            <w:vAlign w:val="bottom"/>
          </w:tcPr>
          <w:p w14:paraId="76DAB7B3" w14:textId="77777777" w:rsidR="007E30CD" w:rsidRPr="002F643C" w:rsidRDefault="007E30CD">
            <w:pPr>
              <w:pStyle w:val="NoSpacing"/>
            </w:pPr>
            <w:r w:rsidRPr="002F643C">
              <w:rPr>
                <w:rFonts w:cs="Arial"/>
                <w:b/>
                <w:bCs/>
                <w:color w:val="000000"/>
              </w:rPr>
              <w:t>3,648,614</w:t>
            </w:r>
          </w:p>
        </w:tc>
        <w:tc>
          <w:tcPr>
            <w:tcW w:w="720" w:type="pct"/>
            <w:tcBorders>
              <w:top w:val="double" w:sz="4" w:space="0" w:color="auto"/>
            </w:tcBorders>
            <w:vAlign w:val="bottom"/>
          </w:tcPr>
          <w:p w14:paraId="3FC6477D" w14:textId="77777777" w:rsidR="007E30CD" w:rsidRPr="002F643C" w:rsidRDefault="007E30CD">
            <w:pPr>
              <w:pStyle w:val="NoSpacing"/>
            </w:pPr>
            <w:r w:rsidRPr="002F643C">
              <w:rPr>
                <w:rFonts w:cs="Arial"/>
                <w:b/>
                <w:bCs/>
                <w:color w:val="000000"/>
              </w:rPr>
              <w:t>59.4%</w:t>
            </w:r>
          </w:p>
        </w:tc>
        <w:tc>
          <w:tcPr>
            <w:tcW w:w="560" w:type="pct"/>
            <w:tcBorders>
              <w:top w:val="double" w:sz="4" w:space="0" w:color="auto"/>
            </w:tcBorders>
            <w:vAlign w:val="bottom"/>
          </w:tcPr>
          <w:p w14:paraId="34B14AD2" w14:textId="77777777" w:rsidR="007E30CD" w:rsidRPr="002F643C" w:rsidRDefault="007E30CD">
            <w:pPr>
              <w:pStyle w:val="NoSpacing"/>
            </w:pPr>
            <w:r w:rsidRPr="002F643C">
              <w:rPr>
                <w:rFonts w:cs="Arial"/>
                <w:b/>
                <w:bCs/>
                <w:color w:val="000000"/>
              </w:rPr>
              <w:t>300,939</w:t>
            </w:r>
          </w:p>
        </w:tc>
        <w:tc>
          <w:tcPr>
            <w:tcW w:w="548" w:type="pct"/>
            <w:tcBorders>
              <w:top w:val="double" w:sz="4" w:space="0" w:color="auto"/>
            </w:tcBorders>
            <w:vAlign w:val="bottom"/>
          </w:tcPr>
          <w:p w14:paraId="10902DEA" w14:textId="77777777" w:rsidR="007E30CD" w:rsidRPr="002F643C" w:rsidRDefault="007E30CD">
            <w:pPr>
              <w:pStyle w:val="NoSpacing"/>
            </w:pPr>
            <w:r w:rsidRPr="002F643C">
              <w:rPr>
                <w:rFonts w:cs="Arial"/>
                <w:b/>
                <w:bCs/>
                <w:color w:val="000000"/>
              </w:rPr>
              <w:t>24,323</w:t>
            </w:r>
          </w:p>
        </w:tc>
        <w:tc>
          <w:tcPr>
            <w:tcW w:w="707" w:type="pct"/>
            <w:tcBorders>
              <w:top w:val="double" w:sz="4" w:space="0" w:color="auto"/>
            </w:tcBorders>
            <w:vAlign w:val="bottom"/>
          </w:tcPr>
          <w:p w14:paraId="063E1266" w14:textId="77777777" w:rsidR="007E30CD" w:rsidRPr="002F643C" w:rsidRDefault="007E30CD">
            <w:pPr>
              <w:pStyle w:val="NoSpacing"/>
            </w:pPr>
            <w:r w:rsidRPr="002F643C">
              <w:rPr>
                <w:rFonts w:cs="Arial"/>
                <w:b/>
                <w:bCs/>
                <w:color w:val="000000"/>
              </w:rPr>
              <w:t>8.1%</w:t>
            </w:r>
          </w:p>
        </w:tc>
      </w:tr>
    </w:tbl>
    <w:p w14:paraId="533F3BF0" w14:textId="394592A5" w:rsidR="007E30CD" w:rsidRDefault="007E30CD" w:rsidP="002D172F">
      <w:pPr>
        <w:pStyle w:val="NoSpacing"/>
        <w:rPr>
          <w:b/>
        </w:rPr>
      </w:pPr>
    </w:p>
    <w:p w14:paraId="3D17A3C6" w14:textId="6E98A0BA" w:rsidR="007E30CD" w:rsidRDefault="007E30CD" w:rsidP="002D172F">
      <w:pPr>
        <w:pStyle w:val="NoSpacing"/>
        <w:rPr>
          <w:b/>
        </w:rPr>
      </w:pPr>
    </w:p>
    <w:p w14:paraId="705AE47F" w14:textId="77777777" w:rsidR="007E30CD" w:rsidRPr="000900B3" w:rsidRDefault="007E30CD" w:rsidP="002D172F">
      <w:pPr>
        <w:pStyle w:val="NoSpacing"/>
        <w:rPr>
          <w:b/>
        </w:rPr>
      </w:pPr>
    </w:p>
    <w:p w14:paraId="4DA11970" w14:textId="6C8A2D02" w:rsidR="00252BCB" w:rsidRPr="000900B3" w:rsidRDefault="00252BCB" w:rsidP="002D172F">
      <w:pPr>
        <w:pStyle w:val="NoSpacing"/>
        <w:spacing w:before="240"/>
        <w:rPr>
          <w:b/>
        </w:rPr>
      </w:pPr>
      <w:r w:rsidRPr="000900B3">
        <w:rPr>
          <w:b/>
        </w:rPr>
        <w:t>Table</w:t>
      </w:r>
      <w:r w:rsidR="00AF3970">
        <w:rPr>
          <w:b/>
        </w:rPr>
        <w:t xml:space="preserve"> 3</w:t>
      </w:r>
      <w:r w:rsidR="007E30CD">
        <w:rPr>
          <w:b/>
        </w:rPr>
        <w:t>2c</w:t>
      </w:r>
      <w:r w:rsidR="00AF3970">
        <w:rPr>
          <w:b/>
        </w:rPr>
        <w:t>.</w:t>
      </w:r>
      <w:r w:rsidRPr="000900B3">
        <w:rPr>
          <w:b/>
        </w:rPr>
        <w:t xml:space="preserve"> 2014–15 Out of Field Teachers by Socioeconomically Disadvantaged Student Enrollment</w:t>
      </w:r>
    </w:p>
    <w:tbl>
      <w:tblPr>
        <w:tblStyle w:val="TableGrid"/>
        <w:tblW w:w="4649" w:type="pct"/>
        <w:tblInd w:w="-275" w:type="dxa"/>
        <w:tblLook w:val="04A0" w:firstRow="1" w:lastRow="0" w:firstColumn="1" w:lastColumn="0" w:noHBand="0" w:noVBand="1"/>
        <w:tblDescription w:val="2014–15 Out of Field Teachers by Socioeconomically Disadvantaged Student Enrollment"/>
      </w:tblPr>
      <w:tblGrid>
        <w:gridCol w:w="1104"/>
        <w:gridCol w:w="981"/>
        <w:gridCol w:w="1273"/>
        <w:gridCol w:w="1656"/>
        <w:gridCol w:w="1656"/>
        <w:gridCol w:w="1105"/>
        <w:gridCol w:w="1105"/>
        <w:gridCol w:w="1105"/>
      </w:tblGrid>
      <w:tr w:rsidR="007E30CD" w:rsidRPr="007E30CD" w14:paraId="78784E3C" w14:textId="77777777" w:rsidTr="007E30CD">
        <w:trPr>
          <w:cantSplit/>
          <w:trHeight w:val="738"/>
          <w:tblHeader/>
        </w:trPr>
        <w:tc>
          <w:tcPr>
            <w:tcW w:w="551" w:type="pct"/>
            <w:shd w:val="clear" w:color="auto" w:fill="D9D9D9" w:themeFill="background1" w:themeFillShade="D9"/>
            <w:vAlign w:val="center"/>
          </w:tcPr>
          <w:p w14:paraId="471191C5" w14:textId="77777777" w:rsidR="007E30CD" w:rsidRPr="007E30CD" w:rsidRDefault="007E30CD" w:rsidP="007E30CD">
            <w:pPr>
              <w:spacing w:after="240"/>
              <w:rPr>
                <w:rFonts w:eastAsia="Calibri" w:cs="Arial"/>
                <w:b/>
              </w:rPr>
            </w:pPr>
            <w:r w:rsidRPr="007E30CD">
              <w:rPr>
                <w:rFonts w:eastAsia="Calibri" w:cs="Arial"/>
                <w:b/>
              </w:rPr>
              <w:t>School Type</w:t>
            </w:r>
          </w:p>
        </w:tc>
        <w:tc>
          <w:tcPr>
            <w:tcW w:w="487" w:type="pct"/>
            <w:shd w:val="clear" w:color="auto" w:fill="D9D9D9" w:themeFill="background1" w:themeFillShade="D9"/>
            <w:vAlign w:val="center"/>
          </w:tcPr>
          <w:p w14:paraId="0811FB8D" w14:textId="77777777" w:rsidR="007E30CD" w:rsidRPr="007E30CD" w:rsidRDefault="007E30CD" w:rsidP="007E30CD">
            <w:pPr>
              <w:spacing w:after="240"/>
              <w:rPr>
                <w:rFonts w:eastAsia="Calibri" w:cs="Arial"/>
                <w:b/>
              </w:rPr>
            </w:pPr>
            <w:r w:rsidRPr="007E30CD">
              <w:rPr>
                <w:rFonts w:eastAsia="Calibri" w:cs="Arial"/>
                <w:b/>
              </w:rPr>
              <w:t>Number of schools</w:t>
            </w:r>
          </w:p>
        </w:tc>
        <w:tc>
          <w:tcPr>
            <w:tcW w:w="638" w:type="pct"/>
            <w:shd w:val="clear" w:color="auto" w:fill="D9D9D9" w:themeFill="background1" w:themeFillShade="D9"/>
            <w:vAlign w:val="center"/>
          </w:tcPr>
          <w:p w14:paraId="34EC008D" w14:textId="77777777" w:rsidR="007E30CD" w:rsidRPr="007E30CD" w:rsidRDefault="007E30CD" w:rsidP="007E30CD">
            <w:pPr>
              <w:spacing w:after="240"/>
              <w:rPr>
                <w:rFonts w:eastAsia="Calibri" w:cs="Arial"/>
                <w:b/>
              </w:rPr>
            </w:pPr>
            <w:r w:rsidRPr="007E30CD">
              <w:rPr>
                <w:rFonts w:eastAsia="Calibri" w:cs="Arial"/>
                <w:b/>
              </w:rPr>
              <w:t>Total Student Enrollment</w:t>
            </w:r>
          </w:p>
        </w:tc>
        <w:tc>
          <w:tcPr>
            <w:tcW w:w="835" w:type="pct"/>
            <w:shd w:val="clear" w:color="auto" w:fill="D9D9D9" w:themeFill="background1" w:themeFillShade="D9"/>
            <w:vAlign w:val="center"/>
          </w:tcPr>
          <w:p w14:paraId="5CDE0121" w14:textId="77777777" w:rsidR="007E30CD" w:rsidRPr="007E30CD" w:rsidRDefault="007E30CD" w:rsidP="007E30CD">
            <w:pPr>
              <w:spacing w:after="240"/>
              <w:rPr>
                <w:rFonts w:eastAsia="Calibri" w:cs="Arial"/>
                <w:b/>
              </w:rPr>
            </w:pPr>
            <w:r w:rsidRPr="007E30CD">
              <w:rPr>
                <w:rFonts w:eastAsia="Calibri" w:cs="Arial"/>
                <w:b/>
              </w:rPr>
              <w:t>Socio-economically Disadvantaged Student Enrollment</w:t>
            </w:r>
          </w:p>
        </w:tc>
        <w:tc>
          <w:tcPr>
            <w:tcW w:w="835" w:type="pct"/>
            <w:shd w:val="clear" w:color="auto" w:fill="D9D9D9" w:themeFill="background1" w:themeFillShade="D9"/>
            <w:vAlign w:val="center"/>
          </w:tcPr>
          <w:p w14:paraId="4BDE3C02" w14:textId="77777777" w:rsidR="007E30CD" w:rsidRPr="007E30CD" w:rsidRDefault="007E30CD" w:rsidP="007E30CD">
            <w:pPr>
              <w:spacing w:after="240"/>
              <w:rPr>
                <w:rFonts w:eastAsia="Calibri" w:cs="Arial"/>
                <w:b/>
              </w:rPr>
            </w:pPr>
            <w:r w:rsidRPr="007E30CD">
              <w:rPr>
                <w:rFonts w:eastAsia="Calibri" w:cs="Arial"/>
                <w:b/>
              </w:rPr>
              <w:t>Percent of Socio-economically Disadvantaged Student Enrollment</w:t>
            </w:r>
          </w:p>
        </w:tc>
        <w:tc>
          <w:tcPr>
            <w:tcW w:w="551" w:type="pct"/>
            <w:shd w:val="clear" w:color="auto" w:fill="D9D9D9" w:themeFill="background1" w:themeFillShade="D9"/>
            <w:vAlign w:val="center"/>
          </w:tcPr>
          <w:p w14:paraId="27B0FD95" w14:textId="77777777" w:rsidR="007E30CD" w:rsidRPr="007E30CD" w:rsidRDefault="007E30CD" w:rsidP="007E30CD">
            <w:pPr>
              <w:spacing w:after="240"/>
              <w:rPr>
                <w:rFonts w:eastAsia="Calibri" w:cs="Arial"/>
                <w:b/>
              </w:rPr>
            </w:pPr>
            <w:r w:rsidRPr="007E30CD">
              <w:rPr>
                <w:rFonts w:eastAsia="Calibri" w:cs="Arial"/>
                <w:b/>
              </w:rPr>
              <w:t>Total Teachers</w:t>
            </w:r>
          </w:p>
        </w:tc>
        <w:tc>
          <w:tcPr>
            <w:tcW w:w="551" w:type="pct"/>
            <w:shd w:val="clear" w:color="auto" w:fill="D9D9D9" w:themeFill="background1" w:themeFillShade="D9"/>
            <w:vAlign w:val="center"/>
          </w:tcPr>
          <w:p w14:paraId="4BFD0356" w14:textId="77777777" w:rsidR="007E30CD" w:rsidRPr="007E30CD" w:rsidRDefault="007E30CD" w:rsidP="007E30CD">
            <w:pPr>
              <w:spacing w:after="240"/>
              <w:rPr>
                <w:rFonts w:eastAsia="Calibri" w:cs="Arial"/>
                <w:b/>
              </w:rPr>
            </w:pPr>
            <w:r w:rsidRPr="007E30CD">
              <w:rPr>
                <w:rFonts w:eastAsia="Calibri" w:cs="Arial"/>
                <w:b/>
              </w:rPr>
              <w:t>Number of Out of Field Teachers</w:t>
            </w:r>
          </w:p>
        </w:tc>
        <w:tc>
          <w:tcPr>
            <w:tcW w:w="551" w:type="pct"/>
            <w:shd w:val="clear" w:color="auto" w:fill="D9D9D9" w:themeFill="background1" w:themeFillShade="D9"/>
            <w:vAlign w:val="center"/>
          </w:tcPr>
          <w:p w14:paraId="4475DBA6" w14:textId="77777777" w:rsidR="007E30CD" w:rsidRPr="007E30CD" w:rsidRDefault="007E30CD" w:rsidP="007E30CD">
            <w:pPr>
              <w:spacing w:after="240"/>
              <w:rPr>
                <w:rFonts w:eastAsia="Calibri" w:cs="Arial"/>
                <w:b/>
              </w:rPr>
            </w:pPr>
            <w:r w:rsidRPr="007E30CD">
              <w:rPr>
                <w:rFonts w:eastAsia="Calibri" w:cs="Arial"/>
                <w:b/>
              </w:rPr>
              <w:t>Percent of Out of Field Teachers</w:t>
            </w:r>
          </w:p>
        </w:tc>
      </w:tr>
      <w:tr w:rsidR="007E30CD" w:rsidRPr="007E30CD" w14:paraId="4620ADEB" w14:textId="77777777" w:rsidTr="007E30CD">
        <w:trPr>
          <w:cantSplit/>
          <w:trHeight w:val="738"/>
        </w:trPr>
        <w:tc>
          <w:tcPr>
            <w:tcW w:w="551" w:type="pct"/>
            <w:vAlign w:val="center"/>
          </w:tcPr>
          <w:p w14:paraId="3A5E5952" w14:textId="77777777" w:rsidR="007E30CD" w:rsidRPr="007E30CD" w:rsidRDefault="007E30CD" w:rsidP="007E30CD">
            <w:pPr>
              <w:spacing w:after="240"/>
              <w:rPr>
                <w:rFonts w:eastAsia="Calibri" w:cs="Arial"/>
              </w:rPr>
            </w:pPr>
            <w:r w:rsidRPr="007E30CD">
              <w:rPr>
                <w:rFonts w:eastAsia="Calibri" w:cs="Arial"/>
              </w:rPr>
              <w:t xml:space="preserve">Title I </w:t>
            </w:r>
          </w:p>
        </w:tc>
        <w:tc>
          <w:tcPr>
            <w:tcW w:w="487" w:type="pct"/>
            <w:vAlign w:val="center"/>
          </w:tcPr>
          <w:p w14:paraId="50956CA4" w14:textId="77777777" w:rsidR="007E30CD" w:rsidRPr="007E30CD" w:rsidRDefault="007E30CD" w:rsidP="007E30CD">
            <w:pPr>
              <w:spacing w:after="240"/>
              <w:rPr>
                <w:rFonts w:eastAsia="Calibri" w:cs="Arial"/>
              </w:rPr>
            </w:pPr>
            <w:r w:rsidRPr="007E30CD">
              <w:rPr>
                <w:rFonts w:eastAsia="Calibri" w:cs="Arial"/>
              </w:rPr>
              <w:t>6,454</w:t>
            </w:r>
          </w:p>
        </w:tc>
        <w:tc>
          <w:tcPr>
            <w:tcW w:w="638" w:type="pct"/>
            <w:vAlign w:val="center"/>
          </w:tcPr>
          <w:p w14:paraId="0F759EDB" w14:textId="77777777" w:rsidR="007E30CD" w:rsidRPr="007E30CD" w:rsidRDefault="007E30CD" w:rsidP="007E30CD">
            <w:pPr>
              <w:spacing w:after="240"/>
              <w:rPr>
                <w:rFonts w:eastAsia="Calibri" w:cs="Arial"/>
              </w:rPr>
            </w:pPr>
            <w:r w:rsidRPr="007E30CD">
              <w:rPr>
                <w:rFonts w:eastAsia="Calibri" w:cs="Arial"/>
              </w:rPr>
              <w:t>3,878,454</w:t>
            </w:r>
          </w:p>
        </w:tc>
        <w:tc>
          <w:tcPr>
            <w:tcW w:w="835" w:type="pct"/>
            <w:vAlign w:val="center"/>
          </w:tcPr>
          <w:p w14:paraId="2E5BF1C7" w14:textId="77777777" w:rsidR="007E30CD" w:rsidRPr="007E30CD" w:rsidRDefault="007E30CD" w:rsidP="007E30CD">
            <w:pPr>
              <w:spacing w:after="240"/>
              <w:rPr>
                <w:rFonts w:eastAsia="Calibri" w:cs="Arial"/>
              </w:rPr>
            </w:pPr>
            <w:r w:rsidRPr="007E30CD">
              <w:rPr>
                <w:rFonts w:eastAsia="Calibri" w:cs="Arial"/>
              </w:rPr>
              <w:t>2,946,492</w:t>
            </w:r>
          </w:p>
        </w:tc>
        <w:tc>
          <w:tcPr>
            <w:tcW w:w="835" w:type="pct"/>
            <w:vAlign w:val="center"/>
          </w:tcPr>
          <w:p w14:paraId="18573E4E" w14:textId="77777777" w:rsidR="007E30CD" w:rsidRPr="007E30CD" w:rsidRDefault="007E30CD" w:rsidP="007E30CD">
            <w:pPr>
              <w:spacing w:after="240"/>
              <w:rPr>
                <w:rFonts w:eastAsia="Calibri" w:cs="Arial"/>
              </w:rPr>
            </w:pPr>
            <w:r w:rsidRPr="007E30CD">
              <w:rPr>
                <w:rFonts w:eastAsia="Calibri" w:cs="Arial"/>
              </w:rPr>
              <w:t>76.0%</w:t>
            </w:r>
          </w:p>
        </w:tc>
        <w:tc>
          <w:tcPr>
            <w:tcW w:w="551" w:type="pct"/>
            <w:vAlign w:val="center"/>
          </w:tcPr>
          <w:p w14:paraId="65FDF619" w14:textId="77777777" w:rsidR="007E30CD" w:rsidRPr="007E30CD" w:rsidRDefault="007E30CD" w:rsidP="007E30CD">
            <w:pPr>
              <w:spacing w:after="240"/>
              <w:rPr>
                <w:rFonts w:eastAsia="Calibri" w:cs="Arial"/>
              </w:rPr>
            </w:pPr>
            <w:r w:rsidRPr="007E30CD">
              <w:rPr>
                <w:rFonts w:eastAsia="Calibri" w:cs="Arial"/>
              </w:rPr>
              <w:t>188,116</w:t>
            </w:r>
          </w:p>
        </w:tc>
        <w:tc>
          <w:tcPr>
            <w:tcW w:w="551" w:type="pct"/>
            <w:vAlign w:val="center"/>
          </w:tcPr>
          <w:p w14:paraId="5AD70D06" w14:textId="77777777" w:rsidR="007E30CD" w:rsidRPr="007E30CD" w:rsidRDefault="007E30CD" w:rsidP="007E30CD">
            <w:pPr>
              <w:spacing w:after="240"/>
              <w:rPr>
                <w:rFonts w:eastAsia="Calibri" w:cs="Arial"/>
              </w:rPr>
            </w:pPr>
            <w:r w:rsidRPr="007E30CD">
              <w:rPr>
                <w:rFonts w:eastAsia="Calibri" w:cs="Arial"/>
              </w:rPr>
              <w:t>1,234</w:t>
            </w:r>
          </w:p>
        </w:tc>
        <w:tc>
          <w:tcPr>
            <w:tcW w:w="551" w:type="pct"/>
            <w:vAlign w:val="center"/>
          </w:tcPr>
          <w:p w14:paraId="071B8742" w14:textId="77777777" w:rsidR="007E30CD" w:rsidRPr="007E30CD" w:rsidRDefault="007E30CD" w:rsidP="007E30CD">
            <w:pPr>
              <w:spacing w:after="240"/>
              <w:rPr>
                <w:rFonts w:eastAsia="Calibri" w:cs="Arial"/>
              </w:rPr>
            </w:pPr>
            <w:r w:rsidRPr="007E30CD">
              <w:rPr>
                <w:rFonts w:eastAsia="Calibri" w:cs="Arial"/>
              </w:rPr>
              <w:t>0.7%</w:t>
            </w:r>
          </w:p>
        </w:tc>
      </w:tr>
      <w:tr w:rsidR="007E30CD" w:rsidRPr="007E30CD" w14:paraId="4B8F2A5A" w14:textId="77777777" w:rsidTr="007E30CD">
        <w:trPr>
          <w:cantSplit/>
          <w:trHeight w:val="738"/>
        </w:trPr>
        <w:tc>
          <w:tcPr>
            <w:tcW w:w="551" w:type="pct"/>
            <w:tcBorders>
              <w:bottom w:val="double" w:sz="4" w:space="0" w:color="auto"/>
            </w:tcBorders>
            <w:vAlign w:val="center"/>
          </w:tcPr>
          <w:p w14:paraId="6EBCDA06" w14:textId="77777777" w:rsidR="007E30CD" w:rsidRPr="007E30CD" w:rsidRDefault="007E30CD" w:rsidP="007E30CD">
            <w:pPr>
              <w:spacing w:after="240"/>
              <w:rPr>
                <w:rFonts w:eastAsia="Calibri" w:cs="Arial"/>
              </w:rPr>
            </w:pPr>
            <w:r w:rsidRPr="007E30CD">
              <w:rPr>
                <w:rFonts w:eastAsia="Calibri" w:cs="Arial"/>
              </w:rPr>
              <w:t>Non-Title I</w:t>
            </w:r>
          </w:p>
        </w:tc>
        <w:tc>
          <w:tcPr>
            <w:tcW w:w="487" w:type="pct"/>
            <w:tcBorders>
              <w:bottom w:val="double" w:sz="4" w:space="0" w:color="auto"/>
            </w:tcBorders>
            <w:vAlign w:val="center"/>
          </w:tcPr>
          <w:p w14:paraId="5E050739" w14:textId="77777777" w:rsidR="007E30CD" w:rsidRPr="007E30CD" w:rsidRDefault="007E30CD" w:rsidP="007E30CD">
            <w:pPr>
              <w:spacing w:after="240"/>
              <w:rPr>
                <w:rFonts w:eastAsia="Calibri" w:cs="Arial"/>
              </w:rPr>
            </w:pPr>
            <w:r w:rsidRPr="007E30CD">
              <w:rPr>
                <w:rFonts w:eastAsia="Calibri" w:cs="Arial"/>
              </w:rPr>
              <w:t>3,574</w:t>
            </w:r>
          </w:p>
        </w:tc>
        <w:tc>
          <w:tcPr>
            <w:tcW w:w="638" w:type="pct"/>
            <w:tcBorders>
              <w:bottom w:val="double" w:sz="4" w:space="0" w:color="auto"/>
            </w:tcBorders>
            <w:vAlign w:val="center"/>
          </w:tcPr>
          <w:p w14:paraId="01F2F70B" w14:textId="77777777" w:rsidR="007E30CD" w:rsidRPr="007E30CD" w:rsidRDefault="007E30CD" w:rsidP="007E30CD">
            <w:pPr>
              <w:spacing w:after="240"/>
              <w:rPr>
                <w:rFonts w:eastAsia="Calibri" w:cs="Arial"/>
              </w:rPr>
            </w:pPr>
            <w:r w:rsidRPr="007E30CD">
              <w:rPr>
                <w:rFonts w:eastAsia="Calibri" w:cs="Arial"/>
              </w:rPr>
              <w:t>2,345,979</w:t>
            </w:r>
          </w:p>
        </w:tc>
        <w:tc>
          <w:tcPr>
            <w:tcW w:w="835" w:type="pct"/>
            <w:tcBorders>
              <w:bottom w:val="double" w:sz="4" w:space="0" w:color="auto"/>
            </w:tcBorders>
            <w:vAlign w:val="center"/>
          </w:tcPr>
          <w:p w14:paraId="60FC1299" w14:textId="77777777" w:rsidR="007E30CD" w:rsidRPr="007E30CD" w:rsidRDefault="007E30CD" w:rsidP="007E30CD">
            <w:pPr>
              <w:spacing w:after="240"/>
              <w:rPr>
                <w:rFonts w:eastAsia="Calibri" w:cs="Arial"/>
              </w:rPr>
            </w:pPr>
            <w:r w:rsidRPr="007E30CD">
              <w:rPr>
                <w:rFonts w:eastAsia="Calibri" w:cs="Arial"/>
              </w:rPr>
              <w:t>814,077</w:t>
            </w:r>
          </w:p>
        </w:tc>
        <w:tc>
          <w:tcPr>
            <w:tcW w:w="835" w:type="pct"/>
            <w:tcBorders>
              <w:bottom w:val="double" w:sz="4" w:space="0" w:color="auto"/>
            </w:tcBorders>
            <w:vAlign w:val="center"/>
          </w:tcPr>
          <w:p w14:paraId="41625ADD" w14:textId="77777777" w:rsidR="007E30CD" w:rsidRPr="007E30CD" w:rsidRDefault="007E30CD" w:rsidP="007E30CD">
            <w:pPr>
              <w:spacing w:after="240"/>
              <w:rPr>
                <w:rFonts w:eastAsia="Calibri" w:cs="Arial"/>
              </w:rPr>
            </w:pPr>
            <w:r w:rsidRPr="007E30CD">
              <w:rPr>
                <w:rFonts w:eastAsia="Calibri" w:cs="Arial"/>
              </w:rPr>
              <w:t>34.7%</w:t>
            </w:r>
          </w:p>
        </w:tc>
        <w:tc>
          <w:tcPr>
            <w:tcW w:w="551" w:type="pct"/>
            <w:tcBorders>
              <w:bottom w:val="double" w:sz="4" w:space="0" w:color="auto"/>
            </w:tcBorders>
            <w:vAlign w:val="center"/>
          </w:tcPr>
          <w:p w14:paraId="7544B49C" w14:textId="77777777" w:rsidR="007E30CD" w:rsidRPr="007E30CD" w:rsidRDefault="007E30CD" w:rsidP="007E30CD">
            <w:pPr>
              <w:spacing w:after="240"/>
              <w:rPr>
                <w:rFonts w:eastAsia="Calibri" w:cs="Arial"/>
              </w:rPr>
            </w:pPr>
            <w:r w:rsidRPr="007E30CD">
              <w:rPr>
                <w:rFonts w:eastAsia="Calibri" w:cs="Arial"/>
              </w:rPr>
              <w:t>112,881</w:t>
            </w:r>
          </w:p>
        </w:tc>
        <w:tc>
          <w:tcPr>
            <w:tcW w:w="551" w:type="pct"/>
            <w:tcBorders>
              <w:bottom w:val="double" w:sz="4" w:space="0" w:color="auto"/>
            </w:tcBorders>
            <w:vAlign w:val="center"/>
          </w:tcPr>
          <w:p w14:paraId="67D1CD30" w14:textId="77777777" w:rsidR="007E30CD" w:rsidRPr="007E30CD" w:rsidRDefault="007E30CD" w:rsidP="007E30CD">
            <w:pPr>
              <w:spacing w:after="240"/>
              <w:rPr>
                <w:rFonts w:eastAsia="Calibri" w:cs="Arial"/>
              </w:rPr>
            </w:pPr>
            <w:r w:rsidRPr="007E30CD">
              <w:rPr>
                <w:rFonts w:eastAsia="Calibri" w:cs="Arial"/>
              </w:rPr>
              <w:t>719</w:t>
            </w:r>
          </w:p>
        </w:tc>
        <w:tc>
          <w:tcPr>
            <w:tcW w:w="551" w:type="pct"/>
            <w:tcBorders>
              <w:bottom w:val="double" w:sz="4" w:space="0" w:color="auto"/>
            </w:tcBorders>
            <w:vAlign w:val="center"/>
          </w:tcPr>
          <w:p w14:paraId="76B9A8D7" w14:textId="77777777" w:rsidR="007E30CD" w:rsidRPr="007E30CD" w:rsidRDefault="007E30CD" w:rsidP="007E30CD">
            <w:pPr>
              <w:spacing w:after="240"/>
              <w:rPr>
                <w:rFonts w:eastAsia="Calibri" w:cs="Arial"/>
              </w:rPr>
            </w:pPr>
            <w:r w:rsidRPr="007E30CD">
              <w:rPr>
                <w:rFonts w:eastAsia="Calibri" w:cs="Arial"/>
              </w:rPr>
              <w:t>0.6%</w:t>
            </w:r>
          </w:p>
        </w:tc>
      </w:tr>
      <w:tr w:rsidR="007E30CD" w:rsidRPr="007E30CD" w14:paraId="4EA03008" w14:textId="77777777" w:rsidTr="007E30CD">
        <w:trPr>
          <w:cantSplit/>
          <w:trHeight w:val="738"/>
        </w:trPr>
        <w:tc>
          <w:tcPr>
            <w:tcW w:w="551" w:type="pct"/>
            <w:tcBorders>
              <w:top w:val="double" w:sz="4" w:space="0" w:color="auto"/>
            </w:tcBorders>
            <w:vAlign w:val="center"/>
          </w:tcPr>
          <w:p w14:paraId="4E58AE6A" w14:textId="77777777" w:rsidR="007E30CD" w:rsidRPr="007E30CD" w:rsidRDefault="007E30CD" w:rsidP="007E30CD">
            <w:pPr>
              <w:spacing w:after="240"/>
              <w:rPr>
                <w:rFonts w:eastAsia="Calibri" w:cs="Arial"/>
              </w:rPr>
            </w:pPr>
            <w:r w:rsidRPr="007E30CD">
              <w:rPr>
                <w:rFonts w:eastAsia="Calibri" w:cs="Arial"/>
              </w:rPr>
              <w:t>Statewide Total</w:t>
            </w:r>
          </w:p>
        </w:tc>
        <w:tc>
          <w:tcPr>
            <w:tcW w:w="487" w:type="pct"/>
            <w:tcBorders>
              <w:top w:val="double" w:sz="4" w:space="0" w:color="auto"/>
            </w:tcBorders>
            <w:vAlign w:val="center"/>
          </w:tcPr>
          <w:p w14:paraId="3B27EBAE" w14:textId="77777777" w:rsidR="007E30CD" w:rsidRPr="007E30CD" w:rsidRDefault="007E30CD" w:rsidP="007E30CD">
            <w:pPr>
              <w:spacing w:after="240"/>
              <w:rPr>
                <w:rFonts w:eastAsia="Calibri" w:cs="Arial"/>
              </w:rPr>
            </w:pPr>
            <w:r w:rsidRPr="007E30CD">
              <w:rPr>
                <w:rFonts w:eastAsia="Calibri" w:cs="Arial"/>
              </w:rPr>
              <w:t>10,028</w:t>
            </w:r>
          </w:p>
        </w:tc>
        <w:tc>
          <w:tcPr>
            <w:tcW w:w="638" w:type="pct"/>
            <w:tcBorders>
              <w:top w:val="double" w:sz="4" w:space="0" w:color="auto"/>
            </w:tcBorders>
            <w:vAlign w:val="center"/>
          </w:tcPr>
          <w:p w14:paraId="05893D85" w14:textId="77777777" w:rsidR="007E30CD" w:rsidRPr="007E30CD" w:rsidRDefault="007E30CD" w:rsidP="007E30CD">
            <w:pPr>
              <w:spacing w:after="240"/>
              <w:rPr>
                <w:rFonts w:eastAsia="Calibri" w:cs="Arial"/>
              </w:rPr>
            </w:pPr>
            <w:r w:rsidRPr="007E30CD">
              <w:rPr>
                <w:rFonts w:eastAsia="Calibri" w:cs="Arial"/>
              </w:rPr>
              <w:t>6,224,433</w:t>
            </w:r>
          </w:p>
        </w:tc>
        <w:tc>
          <w:tcPr>
            <w:tcW w:w="835" w:type="pct"/>
            <w:tcBorders>
              <w:top w:val="double" w:sz="4" w:space="0" w:color="auto"/>
            </w:tcBorders>
            <w:vAlign w:val="center"/>
          </w:tcPr>
          <w:p w14:paraId="7D09B97B" w14:textId="77777777" w:rsidR="007E30CD" w:rsidRPr="007E30CD" w:rsidRDefault="007E30CD" w:rsidP="007E30CD">
            <w:pPr>
              <w:spacing w:after="240"/>
              <w:rPr>
                <w:rFonts w:eastAsia="Calibri" w:cs="Arial"/>
              </w:rPr>
            </w:pPr>
            <w:r w:rsidRPr="007E30CD">
              <w:rPr>
                <w:rFonts w:eastAsia="Calibri" w:cs="Arial"/>
              </w:rPr>
              <w:t>3,760,569</w:t>
            </w:r>
          </w:p>
        </w:tc>
        <w:tc>
          <w:tcPr>
            <w:tcW w:w="835" w:type="pct"/>
            <w:tcBorders>
              <w:top w:val="double" w:sz="4" w:space="0" w:color="auto"/>
            </w:tcBorders>
            <w:vAlign w:val="center"/>
          </w:tcPr>
          <w:p w14:paraId="791D9D4A" w14:textId="77777777" w:rsidR="007E30CD" w:rsidRPr="007E30CD" w:rsidRDefault="007E30CD" w:rsidP="007E30CD">
            <w:pPr>
              <w:spacing w:after="240"/>
              <w:rPr>
                <w:rFonts w:eastAsia="Calibri" w:cs="Arial"/>
              </w:rPr>
            </w:pPr>
            <w:r w:rsidRPr="007E30CD">
              <w:rPr>
                <w:rFonts w:eastAsia="Calibri" w:cs="Arial"/>
              </w:rPr>
              <w:t>60.4%</w:t>
            </w:r>
          </w:p>
        </w:tc>
        <w:tc>
          <w:tcPr>
            <w:tcW w:w="551" w:type="pct"/>
            <w:tcBorders>
              <w:top w:val="double" w:sz="4" w:space="0" w:color="auto"/>
            </w:tcBorders>
            <w:vAlign w:val="center"/>
          </w:tcPr>
          <w:p w14:paraId="00281899" w14:textId="77777777" w:rsidR="007E30CD" w:rsidRPr="007E30CD" w:rsidRDefault="007E30CD" w:rsidP="007E30CD">
            <w:pPr>
              <w:spacing w:after="240"/>
              <w:rPr>
                <w:rFonts w:eastAsia="Calibri" w:cs="Arial"/>
              </w:rPr>
            </w:pPr>
            <w:r w:rsidRPr="007E30CD">
              <w:rPr>
                <w:rFonts w:eastAsia="Calibri" w:cs="Arial"/>
              </w:rPr>
              <w:t>300,997</w:t>
            </w:r>
          </w:p>
        </w:tc>
        <w:tc>
          <w:tcPr>
            <w:tcW w:w="551" w:type="pct"/>
            <w:tcBorders>
              <w:top w:val="double" w:sz="4" w:space="0" w:color="auto"/>
            </w:tcBorders>
            <w:vAlign w:val="center"/>
          </w:tcPr>
          <w:p w14:paraId="1D444AAD" w14:textId="77777777" w:rsidR="007E30CD" w:rsidRPr="007E30CD" w:rsidRDefault="007E30CD" w:rsidP="007E30CD">
            <w:pPr>
              <w:spacing w:after="240"/>
              <w:rPr>
                <w:rFonts w:eastAsia="Calibri" w:cs="Arial"/>
              </w:rPr>
            </w:pPr>
            <w:r w:rsidRPr="007E30CD">
              <w:rPr>
                <w:rFonts w:eastAsia="Calibri" w:cs="Arial"/>
              </w:rPr>
              <w:t>1,953</w:t>
            </w:r>
          </w:p>
        </w:tc>
        <w:tc>
          <w:tcPr>
            <w:tcW w:w="551" w:type="pct"/>
            <w:tcBorders>
              <w:top w:val="double" w:sz="4" w:space="0" w:color="auto"/>
            </w:tcBorders>
            <w:vAlign w:val="center"/>
          </w:tcPr>
          <w:p w14:paraId="5FF17EF4" w14:textId="77777777" w:rsidR="007E30CD" w:rsidRPr="007E30CD" w:rsidRDefault="007E30CD" w:rsidP="007E30CD">
            <w:pPr>
              <w:spacing w:after="240"/>
              <w:rPr>
                <w:rFonts w:eastAsia="Calibri" w:cs="Arial"/>
              </w:rPr>
            </w:pPr>
            <w:r w:rsidRPr="007E30CD">
              <w:rPr>
                <w:rFonts w:eastAsia="Calibri" w:cs="Arial"/>
              </w:rPr>
              <w:t>0.6%</w:t>
            </w:r>
          </w:p>
        </w:tc>
      </w:tr>
    </w:tbl>
    <w:p w14:paraId="12B6652F" w14:textId="77777777" w:rsidR="007E30CD" w:rsidRPr="000900B3" w:rsidRDefault="007E30CD" w:rsidP="002D172F">
      <w:pPr>
        <w:spacing w:after="240"/>
        <w:rPr>
          <w:rFonts w:ascii="Times New Roman" w:eastAsia="Calibri" w:hAnsi="Times New Roman"/>
          <w:sz w:val="22"/>
          <w:szCs w:val="22"/>
        </w:rPr>
      </w:pPr>
    </w:p>
    <w:p w14:paraId="7E70917D" w14:textId="7C272DA9" w:rsidR="00B97B67" w:rsidRPr="00682BCC" w:rsidRDefault="00B97B67" w:rsidP="00F047D3">
      <w:pPr>
        <w:numPr>
          <w:ilvl w:val="0"/>
          <w:numId w:val="41"/>
        </w:numPr>
        <w:spacing w:after="240"/>
        <w:ind w:left="274"/>
        <w:rPr>
          <w:rFonts w:ascii="Times New Roman" w:eastAsia="Calibri" w:hAnsi="Times New Roman"/>
        </w:rPr>
      </w:pPr>
      <w:r w:rsidRPr="00682BCC">
        <w:rPr>
          <w:rFonts w:ascii="Times New Roman" w:eastAsia="Calibri" w:hAnsi="Times New Roman"/>
          <w:u w:val="single"/>
        </w:rPr>
        <w:t>School Conditions</w:t>
      </w:r>
      <w:r w:rsidRPr="00682BCC">
        <w:rPr>
          <w:rFonts w:ascii="Times New Roman" w:eastAsia="Calibri" w:hAnsi="Times New Roman"/>
        </w:rPr>
        <w:t xml:space="preserve"> (</w:t>
      </w:r>
      <w:r w:rsidRPr="00682BCC">
        <w:rPr>
          <w:rFonts w:ascii="Times New Roman" w:eastAsia="Calibri" w:hAnsi="Times New Roman"/>
          <w:i/>
        </w:rPr>
        <w:t>ESEA section</w:t>
      </w:r>
      <w:r w:rsidRPr="00682BCC">
        <w:rPr>
          <w:rFonts w:ascii="Times New Roman" w:eastAsia="Calibri" w:hAnsi="Times New Roman"/>
        </w:rPr>
        <w:t xml:space="preserve"> </w:t>
      </w:r>
      <w:r w:rsidRPr="00682BCC">
        <w:rPr>
          <w:rFonts w:ascii="Times New Roman" w:eastAsia="Calibri" w:hAnsi="Times New Roman"/>
          <w:i/>
        </w:rPr>
        <w:t xml:space="preserve">1111(g)(1)(C)): </w:t>
      </w:r>
      <w:r w:rsidRPr="00682BCC">
        <w:rPr>
          <w:rFonts w:ascii="Times New Roman" w:eastAsia="Calibri" w:hAnsi="Times New Roman"/>
        </w:rPr>
        <w:t xml:space="preserve"> Describe h</w:t>
      </w:r>
      <w:r w:rsidR="00682BCC">
        <w:rPr>
          <w:rFonts w:ascii="Times New Roman" w:eastAsia="Calibri" w:hAnsi="Times New Roman"/>
        </w:rPr>
        <w:t xml:space="preserve">ow the SEA agency will support </w:t>
      </w:r>
      <w:r w:rsidRPr="00682BCC">
        <w:rPr>
          <w:rFonts w:ascii="Times New Roman" w:eastAsia="Calibri" w:hAnsi="Times New Roman"/>
        </w:rPr>
        <w:t>LEAs receiving assistance under Title I, Part A to improve school c</w:t>
      </w:r>
      <w:r w:rsidR="00682BCC">
        <w:rPr>
          <w:rFonts w:ascii="Times New Roman" w:eastAsia="Calibri" w:hAnsi="Times New Roman"/>
        </w:rPr>
        <w:t xml:space="preserve">onditions for student learning, </w:t>
      </w:r>
      <w:r w:rsidRPr="00682BCC">
        <w:rPr>
          <w:rFonts w:ascii="Times New Roman" w:eastAsia="Calibri" w:hAnsi="Times New Roman"/>
        </w:rPr>
        <w:t>including through reducing: (i) incidences of bullying and harassmen</w:t>
      </w:r>
      <w:r w:rsidR="00682BCC">
        <w:rPr>
          <w:rFonts w:ascii="Times New Roman" w:eastAsia="Calibri" w:hAnsi="Times New Roman"/>
        </w:rPr>
        <w:t xml:space="preserve">t; (ii) the overuse of </w:t>
      </w:r>
      <w:r w:rsidRPr="00682BCC">
        <w:rPr>
          <w:rFonts w:ascii="Times New Roman" w:eastAsia="Calibri" w:hAnsi="Times New Roman"/>
        </w:rPr>
        <w:t>discipline practices that remove students from the classroom;</w:t>
      </w:r>
      <w:r w:rsidR="00682BCC">
        <w:rPr>
          <w:rFonts w:ascii="Times New Roman" w:eastAsia="Calibri" w:hAnsi="Times New Roman"/>
        </w:rPr>
        <w:t xml:space="preserve"> and (iii) the use of aversive </w:t>
      </w:r>
      <w:r w:rsidRPr="00682BCC">
        <w:rPr>
          <w:rFonts w:ascii="Times New Roman" w:eastAsia="Calibri" w:hAnsi="Times New Roman"/>
        </w:rPr>
        <w:t>behavioral interventions that compromise student health and safety.</w:t>
      </w:r>
    </w:p>
    <w:p w14:paraId="3F8A688A" w14:textId="77777777" w:rsidR="00B97B67" w:rsidRPr="000900B3" w:rsidRDefault="00B97B67" w:rsidP="002D172F">
      <w:pPr>
        <w:spacing w:after="240"/>
        <w:ind w:left="270"/>
        <w:rPr>
          <w:rFonts w:eastAsia="Calibri" w:cs="Arial"/>
        </w:rPr>
      </w:pPr>
      <w:r w:rsidRPr="000900B3">
        <w:rPr>
          <w:rFonts w:eastAsia="Calibri" w:cs="Arial"/>
        </w:rPr>
        <w:t>California’s Local Control Funding Formula (LCFF)-based system sets eight priorities for school districts and charter schools (ten for county offices of education) and places significant emphasis on the improvement of school conditions for student learning. State Priority 6 specifically focuses on School Climate and requires local educational agencies (LEAs) to support the development of positive school climate through their Local Control and Accountability Plans (LCAPs) while considering suspension rates, pupil expulsion rates, and other local measures, including surveys of pupils, parents, and teachers on the sense of safety and school connectedness.</w:t>
      </w:r>
    </w:p>
    <w:p w14:paraId="3BD940FD" w14:textId="77777777" w:rsidR="00B97B67" w:rsidRPr="000900B3" w:rsidRDefault="00B97B67" w:rsidP="002D172F">
      <w:pPr>
        <w:widowControl w:val="0"/>
        <w:autoSpaceDE w:val="0"/>
        <w:autoSpaceDN w:val="0"/>
        <w:adjustRightInd w:val="0"/>
        <w:spacing w:after="240"/>
        <w:ind w:left="270"/>
        <w:rPr>
          <w:rFonts w:eastAsia="Calibri" w:cs="Arial"/>
        </w:rPr>
      </w:pPr>
      <w:r w:rsidRPr="000900B3">
        <w:rPr>
          <w:rFonts w:eastAsia="Calibri" w:cs="Arial"/>
        </w:rPr>
        <w:t>Progress for each of the LCFF priorities is tracked through state and local indicators adopted by the State Board of Education (SBE). Suspension rates have been selected as a state indicator and are used as a measure of school quality. California’s strong commitment to the improvement of school conditions for student learning is further underscored by its selection of chronic absence as its additional kindergarten through grade eight (K–8) academic measure under the ESSA. This is a reflection of the state’s understanding of the correlation of chronic absence with academic achievement and its utility as a key indicator of student risk. LEAs will use information regarding suspension rates and chronic absenteeism, provided annually via the California School Dashboard, to assess and continuously improve their local plans to improve school conditions for student learning.</w:t>
      </w:r>
    </w:p>
    <w:p w14:paraId="189EEEFF" w14:textId="77777777" w:rsidR="00B97B67" w:rsidRPr="000900B3" w:rsidRDefault="00B97B67" w:rsidP="002D172F">
      <w:pPr>
        <w:spacing w:after="240"/>
        <w:ind w:left="270"/>
        <w:rPr>
          <w:rFonts w:eastAsia="Calibri" w:cs="Arial"/>
        </w:rPr>
      </w:pPr>
      <w:r w:rsidRPr="000900B3">
        <w:rPr>
          <w:rFonts w:eastAsia="Calibri" w:cs="Arial"/>
        </w:rPr>
        <w:t xml:space="preserve">California will support LEAs receiving assistance under Title I, Part A to improve school conditions by providing planning supports, reviewing plans, and monitoring the implementation of plans that address school conditions including through reducing incidences of bullying and harassment; the overuse of discipline practices that remove students from the classroom; and the use of aversive behavioral interventions that compromise student health and safety. In addition to these formal processes, California will also provide to Title I LEAs a Title I, Part A Guidance document, technical assistance, statewide conferences and local institutes, and an online collection and resource exchange of strategies that support improved school climate. All of these supports and strategies are described below. </w:t>
      </w:r>
    </w:p>
    <w:p w14:paraId="2443723F" w14:textId="77777777" w:rsidR="002A0EEE" w:rsidRPr="000900B3" w:rsidRDefault="002A0EEE" w:rsidP="002D172F">
      <w:pPr>
        <w:keepNext/>
        <w:spacing w:before="240" w:after="240"/>
        <w:jc w:val="center"/>
        <w:outlineLvl w:val="1"/>
        <w:rPr>
          <w:rFonts w:eastAsia="Calibri"/>
          <w:b/>
          <w:bCs/>
          <w:iCs/>
          <w:szCs w:val="28"/>
        </w:rPr>
      </w:pPr>
      <w:r w:rsidRPr="000900B3">
        <w:rPr>
          <w:rFonts w:eastAsia="Calibri"/>
          <w:b/>
          <w:bCs/>
          <w:iCs/>
          <w:szCs w:val="28"/>
        </w:rPr>
        <w:t>State Educational Agency Support for Title I LEAs</w:t>
      </w:r>
    </w:p>
    <w:p w14:paraId="4A82AAE9" w14:textId="77777777" w:rsidR="002A0EEE" w:rsidRPr="000900B3" w:rsidRDefault="002A0EEE" w:rsidP="002D172F">
      <w:pPr>
        <w:pStyle w:val="Heading3"/>
        <w:spacing w:after="240"/>
        <w:ind w:left="270"/>
        <w:rPr>
          <w:rFonts w:eastAsia="Calibri"/>
        </w:rPr>
      </w:pPr>
      <w:r w:rsidRPr="000900B3">
        <w:rPr>
          <w:rFonts w:eastAsia="Calibri"/>
        </w:rPr>
        <w:t>Supporting the Development of LCAP Addenda</w:t>
      </w:r>
    </w:p>
    <w:p w14:paraId="11E38630" w14:textId="77777777" w:rsidR="00B97B67" w:rsidRPr="000900B3" w:rsidRDefault="00B97B67" w:rsidP="002D172F">
      <w:pPr>
        <w:spacing w:after="120"/>
        <w:ind w:left="270"/>
        <w:rPr>
          <w:rFonts w:eastAsia="Calibri" w:cs="Arial"/>
        </w:rPr>
      </w:pPr>
      <w:r w:rsidRPr="000900B3">
        <w:rPr>
          <w:rFonts w:eastAsia="Calibri" w:cs="Arial"/>
        </w:rPr>
        <w:t xml:space="preserve">Title I LEAs will be required to submit to the state educational agency (SEA) an LCAP Addendum, which addresses all of the local planning requirements under the ESSA and serves as the LEA Plan. In its LCAP Addendum, each LEA will describe, among other things, how it will improve school conditions for learning and specifically how it will support efforts to reduce the overuse of discipline practices that remove students from the classroom. </w:t>
      </w:r>
    </w:p>
    <w:p w14:paraId="609F953C" w14:textId="23D5CA77" w:rsidR="00B97B67" w:rsidRPr="000900B3" w:rsidRDefault="00B97B67" w:rsidP="002D172F">
      <w:pPr>
        <w:spacing w:after="240"/>
        <w:ind w:left="270"/>
        <w:rPr>
          <w:rFonts w:eastAsia="Calibri" w:cs="Arial"/>
        </w:rPr>
      </w:pPr>
      <w:r w:rsidRPr="000900B3">
        <w:rPr>
          <w:rFonts w:eastAsia="Calibri" w:cs="Arial"/>
        </w:rPr>
        <w:t>To support Title I LEAs in developing plans to improve school conditions for student learning, California will provide all Title I LEAs with a Title I, Part A Guidance document that will contain strategies for addressing the local planning requirements in the ESSA, including strategies to improve school conditions and reduce the overuse of discipline practices that remove students from the classroom. The strategies California will provide to Title I LEAs are described in the “State Identified Strategies for Titl</w:t>
      </w:r>
      <w:r w:rsidR="00682BCC">
        <w:rPr>
          <w:rFonts w:eastAsia="Calibri" w:cs="Arial"/>
        </w:rPr>
        <w:t>e I LEAs” section below.</w:t>
      </w:r>
    </w:p>
    <w:p w14:paraId="652D08AB" w14:textId="77777777" w:rsidR="002A0EEE" w:rsidRPr="000900B3" w:rsidRDefault="002A0EEE" w:rsidP="002D172F">
      <w:pPr>
        <w:pStyle w:val="Heading3"/>
        <w:spacing w:after="240"/>
        <w:ind w:left="274"/>
        <w:rPr>
          <w:rFonts w:eastAsia="Calibri"/>
        </w:rPr>
      </w:pPr>
      <w:r w:rsidRPr="000900B3">
        <w:rPr>
          <w:rFonts w:eastAsia="Calibri"/>
        </w:rPr>
        <w:t>Reviewing LCAP Addenda</w:t>
      </w:r>
    </w:p>
    <w:p w14:paraId="0BB27B37" w14:textId="2E0800EF" w:rsidR="00B97B67" w:rsidRPr="000900B3" w:rsidRDefault="00B97B67" w:rsidP="002D172F">
      <w:pPr>
        <w:spacing w:after="240"/>
        <w:ind w:left="270"/>
        <w:rPr>
          <w:rFonts w:eastAsia="Calibri" w:cs="Arial"/>
        </w:rPr>
      </w:pPr>
      <w:r w:rsidRPr="000900B3">
        <w:rPr>
          <w:rFonts w:eastAsia="Calibri" w:cs="Arial"/>
        </w:rPr>
        <w:t>In reviewing LCAP Addenda, California will only approve LEA plans that include descriptions regarding how the LEA will improve school conditions for student learning and address the overuse of discipline practices that remove students from the classroom. If the LEA’s response is insufficient, California will return the LCAP Addendum with suggestions for ways to strengthen the LEA’s response based on the information in the Title I, Part A Guidance document. California will provide the LEA with a designated expert point of contact at the state and regional levels with whom they can discuss this guidance and be supported to de</w:t>
      </w:r>
      <w:r w:rsidR="00682BCC">
        <w:rPr>
          <w:rFonts w:eastAsia="Calibri" w:cs="Arial"/>
        </w:rPr>
        <w:t>velop a stronger LCAP Addendum.</w:t>
      </w:r>
    </w:p>
    <w:p w14:paraId="592DA074" w14:textId="77777777" w:rsidR="002A0EEE" w:rsidRPr="000900B3" w:rsidRDefault="002A0EEE" w:rsidP="002D172F">
      <w:pPr>
        <w:pStyle w:val="Heading3"/>
        <w:spacing w:after="240"/>
        <w:ind w:left="274"/>
        <w:rPr>
          <w:rFonts w:eastAsia="Calibri"/>
        </w:rPr>
      </w:pPr>
      <w:r w:rsidRPr="000900B3">
        <w:rPr>
          <w:rFonts w:eastAsia="Calibri"/>
        </w:rPr>
        <w:t>Monitoring Title I LEAs</w:t>
      </w:r>
    </w:p>
    <w:p w14:paraId="46717A2D" w14:textId="77777777" w:rsidR="00B97B67" w:rsidRPr="000900B3" w:rsidRDefault="00B97B67" w:rsidP="002D172F">
      <w:pPr>
        <w:spacing w:after="120"/>
        <w:ind w:left="270"/>
        <w:rPr>
          <w:rFonts w:cs="Arial"/>
        </w:rPr>
      </w:pPr>
      <w:r w:rsidRPr="000900B3">
        <w:rPr>
          <w:rFonts w:eastAsia="Calibri" w:cs="Arial"/>
        </w:rPr>
        <w:t xml:space="preserve">California provides a coordinated and transparent federal program monitoring (FPM) process to ensure Title I LEAs are meeting program requirements and spending program funds appropriately as required by law. </w:t>
      </w:r>
      <w:r w:rsidRPr="000900B3">
        <w:rPr>
          <w:rFonts w:cs="Arial"/>
        </w:rPr>
        <w:t xml:space="preserve">All LEAs in the state are divided into four cohorts. Two cohorts are subject to review each year. Thus, the California Department of Education’s (CDE’s) FPM process includes a data review of 50 percent of the LEAs in the state to identify and conduct a total of 125 LEA on-site and online reviews during any given year. The remaining 50 percent of the LEAs in the state receive the data review the following year. A description of the FPM process, LEAs identified in each cohort, LEAs selected for online or on-site reviews, and program instruments can be found on the CDE Compliance Monitoring Web page at </w:t>
      </w:r>
      <w:hyperlink r:id="rId46" w:tooltip="Compliance Monitoring" w:history="1">
        <w:r w:rsidRPr="000900B3">
          <w:rPr>
            <w:rFonts w:cs="Arial"/>
            <w:color w:val="0563C1"/>
            <w:u w:val="single"/>
          </w:rPr>
          <w:t>http://www.cde.ca.gov/ta/cr/</w:t>
        </w:r>
      </w:hyperlink>
      <w:r w:rsidRPr="000900B3">
        <w:rPr>
          <w:rFonts w:cs="Arial"/>
        </w:rPr>
        <w:t>.</w:t>
      </w:r>
    </w:p>
    <w:p w14:paraId="0A68E9BE" w14:textId="77777777" w:rsidR="00B97B67" w:rsidRPr="000900B3" w:rsidRDefault="00B97B67" w:rsidP="002D172F">
      <w:pPr>
        <w:spacing w:after="120"/>
        <w:ind w:left="270"/>
        <w:rPr>
          <w:rFonts w:eastAsia="Calibri" w:cs="Arial"/>
        </w:rPr>
      </w:pPr>
      <w:r w:rsidRPr="000900B3">
        <w:rPr>
          <w:rFonts w:eastAsia="Calibri" w:cs="Arial"/>
        </w:rPr>
        <w:t xml:space="preserve">Through the FPM process, Title I LEAs will have access to resources, instruments, training, and state and regional staff experts that will support them to prepare for the monitoring process, and, upon completion of the monitoring process, address any findings that suggest the LEA is not meeting Title I, Part A requirements. </w:t>
      </w:r>
    </w:p>
    <w:p w14:paraId="75DBC5E2" w14:textId="77777777" w:rsidR="002A0EEE" w:rsidRPr="000900B3" w:rsidRDefault="002A0EEE" w:rsidP="002D172F">
      <w:pPr>
        <w:pStyle w:val="Heading3"/>
        <w:spacing w:before="240" w:after="240"/>
        <w:ind w:left="274"/>
        <w:rPr>
          <w:rFonts w:eastAsia="Calibri"/>
        </w:rPr>
      </w:pPr>
      <w:r w:rsidRPr="000900B3">
        <w:rPr>
          <w:rFonts w:eastAsia="Calibri"/>
        </w:rPr>
        <w:t>Providing Technical Assistance</w:t>
      </w:r>
    </w:p>
    <w:p w14:paraId="0B436139" w14:textId="77777777" w:rsidR="00B97B67" w:rsidRPr="000900B3" w:rsidRDefault="00B97B67" w:rsidP="002D172F">
      <w:pPr>
        <w:spacing w:after="120"/>
        <w:ind w:left="270"/>
        <w:rPr>
          <w:rFonts w:eastAsia="Calibri" w:cs="Arial"/>
        </w:rPr>
      </w:pPr>
      <w:r w:rsidRPr="000900B3">
        <w:rPr>
          <w:rFonts w:eastAsia="Calibri" w:cs="Arial"/>
        </w:rPr>
        <w:t>Designated state and regional staff will be responsible for providing technical assistance to Title I LEAs who have questions or need support to develop or implement plans to improve school conditions. This technical assistance will be provided through timely and responsive phone or e-mail correspondence.</w:t>
      </w:r>
    </w:p>
    <w:p w14:paraId="32F56D66" w14:textId="77777777" w:rsidR="002A0EEE" w:rsidRPr="000900B3" w:rsidRDefault="002A0EEE" w:rsidP="002D172F">
      <w:pPr>
        <w:pStyle w:val="Heading3"/>
        <w:spacing w:before="240" w:after="240"/>
        <w:ind w:left="274"/>
        <w:rPr>
          <w:rFonts w:eastAsia="Calibri"/>
        </w:rPr>
      </w:pPr>
      <w:r w:rsidRPr="000900B3">
        <w:rPr>
          <w:rFonts w:eastAsia="Calibri"/>
        </w:rPr>
        <w:t>Statewide Conferences and Local Institutes</w:t>
      </w:r>
    </w:p>
    <w:p w14:paraId="0C72A38C" w14:textId="77777777" w:rsidR="00B97B67" w:rsidRPr="000900B3" w:rsidRDefault="00B97B67" w:rsidP="002D172F">
      <w:pPr>
        <w:spacing w:after="120"/>
        <w:ind w:left="270"/>
        <w:rPr>
          <w:rFonts w:eastAsia="Calibri" w:cs="Arial"/>
        </w:rPr>
      </w:pPr>
      <w:r w:rsidRPr="000900B3">
        <w:rPr>
          <w:rFonts w:eastAsia="Calibri" w:cs="Arial"/>
        </w:rPr>
        <w:t xml:space="preserve">California will sponsor regular statewide conferences and local institutes that will include presentations, workshops, and Q and A sessions by national, state, and local leaders to help disseminate best practices to and with Title I LEAs to improve or refine services and supports to improve school conditions for student learning, reduce incidences of bullying and harassment, reduce the overuse of discipline practices that remove students from the classroom, and reduce the use of aversive behavioral interventions that compromise student health and safety. </w:t>
      </w:r>
    </w:p>
    <w:p w14:paraId="24F8DBE5" w14:textId="77777777" w:rsidR="002A0EEE" w:rsidRPr="000900B3" w:rsidRDefault="002A0EEE" w:rsidP="002D172F">
      <w:pPr>
        <w:pStyle w:val="Heading3"/>
        <w:spacing w:before="240" w:after="240"/>
        <w:ind w:left="274"/>
        <w:rPr>
          <w:rFonts w:eastAsia="Calibri"/>
        </w:rPr>
      </w:pPr>
      <w:r w:rsidRPr="000900B3">
        <w:rPr>
          <w:rFonts w:eastAsia="Calibri"/>
        </w:rPr>
        <w:t>Online Collection of Resources and Strategies</w:t>
      </w:r>
    </w:p>
    <w:p w14:paraId="7A18B635" w14:textId="77777777" w:rsidR="00B97B67" w:rsidRPr="000900B3" w:rsidRDefault="00B97B67" w:rsidP="002D172F">
      <w:pPr>
        <w:ind w:left="270"/>
        <w:rPr>
          <w:rFonts w:eastAsia="Calibri" w:cs="Arial"/>
          <w:b/>
        </w:rPr>
      </w:pPr>
      <w:r w:rsidRPr="000900B3">
        <w:rPr>
          <w:rFonts w:eastAsia="Calibri" w:cs="Arial"/>
        </w:rPr>
        <w:t>To ensure continuous access and consistent guidance to Title I LEAs, the CDE will make available an online collection of resources and strategies that support school improvement. The Web site will include the guidance document described above, frequently asked questions and answers regarding school improvement, and contact information for regional and statewide technical assistance.</w:t>
      </w:r>
      <w:r w:rsidRPr="000900B3">
        <w:rPr>
          <w:rFonts w:eastAsia="Calibri" w:cs="Arial"/>
          <w:b/>
        </w:rPr>
        <w:t xml:space="preserve"> </w:t>
      </w:r>
    </w:p>
    <w:p w14:paraId="2112FD2D" w14:textId="77777777" w:rsidR="002A0EEE" w:rsidRPr="000900B3" w:rsidRDefault="002A0EEE" w:rsidP="002D172F">
      <w:pPr>
        <w:pStyle w:val="Heading3"/>
        <w:spacing w:before="240" w:after="240"/>
        <w:jc w:val="center"/>
        <w:rPr>
          <w:rFonts w:eastAsia="Calibri"/>
        </w:rPr>
      </w:pPr>
      <w:r w:rsidRPr="000900B3">
        <w:rPr>
          <w:rFonts w:eastAsia="Calibri"/>
        </w:rPr>
        <w:t>State Identified Strategies for Title I LEAs</w:t>
      </w:r>
    </w:p>
    <w:p w14:paraId="70876CCE" w14:textId="77777777" w:rsidR="00B97B67" w:rsidRPr="000900B3" w:rsidRDefault="00B97B67" w:rsidP="002D172F">
      <w:pPr>
        <w:spacing w:after="240"/>
        <w:ind w:left="270"/>
        <w:rPr>
          <w:rFonts w:eastAsia="Calibri" w:cs="Arial"/>
        </w:rPr>
      </w:pPr>
      <w:r w:rsidRPr="000900B3">
        <w:rPr>
          <w:rFonts w:eastAsia="Calibri" w:cs="Arial"/>
        </w:rPr>
        <w:t xml:space="preserve">As part of California’s emerging statewide system of support, described in the State Plan section A.4.viii.c, the CDE and its partners will utilize the processes described above to provide the following strategies and resources to Title I LEAs to improve school conditions for student learning. </w:t>
      </w:r>
    </w:p>
    <w:p w14:paraId="1666034A" w14:textId="77777777" w:rsidR="00B97B67" w:rsidRPr="000900B3" w:rsidRDefault="00B97B67" w:rsidP="002D172F">
      <w:pPr>
        <w:spacing w:after="240"/>
        <w:ind w:left="270"/>
        <w:rPr>
          <w:rFonts w:eastAsia="Calibri" w:cs="Arial"/>
          <w:color w:val="191919"/>
          <w:u w:color="191919"/>
        </w:rPr>
      </w:pPr>
      <w:r w:rsidRPr="000900B3">
        <w:rPr>
          <w:rFonts w:eastAsia="Calibri" w:cs="Arial"/>
          <w:color w:val="191919"/>
          <w:u w:color="191919"/>
        </w:rPr>
        <w:t>Implementation of the strategies listed to improve school conditions will contribute to a positive school climate with infrequent incidences of bullying and harassment, more positive discipline practices, and student health and safety. Additional strategies that the CDE provides for schools and LEAs to specifically address bullying and harassment, positive discipline practices, and student health and safety are described at the end of this section.</w:t>
      </w:r>
    </w:p>
    <w:p w14:paraId="6298E973" w14:textId="77777777" w:rsidR="002A0EEE" w:rsidRPr="000900B3" w:rsidRDefault="002A0EEE" w:rsidP="002D172F">
      <w:pPr>
        <w:pStyle w:val="Heading3"/>
        <w:spacing w:after="240"/>
        <w:ind w:left="274"/>
        <w:rPr>
          <w:rFonts w:eastAsia="Calibri"/>
        </w:rPr>
      </w:pPr>
      <w:r w:rsidRPr="000900B3">
        <w:rPr>
          <w:rFonts w:eastAsia="Calibri"/>
        </w:rPr>
        <w:t>Strategies to Improve School Conditions for Student Learning</w:t>
      </w:r>
    </w:p>
    <w:p w14:paraId="1F40CA21" w14:textId="77777777" w:rsidR="00B97B67" w:rsidRPr="000900B3" w:rsidRDefault="00B97B67" w:rsidP="002D172F">
      <w:pPr>
        <w:spacing w:after="240"/>
        <w:ind w:left="270"/>
        <w:textAlignment w:val="top"/>
        <w:rPr>
          <w:rFonts w:cs="Arial"/>
          <w:color w:val="000000"/>
        </w:rPr>
      </w:pPr>
      <w:r w:rsidRPr="000900B3">
        <w:rPr>
          <w:rFonts w:cs="Arial"/>
          <w:color w:val="000000"/>
        </w:rPr>
        <w:t xml:space="preserve">The </w:t>
      </w:r>
      <w:r w:rsidRPr="000900B3">
        <w:rPr>
          <w:rFonts w:cs="Arial"/>
          <w:b/>
          <w:color w:val="000000"/>
        </w:rPr>
        <w:t xml:space="preserve">California School Climate, Health, and Learning Survey (CAL-SCHLS) </w:t>
      </w:r>
      <w:r w:rsidR="004A3B10" w:rsidRPr="000900B3">
        <w:rPr>
          <w:rFonts w:cs="Arial"/>
          <w:b/>
          <w:color w:val="000000"/>
        </w:rPr>
        <w:br/>
      </w:r>
      <w:r w:rsidRPr="000900B3">
        <w:rPr>
          <w:rFonts w:cs="Arial"/>
          <w:b/>
          <w:color w:val="000000"/>
        </w:rPr>
        <w:t>System</w:t>
      </w:r>
      <w:r w:rsidRPr="000900B3">
        <w:rPr>
          <w:rFonts w:cs="Arial"/>
          <w:color w:val="000000"/>
        </w:rPr>
        <w:t xml:space="preserve"> is comprised of three interrelated surveys developed for and supported by the CDE: the California Healthy Kids Survey, the California School Staff Survey, and the California School Parent Survey. These surveys provide schools and districts with critical information about the learning and teaching environment, the health and well-being of students, and supports for parents, school staff, and students that foster learning and school success.</w:t>
      </w:r>
      <w:r w:rsidRPr="000900B3">
        <w:rPr>
          <w:rFonts w:cs="Arial"/>
          <w:color w:val="000000"/>
          <w:u w:color="191919"/>
        </w:rPr>
        <w:t xml:space="preserve"> More information is available on the WestEd California Survey System Web page at </w:t>
      </w:r>
      <w:hyperlink r:id="rId47" w:tooltip="WestEd California Survey System " w:history="1">
        <w:r w:rsidRPr="000900B3">
          <w:rPr>
            <w:rStyle w:val="Hyperlink"/>
            <w:rFonts w:cs="Arial"/>
          </w:rPr>
          <w:t>http://cal-schls.wested.org/</w:t>
        </w:r>
      </w:hyperlink>
      <w:r w:rsidRPr="000900B3">
        <w:rPr>
          <w:rFonts w:cs="Arial"/>
          <w:color w:val="000000"/>
        </w:rPr>
        <w:t>.</w:t>
      </w:r>
    </w:p>
    <w:p w14:paraId="1397164E" w14:textId="77777777" w:rsidR="00B97B67" w:rsidRPr="000900B3" w:rsidRDefault="00B97B67" w:rsidP="002D172F">
      <w:pPr>
        <w:spacing w:after="240"/>
        <w:ind w:left="270"/>
        <w:rPr>
          <w:rFonts w:eastAsia="Calibri" w:cs="Arial"/>
        </w:rPr>
      </w:pPr>
      <w:r w:rsidRPr="000900B3">
        <w:rPr>
          <w:rFonts w:eastAsia="Calibri" w:cs="Arial"/>
        </w:rPr>
        <w:t xml:space="preserve">The use of a </w:t>
      </w:r>
      <w:r w:rsidRPr="000900B3">
        <w:rPr>
          <w:rFonts w:eastAsia="Calibri" w:cs="Arial"/>
          <w:b/>
        </w:rPr>
        <w:t>Multi-Tiered System of Supports (</w:t>
      </w:r>
      <w:r w:rsidRPr="000900B3">
        <w:rPr>
          <w:rFonts w:eastAsia="Calibri" w:cs="Arial"/>
          <w:b/>
          <w:bCs/>
        </w:rPr>
        <w:t>MTSS)</w:t>
      </w:r>
      <w:r w:rsidRPr="000900B3">
        <w:rPr>
          <w:rFonts w:eastAsia="Calibri" w:cs="Arial"/>
          <w:bCs/>
        </w:rPr>
        <w:t xml:space="preserve"> will also improve school conditions for student learning in Title I LEAs. MTSS is a research-based system utilized in California schools to promote the building of a stronger student academic and behavioral support system at the local level. </w:t>
      </w:r>
      <w:r w:rsidRPr="000900B3">
        <w:rPr>
          <w:rFonts w:eastAsia="Calibri" w:cs="Arial"/>
        </w:rPr>
        <w:t xml:space="preserve">California will provide technical assistance to Title I educators through the processes, events, and resources described above in aligning their systems of student support at both district and site levels using the MTSS framework for a system-wide approach that promotes deeper knowledge of differentiated instruction to support the needs of all learners and provide targeted support for struggling learners. The MTSS model expands California’s Response to Instruction and Intervention approach by aligning all systems of high-quality first instruction (using Universal Design for Learning principles and appropriate supports, strategies, and accommodations) and provides a framework to plan for intervention using a three-tiered approach. The model also includes structures for building, changing, and sustaining systems, and developing well-designed assessment processes and progress monitoring to allow for data-based problem solving in instruction and decision making. MTSS aids systematic change through intentional design and redesign of services and </w:t>
      </w:r>
      <w:r w:rsidR="00A31E5F" w:rsidRPr="000900B3">
        <w:rPr>
          <w:rFonts w:eastAsia="Calibri" w:cs="Arial"/>
        </w:rPr>
        <w:t>s</w:t>
      </w:r>
      <w:r w:rsidRPr="000900B3">
        <w:rPr>
          <w:rFonts w:eastAsia="Calibri" w:cs="Arial"/>
        </w:rPr>
        <w:t xml:space="preserve">upports that quickly identify and match the needs of all students in general education contexts. </w:t>
      </w:r>
    </w:p>
    <w:p w14:paraId="263F584C" w14:textId="77777777" w:rsidR="00B97B67" w:rsidRPr="000900B3" w:rsidRDefault="00B97B67" w:rsidP="002D172F">
      <w:pPr>
        <w:spacing w:after="240"/>
        <w:ind w:left="270"/>
        <w:rPr>
          <w:rFonts w:eastAsia="Calibri" w:cs="Arial"/>
          <w:bCs/>
        </w:rPr>
      </w:pPr>
      <w:r w:rsidRPr="000900B3">
        <w:rPr>
          <w:rFonts w:eastAsia="Calibri" w:cs="Arial"/>
          <w:bCs/>
        </w:rPr>
        <w:t xml:space="preserve">California has awarded a grant to two collaborating county offices of education with the intent of developing and scaling up a </w:t>
      </w:r>
      <w:r w:rsidRPr="000900B3">
        <w:rPr>
          <w:rFonts w:eastAsia="Calibri" w:cs="Arial"/>
          <w:b/>
          <w:bCs/>
        </w:rPr>
        <w:t>MTSS framework</w:t>
      </w:r>
      <w:r w:rsidRPr="000900B3">
        <w:rPr>
          <w:rFonts w:eastAsia="Calibri" w:cs="Arial"/>
          <w:bCs/>
        </w:rPr>
        <w:t xml:space="preserve"> statewide. This framework will continue the state’s work to support implementation of MTSS as critical strategy to improve school conditions for student learning and will provide resources for Title I LEAs.</w:t>
      </w:r>
    </w:p>
    <w:p w14:paraId="672B2AA8" w14:textId="77777777" w:rsidR="00B97B67" w:rsidRPr="000900B3" w:rsidRDefault="00B97B67" w:rsidP="002D172F">
      <w:pPr>
        <w:spacing w:after="240"/>
        <w:ind w:left="270"/>
        <w:rPr>
          <w:rFonts w:eastAsia="Calibri" w:cs="Arial"/>
        </w:rPr>
      </w:pPr>
      <w:r w:rsidRPr="000900B3">
        <w:rPr>
          <w:rFonts w:eastAsia="Calibri" w:cs="Arial"/>
        </w:rPr>
        <w:t xml:space="preserve">California has established several work groups focused on developing policy </w:t>
      </w:r>
      <w:r w:rsidR="00A31E5F" w:rsidRPr="000900B3">
        <w:rPr>
          <w:rFonts w:eastAsia="Calibri" w:cs="Arial"/>
        </w:rPr>
        <w:t>r</w:t>
      </w:r>
      <w:r w:rsidRPr="000900B3">
        <w:rPr>
          <w:rFonts w:eastAsia="Calibri" w:cs="Arial"/>
        </w:rPr>
        <w:t xml:space="preserve">ecommendations and tools to support implementation of programs and evaluating the effectiveness of programs designed to reduce incidences of bullying and harassment, the overuse of discipline practices that remove students from the classroom, and the use of aversive behavioral interventions that compromise student health and safety. The CDE formed the </w:t>
      </w:r>
      <w:r w:rsidRPr="000900B3">
        <w:rPr>
          <w:rFonts w:eastAsia="Calibri" w:cs="Arial"/>
          <w:b/>
        </w:rPr>
        <w:t>School Conditions and Climate Working Group (CCWG)</w:t>
      </w:r>
      <w:r w:rsidRPr="000900B3">
        <w:rPr>
          <w:rFonts w:eastAsia="Calibri" w:cs="Arial"/>
        </w:rPr>
        <w:t xml:space="preserve"> to explore options for the further advancement of school conditions and climate measures and support tools. </w:t>
      </w:r>
      <w:r w:rsidRPr="000900B3">
        <w:rPr>
          <w:rFonts w:eastAsia="Calibri" w:cs="Arial"/>
          <w:color w:val="000000"/>
        </w:rPr>
        <w:t xml:space="preserve">The CDE has joined a group of eight states that share information, best practices, and promising tools and ideas in the interest of building strong </w:t>
      </w:r>
      <w:r w:rsidRPr="000900B3">
        <w:rPr>
          <w:rFonts w:eastAsia="Calibri" w:cs="Arial"/>
          <w:b/>
        </w:rPr>
        <w:t>Social and Emotional Learning (SEL)</w:t>
      </w:r>
      <w:r w:rsidRPr="000900B3">
        <w:rPr>
          <w:rFonts w:eastAsia="Calibri" w:cs="Arial"/>
        </w:rPr>
        <w:t xml:space="preserve"> </w:t>
      </w:r>
      <w:r w:rsidRPr="000900B3">
        <w:rPr>
          <w:rFonts w:eastAsia="Calibri" w:cs="Arial"/>
          <w:color w:val="000000"/>
        </w:rPr>
        <w:t xml:space="preserve">in schools across their states. </w:t>
      </w:r>
      <w:r w:rsidRPr="000900B3">
        <w:rPr>
          <w:rFonts w:eastAsia="Calibri" w:cs="Arial"/>
        </w:rPr>
        <w:t xml:space="preserve">The CDE has developed and promotes a </w:t>
      </w:r>
      <w:r w:rsidRPr="000900B3">
        <w:rPr>
          <w:rFonts w:eastAsia="Calibri" w:cs="Arial"/>
          <w:b/>
        </w:rPr>
        <w:t>Family Engagement Framework</w:t>
      </w:r>
      <w:r w:rsidRPr="000900B3">
        <w:rPr>
          <w:rFonts w:eastAsia="Calibri" w:cs="Arial"/>
        </w:rPr>
        <w:t xml:space="preserve"> and convened an </w:t>
      </w:r>
      <w:r w:rsidRPr="000900B3">
        <w:rPr>
          <w:rFonts w:eastAsia="Calibri" w:cs="Arial"/>
          <w:b/>
        </w:rPr>
        <w:t>Ad Hoc Family Engagement Work Group</w:t>
      </w:r>
      <w:r w:rsidRPr="000900B3">
        <w:rPr>
          <w:rFonts w:eastAsia="Calibri" w:cs="Arial"/>
        </w:rPr>
        <w:t xml:space="preserve"> to foster regular, meaningful two-way communication between the CDE and family engagement stakeholders to inform statewide family engagement initiatives and improve technical assistance to LEAs.</w:t>
      </w:r>
    </w:p>
    <w:p w14:paraId="7E106112" w14:textId="77777777" w:rsidR="00B27DDB" w:rsidRPr="000900B3" w:rsidRDefault="00B27DDB" w:rsidP="002D172F">
      <w:pPr>
        <w:pStyle w:val="Heading3"/>
        <w:spacing w:after="240"/>
        <w:ind w:left="270"/>
        <w:rPr>
          <w:rFonts w:eastAsia="Calibri"/>
          <w:color w:val="191919"/>
          <w:u w:color="191919"/>
        </w:rPr>
      </w:pPr>
      <w:r w:rsidRPr="000900B3">
        <w:rPr>
          <w:rFonts w:eastAsia="Calibri"/>
        </w:rPr>
        <w:t xml:space="preserve">Strategies to Reduce Incidences of Bullying and Harassment </w:t>
      </w:r>
    </w:p>
    <w:p w14:paraId="5568DAE9" w14:textId="77777777" w:rsidR="00B97B67" w:rsidRPr="000900B3" w:rsidRDefault="00B97B67" w:rsidP="002D172F">
      <w:pPr>
        <w:autoSpaceDE w:val="0"/>
        <w:autoSpaceDN w:val="0"/>
        <w:adjustRightInd w:val="0"/>
        <w:spacing w:after="240"/>
        <w:ind w:left="270"/>
        <w:rPr>
          <w:rFonts w:eastAsia="Calibri" w:cs="Arial"/>
          <w:color w:val="000000"/>
        </w:rPr>
      </w:pPr>
      <w:r w:rsidRPr="000900B3">
        <w:rPr>
          <w:rFonts w:eastAsia="Calibri" w:cs="Arial"/>
          <w:color w:val="000000"/>
        </w:rPr>
        <w:t xml:space="preserve">The CDE has produced and promotes a variety of tools and resources for parents, administrators, and students about bullying and harassment. Resources include examples of bullying, a description of the key elements of a bullying prevention program, frequently asked questions and answers, sample policies and implementation plans to address bullying, publications, and links to national resources. More information is available on the CDE Bullying and Hate-Motivated Behavior Prevention Web page at </w:t>
      </w:r>
      <w:hyperlink r:id="rId48" w:tooltip="Bullying and Hate-Motivated Behavior Prevention " w:history="1">
        <w:r w:rsidRPr="000900B3">
          <w:rPr>
            <w:rFonts w:eastAsia="Calibri" w:cs="Arial"/>
            <w:color w:val="0563C1"/>
            <w:u w:val="single"/>
          </w:rPr>
          <w:t>http://www.cde.ca.gov/ls/ss/se/bullyingprev.asp</w:t>
        </w:r>
      </w:hyperlink>
      <w:r w:rsidRPr="000900B3">
        <w:rPr>
          <w:rFonts w:eastAsia="Calibri" w:cs="Arial"/>
          <w:color w:val="000000"/>
        </w:rPr>
        <w:t xml:space="preserve">. </w:t>
      </w:r>
    </w:p>
    <w:p w14:paraId="32A301B9" w14:textId="77777777" w:rsidR="00B27DDB" w:rsidRPr="000900B3" w:rsidRDefault="00B27DDB" w:rsidP="002D172F">
      <w:pPr>
        <w:pStyle w:val="Heading3"/>
        <w:spacing w:after="240"/>
        <w:ind w:left="270"/>
        <w:rPr>
          <w:rFonts w:eastAsia="Calibri"/>
        </w:rPr>
      </w:pPr>
      <w:r w:rsidRPr="000900B3">
        <w:rPr>
          <w:rFonts w:eastAsia="Calibri"/>
        </w:rPr>
        <w:t>Strategies to Reduce the Overuse of Discipline Practices that Remove Students from the Classroom</w:t>
      </w:r>
    </w:p>
    <w:p w14:paraId="3285F152" w14:textId="77777777" w:rsidR="00B97B67" w:rsidRPr="000900B3" w:rsidRDefault="00B97B67" w:rsidP="002D172F">
      <w:pPr>
        <w:autoSpaceDE w:val="0"/>
        <w:autoSpaceDN w:val="0"/>
        <w:adjustRightInd w:val="0"/>
        <w:spacing w:after="240"/>
        <w:ind w:left="270"/>
        <w:rPr>
          <w:rFonts w:eastAsia="Calibri" w:cs="Arial"/>
          <w:b/>
          <w:color w:val="000000"/>
        </w:rPr>
      </w:pPr>
      <w:r w:rsidRPr="000900B3">
        <w:rPr>
          <w:rFonts w:eastAsia="Calibri" w:cs="Arial"/>
          <w:color w:val="000000"/>
        </w:rPr>
        <w:t xml:space="preserve">The CDE promotes specific strategies to reduce the overuse of discipline practices that remove students from the classroom, including information regarding keeping high-risk students in school, improving student engagement, and the importance to replacing punitive discipline practices with positive interventions. More information is available on the CDE Behavioral Intervention Strategies and Supports Web page at </w:t>
      </w:r>
      <w:hyperlink r:id="rId49" w:tooltip="Behavioral Intervention Strategies and Supports" w:history="1">
        <w:r w:rsidRPr="000900B3">
          <w:rPr>
            <w:rFonts w:eastAsia="Calibri" w:cs="Arial"/>
            <w:color w:val="0563C1"/>
            <w:u w:val="single"/>
          </w:rPr>
          <w:t>http://www.cde.ca.gov/ls/ss/se/behaviorialintervention.asp</w:t>
        </w:r>
      </w:hyperlink>
      <w:r w:rsidRPr="000900B3">
        <w:rPr>
          <w:rFonts w:eastAsia="Calibri" w:cs="Arial"/>
          <w:color w:val="000000"/>
        </w:rPr>
        <w:t>.</w:t>
      </w:r>
    </w:p>
    <w:p w14:paraId="5787ABD5" w14:textId="77777777" w:rsidR="00B27DDB" w:rsidRPr="000900B3" w:rsidRDefault="00B27DDB" w:rsidP="002D172F">
      <w:pPr>
        <w:pStyle w:val="Heading3"/>
        <w:spacing w:after="240"/>
        <w:ind w:left="270"/>
        <w:rPr>
          <w:rFonts w:eastAsia="Calibri"/>
        </w:rPr>
      </w:pPr>
      <w:r w:rsidRPr="000900B3">
        <w:rPr>
          <w:rFonts w:eastAsia="Calibri"/>
        </w:rPr>
        <w:t xml:space="preserve">Strategies to Reduce the Use of Aversive Behavioral Interventions that Compromise Student Health and Safety </w:t>
      </w:r>
    </w:p>
    <w:p w14:paraId="0AD7EA71" w14:textId="77777777" w:rsidR="00B97B67" w:rsidRPr="000900B3" w:rsidRDefault="00B97B67" w:rsidP="002D172F">
      <w:pPr>
        <w:spacing w:after="240"/>
        <w:ind w:left="270"/>
        <w:rPr>
          <w:rFonts w:eastAsia="Calibri" w:cs="Arial"/>
        </w:rPr>
      </w:pPr>
      <w:r w:rsidRPr="000900B3">
        <w:rPr>
          <w:rFonts w:eastAsia="Calibri" w:cs="Arial"/>
          <w:color w:val="000000"/>
        </w:rPr>
        <w:t xml:space="preserve">The CDE maintains and promotes a Web page that provides extensive information regarding Positive Behavioral Supports and Positive Behavioral Interventions and Supports. Resources include information regarding culturally responsive supports and restorative practices. More information is available on the CDE Core Component 6: Positive Behavioral Support Web page at </w:t>
      </w:r>
      <w:hyperlink r:id="rId50" w:tooltip="Core Component 6: Positive Behavioral Support " w:history="1">
        <w:r w:rsidRPr="000900B3">
          <w:rPr>
            <w:rFonts w:eastAsia="Calibri" w:cs="Arial"/>
            <w:color w:val="0563C1"/>
            <w:u w:val="single"/>
          </w:rPr>
          <w:t>http://www.cde.ca.gov/ci/cr/ri/corecomp6.asp</w:t>
        </w:r>
      </w:hyperlink>
      <w:r w:rsidRPr="000900B3">
        <w:rPr>
          <w:rFonts w:eastAsia="Calibri" w:cs="Arial"/>
          <w:color w:val="000000"/>
        </w:rPr>
        <w:t xml:space="preserve">. The CDE also shares </w:t>
      </w:r>
      <w:r w:rsidRPr="000900B3">
        <w:rPr>
          <w:rFonts w:eastAsia="Calibri" w:cs="Arial"/>
        </w:rPr>
        <w:t xml:space="preserve">guidance documents and technical assistance resources created to help LEAs implement positive behavioral intervention plans instead of aversive behavioral interventions on the CDE Behavioral Intervention Plans Web page at </w:t>
      </w:r>
      <w:hyperlink r:id="rId51" w:tooltip="Behavioral Intervention Plans " w:history="1">
        <w:r w:rsidRPr="000900B3">
          <w:rPr>
            <w:rFonts w:eastAsia="Calibri" w:cs="Arial"/>
            <w:color w:val="0563C1"/>
            <w:u w:val="single"/>
          </w:rPr>
          <w:t>http://www.cde.ca.gov/sp/se/ac/bip.asp</w:t>
        </w:r>
      </w:hyperlink>
      <w:r w:rsidRPr="000900B3">
        <w:rPr>
          <w:rFonts w:eastAsia="Calibri" w:cs="Arial"/>
        </w:rPr>
        <w:t>.</w:t>
      </w:r>
    </w:p>
    <w:p w14:paraId="18499F49" w14:textId="77777777" w:rsidR="00B97B67" w:rsidRPr="000900B3" w:rsidRDefault="00B97B67" w:rsidP="002D172F">
      <w:pPr>
        <w:spacing w:after="240"/>
        <w:ind w:left="270"/>
        <w:rPr>
          <w:rFonts w:eastAsia="Calibri" w:cs="Arial"/>
          <w:b/>
          <w:color w:val="191919"/>
          <w:u w:color="191919"/>
        </w:rPr>
      </w:pPr>
      <w:r w:rsidRPr="000900B3">
        <w:rPr>
          <w:rFonts w:eastAsia="Calibri" w:cs="Arial"/>
          <w:b/>
          <w:color w:val="191919"/>
          <w:u w:color="191919"/>
        </w:rPr>
        <w:t>Additional Strategies to Promote Student Health and Safety</w:t>
      </w:r>
    </w:p>
    <w:p w14:paraId="5B7069C4" w14:textId="77777777" w:rsidR="00B97B67" w:rsidRPr="000900B3" w:rsidRDefault="00B97B67" w:rsidP="002D172F">
      <w:pPr>
        <w:spacing w:after="240"/>
        <w:ind w:left="270"/>
        <w:rPr>
          <w:rFonts w:eastAsia="Calibri" w:cs="Arial"/>
          <w:color w:val="000000"/>
        </w:rPr>
      </w:pPr>
      <w:r w:rsidRPr="000900B3">
        <w:rPr>
          <w:rFonts w:eastAsia="Calibri" w:cs="Arial"/>
          <w:color w:val="000000"/>
        </w:rPr>
        <w:t>California also promotes a variety of resources to support LEAs with student mental health and substance abuse prevention strategies:</w:t>
      </w:r>
    </w:p>
    <w:p w14:paraId="02967187" w14:textId="77777777" w:rsidR="00B97B67" w:rsidRPr="000900B3" w:rsidRDefault="00B97B67" w:rsidP="00F047D3">
      <w:pPr>
        <w:numPr>
          <w:ilvl w:val="0"/>
          <w:numId w:val="43"/>
        </w:numPr>
        <w:spacing w:after="240"/>
        <w:ind w:left="1080" w:hanging="450"/>
        <w:rPr>
          <w:rFonts w:eastAsia="Calibri" w:cs="Arial"/>
          <w:color w:val="191919"/>
          <w:u w:color="191919"/>
        </w:rPr>
      </w:pPr>
      <w:r w:rsidRPr="000900B3">
        <w:rPr>
          <w:rFonts w:eastAsia="Calibri" w:cs="Arial"/>
          <w:b/>
          <w:color w:val="000000"/>
        </w:rPr>
        <w:t>Student Assistance Programs</w:t>
      </w:r>
      <w:r w:rsidRPr="000900B3">
        <w:rPr>
          <w:rFonts w:eastAsia="Calibri" w:cs="Arial"/>
          <w:color w:val="000000"/>
        </w:rPr>
        <w:t xml:space="preserve"> </w:t>
      </w:r>
      <w:r w:rsidRPr="000900B3">
        <w:rPr>
          <w:rFonts w:eastAsia="Calibri" w:cs="Arial"/>
          <w:b/>
          <w:color w:val="000000"/>
        </w:rPr>
        <w:t>(SAPs)</w:t>
      </w:r>
      <w:r w:rsidRPr="000900B3">
        <w:rPr>
          <w:rFonts w:eastAsia="Calibri" w:cs="Arial"/>
          <w:color w:val="000000"/>
        </w:rPr>
        <w:t xml:space="preserve"> address substance abuse a</w:t>
      </w:r>
      <w:r w:rsidR="00753825" w:rsidRPr="000900B3">
        <w:rPr>
          <w:rFonts w:eastAsia="Calibri" w:cs="Arial"/>
          <w:color w:val="000000"/>
        </w:rPr>
        <w:t xml:space="preserve">nd </w:t>
      </w:r>
      <w:r w:rsidRPr="000900B3">
        <w:rPr>
          <w:rFonts w:eastAsia="Calibri" w:cs="Arial"/>
          <w:color w:val="000000"/>
        </w:rPr>
        <w:t>a wide range of issues that impede adolescent academic achievement. The goals of SAPs are to reduce students’ behavioral and disciplinary violations and substance use habits while improving school attendance and academic performance through the referral and facilitation of appropriate services.</w:t>
      </w:r>
      <w:r w:rsidRPr="000900B3">
        <w:rPr>
          <w:rFonts w:eastAsia="Calibri" w:cs="Arial"/>
          <w:color w:val="191919"/>
          <w:u w:color="191919"/>
        </w:rPr>
        <w:t xml:space="preserve"> More information and resources to assist in establishing SAPS is available on the CDE Student Assistance Programs Web page at </w:t>
      </w:r>
      <w:hyperlink r:id="rId52" w:tooltip="Student Assistance Program" w:history="1">
        <w:r w:rsidRPr="000900B3">
          <w:rPr>
            <w:rFonts w:eastAsia="Calibri" w:cs="Arial"/>
            <w:color w:val="0563C1"/>
            <w:u w:val="single"/>
          </w:rPr>
          <w:t>http://www.cde.ca.gov/ls/he/at/sap.asp</w:t>
        </w:r>
      </w:hyperlink>
      <w:r w:rsidRPr="000900B3">
        <w:rPr>
          <w:rFonts w:eastAsia="Calibri" w:cs="Arial"/>
          <w:color w:val="191919"/>
          <w:u w:color="191919"/>
        </w:rPr>
        <w:t xml:space="preserve">. </w:t>
      </w:r>
    </w:p>
    <w:p w14:paraId="608DFC0B" w14:textId="77777777" w:rsidR="00B97B67" w:rsidRPr="000900B3" w:rsidRDefault="00B97B67" w:rsidP="00F047D3">
      <w:pPr>
        <w:numPr>
          <w:ilvl w:val="0"/>
          <w:numId w:val="42"/>
        </w:numPr>
        <w:spacing w:after="120"/>
        <w:ind w:left="1080" w:hanging="450"/>
        <w:rPr>
          <w:rFonts w:eastAsia="Calibri" w:cs="Arial"/>
        </w:rPr>
      </w:pPr>
      <w:r w:rsidRPr="000900B3">
        <w:rPr>
          <w:rFonts w:eastAsia="Calibri" w:cs="Arial"/>
          <w:b/>
        </w:rPr>
        <w:t>Mental health services</w:t>
      </w:r>
      <w:r w:rsidRPr="000900B3">
        <w:rPr>
          <w:rFonts w:eastAsia="Calibri" w:cs="Arial"/>
        </w:rPr>
        <w:t xml:space="preserve"> in schools include a broad range of services, settings, and strategies. Resources</w:t>
      </w:r>
      <w:r w:rsidRPr="000900B3">
        <w:rPr>
          <w:rFonts w:eastAsia="Calibri" w:cs="Arial"/>
          <w:color w:val="000000"/>
        </w:rPr>
        <w:t xml:space="preserve"> to support mental health services and programs can be found on the CDE Mental Health Resources Web page at </w:t>
      </w:r>
      <w:hyperlink r:id="rId53" w:tooltip="Mental Health Resources " w:history="1">
        <w:r w:rsidRPr="000900B3">
          <w:rPr>
            <w:rFonts w:eastAsia="Calibri" w:cs="Arial"/>
            <w:color w:val="0563C1"/>
            <w:u w:val="single"/>
          </w:rPr>
          <w:t>http://www.cde.ca.gov/ls/cg/mh/mhresources.asp</w:t>
        </w:r>
      </w:hyperlink>
      <w:r w:rsidRPr="000900B3">
        <w:rPr>
          <w:rFonts w:eastAsia="Calibri" w:cs="Arial"/>
          <w:color w:val="000000"/>
        </w:rPr>
        <w:t>.</w:t>
      </w:r>
    </w:p>
    <w:p w14:paraId="420B0E16" w14:textId="77777777" w:rsidR="00B97B67" w:rsidRPr="000900B3" w:rsidRDefault="00B97B67" w:rsidP="00F047D3">
      <w:pPr>
        <w:numPr>
          <w:ilvl w:val="0"/>
          <w:numId w:val="42"/>
        </w:numPr>
        <w:spacing w:after="120"/>
        <w:ind w:left="1080" w:hanging="450"/>
        <w:rPr>
          <w:rFonts w:eastAsia="Calibri" w:cs="Arial"/>
          <w:color w:val="191919"/>
          <w:u w:color="191919"/>
        </w:rPr>
      </w:pPr>
      <w:r w:rsidRPr="000900B3">
        <w:rPr>
          <w:rFonts w:eastAsia="Calibri" w:cs="Arial"/>
          <w:b/>
          <w:color w:val="000000"/>
        </w:rPr>
        <w:t>Underage drinking prevention</w:t>
      </w:r>
      <w:r w:rsidRPr="000900B3">
        <w:rPr>
          <w:rFonts w:eastAsia="Calibri" w:cs="Arial"/>
          <w:color w:val="000000"/>
        </w:rPr>
        <w:t xml:space="preserve"> resources provide a wide variety of materials and information including state and nationwide reports, data, adolescent brain research, alcohol-related campaigns, contact information, conferences and legislative initiatives. Resources are available on the CDE Underage Drinking Prevention Web page at </w:t>
      </w:r>
      <w:hyperlink r:id="rId54" w:tooltip="Underage Drinking Prevention " w:history="1">
        <w:r w:rsidRPr="000900B3">
          <w:rPr>
            <w:rStyle w:val="Hyperlink"/>
            <w:rFonts w:eastAsia="Calibri" w:cs="Arial"/>
          </w:rPr>
          <w:t>http://www.cde.ca.gov/ls/he/at/preventionresguide.asp</w:t>
        </w:r>
      </w:hyperlink>
      <w:r w:rsidRPr="000900B3">
        <w:rPr>
          <w:rFonts w:eastAsia="Calibri" w:cs="Arial"/>
          <w:color w:val="0000FF"/>
        </w:rPr>
        <w:t xml:space="preserve">. </w:t>
      </w:r>
    </w:p>
    <w:p w14:paraId="3D28358A" w14:textId="77777777" w:rsidR="00B97B67" w:rsidRPr="000900B3" w:rsidRDefault="00B97B67" w:rsidP="00F047D3">
      <w:pPr>
        <w:numPr>
          <w:ilvl w:val="0"/>
          <w:numId w:val="42"/>
        </w:numPr>
        <w:spacing w:after="120"/>
        <w:ind w:left="1080" w:hanging="450"/>
        <w:rPr>
          <w:rFonts w:eastAsia="Calibri" w:cs="Arial"/>
          <w:color w:val="191919"/>
          <w:u w:color="191919"/>
        </w:rPr>
      </w:pPr>
      <w:r w:rsidRPr="000900B3">
        <w:rPr>
          <w:rFonts w:eastAsia="Calibri" w:cs="Arial"/>
          <w:b/>
          <w:color w:val="000000"/>
        </w:rPr>
        <w:t xml:space="preserve">The </w:t>
      </w:r>
      <w:r w:rsidRPr="000900B3">
        <w:rPr>
          <w:rFonts w:eastAsia="Calibri" w:cs="Arial"/>
          <w:b/>
        </w:rPr>
        <w:t>Tobacco Use Prevention Education (TUPE)</w:t>
      </w:r>
      <w:r w:rsidRPr="000900B3">
        <w:rPr>
          <w:rFonts w:eastAsia="Calibri" w:cs="Arial"/>
        </w:rPr>
        <w:t xml:space="preserve"> </w:t>
      </w:r>
      <w:r w:rsidRPr="000900B3">
        <w:rPr>
          <w:rFonts w:eastAsia="Calibri" w:cs="Arial"/>
          <w:color w:val="000000"/>
        </w:rPr>
        <w:t xml:space="preserve">program provides funding for programs in grades six through twelve to reduce youth tobacco use by helping young people make healthful tobacco-related decisions through tobacco-specific, research-validated educational instruction and activities that build knowledge as well as social skills and youth development assets. More information regarding the TUPE program is available on the CDE TUPE Program Overview Web page at </w:t>
      </w:r>
      <w:hyperlink r:id="rId55" w:tooltip="TUPE Program Overview " w:history="1">
        <w:r w:rsidRPr="000900B3">
          <w:rPr>
            <w:rStyle w:val="Hyperlink"/>
            <w:rFonts w:eastAsia="Calibri" w:cs="Arial"/>
          </w:rPr>
          <w:t>http://www.cde.ca.gov/ls/he/at/tupeoverview.asp</w:t>
        </w:r>
      </w:hyperlink>
      <w:r w:rsidRPr="000900B3">
        <w:rPr>
          <w:rFonts w:eastAsia="Calibri" w:cs="Arial"/>
          <w:color w:val="0000FF"/>
        </w:rPr>
        <w:t xml:space="preserve">. </w:t>
      </w:r>
    </w:p>
    <w:p w14:paraId="4A9AB6EA" w14:textId="77777777" w:rsidR="00B97B67" w:rsidRPr="000900B3" w:rsidRDefault="00B97B67" w:rsidP="002D172F">
      <w:pPr>
        <w:pStyle w:val="Heading2"/>
        <w:jc w:val="center"/>
        <w:rPr>
          <w:rFonts w:asciiTheme="minorBidi" w:eastAsia="Calibri" w:hAnsiTheme="minorBidi" w:cstheme="minorBidi"/>
          <w:color w:val="auto"/>
        </w:rPr>
      </w:pPr>
      <w:r w:rsidRPr="000900B3">
        <w:rPr>
          <w:rFonts w:asciiTheme="minorBidi" w:eastAsia="Calibri" w:hAnsiTheme="minorBidi" w:cstheme="minorBidi"/>
          <w:color w:val="auto"/>
        </w:rPr>
        <w:t>Continuous Improvement</w:t>
      </w:r>
    </w:p>
    <w:p w14:paraId="2C68094C" w14:textId="77777777" w:rsidR="00B97B67" w:rsidRPr="000900B3" w:rsidRDefault="00B97B67" w:rsidP="002D172F">
      <w:pPr>
        <w:spacing w:before="360" w:after="360"/>
        <w:ind w:left="270" w:right="360"/>
        <w:rPr>
          <w:rFonts w:eastAsia="Calibri" w:cs="Arial"/>
          <w:color w:val="000000"/>
        </w:rPr>
      </w:pPr>
      <w:r w:rsidRPr="000900B3">
        <w:rPr>
          <w:rFonts w:eastAsia="Calibri" w:cs="Arial"/>
          <w:color w:val="000000"/>
        </w:rPr>
        <w:t>California will monitor the implementation of these supports and strategies and will make improvements, based on LEA and stakeholder feedback, or additions as new, vetted resources and strategies become available. As part of the statewide system of support, described in section A.4.viii.c, California will incorporate ESSA and state resources to the greatest extent possible to ensure that Title I LEAs and schools identified as needing additional assistance have the necessary support to develop or strengthen integrated and coherent processes and procedures across state and federal programs that lead to successful continuous improvement of school conditions for student learning.</w:t>
      </w:r>
    </w:p>
    <w:p w14:paraId="2E397DBB" w14:textId="5AEE9F30" w:rsidR="00254E4E" w:rsidRPr="00682BCC" w:rsidRDefault="00254E4E" w:rsidP="00F047D3">
      <w:pPr>
        <w:numPr>
          <w:ilvl w:val="0"/>
          <w:numId w:val="44"/>
        </w:numPr>
        <w:spacing w:after="240"/>
        <w:ind w:left="274"/>
        <w:rPr>
          <w:rFonts w:ascii="Times New Roman" w:eastAsia="Calibri" w:hAnsi="Times New Roman"/>
          <w:szCs w:val="22"/>
        </w:rPr>
      </w:pPr>
      <w:r w:rsidRPr="00682BCC">
        <w:rPr>
          <w:rFonts w:ascii="Times New Roman" w:eastAsia="Calibri" w:hAnsi="Times New Roman"/>
          <w:szCs w:val="22"/>
          <w:u w:val="single"/>
        </w:rPr>
        <w:t>School Transitions</w:t>
      </w:r>
      <w:r w:rsidRPr="00682BCC">
        <w:rPr>
          <w:rFonts w:ascii="Times New Roman" w:eastAsia="Calibri" w:hAnsi="Times New Roman"/>
          <w:szCs w:val="22"/>
        </w:rPr>
        <w:t xml:space="preserve"> </w:t>
      </w:r>
      <w:r w:rsidRPr="00682BCC">
        <w:rPr>
          <w:rFonts w:ascii="Times New Roman" w:eastAsia="Calibri" w:hAnsi="Times New Roman"/>
          <w:i/>
          <w:szCs w:val="22"/>
        </w:rPr>
        <w:t>(ESEA section 1111(g)(1)(D))</w:t>
      </w:r>
      <w:r w:rsidRPr="00682BCC">
        <w:rPr>
          <w:rFonts w:ascii="Times New Roman" w:eastAsia="Calibri" w:hAnsi="Times New Roman"/>
          <w:szCs w:val="22"/>
        </w:rPr>
        <w:t>: Describe how the S</w:t>
      </w:r>
      <w:r w:rsidR="00682BCC">
        <w:rPr>
          <w:rFonts w:ascii="Times New Roman" w:eastAsia="Calibri" w:hAnsi="Times New Roman"/>
          <w:szCs w:val="22"/>
        </w:rPr>
        <w:t xml:space="preserve">tate will support LEAs </w:t>
      </w:r>
      <w:r w:rsidRPr="00682BCC">
        <w:rPr>
          <w:rFonts w:ascii="Times New Roman" w:eastAsia="Calibri" w:hAnsi="Times New Roman"/>
          <w:szCs w:val="22"/>
        </w:rPr>
        <w:t>receiving assistance under Title I, Part A in meeting the need</w:t>
      </w:r>
      <w:r w:rsidR="00682BCC">
        <w:rPr>
          <w:rFonts w:ascii="Times New Roman" w:eastAsia="Calibri" w:hAnsi="Times New Roman"/>
          <w:szCs w:val="22"/>
        </w:rPr>
        <w:t xml:space="preserve">s of students at all levels of </w:t>
      </w:r>
      <w:r w:rsidRPr="00682BCC">
        <w:rPr>
          <w:rFonts w:ascii="Times New Roman" w:eastAsia="Calibri" w:hAnsi="Times New Roman"/>
          <w:szCs w:val="22"/>
        </w:rPr>
        <w:t>schooling (particularly students in the middle grades and high sc</w:t>
      </w:r>
      <w:r w:rsidR="00682BCC">
        <w:rPr>
          <w:rFonts w:ascii="Times New Roman" w:eastAsia="Calibri" w:hAnsi="Times New Roman"/>
          <w:szCs w:val="22"/>
        </w:rPr>
        <w:t xml:space="preserve">hool), including how the State </w:t>
      </w:r>
      <w:r w:rsidRPr="00682BCC">
        <w:rPr>
          <w:rFonts w:ascii="Times New Roman" w:eastAsia="Calibri" w:hAnsi="Times New Roman"/>
          <w:szCs w:val="22"/>
        </w:rPr>
        <w:t>will work with such LEAs to provide effective transitions of stud</w:t>
      </w:r>
      <w:r w:rsidR="00682BCC">
        <w:rPr>
          <w:rFonts w:ascii="Times New Roman" w:eastAsia="Calibri" w:hAnsi="Times New Roman"/>
          <w:szCs w:val="22"/>
        </w:rPr>
        <w:t xml:space="preserve">ents to middle grades and high </w:t>
      </w:r>
      <w:r w:rsidRPr="00682BCC">
        <w:rPr>
          <w:rFonts w:ascii="Times New Roman" w:eastAsia="Calibri" w:hAnsi="Times New Roman"/>
          <w:szCs w:val="22"/>
        </w:rPr>
        <w:t>school to decrease the risk of students dropping out.</w:t>
      </w:r>
    </w:p>
    <w:p w14:paraId="6E992F98" w14:textId="77777777" w:rsidR="00254E4E" w:rsidRPr="000900B3" w:rsidRDefault="00254E4E" w:rsidP="002D172F">
      <w:pPr>
        <w:spacing w:after="240"/>
        <w:ind w:left="270"/>
        <w:rPr>
          <w:rFonts w:eastAsia="Calibri" w:cs="Arial"/>
        </w:rPr>
      </w:pPr>
      <w:r w:rsidRPr="000900B3">
        <w:rPr>
          <w:rFonts w:eastAsia="Calibri" w:cs="Arial"/>
        </w:rPr>
        <w:t xml:space="preserve">California will support local educational agencies (LEAs) receiving assistance under Title I, Part A in meeting the needs of students at all levels of schooling by providing planning supports, reviewing plans, and monitoring the implementation of plans that address successful student transitions and help to prevent dropouts. In addition to these formal processes, California will also provide to Title I LEAs a Title I, Part A Guidance document, technical assistance, statewide conferences and local institutes, and an online collection and resource exchange of strategies that help to meet the diverse needs of students, support successful student transitions, and prevent dropouts. All of these supports and strategies are described in more detail below. </w:t>
      </w:r>
    </w:p>
    <w:p w14:paraId="05C3D10F" w14:textId="77777777" w:rsidR="00254E4E" w:rsidRPr="000900B3" w:rsidRDefault="00254E4E" w:rsidP="002D172F">
      <w:pPr>
        <w:spacing w:before="120" w:after="240"/>
        <w:ind w:left="270"/>
        <w:jc w:val="center"/>
        <w:rPr>
          <w:rFonts w:eastAsia="Calibri" w:cs="Arial"/>
          <w:b/>
        </w:rPr>
      </w:pPr>
      <w:r w:rsidRPr="000900B3">
        <w:rPr>
          <w:rFonts w:eastAsia="Calibri" w:cs="Arial"/>
          <w:b/>
        </w:rPr>
        <w:t>State Educational Agency Support for Title I LEAs</w:t>
      </w:r>
    </w:p>
    <w:p w14:paraId="4437E339" w14:textId="77777777" w:rsidR="00254E4E" w:rsidRPr="000900B3" w:rsidRDefault="00254E4E" w:rsidP="002D172F">
      <w:pPr>
        <w:pStyle w:val="Heading3"/>
        <w:spacing w:before="120" w:after="240"/>
        <w:ind w:left="270"/>
        <w:rPr>
          <w:rFonts w:eastAsia="Calibri"/>
        </w:rPr>
      </w:pPr>
      <w:r w:rsidRPr="000900B3">
        <w:rPr>
          <w:rFonts w:eastAsia="Calibri"/>
        </w:rPr>
        <w:t>Supporting the Development of LCAP Addenda</w:t>
      </w:r>
    </w:p>
    <w:p w14:paraId="2F14D315" w14:textId="77777777" w:rsidR="00254E4E" w:rsidRPr="000900B3" w:rsidRDefault="00254E4E" w:rsidP="002D172F">
      <w:pPr>
        <w:spacing w:before="240" w:after="240"/>
        <w:ind w:left="270"/>
        <w:rPr>
          <w:rFonts w:eastAsia="Calibri" w:cs="Arial"/>
        </w:rPr>
      </w:pPr>
      <w:r w:rsidRPr="000900B3">
        <w:rPr>
          <w:rFonts w:eastAsia="Calibri" w:cs="Arial"/>
        </w:rPr>
        <w:t xml:space="preserve">Title I LEAs will be required to submit to the state educational agency (SEA) a Local Control and Accountability Plan (LCAP) Addendum, which addresses all of the local planning requirements under the Every Student Succeeds Act (ESSA) and serves as the LEA Plan. In their LCAP Addendum, LEAs will describe, among other things, how they will support, coordinate, and integrate services provided under Title I with early childhood education programs at the LEA or individual school level, including plans for the transition of participants in such programs to local elementary school programs. They will also describe how they will implement strategies to facilitate effective transitions for students from middle grades to high school and from high school to postsecondary education or to entering the workforce. </w:t>
      </w:r>
    </w:p>
    <w:p w14:paraId="4CF28A25" w14:textId="77777777" w:rsidR="00254E4E" w:rsidRPr="000900B3" w:rsidRDefault="00254E4E" w:rsidP="002D172F">
      <w:pPr>
        <w:spacing w:before="240" w:after="240"/>
        <w:ind w:left="270"/>
        <w:rPr>
          <w:rFonts w:eastAsia="Calibri" w:cs="Arial"/>
        </w:rPr>
      </w:pPr>
      <w:r w:rsidRPr="000900B3">
        <w:rPr>
          <w:rFonts w:eastAsia="Calibri" w:cs="Arial"/>
        </w:rPr>
        <w:t xml:space="preserve">California will provide guidance and resources to LEAs that will support them in developing and implementing plans to meet the diverse needs of students and support successful student transitions. In order to support Title I LEAs in developing successful transition plans, California will provide all Title I LEAs with a </w:t>
      </w:r>
      <w:r w:rsidRPr="000900B3">
        <w:rPr>
          <w:rFonts w:eastAsia="Calibri" w:cs="Arial"/>
          <w:b/>
        </w:rPr>
        <w:t xml:space="preserve">Title I, Part A Guidance document </w:t>
      </w:r>
      <w:r w:rsidRPr="000900B3">
        <w:rPr>
          <w:rFonts w:eastAsia="Calibri" w:cs="Arial"/>
        </w:rPr>
        <w:t xml:space="preserve">that will contain strategies for addressing the local planning requirements in the ESSA, including addressing diverse student needs, successful student transitions, and dropout prevention. The strategies California has identified to support Title I LEAs are described under the “State Identified Strategies for Title I LEAs” section below. </w:t>
      </w:r>
    </w:p>
    <w:p w14:paraId="0FAA8C27" w14:textId="77777777" w:rsidR="00254E4E" w:rsidRPr="000900B3" w:rsidRDefault="00254E4E" w:rsidP="002D172F">
      <w:pPr>
        <w:pStyle w:val="Heading3"/>
        <w:spacing w:before="240" w:after="240"/>
        <w:ind w:left="270"/>
        <w:rPr>
          <w:rFonts w:eastAsia="Calibri"/>
        </w:rPr>
      </w:pPr>
      <w:r w:rsidRPr="000900B3">
        <w:rPr>
          <w:rFonts w:eastAsia="Calibri"/>
        </w:rPr>
        <w:t>Reviewing LCAP Addenda</w:t>
      </w:r>
    </w:p>
    <w:p w14:paraId="1CCF7E6D" w14:textId="77777777" w:rsidR="00254E4E" w:rsidRPr="000900B3" w:rsidRDefault="00254E4E" w:rsidP="002D172F">
      <w:pPr>
        <w:spacing w:before="240" w:after="240"/>
        <w:ind w:left="270"/>
        <w:rPr>
          <w:rFonts w:eastAsia="Calibri" w:cs="Arial"/>
        </w:rPr>
      </w:pPr>
      <w:r w:rsidRPr="000900B3">
        <w:rPr>
          <w:rFonts w:eastAsia="Calibri" w:cs="Arial"/>
        </w:rPr>
        <w:t xml:space="preserve">In reviewing LCAP Addenda, California will only approve LCAP addenda that include descriptions about how the LEA will meet diverse student needs and ensure successful student transitions, including specific information about aligning early education programs to elementary school programs, the transitions into and out of middle school and high school, and strategies to reduce dropouts. If the LEA’s response is insufficient, California will return the LCAP Addendum with suggestions for ways to strengthen the LEA’s response based on the information in the Title I, Part A Guidance document. California will provide the LEA with designated expert points of contact at the state and regional levels with whom they can discuss this guidance and be supported to develop a stronger LCAP Addendum. </w:t>
      </w:r>
    </w:p>
    <w:p w14:paraId="5F31CF4C" w14:textId="77777777" w:rsidR="00254E4E" w:rsidRPr="000900B3" w:rsidRDefault="00254E4E" w:rsidP="002D172F">
      <w:pPr>
        <w:pStyle w:val="Heading3"/>
        <w:spacing w:before="240" w:after="240"/>
        <w:ind w:left="270"/>
        <w:rPr>
          <w:rFonts w:eastAsia="Calibri"/>
        </w:rPr>
      </w:pPr>
      <w:r w:rsidRPr="000900B3">
        <w:rPr>
          <w:rFonts w:eastAsia="Calibri"/>
        </w:rPr>
        <w:t>Monitoring Title I LEAs</w:t>
      </w:r>
    </w:p>
    <w:p w14:paraId="14EA7D30" w14:textId="77777777" w:rsidR="00254E4E" w:rsidRPr="000900B3" w:rsidRDefault="00254E4E" w:rsidP="002D172F">
      <w:pPr>
        <w:spacing w:before="240" w:after="240"/>
        <w:ind w:left="270"/>
        <w:rPr>
          <w:rFonts w:cs="Arial"/>
        </w:rPr>
      </w:pPr>
      <w:r w:rsidRPr="000900B3">
        <w:rPr>
          <w:rFonts w:eastAsia="Calibri" w:cs="Arial"/>
        </w:rPr>
        <w:t xml:space="preserve">California provides a coordinated and transparent federal program monitoring (FPM) process to ensure Title I LEAs are meeting program requirements and spending program funds appropriately as required by law. </w:t>
      </w:r>
      <w:r w:rsidRPr="000900B3">
        <w:rPr>
          <w:rFonts w:cs="Arial"/>
        </w:rPr>
        <w:t xml:space="preserve">All LEAs in the state are divided into four cohorts. Two cohorts are subject to review each year. The CDE’s FPM process includes a data review of 50 percent of the LEAs in the state, which results in the identification and subsequent implementation of a total of 125 LEA on-site and online reviews during any given year. The remaining 50 percent of the LEAs in the state receive the data review the following year. A description of the FPM process, LEAs identified in each cohort, LEAs selected for online or on-site reviews, and program instruments can be found on the CDE Compliance Monitoring Web page at </w:t>
      </w:r>
      <w:hyperlink r:id="rId56" w:tooltip="Compliance Monitoring" w:history="1">
        <w:r w:rsidRPr="000900B3">
          <w:rPr>
            <w:rFonts w:cs="Arial"/>
            <w:color w:val="0563C1"/>
            <w:u w:val="single"/>
          </w:rPr>
          <w:t>http://www.cde.ca.gov/ta/cr/</w:t>
        </w:r>
      </w:hyperlink>
      <w:r w:rsidRPr="000900B3">
        <w:rPr>
          <w:rFonts w:cs="Arial"/>
        </w:rPr>
        <w:t>.</w:t>
      </w:r>
    </w:p>
    <w:p w14:paraId="02D16778" w14:textId="77777777" w:rsidR="00254E4E" w:rsidRPr="000900B3" w:rsidRDefault="00254E4E" w:rsidP="002D172F">
      <w:pPr>
        <w:spacing w:before="120" w:after="240"/>
        <w:ind w:left="270"/>
        <w:rPr>
          <w:rFonts w:eastAsia="Calibri" w:cs="Arial"/>
        </w:rPr>
      </w:pPr>
      <w:r w:rsidRPr="000900B3">
        <w:rPr>
          <w:rFonts w:eastAsia="Calibri" w:cs="Arial"/>
        </w:rPr>
        <w:t xml:space="preserve">Through the FPM process, Title I LEAs will have access to resources, instruments, training, and state and regional staff experts that will support them to prepare for the monitoring process, and, upon completion of the monitoring process, address any findings that suggest the LEA is not meeting Title I, Part A requirements. </w:t>
      </w:r>
    </w:p>
    <w:p w14:paraId="367B0F95" w14:textId="77777777" w:rsidR="00254E4E" w:rsidRPr="000900B3" w:rsidRDefault="00254E4E" w:rsidP="002D172F">
      <w:pPr>
        <w:pStyle w:val="Heading3"/>
        <w:spacing w:before="120" w:after="240"/>
        <w:ind w:left="270"/>
        <w:rPr>
          <w:rFonts w:eastAsia="Calibri"/>
        </w:rPr>
      </w:pPr>
      <w:r w:rsidRPr="000900B3">
        <w:rPr>
          <w:rFonts w:eastAsia="Calibri"/>
        </w:rPr>
        <w:t>Providing Technical Assistance</w:t>
      </w:r>
    </w:p>
    <w:p w14:paraId="5E50218A" w14:textId="4C241974" w:rsidR="00D779CC" w:rsidRPr="00682BCC" w:rsidRDefault="00254E4E" w:rsidP="002D172F">
      <w:pPr>
        <w:spacing w:before="120" w:after="240"/>
        <w:ind w:left="270"/>
        <w:rPr>
          <w:rFonts w:eastAsia="Calibri" w:cs="Arial"/>
        </w:rPr>
      </w:pPr>
      <w:r w:rsidRPr="000900B3">
        <w:rPr>
          <w:rFonts w:eastAsia="Calibri" w:cs="Arial"/>
        </w:rPr>
        <w:t xml:space="preserve">Designated state and regional staff will be responsible for providing technical assistance to Title I LEAs who have questions or need support to develop or implement plans to support successful student transitions and prevent dropouts. This technical assistance will be provided through timely and responsive phone or e-mail correspondence. </w:t>
      </w:r>
    </w:p>
    <w:p w14:paraId="7DA77D50" w14:textId="56F05DED" w:rsidR="00254E4E" w:rsidRPr="000900B3" w:rsidRDefault="00254E4E" w:rsidP="002D172F">
      <w:pPr>
        <w:spacing w:before="120" w:after="240"/>
        <w:ind w:left="270"/>
        <w:rPr>
          <w:rFonts w:eastAsia="Calibri" w:cs="Arial"/>
          <w:b/>
        </w:rPr>
      </w:pPr>
      <w:r w:rsidRPr="000900B3">
        <w:rPr>
          <w:rFonts w:eastAsia="Calibri" w:cs="Arial"/>
          <w:b/>
        </w:rPr>
        <w:t>Statewide Conferences and Local Institutes</w:t>
      </w:r>
    </w:p>
    <w:p w14:paraId="1D7F69DD" w14:textId="77777777" w:rsidR="00254E4E" w:rsidRPr="000900B3" w:rsidRDefault="00254E4E" w:rsidP="002D172F">
      <w:pPr>
        <w:spacing w:before="120" w:after="240"/>
        <w:ind w:left="270"/>
        <w:rPr>
          <w:rFonts w:eastAsia="Calibri" w:cs="Arial"/>
        </w:rPr>
      </w:pPr>
      <w:r w:rsidRPr="000900B3">
        <w:rPr>
          <w:rFonts w:eastAsia="Calibri" w:cs="Arial"/>
        </w:rPr>
        <w:t xml:space="preserve">California will sponsor regular statewide conferences and regional and local institutes that will include presentations, workshops, and Q and A sessions by national, state, and local leaders to help disseminate and exchange best practices to and with Title I LEAs to improve or refine services and supports that help meet the diverse needs of students, ensure successful transitioning of students, and prevent dropouts. </w:t>
      </w:r>
    </w:p>
    <w:p w14:paraId="3C0D0A3E" w14:textId="77777777" w:rsidR="00254E4E" w:rsidRPr="000900B3" w:rsidRDefault="00254E4E" w:rsidP="002D172F">
      <w:pPr>
        <w:spacing w:before="120" w:after="240"/>
        <w:ind w:left="270"/>
        <w:rPr>
          <w:rFonts w:eastAsia="Calibri" w:cs="Arial"/>
          <w:b/>
        </w:rPr>
      </w:pPr>
      <w:r w:rsidRPr="000900B3">
        <w:rPr>
          <w:rFonts w:eastAsia="Calibri" w:cs="Arial"/>
          <w:b/>
        </w:rPr>
        <w:t>Online Collection of Resources and Strategies</w:t>
      </w:r>
    </w:p>
    <w:p w14:paraId="5B4EC6E3" w14:textId="5D62B45C" w:rsidR="00254E4E" w:rsidRPr="000900B3" w:rsidRDefault="00254E4E" w:rsidP="002D172F">
      <w:pPr>
        <w:spacing w:after="240"/>
        <w:ind w:left="270"/>
        <w:rPr>
          <w:rFonts w:eastAsia="Calibri" w:cs="Arial"/>
        </w:rPr>
      </w:pPr>
      <w:r w:rsidRPr="000900B3">
        <w:rPr>
          <w:rFonts w:eastAsia="Calibri" w:cs="Arial"/>
        </w:rPr>
        <w:t xml:space="preserve">To ensure continuous access and consistent guidance to Title I LEAs, California will make available an online collection of resources and strategies that support successful student transitions and prevent dropouts. The Web page will include the Title I, Part A Guidance document, information pertaining to the strategies described below, frequently asked questions and answers regarding student transitions, and contact information for regional and </w:t>
      </w:r>
      <w:r w:rsidR="00682BCC">
        <w:rPr>
          <w:rFonts w:eastAsia="Calibri" w:cs="Arial"/>
        </w:rPr>
        <w:t>statewide technical assistance.</w:t>
      </w:r>
    </w:p>
    <w:p w14:paraId="7830CE8C" w14:textId="77777777" w:rsidR="00254E4E" w:rsidRPr="000900B3" w:rsidRDefault="00254E4E" w:rsidP="002D172F">
      <w:pPr>
        <w:spacing w:after="240"/>
        <w:ind w:left="270"/>
        <w:jc w:val="center"/>
        <w:rPr>
          <w:rFonts w:eastAsia="Calibri" w:cs="Arial"/>
          <w:b/>
        </w:rPr>
      </w:pPr>
      <w:r w:rsidRPr="000900B3">
        <w:rPr>
          <w:rFonts w:eastAsia="Calibri" w:cs="Arial"/>
          <w:b/>
        </w:rPr>
        <w:t>State Identified Strategies for Title I LEAs</w:t>
      </w:r>
    </w:p>
    <w:p w14:paraId="1B6CF4D7" w14:textId="32BC1DBA" w:rsidR="00A31AE2" w:rsidRPr="00682BCC" w:rsidRDefault="00254E4E" w:rsidP="002D172F">
      <w:pPr>
        <w:spacing w:after="240"/>
        <w:ind w:left="270" w:hanging="90"/>
        <w:rPr>
          <w:rFonts w:eastAsia="Calibri" w:cs="Arial"/>
        </w:rPr>
      </w:pPr>
      <w:r w:rsidRPr="000900B3">
        <w:rPr>
          <w:rFonts w:eastAsia="Calibri" w:cs="Arial"/>
        </w:rPr>
        <w:t xml:space="preserve">The table below lists the strategies California will provide to Title I LEAs, through the processes described above, to address diverse student needs, support successful student transitions, and prevent dropouts. These strategies are explained below the table. </w:t>
      </w:r>
      <w:r w:rsidR="00A31AE2" w:rsidRPr="000900B3">
        <w:rPr>
          <w:rFonts w:eastAsia="Calibri"/>
          <w:b/>
        </w:rPr>
        <w:br w:type="page"/>
      </w:r>
    </w:p>
    <w:p w14:paraId="3DF98F35" w14:textId="38D464D6" w:rsidR="00254E4E" w:rsidRPr="000900B3" w:rsidRDefault="00254E4E" w:rsidP="002D172F">
      <w:pPr>
        <w:pStyle w:val="NoSpacing"/>
        <w:ind w:left="270"/>
        <w:rPr>
          <w:rFonts w:eastAsia="Calibri"/>
          <w:b/>
        </w:rPr>
      </w:pPr>
      <w:r w:rsidRPr="002D172F">
        <w:rPr>
          <w:rFonts w:eastAsia="Calibri"/>
          <w:b/>
        </w:rPr>
        <w:t>Table</w:t>
      </w:r>
      <w:r w:rsidR="00AF4913" w:rsidRPr="002D172F">
        <w:rPr>
          <w:rFonts w:eastAsia="Calibri"/>
          <w:b/>
        </w:rPr>
        <w:t xml:space="preserve"> </w:t>
      </w:r>
      <w:r w:rsidR="002D172F" w:rsidRPr="002D172F">
        <w:rPr>
          <w:b/>
        </w:rPr>
        <w:t>36.</w:t>
      </w:r>
      <w:r w:rsidRPr="000900B3">
        <w:rPr>
          <w:rFonts w:eastAsia="Calibri"/>
          <w:b/>
        </w:rPr>
        <w:t xml:space="preserve"> California Strategies for Meeting Student Needs and Providing Effective Transitions</w:t>
      </w:r>
    </w:p>
    <w:tbl>
      <w:tblPr>
        <w:tblStyle w:val="TableGrid39"/>
        <w:tblW w:w="0" w:type="auto"/>
        <w:tblInd w:w="265" w:type="dxa"/>
        <w:tblLook w:val="04A0" w:firstRow="1" w:lastRow="0" w:firstColumn="1" w:lastColumn="0" w:noHBand="0" w:noVBand="1"/>
        <w:tblDescription w:val="California Strategies for Meeting Student Needs and Providing Effective Transitions"/>
      </w:tblPr>
      <w:tblGrid>
        <w:gridCol w:w="2605"/>
        <w:gridCol w:w="5940"/>
      </w:tblGrid>
      <w:tr w:rsidR="004F6C9C" w:rsidRPr="000900B3" w14:paraId="478AE07F" w14:textId="77777777">
        <w:trPr>
          <w:tblHeader/>
        </w:trPr>
        <w:tc>
          <w:tcPr>
            <w:tcW w:w="2605" w:type="dxa"/>
            <w:shd w:val="clear" w:color="auto" w:fill="auto"/>
          </w:tcPr>
          <w:p w14:paraId="29F7B973" w14:textId="77777777" w:rsidR="004F6C9C" w:rsidRPr="000900B3" w:rsidRDefault="004F6C9C" w:rsidP="002D172F">
            <w:pPr>
              <w:rPr>
                <w:rFonts w:cs="Arial"/>
                <w:b/>
                <w:lang w:eastAsia="zh-CN"/>
              </w:rPr>
            </w:pPr>
            <w:r w:rsidRPr="000900B3">
              <w:rPr>
                <w:rFonts w:cs="Arial"/>
                <w:b/>
                <w:lang w:eastAsia="zh-CN"/>
              </w:rPr>
              <w:t>Transition Phase</w:t>
            </w:r>
          </w:p>
        </w:tc>
        <w:tc>
          <w:tcPr>
            <w:tcW w:w="5940" w:type="dxa"/>
            <w:shd w:val="clear" w:color="auto" w:fill="auto"/>
          </w:tcPr>
          <w:p w14:paraId="1F923869" w14:textId="77777777" w:rsidR="004F6C9C" w:rsidRPr="000900B3" w:rsidRDefault="004F6C9C" w:rsidP="002D172F">
            <w:pPr>
              <w:rPr>
                <w:rFonts w:cs="Arial"/>
                <w:b/>
                <w:lang w:eastAsia="zh-CN"/>
              </w:rPr>
            </w:pPr>
            <w:r w:rsidRPr="000900B3">
              <w:rPr>
                <w:rFonts w:cs="Arial"/>
                <w:b/>
                <w:lang w:eastAsia="zh-CN"/>
              </w:rPr>
              <w:t>California Strategies</w:t>
            </w:r>
          </w:p>
        </w:tc>
      </w:tr>
      <w:tr w:rsidR="004F6C9C" w:rsidRPr="000900B3" w14:paraId="1869BEC3" w14:textId="77777777">
        <w:tc>
          <w:tcPr>
            <w:tcW w:w="2605" w:type="dxa"/>
            <w:shd w:val="clear" w:color="auto" w:fill="auto"/>
          </w:tcPr>
          <w:p w14:paraId="35D34580" w14:textId="77777777" w:rsidR="004F6C9C" w:rsidRPr="000900B3" w:rsidRDefault="004F6C9C" w:rsidP="002D172F">
            <w:pPr>
              <w:rPr>
                <w:rFonts w:cs="Arial"/>
                <w:i/>
                <w:lang w:eastAsia="zh-CN"/>
              </w:rPr>
            </w:pPr>
            <w:r w:rsidRPr="000900B3">
              <w:rPr>
                <w:rFonts w:cs="Arial"/>
                <w:i/>
                <w:lang w:eastAsia="zh-CN"/>
              </w:rPr>
              <w:t>Across the Education Continuum</w:t>
            </w:r>
          </w:p>
        </w:tc>
        <w:tc>
          <w:tcPr>
            <w:tcW w:w="5940" w:type="dxa"/>
            <w:shd w:val="clear" w:color="auto" w:fill="auto"/>
          </w:tcPr>
          <w:p w14:paraId="051DFF6B" w14:textId="77777777" w:rsidR="004F6C9C" w:rsidRPr="000900B3" w:rsidRDefault="004F6C9C" w:rsidP="00F047D3">
            <w:pPr>
              <w:numPr>
                <w:ilvl w:val="0"/>
                <w:numId w:val="45"/>
              </w:numPr>
              <w:ind w:left="302" w:hanging="270"/>
              <w:contextualSpacing/>
              <w:rPr>
                <w:rFonts w:cs="Arial"/>
                <w:lang w:eastAsia="zh-CN"/>
              </w:rPr>
            </w:pPr>
            <w:r w:rsidRPr="000900B3">
              <w:rPr>
                <w:rFonts w:cs="Arial"/>
                <w:lang w:eastAsia="zh-CN"/>
              </w:rPr>
              <w:t>Curriculum Frameworks</w:t>
            </w:r>
          </w:p>
          <w:p w14:paraId="6ADC5D06" w14:textId="77777777" w:rsidR="004F6C9C" w:rsidRPr="000900B3" w:rsidRDefault="004F6C9C" w:rsidP="00F047D3">
            <w:pPr>
              <w:numPr>
                <w:ilvl w:val="0"/>
                <w:numId w:val="45"/>
              </w:numPr>
              <w:ind w:left="302" w:hanging="270"/>
              <w:contextualSpacing/>
              <w:rPr>
                <w:rFonts w:cs="Arial"/>
                <w:lang w:eastAsia="zh-CN"/>
              </w:rPr>
            </w:pPr>
            <w:r w:rsidRPr="000900B3">
              <w:rPr>
                <w:rFonts w:cs="Arial"/>
                <w:lang w:eastAsia="zh-CN"/>
              </w:rPr>
              <w:t>Multi-Tiered System of Supports (MTSS)</w:t>
            </w:r>
          </w:p>
          <w:p w14:paraId="22E98F04" w14:textId="77777777" w:rsidR="004F6C9C" w:rsidRPr="000900B3" w:rsidRDefault="004F6C9C" w:rsidP="00F047D3">
            <w:pPr>
              <w:numPr>
                <w:ilvl w:val="0"/>
                <w:numId w:val="45"/>
              </w:numPr>
              <w:ind w:left="302" w:hanging="270"/>
              <w:contextualSpacing/>
              <w:rPr>
                <w:rFonts w:cs="Arial"/>
                <w:lang w:eastAsia="zh-CN"/>
              </w:rPr>
            </w:pPr>
            <w:r w:rsidRPr="000900B3">
              <w:rPr>
                <w:rFonts w:cs="Arial"/>
                <w:lang w:eastAsia="zh-CN"/>
              </w:rPr>
              <w:t>Pupil Promotion and Retention Statutes</w:t>
            </w:r>
          </w:p>
          <w:p w14:paraId="75204C37" w14:textId="77777777" w:rsidR="004F6C9C" w:rsidRPr="000900B3" w:rsidRDefault="004F6C9C" w:rsidP="00F047D3">
            <w:pPr>
              <w:numPr>
                <w:ilvl w:val="0"/>
                <w:numId w:val="45"/>
              </w:numPr>
              <w:ind w:left="302" w:hanging="270"/>
              <w:contextualSpacing/>
              <w:rPr>
                <w:rFonts w:cs="Arial"/>
                <w:lang w:eastAsia="zh-CN"/>
              </w:rPr>
            </w:pPr>
            <w:r w:rsidRPr="000900B3">
              <w:rPr>
                <w:rFonts w:cs="Arial"/>
                <w:lang w:eastAsia="zh-CN"/>
              </w:rPr>
              <w:t>21</w:t>
            </w:r>
            <w:r w:rsidRPr="000900B3">
              <w:rPr>
                <w:rFonts w:cs="Arial"/>
                <w:vertAlign w:val="superscript"/>
                <w:lang w:eastAsia="zh-CN"/>
              </w:rPr>
              <w:t>st</w:t>
            </w:r>
            <w:r w:rsidRPr="000900B3">
              <w:rPr>
                <w:rFonts w:cs="Arial"/>
                <w:lang w:eastAsia="zh-CN"/>
              </w:rPr>
              <w:t xml:space="preserve"> Century Community Learning Centers</w:t>
            </w:r>
          </w:p>
          <w:p w14:paraId="7318C9EC" w14:textId="77777777" w:rsidR="004F6C9C" w:rsidRPr="000900B3" w:rsidRDefault="004F6C9C" w:rsidP="00F047D3">
            <w:pPr>
              <w:numPr>
                <w:ilvl w:val="0"/>
                <w:numId w:val="45"/>
              </w:numPr>
              <w:ind w:left="302" w:hanging="270"/>
              <w:contextualSpacing/>
              <w:rPr>
                <w:rFonts w:cs="Arial"/>
                <w:lang w:eastAsia="zh-CN"/>
              </w:rPr>
            </w:pPr>
            <w:r w:rsidRPr="000900B3">
              <w:rPr>
                <w:rFonts w:cs="Arial"/>
                <w:lang w:eastAsia="zh-CN"/>
              </w:rPr>
              <w:t>Dropout Prevention</w:t>
            </w:r>
          </w:p>
          <w:p w14:paraId="19074AF6" w14:textId="77777777" w:rsidR="004F6C9C" w:rsidRPr="000900B3" w:rsidRDefault="004F6C9C" w:rsidP="00F047D3">
            <w:pPr>
              <w:numPr>
                <w:ilvl w:val="1"/>
                <w:numId w:val="45"/>
              </w:numPr>
              <w:ind w:left="662" w:hanging="270"/>
              <w:contextualSpacing/>
              <w:rPr>
                <w:rFonts w:cs="Arial"/>
                <w:lang w:eastAsia="zh-CN"/>
              </w:rPr>
            </w:pPr>
            <w:r w:rsidRPr="000900B3">
              <w:rPr>
                <w:rFonts w:cs="Arial"/>
                <w:lang w:eastAsia="zh-CN"/>
              </w:rPr>
              <w:t>California Longitudinal Pupil Achievement Data System (CALPADS)</w:t>
            </w:r>
          </w:p>
          <w:p w14:paraId="47D38C52" w14:textId="77777777" w:rsidR="004F6C9C" w:rsidRPr="000900B3" w:rsidRDefault="004F6C9C" w:rsidP="00F047D3">
            <w:pPr>
              <w:numPr>
                <w:ilvl w:val="1"/>
                <w:numId w:val="45"/>
              </w:numPr>
              <w:ind w:left="662" w:hanging="270"/>
              <w:contextualSpacing/>
              <w:rPr>
                <w:rFonts w:cs="Arial"/>
                <w:lang w:eastAsia="zh-CN"/>
              </w:rPr>
            </w:pPr>
            <w:r w:rsidRPr="000900B3">
              <w:rPr>
                <w:rFonts w:cs="Arial"/>
                <w:lang w:eastAsia="zh-CN"/>
              </w:rPr>
              <w:t>Chronic Absenteeism Indicator (2018)</w:t>
            </w:r>
          </w:p>
          <w:p w14:paraId="19BAEE2C" w14:textId="22415B04" w:rsidR="004F6C9C" w:rsidRPr="000900B3" w:rsidRDefault="004F6C9C" w:rsidP="00F047D3">
            <w:pPr>
              <w:numPr>
                <w:ilvl w:val="1"/>
                <w:numId w:val="45"/>
              </w:numPr>
              <w:ind w:left="662" w:hanging="270"/>
              <w:contextualSpacing/>
              <w:rPr>
                <w:rFonts w:cs="Arial"/>
                <w:lang w:eastAsia="zh-CN"/>
              </w:rPr>
            </w:pPr>
            <w:r w:rsidRPr="000900B3">
              <w:rPr>
                <w:rFonts w:cs="Arial"/>
                <w:lang w:eastAsia="zh-CN"/>
              </w:rPr>
              <w:t xml:space="preserve">School Attendance Review </w:t>
            </w:r>
            <w:r w:rsidR="003067A9" w:rsidRPr="000900B3">
              <w:rPr>
                <w:rFonts w:cs="Arial"/>
                <w:lang w:eastAsia="zh-CN"/>
              </w:rPr>
              <w:t>Board (</w:t>
            </w:r>
            <w:r w:rsidRPr="000900B3">
              <w:rPr>
                <w:rFonts w:cs="Arial"/>
                <w:lang w:eastAsia="zh-CN"/>
              </w:rPr>
              <w:t xml:space="preserve">SARB) Handbook </w:t>
            </w:r>
          </w:p>
          <w:p w14:paraId="334FD34B" w14:textId="77777777" w:rsidR="004F6C9C" w:rsidRPr="000900B3" w:rsidRDefault="004F6C9C" w:rsidP="00F047D3">
            <w:pPr>
              <w:numPr>
                <w:ilvl w:val="1"/>
                <w:numId w:val="45"/>
              </w:numPr>
              <w:ind w:left="662" w:hanging="270"/>
              <w:contextualSpacing/>
              <w:rPr>
                <w:rFonts w:cs="Arial"/>
                <w:lang w:eastAsia="zh-CN"/>
              </w:rPr>
            </w:pPr>
            <w:r w:rsidRPr="000900B3">
              <w:rPr>
                <w:rFonts w:cs="Arial"/>
                <w:lang w:eastAsia="zh-CN"/>
              </w:rPr>
              <w:t>Model SARBs</w:t>
            </w:r>
          </w:p>
        </w:tc>
      </w:tr>
      <w:tr w:rsidR="004F6C9C" w:rsidRPr="000900B3" w14:paraId="15C139C9" w14:textId="77777777">
        <w:tc>
          <w:tcPr>
            <w:tcW w:w="2605" w:type="dxa"/>
            <w:shd w:val="clear" w:color="auto" w:fill="auto"/>
          </w:tcPr>
          <w:p w14:paraId="2BC80280" w14:textId="77777777" w:rsidR="004F6C9C" w:rsidRPr="000900B3" w:rsidRDefault="004F6C9C" w:rsidP="002D172F">
            <w:pPr>
              <w:rPr>
                <w:rFonts w:cs="Arial"/>
                <w:i/>
                <w:lang w:eastAsia="zh-CN"/>
              </w:rPr>
            </w:pPr>
            <w:r w:rsidRPr="000900B3">
              <w:rPr>
                <w:rFonts w:cs="Arial"/>
                <w:i/>
                <w:lang w:eastAsia="zh-CN"/>
              </w:rPr>
              <w:t>Early Education Transition to Elementary School</w:t>
            </w:r>
          </w:p>
        </w:tc>
        <w:tc>
          <w:tcPr>
            <w:tcW w:w="5940" w:type="dxa"/>
            <w:shd w:val="clear" w:color="auto" w:fill="auto"/>
          </w:tcPr>
          <w:p w14:paraId="3314C32A" w14:textId="77777777" w:rsidR="004F6C9C" w:rsidRPr="000900B3" w:rsidRDefault="004F6C9C" w:rsidP="00F047D3">
            <w:pPr>
              <w:numPr>
                <w:ilvl w:val="0"/>
                <w:numId w:val="46"/>
              </w:numPr>
              <w:ind w:left="302" w:hanging="255"/>
              <w:contextualSpacing/>
              <w:rPr>
                <w:rFonts w:cs="Arial"/>
                <w:i/>
                <w:lang w:eastAsia="zh-CN"/>
              </w:rPr>
            </w:pPr>
            <w:r w:rsidRPr="000900B3">
              <w:rPr>
                <w:rFonts w:cs="Arial"/>
                <w:i/>
                <w:lang w:eastAsia="zh-CN"/>
              </w:rPr>
              <w:t>Alignment of California Preschool Learning Foundations with Key Early Education Resources</w:t>
            </w:r>
          </w:p>
          <w:p w14:paraId="3E8FF3DB" w14:textId="77777777" w:rsidR="004F6C9C" w:rsidRPr="000900B3" w:rsidRDefault="004F6C9C" w:rsidP="00F047D3">
            <w:pPr>
              <w:numPr>
                <w:ilvl w:val="0"/>
                <w:numId w:val="46"/>
              </w:numPr>
              <w:ind w:left="302" w:hanging="255"/>
              <w:contextualSpacing/>
              <w:rPr>
                <w:rFonts w:cs="Arial"/>
                <w:lang w:eastAsia="zh-CN"/>
              </w:rPr>
            </w:pPr>
            <w:r w:rsidRPr="000900B3">
              <w:rPr>
                <w:rFonts w:cs="Arial"/>
                <w:lang w:eastAsia="zh-CN"/>
              </w:rPr>
              <w:t>Recommendations for early education and elementary school collaboration</w:t>
            </w:r>
          </w:p>
          <w:p w14:paraId="338AEAFB" w14:textId="77777777" w:rsidR="004F6C9C" w:rsidRPr="000900B3" w:rsidRDefault="004F6C9C" w:rsidP="00F047D3">
            <w:pPr>
              <w:numPr>
                <w:ilvl w:val="0"/>
                <w:numId w:val="46"/>
              </w:numPr>
              <w:ind w:left="302" w:hanging="255"/>
              <w:contextualSpacing/>
              <w:rPr>
                <w:rFonts w:cs="Arial"/>
                <w:lang w:eastAsia="zh-CN"/>
              </w:rPr>
            </w:pPr>
            <w:r w:rsidRPr="000900B3">
              <w:rPr>
                <w:rFonts w:cs="Arial"/>
                <w:lang w:eastAsia="zh-CN"/>
              </w:rPr>
              <w:t>Coordination with local programs enrolled in California’s Quality Rating and Improvement System (QRIS)</w:t>
            </w:r>
          </w:p>
          <w:p w14:paraId="73657187" w14:textId="77777777" w:rsidR="004F6C9C" w:rsidRPr="000900B3" w:rsidRDefault="004F6C9C" w:rsidP="00F047D3">
            <w:pPr>
              <w:numPr>
                <w:ilvl w:val="0"/>
                <w:numId w:val="46"/>
              </w:numPr>
              <w:ind w:left="302" w:hanging="255"/>
              <w:contextualSpacing/>
              <w:rPr>
                <w:rFonts w:cs="Arial"/>
                <w:lang w:eastAsia="zh-CN"/>
              </w:rPr>
            </w:pPr>
            <w:r w:rsidRPr="000900B3">
              <w:rPr>
                <w:rFonts w:cs="Arial"/>
                <w:lang w:eastAsia="zh-CN"/>
              </w:rPr>
              <w:t>Transitional Kindergarten</w:t>
            </w:r>
          </w:p>
        </w:tc>
      </w:tr>
      <w:tr w:rsidR="004F6C9C" w:rsidRPr="000900B3" w14:paraId="3DE7E552" w14:textId="77777777">
        <w:tc>
          <w:tcPr>
            <w:tcW w:w="2605" w:type="dxa"/>
            <w:shd w:val="clear" w:color="auto" w:fill="auto"/>
          </w:tcPr>
          <w:p w14:paraId="30D2A3AB" w14:textId="77777777" w:rsidR="004F6C9C" w:rsidRPr="000900B3" w:rsidRDefault="004F6C9C" w:rsidP="002D172F">
            <w:pPr>
              <w:rPr>
                <w:rFonts w:cs="Arial"/>
                <w:i/>
                <w:lang w:eastAsia="zh-CN"/>
              </w:rPr>
            </w:pPr>
            <w:r w:rsidRPr="000900B3">
              <w:rPr>
                <w:rFonts w:cs="Arial"/>
                <w:i/>
                <w:lang w:eastAsia="zh-CN"/>
              </w:rPr>
              <w:t>Transitions Into and Out of Middle School</w:t>
            </w:r>
          </w:p>
        </w:tc>
        <w:tc>
          <w:tcPr>
            <w:tcW w:w="5940" w:type="dxa"/>
            <w:shd w:val="clear" w:color="auto" w:fill="auto"/>
          </w:tcPr>
          <w:p w14:paraId="1BDDB42F" w14:textId="77777777" w:rsidR="004F6C9C" w:rsidRPr="000900B3" w:rsidRDefault="004F6C9C" w:rsidP="00F047D3">
            <w:pPr>
              <w:numPr>
                <w:ilvl w:val="0"/>
                <w:numId w:val="47"/>
              </w:numPr>
              <w:ind w:left="302" w:hanging="255"/>
              <w:contextualSpacing/>
              <w:rPr>
                <w:rFonts w:cs="Arial"/>
                <w:lang w:eastAsia="zh-CN"/>
              </w:rPr>
            </w:pPr>
            <w:r w:rsidRPr="000900B3">
              <w:rPr>
                <w:rFonts w:cs="Arial"/>
                <w:lang w:eastAsia="zh-CN"/>
              </w:rPr>
              <w:t>Taking Center Stage Act II/Schools to Watch</w:t>
            </w:r>
          </w:p>
          <w:p w14:paraId="2356397B" w14:textId="77777777" w:rsidR="004F6C9C" w:rsidRPr="000900B3" w:rsidRDefault="004F6C9C" w:rsidP="00F047D3">
            <w:pPr>
              <w:numPr>
                <w:ilvl w:val="0"/>
                <w:numId w:val="47"/>
              </w:numPr>
              <w:ind w:left="302" w:hanging="255"/>
              <w:contextualSpacing/>
              <w:rPr>
                <w:rFonts w:cs="Arial"/>
                <w:lang w:eastAsia="zh-CN"/>
              </w:rPr>
            </w:pPr>
            <w:r w:rsidRPr="000900B3">
              <w:rPr>
                <w:rFonts w:cs="Arial"/>
                <w:lang w:eastAsia="zh-CN"/>
              </w:rPr>
              <w:t>California Mathematics Placement Act of 2015</w:t>
            </w:r>
          </w:p>
        </w:tc>
      </w:tr>
      <w:tr w:rsidR="004F6C9C" w:rsidRPr="000900B3" w14:paraId="096D253D" w14:textId="77777777">
        <w:tc>
          <w:tcPr>
            <w:tcW w:w="2605" w:type="dxa"/>
            <w:shd w:val="clear" w:color="auto" w:fill="auto"/>
          </w:tcPr>
          <w:p w14:paraId="04555921" w14:textId="77777777" w:rsidR="004F6C9C" w:rsidRPr="000900B3" w:rsidRDefault="004F6C9C" w:rsidP="002D172F">
            <w:pPr>
              <w:rPr>
                <w:rFonts w:cs="Arial"/>
                <w:i/>
                <w:lang w:eastAsia="zh-CN"/>
              </w:rPr>
            </w:pPr>
            <w:r w:rsidRPr="000900B3">
              <w:rPr>
                <w:rFonts w:cs="Arial"/>
                <w:i/>
                <w:lang w:eastAsia="zh-CN"/>
              </w:rPr>
              <w:t>High School Transitions to College/Career</w:t>
            </w:r>
          </w:p>
        </w:tc>
        <w:tc>
          <w:tcPr>
            <w:tcW w:w="5940" w:type="dxa"/>
            <w:shd w:val="clear" w:color="auto" w:fill="auto"/>
          </w:tcPr>
          <w:p w14:paraId="5948EE66" w14:textId="77777777" w:rsidR="004F6C9C" w:rsidRPr="000900B3" w:rsidRDefault="004F6C9C" w:rsidP="00F047D3">
            <w:pPr>
              <w:numPr>
                <w:ilvl w:val="0"/>
                <w:numId w:val="48"/>
              </w:numPr>
              <w:ind w:left="302" w:hanging="255"/>
              <w:contextualSpacing/>
              <w:rPr>
                <w:rFonts w:cs="Arial"/>
                <w:lang w:eastAsia="zh-CN"/>
              </w:rPr>
            </w:pPr>
            <w:r w:rsidRPr="000900B3">
              <w:rPr>
                <w:rFonts w:cs="Arial"/>
                <w:lang w:eastAsia="zh-CN"/>
              </w:rPr>
              <w:t>Early Assessment Program (EAP)</w:t>
            </w:r>
          </w:p>
          <w:p w14:paraId="5DEEADB9" w14:textId="77777777" w:rsidR="004F6C9C" w:rsidRPr="000900B3" w:rsidRDefault="004F6C9C" w:rsidP="00F047D3">
            <w:pPr>
              <w:numPr>
                <w:ilvl w:val="0"/>
                <w:numId w:val="48"/>
              </w:numPr>
              <w:ind w:left="302" w:hanging="255"/>
              <w:contextualSpacing/>
              <w:rPr>
                <w:rFonts w:cs="Arial"/>
                <w:lang w:eastAsia="zh-CN"/>
              </w:rPr>
            </w:pPr>
            <w:r w:rsidRPr="000900B3">
              <w:rPr>
                <w:rFonts w:cs="Arial"/>
                <w:lang w:eastAsia="zh-CN"/>
              </w:rPr>
              <w:t xml:space="preserve">College/Career Indicator </w:t>
            </w:r>
          </w:p>
          <w:p w14:paraId="288B76EA" w14:textId="77777777" w:rsidR="004F6C9C" w:rsidRPr="000900B3" w:rsidRDefault="004F6C9C" w:rsidP="00F047D3">
            <w:pPr>
              <w:numPr>
                <w:ilvl w:val="0"/>
                <w:numId w:val="48"/>
              </w:numPr>
              <w:ind w:left="302" w:hanging="255"/>
              <w:contextualSpacing/>
              <w:rPr>
                <w:rFonts w:cs="Arial"/>
                <w:lang w:eastAsia="zh-CN"/>
              </w:rPr>
            </w:pPr>
            <w:r w:rsidRPr="000900B3">
              <w:rPr>
                <w:rFonts w:cs="Arial"/>
                <w:lang w:eastAsia="zh-CN"/>
              </w:rPr>
              <w:t>Career Technical Education Courses and Career Pathways</w:t>
            </w:r>
          </w:p>
          <w:p w14:paraId="095DA748" w14:textId="77777777" w:rsidR="004F6C9C" w:rsidRPr="000900B3" w:rsidRDefault="004F6C9C" w:rsidP="00F047D3">
            <w:pPr>
              <w:numPr>
                <w:ilvl w:val="0"/>
                <w:numId w:val="48"/>
              </w:numPr>
              <w:ind w:left="302" w:hanging="255"/>
              <w:contextualSpacing/>
              <w:rPr>
                <w:rFonts w:cs="Arial"/>
                <w:lang w:eastAsia="zh-CN"/>
              </w:rPr>
            </w:pPr>
            <w:r w:rsidRPr="000900B3">
              <w:rPr>
                <w:rFonts w:cs="Arial"/>
                <w:lang w:eastAsia="zh-CN"/>
              </w:rPr>
              <w:t>California Career Resource Network (CalCRN)</w:t>
            </w:r>
          </w:p>
          <w:p w14:paraId="68E73871" w14:textId="77777777" w:rsidR="004F6C9C" w:rsidRPr="000900B3" w:rsidRDefault="004F6C9C" w:rsidP="00F047D3">
            <w:pPr>
              <w:numPr>
                <w:ilvl w:val="0"/>
                <w:numId w:val="48"/>
              </w:numPr>
              <w:ind w:left="302" w:hanging="255"/>
              <w:contextualSpacing/>
              <w:rPr>
                <w:rFonts w:cs="Arial"/>
                <w:lang w:eastAsia="zh-CN"/>
              </w:rPr>
            </w:pPr>
            <w:r w:rsidRPr="000900B3">
              <w:rPr>
                <w:rFonts w:cs="Arial"/>
                <w:lang w:eastAsia="zh-CN"/>
              </w:rPr>
              <w:t>Concurrent enrollment practices</w:t>
            </w:r>
          </w:p>
        </w:tc>
      </w:tr>
    </w:tbl>
    <w:p w14:paraId="3B3A5500" w14:textId="77777777" w:rsidR="006A79C3" w:rsidRPr="000900B3" w:rsidRDefault="006A79C3" w:rsidP="002D172F">
      <w:pPr>
        <w:spacing w:before="360" w:after="240"/>
        <w:ind w:left="274"/>
        <w:rPr>
          <w:rFonts w:eastAsia="Calibri" w:cs="Arial"/>
          <w:b/>
          <w:i/>
        </w:rPr>
      </w:pPr>
      <w:r w:rsidRPr="000900B3">
        <w:rPr>
          <w:rFonts w:eastAsia="Calibri" w:cs="Arial"/>
          <w:b/>
          <w:i/>
        </w:rPr>
        <w:br w:type="page"/>
      </w:r>
    </w:p>
    <w:p w14:paraId="47DBB18C" w14:textId="77777777" w:rsidR="00254E4E" w:rsidRPr="000900B3" w:rsidRDefault="00254E4E" w:rsidP="002D172F">
      <w:pPr>
        <w:spacing w:before="360" w:after="240"/>
        <w:ind w:left="274"/>
        <w:rPr>
          <w:rFonts w:eastAsia="Calibri" w:cs="Arial"/>
          <w:b/>
          <w:i/>
        </w:rPr>
      </w:pPr>
      <w:r w:rsidRPr="000900B3">
        <w:rPr>
          <w:rFonts w:eastAsia="Calibri" w:cs="Arial"/>
          <w:b/>
          <w:i/>
        </w:rPr>
        <w:t>Across the Education Continuum</w:t>
      </w:r>
    </w:p>
    <w:p w14:paraId="52372BD0" w14:textId="77777777" w:rsidR="00254E4E" w:rsidRPr="000900B3" w:rsidRDefault="00254E4E" w:rsidP="002D172F">
      <w:pPr>
        <w:spacing w:after="240"/>
        <w:ind w:left="270"/>
        <w:rPr>
          <w:rFonts w:eastAsia="Calibri" w:cs="Arial"/>
        </w:rPr>
      </w:pPr>
      <w:r w:rsidRPr="000900B3">
        <w:rPr>
          <w:rFonts w:eastAsia="Calibri" w:cs="Arial"/>
        </w:rPr>
        <w:t xml:space="preserve">In providing support to Title I LEAs, California will draw from several resources that help to address diverse student needs and support student transitions at all levels of schooling. </w:t>
      </w:r>
    </w:p>
    <w:p w14:paraId="2998B03E" w14:textId="77777777" w:rsidR="00254E4E" w:rsidRPr="000900B3" w:rsidRDefault="00254E4E" w:rsidP="002D172F">
      <w:pPr>
        <w:spacing w:after="240"/>
        <w:ind w:left="270"/>
        <w:rPr>
          <w:rFonts w:eastAsia="Calibri" w:cs="Arial"/>
        </w:rPr>
      </w:pPr>
      <w:r w:rsidRPr="000900B3">
        <w:rPr>
          <w:rFonts w:eastAsia="Calibri" w:cs="Arial"/>
        </w:rPr>
        <w:t xml:space="preserve">California’s </w:t>
      </w:r>
      <w:r w:rsidRPr="000900B3">
        <w:rPr>
          <w:rFonts w:eastAsia="Calibri" w:cs="Arial"/>
          <w:b/>
        </w:rPr>
        <w:t>curriculum frameworks</w:t>
      </w:r>
      <w:r w:rsidRPr="000900B3">
        <w:rPr>
          <w:rFonts w:eastAsia="Calibri" w:cs="Arial"/>
        </w:rPr>
        <w:t xml:space="preserve"> represent the state’s most comprehensive guidance for implementing the state’s academic content standards and are developed by content experts and teachers from across California. They include sections on content and pedagogy for each content area and grade level, transitional kindergarten through grade 12 (TK–12), and chapters regarding access and equity that provide detailed guidance for addressing the diverse needs of California’s student population. For instance, the California English Language Arts/English Language Development Framework chapter on access and equity provides guidance for addressing the needs of students with common learning differences such as learning English or disabilities. However, the framework goes beyond these common learning</w:t>
      </w:r>
      <w:r w:rsidR="00753825" w:rsidRPr="000900B3">
        <w:rPr>
          <w:rFonts w:eastAsia="Calibri" w:cs="Arial"/>
        </w:rPr>
        <w:t xml:space="preserve"> </w:t>
      </w:r>
      <w:r w:rsidRPr="000900B3">
        <w:rPr>
          <w:rFonts w:eastAsia="Calibri" w:cs="Arial"/>
        </w:rPr>
        <w:t xml:space="preserve">differences to address certain types of English learning, certain disabilities, and learning differences that may arise from living in poverty, LGBT status, and advanced learning. The curriculum frameworks will provide the basis for California’s technical assistance to Title I LEAs to help them develop or improve coherent, responsive educational programs between feeder and receiving schools. California also provides training on each curriculum framework across the state and Title I LEAs will have priority registration at these events. </w:t>
      </w:r>
    </w:p>
    <w:p w14:paraId="61AE00A8" w14:textId="77777777" w:rsidR="00254E4E" w:rsidRPr="000900B3" w:rsidRDefault="00254E4E" w:rsidP="002D172F">
      <w:pPr>
        <w:spacing w:before="120" w:after="240"/>
        <w:ind w:left="270"/>
        <w:rPr>
          <w:rFonts w:eastAsia="Calibri" w:cs="Arial"/>
        </w:rPr>
      </w:pPr>
      <w:r w:rsidRPr="000900B3">
        <w:rPr>
          <w:rFonts w:eastAsia="Calibri" w:cs="Arial"/>
        </w:rPr>
        <w:t xml:space="preserve">The use of a </w:t>
      </w:r>
      <w:r w:rsidRPr="000900B3">
        <w:rPr>
          <w:rFonts w:eastAsia="Calibri" w:cs="Arial"/>
          <w:b/>
        </w:rPr>
        <w:t>Multi-Tiered System of Supports (</w:t>
      </w:r>
      <w:r w:rsidRPr="000900B3">
        <w:rPr>
          <w:rFonts w:eastAsia="Calibri" w:cs="Arial"/>
          <w:b/>
          <w:bCs/>
        </w:rPr>
        <w:t>MTSS)</w:t>
      </w:r>
      <w:r w:rsidRPr="000900B3">
        <w:rPr>
          <w:rFonts w:eastAsia="Calibri" w:cs="Arial"/>
          <w:bCs/>
        </w:rPr>
        <w:t xml:space="preserve"> will also strengthen successful student transitions across the education continuum in Title I LEAs. MTSS is a research-based system utilized in California schools to promote the building of a stronger student academic and behavioral support system at the local level. </w:t>
      </w:r>
      <w:r w:rsidRPr="000900B3">
        <w:rPr>
          <w:rFonts w:eastAsia="Calibri" w:cs="Arial"/>
        </w:rPr>
        <w:t xml:space="preserve">California will provide technical assistance to Title I educators through the processes, events, and resources described above in aligning their systems of student support at both district and site levels using the MTSS framework for a system-wide approach that promotes deeper knowledge of differentiated instruction to support the needs of all learners and provide targeted support for struggling learners. The MTSS model expands California’s Response to Instruction and Intervention approach by aligning all systems of high-quality first instruction (using Universal Design for Learning principles and appropriate supports, strategies, and accommodations) and provides a framework to plan for intervention using a three-tiered approach. The model also includes structures for building, changing, and sustaining systems, and developing well-designed assessment processes and progress monitoring to allow for data-based problem solving in instruction and decision making. MTSS aids systematic change through intentional design and redesign of services and supports that quickly identify and match the needs of all students in general education contexts. </w:t>
      </w:r>
    </w:p>
    <w:p w14:paraId="6B5C0778" w14:textId="77777777" w:rsidR="00254E4E" w:rsidRPr="000900B3" w:rsidRDefault="00254E4E" w:rsidP="002D172F">
      <w:pPr>
        <w:spacing w:before="120" w:after="240"/>
        <w:ind w:left="270"/>
        <w:rPr>
          <w:rFonts w:eastAsia="Calibri" w:cs="Arial"/>
          <w:bCs/>
          <w:iCs/>
        </w:rPr>
      </w:pPr>
      <w:r w:rsidRPr="000900B3">
        <w:rPr>
          <w:rFonts w:eastAsia="Calibri" w:cs="Arial"/>
          <w:bCs/>
          <w:iCs/>
        </w:rPr>
        <w:t xml:space="preserve">California has awarded a grant to two collaborating county offices of education with the intent of developing and scaling up a </w:t>
      </w:r>
      <w:r w:rsidRPr="000900B3">
        <w:rPr>
          <w:rFonts w:eastAsia="Calibri" w:cs="Arial"/>
          <w:b/>
          <w:bCs/>
          <w:iCs/>
        </w:rPr>
        <w:t>MTSS framework</w:t>
      </w:r>
      <w:r w:rsidRPr="000900B3">
        <w:rPr>
          <w:rFonts w:eastAsia="Calibri" w:cs="Arial"/>
          <w:bCs/>
          <w:iCs/>
        </w:rPr>
        <w:t xml:space="preserve"> statewide. This framework will continue the state’s work to support implementation of MTSS as critical strategy to improve school conditions for student learning and will provide resources for Title I LEAs.</w:t>
      </w:r>
    </w:p>
    <w:p w14:paraId="449769A6" w14:textId="77777777" w:rsidR="00254E4E" w:rsidRPr="000900B3" w:rsidRDefault="00254E4E" w:rsidP="002D172F">
      <w:pPr>
        <w:spacing w:before="120" w:after="240"/>
        <w:ind w:left="270"/>
        <w:rPr>
          <w:rFonts w:eastAsia="Calibri" w:cs="Arial"/>
        </w:rPr>
      </w:pPr>
      <w:r w:rsidRPr="000900B3">
        <w:rPr>
          <w:rFonts w:eastAsia="Calibri" w:cs="Arial"/>
        </w:rPr>
        <w:t xml:space="preserve">California also has </w:t>
      </w:r>
      <w:r w:rsidRPr="000900B3">
        <w:rPr>
          <w:rFonts w:eastAsia="Calibri" w:cs="Arial"/>
          <w:b/>
        </w:rPr>
        <w:t>statutory requirements regarding pupil promotion and retention</w:t>
      </w:r>
      <w:r w:rsidRPr="000900B3">
        <w:rPr>
          <w:rFonts w:eastAsia="Calibri" w:cs="Arial"/>
        </w:rPr>
        <w:t xml:space="preserve"> to support the use of appropriate promotion practices. California will support Title I LEAs through the processes described above to develop, implement, or evaluate promotion and retention policies. </w:t>
      </w:r>
    </w:p>
    <w:p w14:paraId="7FBCE43C" w14:textId="77777777" w:rsidR="00254E4E" w:rsidRPr="000900B3" w:rsidRDefault="00254E4E" w:rsidP="002D172F">
      <w:pPr>
        <w:spacing w:before="120" w:after="240"/>
        <w:ind w:left="270"/>
        <w:rPr>
          <w:rFonts w:eastAsia="Calibri" w:cs="Arial"/>
        </w:rPr>
      </w:pPr>
      <w:r w:rsidRPr="000900B3">
        <w:rPr>
          <w:rFonts w:eastAsia="Calibri" w:cs="Arial"/>
        </w:rPr>
        <w:t xml:space="preserve">Additionally, the state’s ESSA Title IV, Part B </w:t>
      </w:r>
      <w:r w:rsidRPr="000900B3">
        <w:rPr>
          <w:rFonts w:eastAsia="Calibri" w:cs="Arial"/>
          <w:b/>
        </w:rPr>
        <w:t>21</w:t>
      </w:r>
      <w:r w:rsidRPr="000900B3">
        <w:rPr>
          <w:rFonts w:eastAsia="Calibri" w:cs="Arial"/>
          <w:b/>
          <w:vertAlign w:val="superscript"/>
        </w:rPr>
        <w:t>st</w:t>
      </w:r>
      <w:r w:rsidRPr="000900B3">
        <w:rPr>
          <w:rFonts w:eastAsia="Calibri" w:cs="Arial"/>
          <w:b/>
        </w:rPr>
        <w:t xml:space="preserve"> Century Community Learning Centers</w:t>
      </w:r>
      <w:r w:rsidRPr="000900B3">
        <w:rPr>
          <w:rFonts w:eastAsia="Calibri" w:cs="Arial"/>
        </w:rPr>
        <w:t xml:space="preserve"> program will give funding priority to those expanded learning programs that target services to students (and their families) who primarily attend schools that enroll students who may be at risk for academic failure, dropping out of school, involvement in criminal or delinquent activities, or who lack strong positive role models.</w:t>
      </w:r>
    </w:p>
    <w:p w14:paraId="0C8CD753" w14:textId="77777777" w:rsidR="00254E4E" w:rsidRPr="000900B3" w:rsidRDefault="00254E4E" w:rsidP="002D172F">
      <w:pPr>
        <w:spacing w:before="120" w:after="240"/>
        <w:ind w:left="270"/>
        <w:rPr>
          <w:rFonts w:eastAsia="Calibri" w:cs="Arial"/>
          <w:b/>
          <w:bCs/>
          <w:i/>
        </w:rPr>
      </w:pPr>
      <w:r w:rsidRPr="000900B3">
        <w:rPr>
          <w:rFonts w:eastAsia="Calibri" w:cs="Arial"/>
          <w:b/>
          <w:bCs/>
          <w:i/>
        </w:rPr>
        <w:t>Dropout Prevention</w:t>
      </w:r>
    </w:p>
    <w:p w14:paraId="122D32A5" w14:textId="77777777" w:rsidR="00254E4E" w:rsidRPr="000900B3" w:rsidRDefault="00254E4E" w:rsidP="002D172F">
      <w:pPr>
        <w:spacing w:before="120" w:after="240"/>
        <w:ind w:left="270"/>
        <w:rPr>
          <w:rFonts w:eastAsia="Calibri" w:cs="Arial"/>
          <w:bCs/>
        </w:rPr>
      </w:pPr>
      <w:r w:rsidRPr="000900B3">
        <w:rPr>
          <w:rFonts w:eastAsia="Calibri" w:cs="Arial"/>
          <w:bCs/>
        </w:rPr>
        <w:t xml:space="preserve">California supports Title I LEAs to reduce dropouts by providing a student data system and providing training to ensure appropriate uses of the system. The </w:t>
      </w:r>
      <w:r w:rsidRPr="000900B3">
        <w:rPr>
          <w:rFonts w:eastAsia="Calibri" w:cs="Arial"/>
          <w:b/>
          <w:bCs/>
        </w:rPr>
        <w:t>California Longitudinal Pupil Achievement Data System (CALPADS)</w:t>
      </w:r>
      <w:r w:rsidRPr="000900B3">
        <w:rPr>
          <w:rFonts w:eastAsia="Calibri" w:cs="Arial"/>
          <w:bCs/>
        </w:rPr>
        <w:t xml:space="preserve"> is the foundation of California’s K–12 education data system, comprised of student demographic, program participation, grade level, enrollment, course enrollment and completion, discipline, and statewide assessment data. The student-level, longitudinal data in CALPADS enables the calculation of more accurate dropout and graduation rates. It provides LEAs with immediate access to longitudinal data and reports on their own students enabling the LEAs to </w:t>
      </w:r>
      <w:r w:rsidR="00753825" w:rsidRPr="000900B3">
        <w:rPr>
          <w:rFonts w:eastAsia="Calibri" w:cs="Arial"/>
          <w:bCs/>
        </w:rPr>
        <w:t>d</w:t>
      </w:r>
      <w:r w:rsidRPr="000900B3">
        <w:rPr>
          <w:rFonts w:eastAsia="Calibri" w:cs="Arial"/>
          <w:bCs/>
        </w:rPr>
        <w:t>etermine if a student has actually dropped out or moved to a different school and a student’s risk for dropping out. All CALPADS data are maintained in compliance with state and federal privacy laws, including the Family Educational Rights and Privacy Act (FERPA).</w:t>
      </w:r>
    </w:p>
    <w:p w14:paraId="6AFC8CDA" w14:textId="737ECE9D" w:rsidR="00254E4E" w:rsidRPr="000900B3" w:rsidRDefault="00254E4E" w:rsidP="002D172F">
      <w:pPr>
        <w:spacing w:after="240"/>
        <w:ind w:left="270"/>
        <w:rPr>
          <w:rFonts w:eastAsia="Calibri" w:cs="Arial"/>
          <w:bCs/>
        </w:rPr>
      </w:pPr>
      <w:r w:rsidRPr="000900B3">
        <w:rPr>
          <w:rFonts w:eastAsia="Calibri" w:cs="Arial"/>
          <w:bCs/>
        </w:rPr>
        <w:t xml:space="preserve">California is also helping Title I LEAs reduce dropouts by including the </w:t>
      </w:r>
      <w:r w:rsidRPr="000900B3">
        <w:rPr>
          <w:rFonts w:eastAsia="Calibri" w:cs="Arial"/>
          <w:b/>
          <w:bCs/>
        </w:rPr>
        <w:t>Chronic Absenteeism Indicator</w:t>
      </w:r>
      <w:r w:rsidRPr="000900B3">
        <w:rPr>
          <w:rFonts w:eastAsia="Calibri" w:cs="Arial"/>
          <w:bCs/>
        </w:rPr>
        <w:t xml:space="preserve"> into its accountability system given the strong correlation between chronic absence and future academic attainment. There is wide agreement that students who are absent 10 percent or more of the school year, including excused and unexcused absences, are at greater risk of reading below grade level and dropping out of high school (Ginsburg, Jordan, and Chang, 2014; Balfanz and Byrnes, 2012; Ginsburg and Chudowsky, 2012).</w:t>
      </w:r>
      <w:r w:rsidRPr="000900B3">
        <w:rPr>
          <w:rFonts w:eastAsia="Calibri" w:cs="Arial"/>
        </w:rPr>
        <w:t xml:space="preserve"> </w:t>
      </w:r>
      <w:r w:rsidRPr="000900B3">
        <w:rPr>
          <w:rFonts w:eastAsia="Calibri" w:cs="Arial"/>
          <w:bCs/>
        </w:rPr>
        <w:t xml:space="preserve">LEAs will report chronic absence data to the state for the first time in fall 2017. It is expected that the State Board of Education (SBE) will approve color-coded performance levels scores to be reported in the California School Dashboard, as described in section A.4.iv.b of this plan, no earlier than the fall 2018, when at least two years of data will be available. When this indicator becomes operational, it will help the state support Title I LEAs by setting a </w:t>
      </w:r>
      <w:r w:rsidR="00EE237B" w:rsidRPr="000900B3">
        <w:rPr>
          <w:rFonts w:eastAsia="Calibri" w:cs="Arial"/>
          <w:bCs/>
        </w:rPr>
        <w:t>long-term</w:t>
      </w:r>
      <w:r w:rsidRPr="000900B3">
        <w:rPr>
          <w:rFonts w:eastAsia="Calibri" w:cs="Arial"/>
          <w:bCs/>
        </w:rPr>
        <w:t xml:space="preserve"> goal for reducing dropouts statewide. The state will disseminate strategies through the processes described above to Title I LEAs that will help them meet the </w:t>
      </w:r>
      <w:r w:rsidR="003067A9" w:rsidRPr="000900B3">
        <w:rPr>
          <w:rFonts w:eastAsia="Calibri" w:cs="Arial"/>
          <w:bCs/>
        </w:rPr>
        <w:t>long-term</w:t>
      </w:r>
      <w:r w:rsidRPr="000900B3">
        <w:rPr>
          <w:rFonts w:eastAsia="Calibri" w:cs="Arial"/>
          <w:bCs/>
        </w:rPr>
        <w:t xml:space="preserve"> goal. </w:t>
      </w:r>
    </w:p>
    <w:p w14:paraId="75B467C6" w14:textId="77777777" w:rsidR="00254E4E" w:rsidRPr="000900B3" w:rsidRDefault="00254E4E" w:rsidP="002D172F">
      <w:pPr>
        <w:spacing w:before="120" w:after="240"/>
        <w:ind w:left="270"/>
        <w:rPr>
          <w:rFonts w:eastAsia="Calibri" w:cs="Arial"/>
          <w:b/>
          <w:i/>
        </w:rPr>
      </w:pPr>
      <w:r w:rsidRPr="000900B3">
        <w:rPr>
          <w:rFonts w:eastAsia="Calibri" w:cs="Arial"/>
          <w:bCs/>
        </w:rPr>
        <w:t xml:space="preserve">Title I LEAs will be supported to implement practices and effective strategies for dropout reduction included in California’s </w:t>
      </w:r>
      <w:r w:rsidRPr="000900B3">
        <w:rPr>
          <w:rFonts w:eastAsia="Calibri" w:cs="Arial"/>
          <w:b/>
          <w:bCs/>
        </w:rPr>
        <w:t>School Attendance Review Board Handbook</w:t>
      </w:r>
      <w:r w:rsidRPr="000900B3">
        <w:rPr>
          <w:rFonts w:eastAsia="Calibri" w:cs="Arial"/>
          <w:bCs/>
        </w:rPr>
        <w:t>, available at</w:t>
      </w:r>
      <w:r w:rsidR="00753825" w:rsidRPr="000900B3">
        <w:rPr>
          <w:rFonts w:eastAsia="Calibri" w:cs="Arial"/>
          <w:bCs/>
        </w:rPr>
        <w:t xml:space="preserve"> </w:t>
      </w:r>
      <w:hyperlink r:id="rId57" w:tooltip="School Attendance Review Board Handbook" w:history="1">
        <w:r w:rsidRPr="000900B3">
          <w:rPr>
            <w:rFonts w:eastAsia="Calibri" w:cs="Arial"/>
            <w:bCs/>
            <w:color w:val="0563C1"/>
            <w:u w:val="single"/>
          </w:rPr>
          <w:t>http://www.cde.ca.gov/ls/ai/sb/sarbhandbook.asp</w:t>
        </w:r>
      </w:hyperlink>
      <w:r w:rsidRPr="000900B3">
        <w:rPr>
          <w:rFonts w:eastAsia="Calibri" w:cs="Arial"/>
          <w:bCs/>
        </w:rPr>
        <w:t>.</w:t>
      </w:r>
      <w:r w:rsidRPr="000900B3">
        <w:rPr>
          <w:rFonts w:cs="Arial"/>
          <w:color w:val="000000"/>
        </w:rPr>
        <w:t xml:space="preserve"> </w:t>
      </w:r>
      <w:r w:rsidRPr="000900B3">
        <w:rPr>
          <w:rFonts w:eastAsia="Calibri" w:cs="Arial"/>
          <w:bCs/>
        </w:rPr>
        <w:t xml:space="preserve">The State </w:t>
      </w:r>
      <w:r w:rsidRPr="000900B3">
        <w:rPr>
          <w:rFonts w:eastAsia="Calibri" w:cs="Arial"/>
          <w:b/>
          <w:bCs/>
        </w:rPr>
        <w:t>School Attendance Review Board</w:t>
      </w:r>
      <w:r w:rsidRPr="000900B3">
        <w:rPr>
          <w:rFonts w:eastAsia="Calibri" w:cs="Arial"/>
          <w:bCs/>
        </w:rPr>
        <w:t xml:space="preserve"> (SARB) coordinates statewide policy and personnel training on the operation of county and local SARBs. SARBs provide intensive guidance and community services to meet the special needs of students with school attendance or school behavior problems. The State SARB is a partnership that includes representatives from school districts, parent groups, county probation departments, county welfare departments, county superintendents of schools, law enforcement agencies, community-based service centers, school guidance personnel, the health care and mental health professions, and state associations interested in youth with school attendance or behavioral problems. The State SARB makes annual recommendations regarding strategies to reduce the number of dropouts in the state’s public education system. The State SARB also coordinates the </w:t>
      </w:r>
      <w:r w:rsidRPr="000900B3">
        <w:rPr>
          <w:rFonts w:eastAsia="Calibri" w:cs="Arial"/>
          <w:b/>
          <w:bCs/>
        </w:rPr>
        <w:t>Model SARB</w:t>
      </w:r>
      <w:r w:rsidRPr="000900B3">
        <w:rPr>
          <w:rFonts w:eastAsia="Calibri" w:cs="Arial"/>
          <w:bCs/>
        </w:rPr>
        <w:t xml:space="preserve"> Recognition Program to encourage best practices in dropout prevention and to encourage the development of effective strategies to prevent students from dropping out of California’s public schools.</w:t>
      </w:r>
      <w:r w:rsidRPr="000900B3">
        <w:rPr>
          <w:rFonts w:eastAsia="Calibri" w:cs="Arial"/>
          <w:b/>
          <w:i/>
        </w:rPr>
        <w:t xml:space="preserve"> </w:t>
      </w:r>
    </w:p>
    <w:p w14:paraId="24FE1C61" w14:textId="77777777" w:rsidR="00254E4E" w:rsidRPr="000900B3" w:rsidRDefault="00254E4E" w:rsidP="002D172F">
      <w:pPr>
        <w:spacing w:after="240"/>
        <w:ind w:left="270"/>
        <w:rPr>
          <w:rFonts w:eastAsia="Calibri" w:cs="Arial"/>
          <w:b/>
          <w:i/>
        </w:rPr>
      </w:pPr>
      <w:r w:rsidRPr="000900B3">
        <w:rPr>
          <w:rFonts w:eastAsia="Calibri" w:cs="Arial"/>
          <w:b/>
          <w:i/>
        </w:rPr>
        <w:t>Early Education Transition to Elementary School</w:t>
      </w:r>
    </w:p>
    <w:p w14:paraId="43937C0C" w14:textId="77777777" w:rsidR="00254E4E" w:rsidRPr="000900B3" w:rsidRDefault="00254E4E" w:rsidP="002D172F">
      <w:pPr>
        <w:spacing w:before="120" w:after="240"/>
        <w:ind w:left="270"/>
        <w:rPr>
          <w:rFonts w:eastAsia="Calibri" w:cs="Arial"/>
        </w:rPr>
      </w:pPr>
      <w:r w:rsidRPr="000900B3">
        <w:rPr>
          <w:rFonts w:eastAsia="Calibri" w:cs="Arial"/>
        </w:rPr>
        <w:t xml:space="preserve">California’s early education programs are administered by the CDE so that such programs are aligned with K–12 settings. This alignment is clearly delineated in the publication </w:t>
      </w:r>
      <w:r w:rsidRPr="000900B3">
        <w:rPr>
          <w:rFonts w:eastAsia="Calibri" w:cs="Arial"/>
          <w:b/>
          <w:i/>
        </w:rPr>
        <w:t>Alignment of California Preschool Learning Foundations with Key Early Education Resources</w:t>
      </w:r>
      <w:r w:rsidRPr="000900B3">
        <w:rPr>
          <w:rFonts w:eastAsia="Calibri" w:cs="Arial"/>
          <w:b/>
        </w:rPr>
        <w:t>,</w:t>
      </w:r>
      <w:r w:rsidRPr="000900B3">
        <w:rPr>
          <w:rFonts w:eastAsia="Calibri" w:cs="Arial"/>
        </w:rPr>
        <w:t xml:space="preserve"> available on the CDE Alignment of the Preschool Learning Foundations Web page at </w:t>
      </w:r>
      <w:hyperlink r:id="rId58" w:tooltip="Alignment of California Preschool Learning Foundations with Key Early Education Resources" w:history="1">
        <w:r w:rsidRPr="000900B3">
          <w:rPr>
            <w:rFonts w:eastAsia="Calibri" w:cs="Arial"/>
            <w:color w:val="0563C1"/>
            <w:u w:val="single"/>
          </w:rPr>
          <w:t>http://www.cde.ca.gov/sp/cd/re/psalignment.asp</w:t>
        </w:r>
      </w:hyperlink>
      <w:r w:rsidRPr="000900B3">
        <w:rPr>
          <w:rFonts w:eastAsia="Calibri" w:cs="Arial"/>
        </w:rPr>
        <w:t xml:space="preserve">, which provides an in-depth analysis of how the nine domains of the preschool foundations closely align with the </w:t>
      </w:r>
      <w:r w:rsidRPr="000900B3">
        <w:rPr>
          <w:rFonts w:eastAsia="Calibri" w:cs="Arial"/>
          <w:i/>
        </w:rPr>
        <w:t>California Infant/Toddler Learning and Development Foundations</w:t>
      </w:r>
      <w:r w:rsidRPr="000900B3">
        <w:rPr>
          <w:rFonts w:eastAsia="Calibri" w:cs="Arial"/>
        </w:rPr>
        <w:t>, the California Content Standards, and the Head Start Child Development and Early Learning Framework. This publication is an integral guidance resource for all of California’s early education programs and will be used in Title I, Part A technical assistance to support Title I LEAs in aligning early education programs with elementary school programs.</w:t>
      </w:r>
    </w:p>
    <w:p w14:paraId="0C0AA4CA" w14:textId="67B50BDA" w:rsidR="00254E4E" w:rsidRPr="000900B3" w:rsidRDefault="00254E4E" w:rsidP="002D172F">
      <w:pPr>
        <w:spacing w:before="120" w:after="240"/>
        <w:ind w:left="270"/>
        <w:rPr>
          <w:rFonts w:eastAsia="Calibri" w:cs="Arial"/>
        </w:rPr>
      </w:pPr>
      <w:r w:rsidRPr="000900B3">
        <w:rPr>
          <w:rFonts w:eastAsia="Calibri" w:cs="Arial"/>
        </w:rPr>
        <w:t xml:space="preserve">To further support the meaningful alignment and coordination between early education and K–12 systems beyond content standards, California will provide </w:t>
      </w:r>
      <w:r w:rsidRPr="000900B3">
        <w:rPr>
          <w:rFonts w:eastAsia="Calibri" w:cs="Arial"/>
          <w:b/>
        </w:rPr>
        <w:t>guidance for the development of locally driven agreements</w:t>
      </w:r>
      <w:r w:rsidRPr="000900B3">
        <w:rPr>
          <w:rFonts w:eastAsia="Calibri" w:cs="Arial"/>
        </w:rPr>
        <w:t xml:space="preserve"> between LEAs and Head Start and other entities carrying out early education development programs. This guidance will elevate best practices that support the (1) development and implementation of systematic data and records sharing, (2) establishment of channels of communication from K–12 school staff to early education partners, (3) facilitation of meetings with parents, teachers, and early education staff to discuss developmental needs of individual children, including children with disabilities, (4) organization of joint transition-related training of school and early childhood staff, and (5) linkage and coordination of LEAs with the services provided by early education and support programs, local Head Start agencies, and other programs administered by partner agencies, including California First 5. This guidance will be included in the Tit</w:t>
      </w:r>
      <w:r w:rsidR="00682BCC">
        <w:rPr>
          <w:rFonts w:eastAsia="Calibri" w:cs="Arial"/>
        </w:rPr>
        <w:t>le I, Part A Guidance document.</w:t>
      </w:r>
    </w:p>
    <w:p w14:paraId="0F60975A" w14:textId="77777777" w:rsidR="00254E4E" w:rsidRPr="000900B3" w:rsidRDefault="00254E4E" w:rsidP="002D172F">
      <w:pPr>
        <w:spacing w:before="120" w:after="240"/>
        <w:ind w:left="270"/>
        <w:rPr>
          <w:rFonts w:eastAsia="Calibri" w:cs="Arial"/>
        </w:rPr>
      </w:pPr>
      <w:r w:rsidRPr="000900B3">
        <w:rPr>
          <w:rFonts w:eastAsia="Calibri" w:cs="Arial"/>
        </w:rPr>
        <w:t xml:space="preserve">California’s </w:t>
      </w:r>
      <w:r w:rsidRPr="000900B3">
        <w:rPr>
          <w:rFonts w:eastAsia="Calibri" w:cs="Arial"/>
          <w:b/>
        </w:rPr>
        <w:t>Quality Rating and Improvement System (QRIS) and related supports</w:t>
      </w:r>
      <w:r w:rsidRPr="000900B3">
        <w:rPr>
          <w:rFonts w:eastAsia="Calibri" w:cs="Arial"/>
        </w:rPr>
        <w:t xml:space="preserve"> will be used by California, as appropriate, to support Title I LEAs to assess, improve, and communicate the level of quality in their early education programs. QRIS is a quality rating and improvement system that provides a framework to align program standards of quality in early education programs. The goal of QRIS is</w:t>
      </w:r>
      <w:r w:rsidRPr="000900B3">
        <w:rPr>
          <w:rFonts w:eastAsia="Calibri" w:cs="Arial"/>
          <w:b/>
          <w:bCs/>
        </w:rPr>
        <w:t xml:space="preserve"> </w:t>
      </w:r>
      <w:r w:rsidRPr="000900B3">
        <w:rPr>
          <w:rFonts w:eastAsia="Calibri" w:cs="Arial"/>
        </w:rPr>
        <w:t xml:space="preserve">to ensure that children in California have access to high quality early education programs so that they thrive in their early learning settings and succeed in kindergarten and beyond. </w:t>
      </w:r>
    </w:p>
    <w:p w14:paraId="079B137E" w14:textId="77777777" w:rsidR="00254E4E" w:rsidRPr="000900B3" w:rsidRDefault="00254E4E" w:rsidP="002D172F">
      <w:pPr>
        <w:spacing w:before="120" w:after="240"/>
        <w:ind w:left="270"/>
        <w:rPr>
          <w:rFonts w:eastAsia="Calibri" w:cs="Arial"/>
        </w:rPr>
      </w:pPr>
      <w:r w:rsidRPr="000900B3">
        <w:rPr>
          <w:rFonts w:eastAsia="Calibri" w:cs="Arial"/>
        </w:rPr>
        <w:t xml:space="preserve">Title I, Part A technical assistance will also support LEAs in evaluating and continuously improving </w:t>
      </w:r>
      <w:r w:rsidRPr="000900B3">
        <w:rPr>
          <w:rFonts w:eastAsia="Calibri" w:cs="Arial"/>
          <w:b/>
        </w:rPr>
        <w:t>transitional kindergarten</w:t>
      </w:r>
      <w:r w:rsidRPr="000900B3">
        <w:rPr>
          <w:rFonts w:eastAsia="Calibri" w:cs="Arial"/>
        </w:rPr>
        <w:t xml:space="preserve"> (TK) programs. TK is the first year of a two-year kindergarten program that uses a modified kindergarten curriculum that is age and developmentally appropriate. A child is eligible for TK if they have their fifth birthday between September 2 and December 2. TK curriculum is aligned to the state-adopted academic content standards and frameworks, the California Preschool Learning Foundations, and California Preschool Curriculum Frameworks. Each elementary or unified school district must offer TK classes for all children eligible to attend. A child who completes one year in a TK program may continue in a kindergarten program for one additional year. Early research into TK programs has shown that TK participants are better prepared for kindergarten (Manship et al., 2015). </w:t>
      </w:r>
    </w:p>
    <w:p w14:paraId="63477A4D" w14:textId="77777777" w:rsidR="00254E4E" w:rsidRPr="000900B3" w:rsidRDefault="00254E4E" w:rsidP="002D172F">
      <w:pPr>
        <w:spacing w:before="120" w:after="240"/>
        <w:ind w:left="270"/>
        <w:rPr>
          <w:rFonts w:eastAsia="Calibri" w:cs="Arial"/>
          <w:b/>
          <w:i/>
        </w:rPr>
      </w:pPr>
      <w:r w:rsidRPr="000900B3">
        <w:rPr>
          <w:rFonts w:eastAsia="Calibri" w:cs="Arial"/>
          <w:b/>
          <w:i/>
        </w:rPr>
        <w:t>Transitions Into and Out of Middle School</w:t>
      </w:r>
    </w:p>
    <w:p w14:paraId="482BB849" w14:textId="77777777" w:rsidR="00254E4E" w:rsidRPr="000900B3" w:rsidRDefault="00254E4E" w:rsidP="002D172F">
      <w:pPr>
        <w:spacing w:before="120" w:after="240"/>
        <w:ind w:left="270"/>
        <w:rPr>
          <w:rFonts w:eastAsia="Calibri" w:cs="Arial"/>
        </w:rPr>
      </w:pPr>
      <w:r w:rsidRPr="000900B3">
        <w:rPr>
          <w:rFonts w:eastAsia="Calibri" w:cs="Arial"/>
        </w:rPr>
        <w:t xml:space="preserve">California will support Title I LEAs serving middle schools through the processes, events, and resources described above to implement strategies recommended in </w:t>
      </w:r>
      <w:r w:rsidRPr="000900B3">
        <w:rPr>
          <w:rFonts w:eastAsia="Calibri" w:cs="Arial"/>
          <w:b/>
          <w:i/>
        </w:rPr>
        <w:t>Taking Center Stage Act II (TCSII)</w:t>
      </w:r>
      <w:r w:rsidRPr="000900B3">
        <w:rPr>
          <w:rFonts w:eastAsia="Calibri" w:cs="Arial"/>
        </w:rPr>
        <w:t xml:space="preserve">, and connect with high-performing, high needs </w:t>
      </w:r>
      <w:r w:rsidRPr="000900B3">
        <w:rPr>
          <w:rFonts w:eastAsia="Calibri" w:cs="Arial"/>
          <w:b/>
        </w:rPr>
        <w:t>Schools to Watch</w:t>
      </w:r>
      <w:r w:rsidRPr="000900B3">
        <w:rPr>
          <w:rFonts w:eastAsia="Calibri" w:cs="Arial"/>
        </w:rPr>
        <w:t xml:space="preserve"> in their region. </w:t>
      </w:r>
    </w:p>
    <w:p w14:paraId="504999F7" w14:textId="605E7240" w:rsidR="00254E4E" w:rsidRPr="000900B3" w:rsidRDefault="00254E4E" w:rsidP="002D172F">
      <w:pPr>
        <w:spacing w:before="120" w:after="240"/>
        <w:ind w:left="270"/>
        <w:rPr>
          <w:rFonts w:eastAsia="Calibri" w:cs="Arial"/>
        </w:rPr>
      </w:pPr>
      <w:r w:rsidRPr="000900B3">
        <w:rPr>
          <w:rFonts w:eastAsia="Calibri" w:cs="Arial"/>
          <w:i/>
        </w:rPr>
        <w:t>TCSII</w:t>
      </w:r>
      <w:r w:rsidRPr="000900B3">
        <w:rPr>
          <w:rFonts w:eastAsia="Calibri" w:cs="Arial"/>
        </w:rPr>
        <w:t xml:space="preserve"> is an online professional development publication developed collaboratively with educational experts across California and intended for use by middle level educators and schools. </w:t>
      </w:r>
      <w:r w:rsidRPr="000900B3">
        <w:rPr>
          <w:rFonts w:eastAsia="Calibri" w:cs="Arial"/>
          <w:i/>
        </w:rPr>
        <w:t>TCSII</w:t>
      </w:r>
      <w:r w:rsidRPr="000900B3">
        <w:rPr>
          <w:rFonts w:eastAsia="Calibri" w:cs="Arial"/>
        </w:rPr>
        <w:t xml:space="preserve"> promotes, illustrates, and supports the concepts embedded in CDE’s 12 Recommendations for Middle Grades Success. It applies youth development and brain development research on young adolescents to identify transition-relevant educational strategies and practices. This Web portal </w:t>
      </w:r>
      <w:hyperlink r:id="rId59" w:tooltip="Recommendations for Success" w:history="1">
        <w:r w:rsidRPr="000900B3">
          <w:rPr>
            <w:rFonts w:eastAsia="Calibri" w:cs="Arial"/>
            <w:color w:val="0563C1"/>
            <w:u w:val="single"/>
          </w:rPr>
          <w:t>http://pubs.cde.ca.gov/tcsii/recsforsuccess/recsforsuccessindx.aspx</w:t>
        </w:r>
      </w:hyperlink>
      <w:r w:rsidRPr="000900B3">
        <w:rPr>
          <w:rFonts w:eastAsia="Calibri" w:cs="Arial"/>
          <w:color w:val="000000"/>
        </w:rPr>
        <w:t>)</w:t>
      </w:r>
      <w:r w:rsidRPr="000900B3">
        <w:rPr>
          <w:rFonts w:eastAsia="Calibri" w:cs="Arial"/>
          <w:color w:val="0563C1"/>
        </w:rPr>
        <w:t xml:space="preserve"> </w:t>
      </w:r>
      <w:r w:rsidRPr="000900B3">
        <w:rPr>
          <w:rFonts w:eastAsia="Calibri" w:cs="Arial"/>
        </w:rPr>
        <w:t xml:space="preserve">delivers developmentally responsive and research-based practices through videos, professional learning activities, and best practice vignettes focused on the young adolescent. </w:t>
      </w:r>
      <w:r w:rsidRPr="000900B3">
        <w:rPr>
          <w:rFonts w:eastAsia="Calibri" w:cs="Arial"/>
          <w:i/>
        </w:rPr>
        <w:t xml:space="preserve">TCSII </w:t>
      </w:r>
      <w:r w:rsidRPr="000900B3">
        <w:rPr>
          <w:rFonts w:eastAsia="Calibri" w:cs="Arial"/>
        </w:rPr>
        <w:t xml:space="preserve">contains a “Transitions” chapter which provides comprehensive background and identification of practices, approaches, and frameworks for transitions into and out of middle level schools on topics such as articulation agreements with elementary and high schools, academic counseling to prepare for transitions, the transition of </w:t>
      </w:r>
      <w:r w:rsidR="003067A9" w:rsidRPr="000900B3">
        <w:rPr>
          <w:rFonts w:eastAsia="Calibri" w:cs="Arial"/>
        </w:rPr>
        <w:t>at-risk</w:t>
      </w:r>
      <w:r w:rsidRPr="000900B3">
        <w:rPr>
          <w:rFonts w:eastAsia="Calibri" w:cs="Arial"/>
        </w:rPr>
        <w:t xml:space="preserve"> students, mentor/buddy programs, summer “bridge” programs, and family engagement. </w:t>
      </w:r>
    </w:p>
    <w:p w14:paraId="32A48394" w14:textId="77777777" w:rsidR="00254E4E" w:rsidRPr="000900B3" w:rsidRDefault="00254E4E" w:rsidP="002D172F">
      <w:pPr>
        <w:spacing w:before="120" w:after="240"/>
        <w:ind w:left="270"/>
        <w:rPr>
          <w:rFonts w:eastAsia="Calibri" w:cs="Arial"/>
        </w:rPr>
      </w:pPr>
      <w:r w:rsidRPr="000900B3">
        <w:rPr>
          <w:rFonts w:eastAsia="Calibri" w:cs="Arial"/>
          <w:i/>
        </w:rPr>
        <w:t>TCSII</w:t>
      </w:r>
      <w:r w:rsidRPr="000900B3">
        <w:rPr>
          <w:rFonts w:eastAsia="Calibri" w:cs="Arial"/>
        </w:rPr>
        <w:t xml:space="preserve"> also informs the California middle school student success program Schools to Watch. Each year, the program identifies middle schools that meet the unique challenges of their student populations and are academically excellent, developmentally responsive, socially equitable, and structured for success. </w:t>
      </w:r>
      <w:r w:rsidRPr="000900B3">
        <w:rPr>
          <w:rFonts w:eastAsia="Calibri" w:cs="Arial"/>
          <w:i/>
        </w:rPr>
        <w:t xml:space="preserve">TCSII </w:t>
      </w:r>
      <w:r w:rsidRPr="000900B3">
        <w:rPr>
          <w:rFonts w:eastAsia="Calibri" w:cs="Arial"/>
        </w:rPr>
        <w:t xml:space="preserve">recommendations provide the criteria by which middle schools are selected for Schools to Watch, and all middle schools may use the nationally proven School Self-Study and Rating Rubric </w:t>
      </w:r>
      <w:r w:rsidRPr="000900B3">
        <w:rPr>
          <w:rFonts w:eastAsia="Calibri" w:cs="Arial"/>
          <w:bCs/>
        </w:rPr>
        <w:t>(</w:t>
      </w:r>
      <w:hyperlink r:id="rId60" w:tooltip="School Self-Study and Rating Rubric " w:history="1">
        <w:r w:rsidRPr="000900B3">
          <w:rPr>
            <w:rFonts w:eastAsia="Calibri" w:cs="Arial"/>
            <w:bCs/>
            <w:color w:val="0563C1"/>
            <w:u w:val="single"/>
          </w:rPr>
          <w:t>http://www.clms.net/stw/forms/STW-TCSSelf-StudyRatingRubric.pdf</w:t>
        </w:r>
      </w:hyperlink>
      <w:r w:rsidRPr="000900B3">
        <w:rPr>
          <w:rFonts w:eastAsia="Calibri" w:cs="Arial"/>
          <w:bCs/>
        </w:rPr>
        <w:t xml:space="preserve">) to evaluate and improve their school’s instructional program. Schools to Watch also maintains a network of high-performing middle schools that are actively involved in assisting struggling middle schools in their region or with similar student population characteristics. </w:t>
      </w:r>
    </w:p>
    <w:p w14:paraId="6C589F5A" w14:textId="77777777" w:rsidR="00254E4E" w:rsidRPr="000900B3" w:rsidRDefault="00254E4E" w:rsidP="002D172F">
      <w:pPr>
        <w:spacing w:before="120" w:after="240"/>
        <w:ind w:left="270"/>
        <w:rPr>
          <w:rFonts w:eastAsia="Calibri" w:cs="Arial"/>
        </w:rPr>
      </w:pPr>
      <w:r w:rsidRPr="000900B3">
        <w:rPr>
          <w:rFonts w:eastAsia="Calibri" w:cs="Arial"/>
        </w:rPr>
        <w:t xml:space="preserve">California will help Title I LEAs, through the processes, events, and resources described above, to support schools in evaluating mathematics placement policies that help to clarify vertical articulation between feeder and receiver schools. The </w:t>
      </w:r>
      <w:r w:rsidRPr="000900B3">
        <w:rPr>
          <w:rFonts w:eastAsia="Calibri" w:cs="Arial"/>
          <w:b/>
        </w:rPr>
        <w:t>California Mathematics Placement Act of 2015</w:t>
      </w:r>
      <w:r w:rsidRPr="000900B3">
        <w:rPr>
          <w:rFonts w:eastAsia="Calibri" w:cs="Arial"/>
        </w:rPr>
        <w:t xml:space="preserve"> required the governing boards of LEAs that serve pupils entering grade 9 to adopt “a fair, objective, and transparent mathematics placement policy” before the beginning of the 2016–17 school year. The mathematics placement policy must have been adopted in a regularly scheduled public meeting. The law further supports successful transitions by authorizing the governing boards of LEAs serving pupils who are transitioning between elementary school and middle or junior high school to develop and implement a mathematics placement policy. </w:t>
      </w:r>
    </w:p>
    <w:p w14:paraId="1EE630B1" w14:textId="77777777" w:rsidR="00254E4E" w:rsidRPr="000900B3" w:rsidRDefault="00254E4E" w:rsidP="002D172F">
      <w:pPr>
        <w:spacing w:before="120" w:after="240"/>
        <w:ind w:left="270"/>
        <w:rPr>
          <w:rFonts w:eastAsia="Calibri" w:cs="Arial"/>
          <w:b/>
          <w:i/>
        </w:rPr>
      </w:pPr>
      <w:r w:rsidRPr="000900B3">
        <w:rPr>
          <w:rFonts w:eastAsia="Calibri" w:cs="Arial"/>
          <w:b/>
          <w:i/>
        </w:rPr>
        <w:t>High School Transitions to College/Career</w:t>
      </w:r>
    </w:p>
    <w:p w14:paraId="7FE6A67A" w14:textId="77777777" w:rsidR="00254E4E" w:rsidRPr="000900B3" w:rsidRDefault="00254E4E" w:rsidP="002D172F">
      <w:pPr>
        <w:spacing w:before="120" w:after="240"/>
        <w:ind w:left="270"/>
        <w:rPr>
          <w:rFonts w:eastAsia="Calibri" w:cs="Arial"/>
        </w:rPr>
      </w:pPr>
      <w:r w:rsidRPr="000900B3">
        <w:rPr>
          <w:rFonts w:eastAsia="Calibri" w:cs="Arial"/>
        </w:rPr>
        <w:t xml:space="preserve">California, through the processes, events, and resources described above, will support Title I schools to increase </w:t>
      </w:r>
      <w:r w:rsidRPr="000900B3">
        <w:rPr>
          <w:rFonts w:eastAsia="Calibri" w:cs="Arial"/>
          <w:b/>
        </w:rPr>
        <w:t>Early Assessment Program</w:t>
      </w:r>
      <w:r w:rsidRPr="000900B3">
        <w:rPr>
          <w:rFonts w:eastAsia="Calibri" w:cs="Arial"/>
        </w:rPr>
        <w:t xml:space="preserve"> (EAP) participation and evaluate supports for students who have been deemed less than “Ready” for college-level coursework. Each spring, all grade 11 students in California take the Smarter Balanced Summative Assessments for English language arts and mathematics. These assessments also serve as an indicator of readiness for college-level coursework in English and mathematics and are used by the California State University (CSU) and participating California Community Colleges (CCCs) to determine (EAP) status. In addition to receiving a student’s results on the ELA and mathematics assessments, parents/guardians also receive their student’s EAP status, which is one of four levels: Ready, Conditionally Ready, Not Yet Ready, and Not Ready. “Ready” students are considered ready for English and/or mathematics college-level coursework. These students are able to register in college degree-bearing courses upon enrolling in a CSU or a participating CCC. Providing this information to students before they begin grade 12 has been shown to decrease the need for college remediation. The EAP program demonstrates the continuous partnership between the SEA and California universities and colleges to ensure articulation of the pre-kindergarten–grade 12 system with the postsecondary education system. </w:t>
      </w:r>
    </w:p>
    <w:p w14:paraId="4E8D8EA8" w14:textId="77777777" w:rsidR="00254E4E" w:rsidRPr="000900B3" w:rsidRDefault="00254E4E" w:rsidP="002D172F">
      <w:pPr>
        <w:spacing w:before="120" w:after="240"/>
        <w:ind w:left="270"/>
        <w:rPr>
          <w:rFonts w:eastAsia="Calibri" w:cs="Arial"/>
        </w:rPr>
      </w:pPr>
      <w:r w:rsidRPr="000900B3">
        <w:rPr>
          <w:rFonts w:eastAsia="Calibri" w:cs="Arial"/>
        </w:rPr>
        <w:t>Furthermore,</w:t>
      </w:r>
      <w:r w:rsidRPr="000900B3">
        <w:rPr>
          <w:rFonts w:eastAsia="Calibri" w:cs="Arial"/>
          <w:b/>
        </w:rPr>
        <w:t xml:space="preserve"> </w:t>
      </w:r>
      <w:r w:rsidRPr="000900B3">
        <w:rPr>
          <w:rFonts w:eastAsia="Calibri" w:cs="Arial"/>
        </w:rPr>
        <w:t xml:space="preserve">Title I LEAs will be supported through the processes described above to analyze </w:t>
      </w:r>
      <w:r w:rsidRPr="000900B3">
        <w:rPr>
          <w:rFonts w:eastAsia="Calibri" w:cs="Arial"/>
          <w:b/>
        </w:rPr>
        <w:t>College/Career Indicator</w:t>
      </w:r>
      <w:r w:rsidRPr="000900B3">
        <w:rPr>
          <w:rFonts w:eastAsia="Calibri" w:cs="Arial"/>
        </w:rPr>
        <w:t xml:space="preserve"> (CCI) results, establish CCI goals, and align resources to meet those goals. As noted in section A.4.iv.a of this State Plan, the CCI includes various measures that evaluate a student’s preparedness for college or career including results on the grade 11 English language arts and mathematics assessments, career technical education (CTE) pathway completion, Advanced Placement or International Baccalaureate exam results, dual enrollment grades, and completion of state university admission requirements. The CCI is designed to include multiple measures in order to value the multiple pathways that students may take to prepare for life after high school. </w:t>
      </w:r>
    </w:p>
    <w:p w14:paraId="27A69215" w14:textId="77777777" w:rsidR="00254E4E" w:rsidRPr="000900B3" w:rsidRDefault="00254E4E" w:rsidP="002D172F">
      <w:pPr>
        <w:spacing w:before="120" w:after="240"/>
        <w:ind w:left="270"/>
        <w:rPr>
          <w:rFonts w:eastAsia="Calibri" w:cs="Arial"/>
        </w:rPr>
      </w:pPr>
      <w:r w:rsidRPr="000900B3">
        <w:rPr>
          <w:rFonts w:eastAsia="Calibri" w:cs="Arial"/>
        </w:rPr>
        <w:t xml:space="preserve">California will also promote and expand use of </w:t>
      </w:r>
      <w:r w:rsidRPr="000900B3">
        <w:rPr>
          <w:rFonts w:eastAsia="Calibri" w:cs="Arial"/>
          <w:b/>
        </w:rPr>
        <w:t>CTE courses</w:t>
      </w:r>
      <w:r w:rsidRPr="000900B3">
        <w:rPr>
          <w:rFonts w:eastAsia="Calibri" w:cs="Arial"/>
        </w:rPr>
        <w:t xml:space="preserve"> so students in Title I LEAs have access to </w:t>
      </w:r>
      <w:r w:rsidRPr="000900B3">
        <w:rPr>
          <w:rFonts w:eastAsia="Calibri" w:cs="Arial"/>
          <w:b/>
        </w:rPr>
        <w:t>career pathways in the 15 Industry Sectors</w:t>
      </w:r>
      <w:r w:rsidRPr="000900B3">
        <w:rPr>
          <w:rFonts w:eastAsia="Calibri" w:cs="Arial"/>
        </w:rPr>
        <w:t xml:space="preserve"> as identified in the model CTE standards that the SBE adopted in 2013. CDE will focus on promoting and expanding use of the CTE courses that meet the a–g criteria needed for students to enter state colleges and universities. For three years (2015–16, 2016–17, and 2017–18) California allocated $900 million in state funds to provide incentive funds to districts to expand and improve CTE programs or in some cases to establish new programs. California will also utilize a factsheet for LEAs that helps them to identify ways in which CTE programs can be implemented or expanded in support of their LCAP goals and actions. CTE programs in California have been shown to increase a student’s </w:t>
      </w:r>
      <w:r w:rsidR="00753825" w:rsidRPr="000900B3">
        <w:rPr>
          <w:rFonts w:eastAsia="Calibri" w:cs="Arial"/>
        </w:rPr>
        <w:t>p</w:t>
      </w:r>
      <w:r w:rsidRPr="000900B3">
        <w:rPr>
          <w:rFonts w:eastAsia="Calibri" w:cs="Arial"/>
        </w:rPr>
        <w:t xml:space="preserve">ersistence to high school graduation and college entrance and graduation, making these programs an important strategy for effective transitioning to careers and dropout prevention. </w:t>
      </w:r>
    </w:p>
    <w:p w14:paraId="3C3EFB4F" w14:textId="77777777" w:rsidR="00254E4E" w:rsidRPr="000900B3" w:rsidRDefault="00254E4E" w:rsidP="002D172F">
      <w:pPr>
        <w:spacing w:before="120" w:after="100" w:afterAutospacing="1"/>
        <w:ind w:left="270"/>
        <w:rPr>
          <w:rFonts w:eastAsia="Calibri" w:cs="Arial"/>
        </w:rPr>
      </w:pPr>
      <w:r w:rsidRPr="000900B3">
        <w:rPr>
          <w:rFonts w:eastAsia="Calibri" w:cs="Arial"/>
        </w:rPr>
        <w:t xml:space="preserve">California will also use the processes described above to support Title I LEAs to utilize the </w:t>
      </w:r>
      <w:r w:rsidRPr="000900B3">
        <w:rPr>
          <w:rFonts w:eastAsia="Calibri" w:cs="Arial"/>
          <w:b/>
        </w:rPr>
        <w:t>California Career Resource Network (CalCRN)</w:t>
      </w:r>
      <w:r w:rsidRPr="000900B3">
        <w:rPr>
          <w:rFonts w:eastAsia="Calibri" w:cs="Arial"/>
        </w:rPr>
        <w:t xml:space="preserve">, available at </w:t>
      </w:r>
      <w:hyperlink r:id="rId61" w:tooltip="California Career Resource Network " w:history="1">
        <w:r w:rsidRPr="000900B3">
          <w:rPr>
            <w:rFonts w:eastAsia="Calibri" w:cs="Arial"/>
            <w:color w:val="0563C1"/>
            <w:u w:val="single"/>
          </w:rPr>
          <w:t>http://www.californiacareers.info/</w:t>
        </w:r>
      </w:hyperlink>
      <w:r w:rsidRPr="000900B3">
        <w:rPr>
          <w:rFonts w:eastAsia="Calibri" w:cs="Arial"/>
        </w:rPr>
        <w:t>, which</w:t>
      </w:r>
      <w:r w:rsidRPr="000900B3">
        <w:rPr>
          <w:rFonts w:eastAsia="Calibri" w:cs="Arial"/>
          <w:bCs/>
        </w:rPr>
        <w:t xml:space="preserve"> distributes career information, resources, and training materials to middle school and high school counselors, educators, and administrators in order to ensure that middle schools and high schools have the necessary information available to provide a student with guidance and instruction on education and job requirements necessary for career development.</w:t>
      </w:r>
      <w:r w:rsidRPr="000900B3">
        <w:rPr>
          <w:rFonts w:eastAsia="Calibri" w:cs="Arial"/>
        </w:rPr>
        <w:t xml:space="preserve"> CalCRN is a resource developed and maintained by a partnership committee comprised of representatives from state agencies for education, employment development, postsecondary education, corrections and rehabilitation, social services, workforce investment, and developmental services. </w:t>
      </w:r>
    </w:p>
    <w:p w14:paraId="573BCAB5" w14:textId="77777777" w:rsidR="00254E4E" w:rsidRPr="000900B3" w:rsidRDefault="00254E4E" w:rsidP="002D172F">
      <w:pPr>
        <w:spacing w:after="100" w:afterAutospacing="1"/>
        <w:ind w:left="270"/>
        <w:rPr>
          <w:rFonts w:eastAsia="Calibri" w:cs="Arial"/>
        </w:rPr>
      </w:pPr>
      <w:r w:rsidRPr="000900B3">
        <w:rPr>
          <w:rFonts w:eastAsia="Calibri" w:cs="Arial"/>
        </w:rPr>
        <w:t xml:space="preserve">Additionally, the CDE, in collaboration with California’s postsecondary segments, will identify successful </w:t>
      </w:r>
      <w:r w:rsidRPr="000900B3">
        <w:rPr>
          <w:rFonts w:eastAsia="Calibri" w:cs="Arial"/>
          <w:b/>
        </w:rPr>
        <w:t>concurrent enrollment practices</w:t>
      </w:r>
      <w:r w:rsidRPr="000900B3">
        <w:rPr>
          <w:rFonts w:eastAsia="Calibri" w:cs="Arial"/>
        </w:rPr>
        <w:t xml:space="preserve"> among districts and colleges, including early college and middle college programs, and share these approaches with Title I LEAs through the processes described above. </w:t>
      </w:r>
    </w:p>
    <w:p w14:paraId="2BDC66C2" w14:textId="77777777" w:rsidR="00254E4E" w:rsidRPr="000900B3" w:rsidRDefault="00254E4E" w:rsidP="002D172F">
      <w:pPr>
        <w:spacing w:before="120" w:after="240"/>
        <w:ind w:left="270"/>
        <w:jc w:val="center"/>
        <w:rPr>
          <w:rFonts w:eastAsia="Calibri" w:cs="Arial"/>
          <w:b/>
        </w:rPr>
      </w:pPr>
      <w:r w:rsidRPr="000900B3">
        <w:rPr>
          <w:rFonts w:eastAsia="Calibri" w:cs="Arial"/>
          <w:b/>
        </w:rPr>
        <w:t>Continuous Improvement</w:t>
      </w:r>
    </w:p>
    <w:p w14:paraId="415EF49F" w14:textId="77777777" w:rsidR="00254E4E" w:rsidRPr="000900B3" w:rsidRDefault="00254E4E" w:rsidP="002D172F">
      <w:pPr>
        <w:spacing w:after="240"/>
        <w:ind w:left="270"/>
        <w:rPr>
          <w:rFonts w:eastAsia="Calibri" w:cs="Arial"/>
        </w:rPr>
      </w:pPr>
      <w:r w:rsidRPr="000900B3">
        <w:rPr>
          <w:rFonts w:eastAsia="Calibri" w:cs="Arial"/>
        </w:rPr>
        <w:t xml:space="preserve">California will monitor the implementation of these supports and strategies and will make improvements, based on LEA and stakeholder feedback, or additions as new, vetted resources and strategies become available. </w:t>
      </w:r>
    </w:p>
    <w:p w14:paraId="72DB50EC" w14:textId="77777777" w:rsidR="001F68C8" w:rsidRPr="000900B3" w:rsidRDefault="00254E4E" w:rsidP="002D172F">
      <w:pPr>
        <w:spacing w:before="240" w:after="240"/>
        <w:ind w:left="274" w:right="360"/>
        <w:rPr>
          <w:rFonts w:eastAsia="Calibri" w:cs="Arial"/>
        </w:rPr>
      </w:pPr>
      <w:r w:rsidRPr="000900B3">
        <w:rPr>
          <w:rFonts w:eastAsia="Calibri" w:cs="Arial"/>
        </w:rPr>
        <w:t>As part of the state’s emerging statewide system of support, described in section A.4.viii.c, California will incorporate ESSA and state resources to the greatest extent possible to ensure that Title I LEAs and schools identified as needing additional assistance have the necessary support to develop or strengthen integrated and coherent processes and procedures that lead to successful student transitions from pre-kindergarten to postsecondary.</w:t>
      </w:r>
    </w:p>
    <w:p w14:paraId="62BC73C8" w14:textId="77777777" w:rsidR="00B53716" w:rsidRPr="000900B3" w:rsidRDefault="00B53716" w:rsidP="00EE3934">
      <w:pPr>
        <w:pStyle w:val="Heading2"/>
      </w:pPr>
      <w:r w:rsidRPr="000900B3">
        <w:t xml:space="preserve">Title I, Part C: Education of Migratory Children </w:t>
      </w:r>
    </w:p>
    <w:p w14:paraId="72B297D8" w14:textId="0A12827E" w:rsidR="00B53716" w:rsidRPr="00682BCC" w:rsidRDefault="00B53716" w:rsidP="00F047D3">
      <w:pPr>
        <w:numPr>
          <w:ilvl w:val="0"/>
          <w:numId w:val="63"/>
        </w:numPr>
        <w:contextualSpacing/>
        <w:rPr>
          <w:rFonts w:ascii="Times New Roman" w:eastAsia="Calibri" w:hAnsi="Times New Roman"/>
          <w:szCs w:val="22"/>
          <w:u w:val="single"/>
        </w:rPr>
      </w:pPr>
      <w:r w:rsidRPr="00682BCC">
        <w:rPr>
          <w:rFonts w:ascii="Times New Roman" w:eastAsia="Calibri" w:hAnsi="Times New Roman"/>
          <w:szCs w:val="22"/>
          <w:u w:val="single"/>
        </w:rPr>
        <w:t>Supporting Needs of Migratory Children</w:t>
      </w:r>
      <w:r w:rsidRPr="00682BCC">
        <w:rPr>
          <w:rFonts w:ascii="Times New Roman" w:eastAsia="Calibri" w:hAnsi="Times New Roman"/>
          <w:szCs w:val="22"/>
        </w:rPr>
        <w:t xml:space="preserve"> </w:t>
      </w:r>
      <w:r w:rsidRPr="00682BCC">
        <w:rPr>
          <w:rFonts w:ascii="Times New Roman" w:eastAsia="Calibri" w:hAnsi="Times New Roman"/>
          <w:i/>
          <w:szCs w:val="22"/>
        </w:rPr>
        <w:t>(ESEA section 1304(b)(1))</w:t>
      </w:r>
      <w:r w:rsidRPr="00682BCC">
        <w:rPr>
          <w:rFonts w:ascii="Times New Roman" w:eastAsia="Calibri" w:hAnsi="Times New Roman"/>
          <w:szCs w:val="22"/>
        </w:rPr>
        <w:t>: Describe how, in planning, implementing, and evaluating programs and projects assisted under Title I, Part C, the State and its local operating agencies will ensure that the unique educational needs of migratory children, including preschool migratory children and migratory children who have dropped out of school, are identified and addressed through:</w:t>
      </w:r>
    </w:p>
    <w:p w14:paraId="487831A7" w14:textId="77777777" w:rsidR="00B53716" w:rsidRPr="00682BCC" w:rsidRDefault="00B53716" w:rsidP="002D172F">
      <w:pPr>
        <w:numPr>
          <w:ilvl w:val="2"/>
          <w:numId w:val="6"/>
        </w:numPr>
        <w:spacing w:before="240" w:after="240"/>
        <w:ind w:left="1440" w:hanging="360"/>
        <w:rPr>
          <w:rFonts w:ascii="Times New Roman" w:eastAsia="Calibri" w:hAnsi="Times New Roman"/>
          <w:szCs w:val="22"/>
          <w:u w:val="single"/>
        </w:rPr>
      </w:pPr>
      <w:r w:rsidRPr="00682BCC">
        <w:rPr>
          <w:rFonts w:ascii="Times New Roman" w:eastAsia="Calibri" w:hAnsi="Times New Roman"/>
          <w:szCs w:val="22"/>
        </w:rPr>
        <w:t xml:space="preserve">The full range of services that are available for migratory children from appropriate local, State, and Federal educational programs; </w:t>
      </w:r>
    </w:p>
    <w:p w14:paraId="4615BAFE" w14:textId="77777777" w:rsidR="00B53716" w:rsidRPr="000900B3" w:rsidRDefault="00B53716" w:rsidP="002D172F">
      <w:pPr>
        <w:spacing w:after="240"/>
        <w:ind w:left="1440"/>
        <w:rPr>
          <w:rFonts w:eastAsia="Calibri" w:cs="Arial"/>
        </w:rPr>
      </w:pPr>
      <w:r w:rsidRPr="000900B3">
        <w:rPr>
          <w:rFonts w:eastAsia="Calibri" w:cs="Arial"/>
        </w:rPr>
        <w:t xml:space="preserve">The California Department of Education (CDE) subgrants Migrant Education Program (MEP) funding to 20 local educational agencies (LEAs) that provide supplementary services in the areas with the highest concentrations of migratory workers. These MEP subgrantees’ identification and recruitment (I&amp;R) staff regularly review the mobility data of migrant populations to plan area I&amp;R activities, and this mobility information allows subgrantees to target I&amp;R efforts for the times of year when higher numbers of migratory families and youths arrive in their areas. All of the state’s subgrantees develop specific I&amp;R plans and strategies to meet the needs of their respective communities. School- and community-based approaches are both utilized to identify migratory families that may be eligible for MEP services. Recruiters in urban and mixed communities rely more on using school-based strategies, such as interviewing the parents of students who are newly enrolled in the local school district. Recruiters in less-populated or more rural areas typically utilize more community-based opportunities to interview families and youths, such as visiting farms, fields, orchards, dairies, ranches, and farmworker housing facilities. </w:t>
      </w:r>
    </w:p>
    <w:p w14:paraId="65733643" w14:textId="0324DCE4" w:rsidR="00647AFA" w:rsidRPr="000900B3" w:rsidRDefault="00B53716" w:rsidP="002D172F">
      <w:pPr>
        <w:spacing w:after="240"/>
        <w:ind w:left="1440"/>
        <w:contextualSpacing/>
        <w:rPr>
          <w:rFonts w:cs="Arial"/>
        </w:rPr>
      </w:pPr>
      <w:r w:rsidRPr="000900B3">
        <w:rPr>
          <w:rFonts w:eastAsia="Calibri" w:cs="Arial"/>
        </w:rPr>
        <w:t xml:space="preserve">Once a migrant family or youth is identified, a recruiter interviews the parent, guardian, or youth to determine eligibility for MEP services using a customizable interview script that is facilitated by the state’s data system, the Migrant Student Information System, or “MSIN 6.0.” An automated procedure in the MSIN 6.0 produces a table that contains a list of all students who might be eligible to be counted or served by the program. </w:t>
      </w:r>
      <w:r w:rsidRPr="000900B3">
        <w:rPr>
          <w:rFonts w:cs="Arial"/>
        </w:rPr>
        <w:t xml:space="preserve">To verify residence in years two and three of eligibility, the CDE requires that subgrantees make contact with all families and youth in their geographic areas at least once each year (typically on the anniversary of their qualifying arrival date). The subgrantee must document the nature of the contact (phone or in person), verify that children on the Certificate of Eligibility are still at the residence, verify if additional age-eligible children have joined the residence, and document if a worker has moved to seek or obtain employment. If a new qualifying move has been made, the recruiter must make a personal visit to the residence to complete a new Certificate of Eligibility. </w:t>
      </w:r>
    </w:p>
    <w:p w14:paraId="0FF593A4" w14:textId="77777777" w:rsidR="00B53716" w:rsidRPr="000900B3" w:rsidRDefault="00B53716" w:rsidP="002D172F">
      <w:pPr>
        <w:spacing w:after="240"/>
        <w:ind w:left="1440"/>
        <w:rPr>
          <w:rFonts w:cs="Arial"/>
        </w:rPr>
      </w:pPr>
      <w:r w:rsidRPr="000900B3">
        <w:rPr>
          <w:rFonts w:cs="Arial"/>
        </w:rPr>
        <w:t xml:space="preserve">If a family is eligible for the migrant program, services may be provided, based upon student need, to children ages 3–21, including dropouts, and out-of-school youth, so long as they have not yet earned a high school diploma or its equivalency. </w:t>
      </w:r>
    </w:p>
    <w:p w14:paraId="5B2DB240" w14:textId="77777777" w:rsidR="00B53716" w:rsidRPr="000900B3" w:rsidRDefault="00B53716" w:rsidP="002D172F">
      <w:pPr>
        <w:spacing w:after="240"/>
        <w:ind w:left="1440"/>
        <w:rPr>
          <w:rFonts w:cs="Arial"/>
        </w:rPr>
      </w:pPr>
      <w:r w:rsidRPr="000900B3">
        <w:rPr>
          <w:rFonts w:cs="Arial"/>
        </w:rPr>
        <w:t xml:space="preserve">Students that are identified as migratory students receive the core instruction, including physical education and visual and performing arts, as provided through state funds. Students who are low-income and disadvantaged may also receive supplementary services from Title I, Part A. </w:t>
      </w:r>
    </w:p>
    <w:p w14:paraId="031C1985" w14:textId="77777777" w:rsidR="00B53716" w:rsidRPr="000900B3" w:rsidRDefault="00B53716" w:rsidP="002D172F">
      <w:pPr>
        <w:spacing w:after="240"/>
        <w:ind w:left="1440"/>
        <w:rPr>
          <w:rFonts w:eastAsia="Calibri" w:cs="Arial"/>
          <w:szCs w:val="22"/>
        </w:rPr>
      </w:pPr>
      <w:r w:rsidRPr="000900B3">
        <w:rPr>
          <w:rFonts w:cs="Arial"/>
        </w:rPr>
        <w:t xml:space="preserve">In California, about half of the migratory student population is identified as English learners and these students are eligible to receive supplementary services through Title III. </w:t>
      </w:r>
      <w:r w:rsidRPr="000900B3">
        <w:rPr>
          <w:rFonts w:eastAsia="Calibri" w:cs="Arial"/>
          <w:szCs w:val="22"/>
        </w:rPr>
        <w:t>In addition, the CDE provides training and resources to its MEP subgrantees for students learning English via funding for early education services such as the MEP Family Biliteracy Program, the MEP Binational Program, and the MEP expanded learning programs focused on English language development (ELD). Subgrantees determine the best use of funding to meet the diverse needs within their program areas.</w:t>
      </w:r>
    </w:p>
    <w:p w14:paraId="680BB5BE" w14:textId="77777777" w:rsidR="00547112" w:rsidRPr="000900B3" w:rsidRDefault="00B53716" w:rsidP="002D172F">
      <w:pPr>
        <w:spacing w:after="240"/>
        <w:ind w:left="1440" w:right="360"/>
        <w:rPr>
          <w:rFonts w:cs="Arial"/>
        </w:rPr>
      </w:pPr>
      <w:r w:rsidRPr="000900B3">
        <w:rPr>
          <w:rFonts w:cs="Arial"/>
        </w:rPr>
        <w:t>Collaboration between educational services and health agencies is coordinated by the 20 subgrantees.</w:t>
      </w:r>
    </w:p>
    <w:p w14:paraId="24481D3C" w14:textId="77777777" w:rsidR="00B53716" w:rsidRPr="00682BCC" w:rsidRDefault="00B53716" w:rsidP="002D172F">
      <w:pPr>
        <w:numPr>
          <w:ilvl w:val="2"/>
          <w:numId w:val="6"/>
        </w:numPr>
        <w:spacing w:after="240"/>
        <w:ind w:left="1440" w:hanging="360"/>
        <w:rPr>
          <w:rFonts w:ascii="Times New Roman" w:eastAsia="Calibri" w:hAnsi="Times New Roman"/>
          <w:szCs w:val="22"/>
          <w:u w:val="single"/>
        </w:rPr>
      </w:pPr>
      <w:r w:rsidRPr="00682BCC">
        <w:rPr>
          <w:rFonts w:ascii="Times New Roman" w:eastAsia="Calibri" w:hAnsi="Times New Roman"/>
          <w:szCs w:val="22"/>
        </w:rPr>
        <w:t xml:space="preserve">Joint planning among local, State, and Federal educational programs serving migratory children, including language instruction educational programs under Title III, Part A; </w:t>
      </w:r>
    </w:p>
    <w:p w14:paraId="7D963DCA" w14:textId="77777777" w:rsidR="00B53716" w:rsidRPr="000900B3" w:rsidRDefault="00B53716" w:rsidP="002D172F">
      <w:pPr>
        <w:spacing w:after="240"/>
        <w:ind w:left="1440"/>
        <w:rPr>
          <w:rFonts w:cs="Arial"/>
        </w:rPr>
      </w:pPr>
      <w:r w:rsidRPr="000900B3">
        <w:rPr>
          <w:rFonts w:cs="Arial"/>
        </w:rPr>
        <w:t>The California MEP collaborates with other local, state, and federal programs to ensure that comprehensive services, including language instruction programs under Title III and Title I, Part A, are provided to migratory students. At the state level, the CDE works with other state and federal programs, including Title I and Title III, to provide a variety of resources to the local MEP subgrantees. Moreover, California solicits parent involvement in the planning, operation, and evaluation of the MEP through the establishment of state and local parent advisory councils.</w:t>
      </w:r>
    </w:p>
    <w:p w14:paraId="07CD7B07" w14:textId="3B5CDB5C" w:rsidR="001D6951" w:rsidRPr="000900B3" w:rsidRDefault="001D6951" w:rsidP="002D172F">
      <w:pPr>
        <w:spacing w:after="240"/>
        <w:ind w:left="1440"/>
        <w:rPr>
          <w:rFonts w:cs="Arial"/>
        </w:rPr>
      </w:pPr>
      <w:r w:rsidRPr="000900B3">
        <w:rPr>
          <w:rFonts w:cs="Arial"/>
        </w:rPr>
        <w:t xml:space="preserve">Additionally, the CDE MEP supports the education of preschool-aged migratory children (ages 3–5) through collaboration with the Early Education and Support Division within CDE to provide trainings to regional MEP staff via the California Preschool Instructional Network (CPIN). CPIN provides high quality professional development to regional staff that provide direct instruction to pre-k migratory students. The CDE MEP also works with the Nutrition Services Division at the CDE and the Summer Meals Program to ensure that children have access to nutritious, low-cost (or free) food </w:t>
      </w:r>
      <w:r w:rsidR="003067A9" w:rsidRPr="000900B3">
        <w:rPr>
          <w:rFonts w:cs="Arial"/>
        </w:rPr>
        <w:t>year-round</w:t>
      </w:r>
      <w:r w:rsidRPr="000900B3">
        <w:rPr>
          <w:rFonts w:cs="Arial"/>
        </w:rPr>
        <w:t>.</w:t>
      </w:r>
    </w:p>
    <w:p w14:paraId="70F56CC5" w14:textId="77777777" w:rsidR="00B53716" w:rsidRPr="000900B3" w:rsidRDefault="00B53716" w:rsidP="002D172F">
      <w:pPr>
        <w:spacing w:after="240"/>
        <w:ind w:left="1440"/>
        <w:rPr>
          <w:rFonts w:cs="Arial"/>
        </w:rPr>
      </w:pPr>
      <w:r w:rsidRPr="000900B3">
        <w:rPr>
          <w:rFonts w:cs="Arial"/>
        </w:rPr>
        <w:t>To support migratory students’ high school graduation and dropout prevention, the MEP partners with internal CDE offices (e.g., Coordinated School Health Office, Career Technical Education) to provide access to various initiatives and activities (e.g., California Healthy Kids Survey) and disseminate these resources and information to the local MEPs. For migratory students who have dropped out, the CDE collaborates with programs within the CDE (e.g. Homeless Education). The Workforce Innovation and Opportunity Act (WIOA) provides collaboration activities for the MEP to address the needs of migrant education students who have dropped out of school and for adult migratory farmworkers.</w:t>
      </w:r>
    </w:p>
    <w:p w14:paraId="125AA85F" w14:textId="77777777" w:rsidR="00BF7A4B" w:rsidRPr="000900B3" w:rsidRDefault="00B53716" w:rsidP="002D172F">
      <w:pPr>
        <w:spacing w:after="240"/>
        <w:ind w:left="1440" w:right="360"/>
        <w:rPr>
          <w:rFonts w:cs="Arial"/>
        </w:rPr>
      </w:pPr>
      <w:r w:rsidRPr="000900B3">
        <w:rPr>
          <w:rFonts w:cs="Arial"/>
        </w:rPr>
        <w:t>California’s Local Control Funding Formula (LCFF) reinforces joint planning among local, state, and federal programs serving migratory children. The LCFF emphasizes equity by focusing on student group performance and coordination of services and provides core and base services for all students, including migrant students. California’s new accountability system has an academic achievement indicator, a graduation rate indicator, and an English learner progress indicator amongst other state and federal indicators. Since approximately half of all migrant students are English learners, the emphasis on the accountability progress of English learners promotes joint planning and collaboration to provide services to migratory students.</w:t>
      </w:r>
    </w:p>
    <w:p w14:paraId="3AFA0015" w14:textId="77777777" w:rsidR="001B314A" w:rsidRPr="00682BCC" w:rsidRDefault="001B314A" w:rsidP="002D172F">
      <w:pPr>
        <w:numPr>
          <w:ilvl w:val="2"/>
          <w:numId w:val="6"/>
        </w:numPr>
        <w:spacing w:after="240"/>
        <w:ind w:left="1440" w:hanging="360"/>
        <w:rPr>
          <w:rFonts w:ascii="Times New Roman" w:eastAsia="Calibri" w:hAnsi="Times New Roman"/>
          <w:szCs w:val="22"/>
          <w:u w:val="single"/>
        </w:rPr>
      </w:pPr>
      <w:r w:rsidRPr="00682BCC">
        <w:rPr>
          <w:rFonts w:ascii="Times New Roman" w:eastAsia="Calibri" w:hAnsi="Times New Roman"/>
          <w:szCs w:val="22"/>
        </w:rPr>
        <w:t xml:space="preserve">The integration of services available under Title I, Part C with services provided by those other programs; and </w:t>
      </w:r>
    </w:p>
    <w:p w14:paraId="23E1E89E" w14:textId="77777777" w:rsidR="001B314A" w:rsidRPr="000900B3" w:rsidRDefault="001B314A" w:rsidP="002D172F">
      <w:pPr>
        <w:spacing w:after="240"/>
        <w:ind w:left="1440"/>
        <w:rPr>
          <w:rFonts w:cs="Arial"/>
        </w:rPr>
      </w:pPr>
      <w:r w:rsidRPr="000900B3">
        <w:rPr>
          <w:rFonts w:cs="Arial"/>
        </w:rPr>
        <w:t xml:space="preserve">Additionally, the CDE meets with community-based organizations to identify promising practices at the local level and shares them with the local MEP Directors as appropriate during the Migrant Director’s quarterly meetings. California </w:t>
      </w:r>
      <w:r w:rsidRPr="000900B3">
        <w:rPr>
          <w:rFonts w:cs="Arial"/>
          <w:i/>
        </w:rPr>
        <w:t>Education Code</w:t>
      </w:r>
      <w:r w:rsidRPr="000900B3">
        <w:rPr>
          <w:rFonts w:cs="Arial"/>
        </w:rPr>
        <w:t xml:space="preserve"> sections 54443.1(c)(10) and 54443.1(h) requires MEP subgrantees</w:t>
      </w:r>
      <w:r w:rsidRPr="000900B3">
        <w:rPr>
          <w:rFonts w:eastAsia="Calibri" w:cs="Arial"/>
        </w:rPr>
        <w:t xml:space="preserve"> </w:t>
      </w:r>
      <w:r w:rsidRPr="000900B3">
        <w:rPr>
          <w:rFonts w:cs="Arial"/>
        </w:rPr>
        <w:t>to coordinate with other state and federal education programs at the local level. At the state level, both the Title III Program and the Migrant Program reside in the same CDE division in order to promote integration of services. The administrators of both programs present at various events including the annual Title III conference, Title III quarterly meetings, annual State Parent Conference, and statewide migrant meetings and conferences. Interagency coordination between the MEP and other programs that improve services to migratory children is monitored through the CDE’s Federal Program Monitoring process as described in section A.4.viii.e. This integration of services ensures that migratory children are receiving the services to meet their unique educational needs.</w:t>
      </w:r>
    </w:p>
    <w:p w14:paraId="48C4872F" w14:textId="383AC463" w:rsidR="00D779CC" w:rsidRPr="00682BCC" w:rsidRDefault="001B314A" w:rsidP="002D172F">
      <w:pPr>
        <w:spacing w:after="240"/>
        <w:ind w:left="1440" w:right="187"/>
        <w:rPr>
          <w:rFonts w:cs="Arial"/>
        </w:rPr>
      </w:pPr>
      <w:r w:rsidRPr="000900B3">
        <w:rPr>
          <w:rFonts w:cs="Arial"/>
        </w:rPr>
        <w:t>California will monitor the implementation of the full range of services; joint planning among local, state, and federal programs; and the integration of services for migratory children and will make improvements based on subgrantee and stakeholder feedback. As part of the state’s emerging statewide system of support, described in section A.4.viii.c, California will incorporate ESSA and state resources to the greatest extent possible to ensure that local MEPs and LEAs have the necessary support to develop or strengthen integrated and coherent processes and procedures that lead to successful outcomes for the migratory children they serve.</w:t>
      </w:r>
      <w:r w:rsidR="00D779CC">
        <w:rPr>
          <w:rFonts w:ascii="Times New Roman" w:eastAsia="Calibri" w:hAnsi="Times New Roman"/>
          <w:sz w:val="22"/>
          <w:szCs w:val="22"/>
        </w:rPr>
        <w:br w:type="page"/>
      </w:r>
    </w:p>
    <w:p w14:paraId="6C859170" w14:textId="4323A02C" w:rsidR="00F771B0" w:rsidRPr="00682BCC" w:rsidRDefault="00F771B0" w:rsidP="002D172F">
      <w:pPr>
        <w:numPr>
          <w:ilvl w:val="2"/>
          <w:numId w:val="6"/>
        </w:numPr>
        <w:spacing w:after="240"/>
        <w:ind w:left="1440" w:hanging="360"/>
        <w:rPr>
          <w:rFonts w:ascii="Times New Roman" w:eastAsia="Calibri" w:hAnsi="Times New Roman"/>
          <w:szCs w:val="22"/>
          <w:u w:val="single"/>
        </w:rPr>
      </w:pPr>
      <w:r w:rsidRPr="00682BCC">
        <w:rPr>
          <w:rFonts w:ascii="Times New Roman" w:eastAsia="Calibri" w:hAnsi="Times New Roman"/>
          <w:szCs w:val="22"/>
        </w:rPr>
        <w:t>Measurable program objectives and outcomes.</w:t>
      </w:r>
    </w:p>
    <w:p w14:paraId="5B296B19" w14:textId="7872D027" w:rsidR="00F771B0" w:rsidRPr="000900B3" w:rsidRDefault="00F771B0" w:rsidP="002D172F">
      <w:pPr>
        <w:spacing w:after="240"/>
        <w:ind w:left="1440"/>
        <w:rPr>
          <w:rFonts w:cs="Arial"/>
        </w:rPr>
      </w:pPr>
      <w:r w:rsidRPr="000900B3">
        <w:rPr>
          <w:rFonts w:cs="Arial"/>
        </w:rPr>
        <w:t xml:space="preserve">To ensure that the unique educational needs of migratory children </w:t>
      </w:r>
      <w:r w:rsidRPr="000900B3">
        <w:rPr>
          <w:rFonts w:eastAsia="Calibri" w:cs="Arial"/>
        </w:rPr>
        <w:t xml:space="preserve">are met and that migrant students participate effectively in school, the CDE has a three-part process. The first step includes </w:t>
      </w:r>
      <w:r w:rsidRPr="000900B3">
        <w:rPr>
          <w:rFonts w:cs="Arial"/>
        </w:rPr>
        <w:t xml:space="preserve">identifying migratory student needs via a statewide Comprehensive Needs Assessment (CNA). The second step includes developing a State Services Delivery Plan (SSDP) based on the statewide CNA, which outlines the statewide needs as well as </w:t>
      </w:r>
      <w:r w:rsidR="003067A9" w:rsidRPr="000900B3">
        <w:rPr>
          <w:rFonts w:cs="Arial"/>
        </w:rPr>
        <w:t>measurable</w:t>
      </w:r>
      <w:r w:rsidRPr="000900B3">
        <w:rPr>
          <w:rFonts w:cs="Arial"/>
        </w:rPr>
        <w:t xml:space="preserve"> program objectives and outcomes as a target to meet those needs. The third step includes the revision of the CDE funding application to align with the SSDP objectives and outcomes. </w:t>
      </w:r>
    </w:p>
    <w:p w14:paraId="5EFE9032" w14:textId="77777777" w:rsidR="00F771B0" w:rsidRPr="000900B3" w:rsidRDefault="00F771B0" w:rsidP="002D172F">
      <w:pPr>
        <w:spacing w:after="240"/>
        <w:ind w:left="1440"/>
        <w:rPr>
          <w:rFonts w:cs="Arial"/>
        </w:rPr>
      </w:pPr>
      <w:r w:rsidRPr="000900B3">
        <w:rPr>
          <w:rFonts w:cs="Arial"/>
        </w:rPr>
        <w:t>Moving forward, the CDE will require that all Title I, Part C subgrantees provide an annual update using the funding application to monitor program and student achievement. Starting in 2017–18, the funding application will be on a three-year cycle, and subgrantees will have to provide an annual update on three sections: student needs, measurable program outcomes, and revision of programs based on outcomes. Subgrantees will revise the needs of migratory children in their funding application based on several data sources to ensure that all eligible student needs are reviewed annually. Additionally, subgrantees will revise their direct services and measurable program objectives and outcomes to implement a cycle of continuous improvement.</w:t>
      </w:r>
    </w:p>
    <w:p w14:paraId="66EEC081" w14:textId="77777777" w:rsidR="00F771B0" w:rsidRPr="000900B3" w:rsidRDefault="00F771B0" w:rsidP="002D172F">
      <w:pPr>
        <w:widowControl w:val="0"/>
        <w:kinsoku w:val="0"/>
        <w:overflowPunct w:val="0"/>
        <w:autoSpaceDE w:val="0"/>
        <w:autoSpaceDN w:val="0"/>
        <w:adjustRightInd w:val="0"/>
        <w:spacing w:after="240"/>
        <w:ind w:left="1440"/>
        <w:rPr>
          <w:rFonts w:cs="Arial"/>
        </w:rPr>
      </w:pPr>
      <w:r w:rsidRPr="000900B3">
        <w:rPr>
          <w:rFonts w:cs="Arial"/>
        </w:rPr>
        <w:t>Based on the results of the statewide needs assessment, outcomes and measurable program objectives were developed for nine focus areas: 1) English language arts (ELA), 2) ELD, 3) mathematics, 4) high school graduation/dropout, 5) school readiness, 6) out-of-school youth, 7) health, 8) parent engagement, and 9) student engagement. The table below displays outcomes and measurable program objectives for the Califo</w:t>
      </w:r>
      <w:r w:rsidR="00647AFA" w:rsidRPr="000900B3">
        <w:rPr>
          <w:rFonts w:cs="Arial"/>
        </w:rPr>
        <w:t>r</w:t>
      </w:r>
      <w:r w:rsidRPr="000900B3">
        <w:rPr>
          <w:rFonts w:cs="Arial"/>
        </w:rPr>
        <w:t xml:space="preserve">nia MEP. The first two outcomes are required and based on the Office of Migrant Education’s Government Performance and Results Act. The second two outcomes, are unique to the California MEP and align with the California’s accountability and continuous improvement system. Additional outcomes are in the process of being finalized and once complete will be made publicly available on the CDE Web page at </w:t>
      </w:r>
      <w:hyperlink r:id="rId62" w:tooltip="State Service Delivery Plan" w:history="1">
        <w:r w:rsidRPr="000900B3">
          <w:rPr>
            <w:rFonts w:cs="Arial"/>
            <w:color w:val="0563C1"/>
            <w:u w:val="single"/>
          </w:rPr>
          <w:t>http://www.cde.ca.gov/sp/me/mt/statesrvcdelivrypln.asp</w:t>
        </w:r>
      </w:hyperlink>
      <w:r w:rsidRPr="000900B3">
        <w:rPr>
          <w:rFonts w:cs="Arial"/>
        </w:rPr>
        <w:t xml:space="preserve">. </w:t>
      </w:r>
    </w:p>
    <w:p w14:paraId="705BF5BE" w14:textId="77777777" w:rsidR="00647AFA" w:rsidRPr="000900B3" w:rsidRDefault="00647AFA" w:rsidP="002D172F">
      <w:pPr>
        <w:rPr>
          <w:rFonts w:cs="Arial"/>
          <w:b/>
        </w:rPr>
      </w:pPr>
      <w:r w:rsidRPr="000900B3">
        <w:rPr>
          <w:rFonts w:cs="Arial"/>
          <w:b/>
        </w:rPr>
        <w:br w:type="page"/>
      </w:r>
    </w:p>
    <w:p w14:paraId="12EF74E9" w14:textId="3D98E657" w:rsidR="00F771B0" w:rsidRPr="000900B3" w:rsidRDefault="00F771B0" w:rsidP="002D172F">
      <w:pPr>
        <w:widowControl w:val="0"/>
        <w:kinsoku w:val="0"/>
        <w:overflowPunct w:val="0"/>
        <w:autoSpaceDE w:val="0"/>
        <w:autoSpaceDN w:val="0"/>
        <w:adjustRightInd w:val="0"/>
        <w:spacing w:before="240" w:after="120"/>
        <w:ind w:left="1440"/>
        <w:rPr>
          <w:rFonts w:cs="Arial"/>
          <w:b/>
        </w:rPr>
      </w:pPr>
      <w:r w:rsidRPr="000900B3">
        <w:rPr>
          <w:rFonts w:cs="Arial"/>
          <w:b/>
        </w:rPr>
        <w:t>Table</w:t>
      </w:r>
      <w:r w:rsidR="002D172F">
        <w:rPr>
          <w:rFonts w:cs="Arial"/>
          <w:b/>
        </w:rPr>
        <w:t xml:space="preserve"> 37.</w:t>
      </w:r>
      <w:r w:rsidRPr="000900B3">
        <w:rPr>
          <w:rFonts w:cs="Arial"/>
          <w:b/>
        </w:rPr>
        <w:t xml:space="preserve"> California MEP Outcomes and Measurable Program Objectives</w:t>
      </w:r>
    </w:p>
    <w:tbl>
      <w:tblPr>
        <w:tblStyle w:val="TableGrid40"/>
        <w:tblW w:w="0" w:type="auto"/>
        <w:tblInd w:w="1435" w:type="dxa"/>
        <w:tblLook w:val="04A0" w:firstRow="1" w:lastRow="0" w:firstColumn="1" w:lastColumn="0" w:noHBand="0" w:noVBand="1"/>
        <w:tblDescription w:val="California MEP Outcomes and Measurable Program Objectives"/>
      </w:tblPr>
      <w:tblGrid>
        <w:gridCol w:w="1705"/>
        <w:gridCol w:w="2340"/>
        <w:gridCol w:w="3870"/>
      </w:tblGrid>
      <w:tr w:rsidR="00F771B0" w:rsidRPr="000900B3" w14:paraId="6DA8B2D9" w14:textId="77777777">
        <w:trPr>
          <w:tblHeader/>
        </w:trPr>
        <w:tc>
          <w:tcPr>
            <w:tcW w:w="1705" w:type="dxa"/>
            <w:shd w:val="clear" w:color="auto" w:fill="A6A6A6" w:themeFill="background1" w:themeFillShade="A6"/>
            <w:vAlign w:val="center"/>
          </w:tcPr>
          <w:p w14:paraId="0764BDEE"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Focus Area</w:t>
            </w:r>
          </w:p>
        </w:tc>
        <w:tc>
          <w:tcPr>
            <w:tcW w:w="2340" w:type="dxa"/>
            <w:shd w:val="clear" w:color="auto" w:fill="A6A6A6" w:themeFill="background1" w:themeFillShade="A6"/>
            <w:vAlign w:val="center"/>
          </w:tcPr>
          <w:p w14:paraId="3ED6F82D"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Outcome</w:t>
            </w:r>
          </w:p>
        </w:tc>
        <w:tc>
          <w:tcPr>
            <w:tcW w:w="3870" w:type="dxa"/>
            <w:shd w:val="clear" w:color="auto" w:fill="A6A6A6" w:themeFill="background1" w:themeFillShade="A6"/>
            <w:vAlign w:val="center"/>
          </w:tcPr>
          <w:p w14:paraId="57FBB056"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Measurable Program Objective/Performance Target</w:t>
            </w:r>
          </w:p>
        </w:tc>
      </w:tr>
      <w:tr w:rsidR="00F771B0" w:rsidRPr="000900B3" w14:paraId="16772105" w14:textId="77777777">
        <w:tc>
          <w:tcPr>
            <w:tcW w:w="1705" w:type="dxa"/>
            <w:shd w:val="clear" w:color="auto" w:fill="auto"/>
            <w:vAlign w:val="center"/>
          </w:tcPr>
          <w:p w14:paraId="7BE22657"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ELA</w:t>
            </w:r>
          </w:p>
        </w:tc>
        <w:tc>
          <w:tcPr>
            <w:tcW w:w="2340" w:type="dxa"/>
            <w:shd w:val="clear" w:color="auto" w:fill="auto"/>
          </w:tcPr>
          <w:p w14:paraId="2DE5CD05"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Increase in migratory students’ ELA proficiency.</w:t>
            </w:r>
          </w:p>
        </w:tc>
        <w:tc>
          <w:tcPr>
            <w:tcW w:w="3870" w:type="dxa"/>
            <w:shd w:val="clear" w:color="auto" w:fill="auto"/>
          </w:tcPr>
          <w:p w14:paraId="63F70491"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By 2021, migratory students scoring at Level 3 – Standard Met and Level 4 – Standard Exceeded on overall ELA achievement, will increase by 12.5 percent.</w:t>
            </w:r>
          </w:p>
        </w:tc>
      </w:tr>
      <w:tr w:rsidR="00F771B0" w:rsidRPr="000900B3" w14:paraId="05E27821" w14:textId="77777777">
        <w:tc>
          <w:tcPr>
            <w:tcW w:w="1705" w:type="dxa"/>
            <w:shd w:val="clear" w:color="auto" w:fill="auto"/>
            <w:vAlign w:val="center"/>
          </w:tcPr>
          <w:p w14:paraId="733A7755"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Mathematics</w:t>
            </w:r>
          </w:p>
        </w:tc>
        <w:tc>
          <w:tcPr>
            <w:tcW w:w="2340" w:type="dxa"/>
            <w:shd w:val="clear" w:color="auto" w:fill="auto"/>
          </w:tcPr>
          <w:p w14:paraId="2500F2C3"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Increase in migratory students’ mathematics proficiency.</w:t>
            </w:r>
          </w:p>
        </w:tc>
        <w:tc>
          <w:tcPr>
            <w:tcW w:w="3870" w:type="dxa"/>
            <w:shd w:val="clear" w:color="auto" w:fill="auto"/>
          </w:tcPr>
          <w:p w14:paraId="306DF87C"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By 2021, migratory students scoring at Level 3 – Standard Met and Level 4 – Standard Exceeded on overall math achievement will increase by 10.5 percent.</w:t>
            </w:r>
          </w:p>
        </w:tc>
      </w:tr>
      <w:tr w:rsidR="00F771B0" w:rsidRPr="000900B3" w14:paraId="0EA40755" w14:textId="77777777">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5C273D9D"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ELD</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68738FA4"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Increase in migratory students’ English language proficiency.</w:t>
            </w:r>
          </w:p>
        </w:tc>
        <w:tc>
          <w:tcPr>
            <w:tcW w:w="3870" w:type="dxa"/>
            <w:tcBorders>
              <w:top w:val="single" w:sz="4" w:space="0" w:color="auto"/>
              <w:left w:val="single" w:sz="4" w:space="0" w:color="auto"/>
              <w:bottom w:val="single" w:sz="4" w:space="0" w:color="auto"/>
              <w:right w:val="single" w:sz="4" w:space="0" w:color="auto"/>
            </w:tcBorders>
            <w:shd w:val="clear" w:color="auto" w:fill="auto"/>
          </w:tcPr>
          <w:p w14:paraId="345A7E17"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Performance targets will be developed once the English Language Proficiency Assessments for California initial and summative assessments become operational and data becomes available in 2018–19.</w:t>
            </w:r>
          </w:p>
        </w:tc>
      </w:tr>
      <w:tr w:rsidR="00F771B0" w:rsidRPr="000900B3" w14:paraId="65BF4B03" w14:textId="77777777">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14:paraId="45BA0C97" w14:textId="77777777" w:rsidR="00F771B0" w:rsidRPr="000900B3" w:rsidRDefault="00F771B0" w:rsidP="002D172F">
            <w:pPr>
              <w:widowControl w:val="0"/>
              <w:kinsoku w:val="0"/>
              <w:overflowPunct w:val="0"/>
              <w:autoSpaceDE w:val="0"/>
              <w:autoSpaceDN w:val="0"/>
              <w:adjustRightInd w:val="0"/>
              <w:jc w:val="center"/>
              <w:rPr>
                <w:rFonts w:cs="Arial"/>
                <w:lang w:eastAsia="zh-CN"/>
              </w:rPr>
            </w:pPr>
            <w:r w:rsidRPr="000900B3">
              <w:rPr>
                <w:rFonts w:cs="Arial"/>
                <w:lang w:eastAsia="zh-CN"/>
              </w:rPr>
              <w:t>High School Graduation</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D81C5FD"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Increase the number of migratory students graduating high school.</w:t>
            </w:r>
          </w:p>
        </w:tc>
        <w:tc>
          <w:tcPr>
            <w:tcW w:w="3870" w:type="dxa"/>
            <w:tcBorders>
              <w:top w:val="single" w:sz="4" w:space="0" w:color="auto"/>
              <w:left w:val="single" w:sz="4" w:space="0" w:color="auto"/>
              <w:bottom w:val="single" w:sz="4" w:space="0" w:color="auto"/>
              <w:right w:val="single" w:sz="4" w:space="0" w:color="auto"/>
            </w:tcBorders>
            <w:shd w:val="clear" w:color="auto" w:fill="auto"/>
          </w:tcPr>
          <w:p w14:paraId="4695392D" w14:textId="77777777" w:rsidR="00F771B0" w:rsidRPr="000900B3" w:rsidRDefault="00F771B0" w:rsidP="002D172F">
            <w:pPr>
              <w:widowControl w:val="0"/>
              <w:kinsoku w:val="0"/>
              <w:overflowPunct w:val="0"/>
              <w:autoSpaceDE w:val="0"/>
              <w:autoSpaceDN w:val="0"/>
              <w:adjustRightInd w:val="0"/>
              <w:rPr>
                <w:rFonts w:cs="Arial"/>
                <w:lang w:eastAsia="zh-CN"/>
              </w:rPr>
            </w:pPr>
            <w:r w:rsidRPr="000900B3">
              <w:rPr>
                <w:rFonts w:cs="Arial"/>
                <w:lang w:eastAsia="zh-CN"/>
              </w:rPr>
              <w:t xml:space="preserve">By 2021, migratory students will have a graduation rate of 82.3 percent. </w:t>
            </w:r>
          </w:p>
        </w:tc>
      </w:tr>
    </w:tbl>
    <w:p w14:paraId="76AD9FDB" w14:textId="18E5C385" w:rsidR="001B314A" w:rsidRPr="000900B3" w:rsidRDefault="00F771B0" w:rsidP="002D172F">
      <w:pPr>
        <w:spacing w:before="120" w:after="120"/>
        <w:ind w:left="1440" w:right="187"/>
        <w:rPr>
          <w:rFonts w:cs="Arial"/>
        </w:rPr>
      </w:pPr>
      <w:r w:rsidRPr="000900B3">
        <w:rPr>
          <w:rFonts w:cs="Arial"/>
        </w:rPr>
        <w:t xml:space="preserve">Evaluating migratory students’ needs occurs every three years within the MEP’s continuous improvement cycle to ensure that the state and local MEPs address migratory students’ needs as they change over time; </w:t>
      </w:r>
      <w:r w:rsidR="003067A9" w:rsidRPr="000900B3">
        <w:rPr>
          <w:rFonts w:cs="Arial"/>
        </w:rPr>
        <w:t>therefore,</w:t>
      </w:r>
      <w:r w:rsidRPr="000900B3">
        <w:rPr>
          <w:rFonts w:cs="Arial"/>
        </w:rPr>
        <w:t xml:space="preserve"> these specific outcomes and targets will be updated periodically at the end of each cycle throughout the duration of this law. For future outcomes and measurable program objectives, please visit the link above.</w:t>
      </w:r>
    </w:p>
    <w:p w14:paraId="7DDA98BB" w14:textId="51D063C1" w:rsidR="00761DBF" w:rsidRPr="00682BCC" w:rsidRDefault="00761DBF" w:rsidP="00F047D3">
      <w:pPr>
        <w:numPr>
          <w:ilvl w:val="0"/>
          <w:numId w:val="63"/>
        </w:numPr>
        <w:spacing w:after="240"/>
        <w:rPr>
          <w:rFonts w:ascii="Times New Roman" w:eastAsia="Calibri" w:hAnsi="Times New Roman"/>
          <w:b/>
          <w:szCs w:val="22"/>
        </w:rPr>
      </w:pPr>
      <w:r w:rsidRPr="00682BCC">
        <w:rPr>
          <w:rFonts w:ascii="Times New Roman" w:eastAsia="Calibri" w:hAnsi="Times New Roman"/>
          <w:szCs w:val="22"/>
          <w:u w:val="single"/>
        </w:rPr>
        <w:t>Promote Coordination of Services</w:t>
      </w:r>
      <w:r w:rsidRPr="00682BCC">
        <w:rPr>
          <w:rFonts w:ascii="Times New Roman" w:eastAsia="Calibri" w:hAnsi="Times New Roman"/>
          <w:szCs w:val="22"/>
        </w:rPr>
        <w:t xml:space="preserve"> (</w:t>
      </w:r>
      <w:r w:rsidRPr="00682BCC">
        <w:rPr>
          <w:rFonts w:ascii="Times New Roman" w:eastAsia="Calibri" w:hAnsi="Times New Roman"/>
          <w:i/>
          <w:szCs w:val="22"/>
        </w:rPr>
        <w:t>ESEA section</w:t>
      </w:r>
      <w:r w:rsidRPr="00682BCC">
        <w:rPr>
          <w:rFonts w:ascii="Times New Roman" w:eastAsia="Calibri" w:hAnsi="Times New Roman"/>
          <w:szCs w:val="22"/>
        </w:rPr>
        <w:t xml:space="preserve"> </w:t>
      </w:r>
      <w:r w:rsidRPr="00682BCC">
        <w:rPr>
          <w:rFonts w:ascii="Times New Roman" w:eastAsia="Calibri" w:hAnsi="Times New Roman"/>
          <w:i/>
          <w:szCs w:val="22"/>
        </w:rPr>
        <w:t>1304(b)(3))</w:t>
      </w:r>
      <w:r w:rsidRPr="00682BCC">
        <w:rPr>
          <w:rFonts w:ascii="Times New Roman" w:eastAsia="Calibri" w:hAnsi="Times New Roman"/>
          <w:szCs w:val="22"/>
        </w:rPr>
        <w:t xml:space="preserve">: Describe how the State will use Title I, Part C funds received under this part to promote interstate and intrastate coordination of services for migratory children, including how the State will provide for educational continuity through the timely transfer of pertinent school records, including information on health, when children move from one school to another, whether or not such move occurs during the regular </w:t>
      </w:r>
      <w:r w:rsidR="00D26739" w:rsidRPr="00682BCC">
        <w:rPr>
          <w:rFonts w:ascii="Times New Roman" w:eastAsia="Calibri" w:hAnsi="Times New Roman"/>
          <w:szCs w:val="22"/>
        </w:rPr>
        <w:br/>
      </w:r>
      <w:r w:rsidRPr="00682BCC">
        <w:rPr>
          <w:rFonts w:ascii="Times New Roman" w:eastAsia="Calibri" w:hAnsi="Times New Roman"/>
          <w:szCs w:val="22"/>
        </w:rPr>
        <w:t>school year.</w:t>
      </w:r>
    </w:p>
    <w:p w14:paraId="462227A8" w14:textId="77777777" w:rsidR="00761DBF" w:rsidRPr="000900B3" w:rsidRDefault="004015DD" w:rsidP="002D172F">
      <w:pPr>
        <w:spacing w:after="240"/>
        <w:ind w:left="720" w:right="187"/>
        <w:rPr>
          <w:rFonts w:cs="Arial"/>
          <w:szCs w:val="22"/>
        </w:rPr>
      </w:pPr>
      <w:r w:rsidRPr="000900B3">
        <w:rPr>
          <w:rFonts w:cs="Arial"/>
          <w:szCs w:val="22"/>
        </w:rPr>
        <w:t>Title I, Part C funded subgrantees utilize the Migrant Student Information Exchange (MSIX) and the MSIN to promote interstate and</w:t>
      </w:r>
      <w:r w:rsidRPr="000900B3">
        <w:rPr>
          <w:rFonts w:cs="Arial"/>
          <w:spacing w:val="-8"/>
          <w:szCs w:val="22"/>
        </w:rPr>
        <w:t xml:space="preserve"> </w:t>
      </w:r>
      <w:r w:rsidRPr="000900B3">
        <w:rPr>
          <w:rFonts w:cs="Arial"/>
          <w:szCs w:val="22"/>
        </w:rPr>
        <w:t>intrastate coordination of services for migratory children and the timely transfer of pertinent school records. The MSIX is a federally funded national data collection system that ensures greater continuity of educational services for migratory children by providing a mechanism for all states to exchange education-related information on migratory children who move from one state to another. The MSIN is the California state equivalent to the MSIX and provides a mechanism for exchanging education-related information on migratory children who move within the state and assists the CDE-funded subgrantees in locating migrant students throughout the state using the Migrant Student Locator. Both the MSIX and the MSIN help to improve the timeliness of school enrollments, the appropriateness of grade and course placements, and the sharing of immunization information of migratory children. Lastly, the CDE and subgrantees collaborate with other states serving the same migratory students to ensure these eligible students receive services as they migrate. The CDE and subgrantees participate in interstate organizational meetings and conferences with the Interstate Migrant Education Council and the National Association of State Directors of Migrant Education.</w:t>
      </w:r>
    </w:p>
    <w:p w14:paraId="27583D43" w14:textId="428FD767" w:rsidR="004015DD" w:rsidRPr="00682BCC" w:rsidRDefault="004015DD" w:rsidP="00F047D3">
      <w:pPr>
        <w:numPr>
          <w:ilvl w:val="0"/>
          <w:numId w:val="63"/>
        </w:numPr>
        <w:contextualSpacing/>
        <w:rPr>
          <w:rFonts w:ascii="Times New Roman" w:eastAsia="Calibri" w:hAnsi="Times New Roman"/>
          <w:szCs w:val="22"/>
          <w:u w:val="single"/>
        </w:rPr>
      </w:pPr>
      <w:r w:rsidRPr="00682BCC">
        <w:rPr>
          <w:rFonts w:ascii="Times New Roman" w:eastAsia="Calibri" w:hAnsi="Times New Roman"/>
          <w:szCs w:val="22"/>
          <w:u w:val="single"/>
        </w:rPr>
        <w:t>Use of Funds</w:t>
      </w:r>
      <w:r w:rsidRPr="00682BCC">
        <w:rPr>
          <w:rFonts w:ascii="Times New Roman" w:eastAsia="Calibri" w:hAnsi="Times New Roman"/>
          <w:szCs w:val="22"/>
        </w:rPr>
        <w:t xml:space="preserve"> </w:t>
      </w:r>
      <w:r w:rsidRPr="00682BCC">
        <w:rPr>
          <w:rFonts w:ascii="Times New Roman" w:eastAsia="Calibri" w:hAnsi="Times New Roman"/>
          <w:i/>
          <w:szCs w:val="22"/>
        </w:rPr>
        <w:t>(ESEA section 1304(b)(4))</w:t>
      </w:r>
      <w:r w:rsidRPr="00682BCC">
        <w:rPr>
          <w:rFonts w:ascii="Times New Roman" w:eastAsia="Calibri" w:hAnsi="Times New Roman"/>
          <w:szCs w:val="22"/>
        </w:rPr>
        <w:t xml:space="preserve">: Describe the State’s priorities for the use of Title I, Part C funds, and how such priorities relate to the State’s assessment of needs for services in the State. </w:t>
      </w:r>
    </w:p>
    <w:p w14:paraId="7F32F606" w14:textId="77777777" w:rsidR="004015DD" w:rsidRPr="000900B3" w:rsidRDefault="004015DD" w:rsidP="002D172F">
      <w:pPr>
        <w:spacing w:before="240" w:after="240"/>
        <w:ind w:left="720" w:right="180"/>
        <w:rPr>
          <w:rFonts w:cs="Arial"/>
          <w:szCs w:val="22"/>
        </w:rPr>
      </w:pPr>
      <w:r w:rsidRPr="000900B3">
        <w:rPr>
          <w:rFonts w:cs="Arial"/>
        </w:rPr>
        <w:t xml:space="preserve">California’s priorities for the use of Title I, Part C funds directly relate to the state’s evaluation of the unique educational needs of migratory children. The SSDP </w:t>
      </w:r>
      <w:r w:rsidRPr="000900B3">
        <w:rPr>
          <w:rFonts w:eastAsia="Calibri" w:cs="Arial"/>
        </w:rPr>
        <w:t xml:space="preserve">guides the MEP in planning and service delivery at the state, regional, and local levels by identifying the CDE’s priorities to address the needs of migratory children with a focus on students identified as Priority for Services (PFS). Priorities within the SSDP include closing student achievement gaps in ELA, mathematics, ELD, and high school graduation. Additional priorities include increasing school readiness knowledge and skills, parent and student engagement, and access to health services. Meeting the needs of populations of concern, such as out-of-school youth and PFS students, are also priorities listed in the SSDP. </w:t>
      </w:r>
      <w:r w:rsidRPr="000900B3">
        <w:rPr>
          <w:rFonts w:cs="Arial"/>
          <w:szCs w:val="22"/>
        </w:rPr>
        <w:t>Strategies to administer Title I, Part C funds may be updated to align with the emerging statewide system of support.</w:t>
      </w:r>
    </w:p>
    <w:p w14:paraId="61153758" w14:textId="77777777" w:rsidR="004015DD" w:rsidRPr="000900B3" w:rsidRDefault="004015DD" w:rsidP="00EE3934">
      <w:pPr>
        <w:pStyle w:val="Heading2"/>
      </w:pPr>
      <w:r w:rsidRPr="000900B3">
        <w:t>Title I, Part D: Preventio</w:t>
      </w:r>
      <w:r w:rsidR="0059503B" w:rsidRPr="000900B3">
        <w:t>n and Intervention Programs for</w:t>
      </w:r>
      <w:r w:rsidR="0059503B" w:rsidRPr="000900B3">
        <w:br/>
      </w:r>
      <w:r w:rsidRPr="000900B3">
        <w:t>Children and Youth who are Neglected, Delinquent, or At-Risk</w:t>
      </w:r>
    </w:p>
    <w:p w14:paraId="05F90BDB" w14:textId="77777777" w:rsidR="004015DD" w:rsidRPr="00682BCC" w:rsidRDefault="004015DD" w:rsidP="00F047D3">
      <w:pPr>
        <w:numPr>
          <w:ilvl w:val="0"/>
          <w:numId w:val="62"/>
        </w:numPr>
        <w:spacing w:before="240"/>
        <w:rPr>
          <w:rFonts w:ascii="Times New Roman" w:eastAsia="Calibri" w:hAnsi="Times New Roman"/>
          <w:szCs w:val="22"/>
          <w:u w:val="single"/>
        </w:rPr>
      </w:pPr>
      <w:r w:rsidRPr="00682BCC">
        <w:rPr>
          <w:rFonts w:ascii="Times New Roman" w:eastAsia="Calibri" w:hAnsi="Times New Roman"/>
          <w:szCs w:val="22"/>
          <w:u w:val="single"/>
        </w:rPr>
        <w:t>Transitions Between Correctional Facilities and Local Programs</w:t>
      </w:r>
      <w:r w:rsidRPr="00682BCC">
        <w:rPr>
          <w:rFonts w:ascii="Times New Roman" w:eastAsia="Calibri" w:hAnsi="Times New Roman"/>
          <w:szCs w:val="22"/>
        </w:rPr>
        <w:t xml:space="preserve"> </w:t>
      </w:r>
      <w:r w:rsidRPr="00682BCC">
        <w:rPr>
          <w:rFonts w:ascii="Times New Roman" w:eastAsia="Calibri" w:hAnsi="Times New Roman"/>
          <w:i/>
          <w:szCs w:val="22"/>
        </w:rPr>
        <w:t>(ESEA section 1414(a)(1)(B))</w:t>
      </w:r>
      <w:r w:rsidRPr="00682BCC">
        <w:rPr>
          <w:rFonts w:ascii="Times New Roman" w:eastAsia="Calibri" w:hAnsi="Times New Roman"/>
          <w:szCs w:val="22"/>
        </w:rPr>
        <w:t xml:space="preserve">: Provide a plan for assisting in the transition of children and youth between correctional facilities and locally operated programs. </w:t>
      </w:r>
    </w:p>
    <w:p w14:paraId="3E487EB7" w14:textId="77777777" w:rsidR="004015DD" w:rsidRPr="000900B3" w:rsidRDefault="004015DD" w:rsidP="002D172F">
      <w:pPr>
        <w:spacing w:before="360" w:after="240"/>
        <w:ind w:left="720" w:right="187"/>
        <w:rPr>
          <w:rFonts w:eastAsia="Calibri" w:cs="Arial"/>
        </w:rPr>
      </w:pPr>
      <w:r w:rsidRPr="000900B3">
        <w:rPr>
          <w:rFonts w:eastAsia="Calibri" w:cs="Arial"/>
        </w:rPr>
        <w:t>California will provide funded agencies with professional development and training targeting transitional planning for youth, relationship building with workforce and post-secondary institutions, data management, program evaluation, and implementing evidence-based and outcome driven strategies that are aligned to college and career readiness standards. California will continue to build statewide partnerships with the California Community Colleges Chancellor’s Office, California Workforce Investment Board, and California Department of Corrections and Rehabilitation to support local level planning and coordination with external partners. California will ensure that funded agencies are complying with federal, state, and local laws and regulations by conducting on-site and online reviews through the annual federal program monitoring review process that is conducted on an annual basis as described in A.4.viii.e.</w:t>
      </w:r>
    </w:p>
    <w:p w14:paraId="7E32081F" w14:textId="04540FDC" w:rsidR="004015DD" w:rsidRPr="00682BCC" w:rsidRDefault="004015DD" w:rsidP="00F047D3">
      <w:pPr>
        <w:numPr>
          <w:ilvl w:val="0"/>
          <w:numId w:val="62"/>
        </w:numPr>
        <w:contextualSpacing/>
        <w:rPr>
          <w:rFonts w:ascii="Times New Roman" w:eastAsia="Calibri" w:hAnsi="Times New Roman"/>
          <w:szCs w:val="22"/>
          <w:u w:val="single"/>
        </w:rPr>
      </w:pPr>
      <w:r w:rsidRPr="00682BCC">
        <w:rPr>
          <w:rFonts w:ascii="Times New Roman" w:eastAsia="Calibri" w:hAnsi="Times New Roman"/>
          <w:szCs w:val="22"/>
          <w:u w:val="single"/>
        </w:rPr>
        <w:t>Program Objectives and Outcomes</w:t>
      </w:r>
      <w:r w:rsidRPr="00682BCC">
        <w:rPr>
          <w:rFonts w:ascii="Times New Roman" w:eastAsia="Calibri" w:hAnsi="Times New Roman"/>
          <w:szCs w:val="22"/>
        </w:rPr>
        <w:t xml:space="preserve"> </w:t>
      </w:r>
      <w:r w:rsidRPr="00682BCC">
        <w:rPr>
          <w:rFonts w:ascii="Times New Roman" w:eastAsia="Calibri" w:hAnsi="Times New Roman"/>
          <w:i/>
          <w:szCs w:val="22"/>
        </w:rPr>
        <w:t>(ESEA section 1414(a)(2)(A))</w:t>
      </w:r>
      <w:r w:rsidRPr="00682BCC">
        <w:rPr>
          <w:rFonts w:ascii="Times New Roman" w:eastAsia="Calibri" w:hAnsi="Times New Roman"/>
          <w:szCs w:val="22"/>
        </w:rPr>
        <w:t xml:space="preserve">: Describe the program </w:t>
      </w:r>
      <w:r w:rsidR="00F6521C" w:rsidRPr="00682BCC">
        <w:rPr>
          <w:rFonts w:ascii="Times New Roman" w:eastAsia="Calibri" w:hAnsi="Times New Roman"/>
          <w:szCs w:val="22"/>
        </w:rPr>
        <w:br/>
      </w:r>
      <w:r w:rsidRPr="00682BCC">
        <w:rPr>
          <w:rFonts w:ascii="Times New Roman" w:eastAsia="Calibri" w:hAnsi="Times New Roman"/>
          <w:szCs w:val="22"/>
        </w:rPr>
        <w:t xml:space="preserve">objectives and outcomes established by the State that will be used to assess the effectiveness of the Title I, Part D program in improving the academic, career, and technical skills of children in the program. </w:t>
      </w:r>
    </w:p>
    <w:p w14:paraId="606E7EB4" w14:textId="77777777" w:rsidR="004015DD" w:rsidRPr="000900B3" w:rsidRDefault="004015DD" w:rsidP="002D172F">
      <w:pPr>
        <w:spacing w:before="240" w:after="240"/>
        <w:ind w:left="720"/>
        <w:rPr>
          <w:rFonts w:eastAsia="Calibri" w:cs="Arial"/>
        </w:rPr>
      </w:pPr>
      <w:r w:rsidRPr="000900B3">
        <w:rPr>
          <w:rFonts w:eastAsia="Calibri" w:cs="Arial"/>
        </w:rPr>
        <w:t xml:space="preserve">Title I, Part D, subpart 2 provides for supplemental education programs for neglected, delinquent, and at-risk students at the LEA level rather than at the state agency level.  In California, these funds are allocated to and administered by county offices of education (COE) that act as the LEA. The COEs use these funds primarily to support and supplement detention center education programs. </w:t>
      </w:r>
    </w:p>
    <w:p w14:paraId="09FF9988" w14:textId="77777777" w:rsidR="004015DD" w:rsidRPr="000900B3" w:rsidRDefault="004015DD" w:rsidP="002D172F">
      <w:pPr>
        <w:spacing w:after="240"/>
        <w:ind w:left="720"/>
        <w:rPr>
          <w:rFonts w:eastAsia="Calibri" w:cs="Arial"/>
        </w:rPr>
      </w:pPr>
      <w:r w:rsidRPr="000900B3">
        <w:rPr>
          <w:rFonts w:eastAsia="Calibri" w:cs="Arial"/>
        </w:rPr>
        <w:t xml:space="preserve">COEs are permitted to use Title I, Part D funds for a variety of services and </w:t>
      </w:r>
      <w:r w:rsidR="00647AFA" w:rsidRPr="000900B3">
        <w:rPr>
          <w:rFonts w:eastAsia="Calibri" w:cs="Arial"/>
        </w:rPr>
        <w:t>s</w:t>
      </w:r>
      <w:r w:rsidRPr="000900B3">
        <w:rPr>
          <w:rFonts w:eastAsia="Calibri" w:cs="Arial"/>
        </w:rPr>
        <w:t xml:space="preserve">upports, as appropriate, to achieve the purpose of the program. Additionally, the COEs are required to conduct a program evaluation of their Title I, Part D program every three years to determine the program’s impact on the students’ ability to improve educational achievement, accrue school credits, transition to regular school, complete high school and obtain employment, and as appropriate, participate in postsecondary education or job training. The COEs are to use the results of this evaluation to plan and improve subsequent programs for participating children and youth. As appropriate, the COEs may enact program changes based on their evaluation and provide services and supports, such as increased transition support to students and their families, drop-out prevention programs, coordination of health and social services, programs to meet the unique needs of their students, assistance in securing loans for postsecondary education, or mentoring and peer mediation groups. </w:t>
      </w:r>
    </w:p>
    <w:p w14:paraId="2DB1BD97" w14:textId="77777777" w:rsidR="004015DD" w:rsidRPr="000900B3" w:rsidRDefault="004015DD" w:rsidP="002D172F">
      <w:pPr>
        <w:spacing w:after="240"/>
        <w:ind w:left="720"/>
        <w:rPr>
          <w:rFonts w:eastAsia="Calibri" w:cs="Arial"/>
        </w:rPr>
      </w:pPr>
      <w:r w:rsidRPr="000900B3">
        <w:rPr>
          <w:rFonts w:eastAsia="Calibri" w:cs="Arial"/>
        </w:rPr>
        <w:t>The LEA requesting Title I, Part D funds submits an application to the state educational agency. In California, the COEs annually submit their Title I, Part D application to the California Department of Education (CDE) via the Consolidated Application Reporting System (CARS). The Title I, Part D program data provided in CARS by the COEs is reviewed by CDE program staff to identify and guide necessary support or technical assistance to participating COEs.</w:t>
      </w:r>
    </w:p>
    <w:p w14:paraId="16C312C3" w14:textId="77777777" w:rsidR="004015DD" w:rsidRPr="000900B3" w:rsidRDefault="004015DD" w:rsidP="002D172F">
      <w:pPr>
        <w:spacing w:after="240"/>
        <w:ind w:left="720" w:right="187"/>
        <w:rPr>
          <w:rFonts w:eastAsia="Calibri" w:cs="Arial"/>
        </w:rPr>
      </w:pPr>
      <w:r w:rsidRPr="000900B3">
        <w:rPr>
          <w:rFonts w:eastAsia="Calibri" w:cs="Arial"/>
        </w:rPr>
        <w:t>In addition to the program evaluation conducted by the COEs, which evaluates the program’s impact on their students’ ability to improve their educational achievement, accrue school credits, transition to regular school, complete high school and obtain employment and as appropriate, participate in postsecondary education or job training, California will also increase annually its pre- and post-testing of youth in Title I, Part D programs in reading and mathematics. California will also increase the number of students who earn a high school diploma or pass a high school equivalency exam, and increase the enrollment of students in career-related programs or in programs to continue their education. These goals and objectives are aligned and built upon the U.S. Department of Education’s leading indicators and will be used to assess the effectiveness of Title I, Part D programs in California. The CDE will develop and implement required regional training and technical assistance to funded agencies to support local and state level implementation of Title I, Part D requirements in alignment with the emerging statewide system of support as described in A.4.viii.c.</w:t>
      </w:r>
    </w:p>
    <w:p w14:paraId="54B39290" w14:textId="77777777" w:rsidR="002D2F4B" w:rsidRPr="000900B3" w:rsidRDefault="002D2F4B" w:rsidP="00EE3934">
      <w:pPr>
        <w:pStyle w:val="Heading2"/>
      </w:pPr>
      <w:r w:rsidRPr="000900B3">
        <w:t>Title II, Part A: Supporting Effective Instruction</w:t>
      </w:r>
    </w:p>
    <w:p w14:paraId="080A8258" w14:textId="69CB4F20" w:rsidR="002D2F4B" w:rsidRPr="00682BCC" w:rsidRDefault="002D2F4B" w:rsidP="00F047D3">
      <w:pPr>
        <w:numPr>
          <w:ilvl w:val="0"/>
          <w:numId w:val="64"/>
        </w:numPr>
        <w:spacing w:before="240" w:after="240"/>
        <w:rPr>
          <w:rFonts w:ascii="Times New Roman" w:eastAsia="Calibri" w:hAnsi="Times New Roman"/>
          <w:szCs w:val="22"/>
        </w:rPr>
      </w:pPr>
      <w:r w:rsidRPr="00682BCC">
        <w:rPr>
          <w:rFonts w:ascii="Times New Roman" w:eastAsia="Calibri" w:hAnsi="Times New Roman"/>
          <w:szCs w:val="22"/>
          <w:u w:val="single"/>
        </w:rPr>
        <w:t>Use of Funds</w:t>
      </w:r>
      <w:r w:rsidRPr="00682BCC">
        <w:rPr>
          <w:rFonts w:ascii="Times New Roman" w:eastAsia="Calibri" w:hAnsi="Times New Roman"/>
          <w:i/>
          <w:szCs w:val="22"/>
        </w:rPr>
        <w:t xml:space="preserve"> (ESEA section 2101(d)(2)(A) and (D))</w:t>
      </w:r>
      <w:r w:rsidRPr="00682BCC">
        <w:rPr>
          <w:rFonts w:ascii="Times New Roman" w:eastAsia="Calibri" w:hAnsi="Times New Roman"/>
          <w:szCs w:val="22"/>
        </w:rPr>
        <w:t>: Describe how the State educational agency will use Title II, Part A funds received under Title II, Part A for State-level activities described in section 2101(c), including how the activities are expected to improve student achievement.</w:t>
      </w:r>
    </w:p>
    <w:p w14:paraId="16373041" w14:textId="77777777" w:rsidR="002D2F4B" w:rsidRPr="000900B3" w:rsidRDefault="002D2F4B" w:rsidP="002D172F">
      <w:pPr>
        <w:widowControl w:val="0"/>
        <w:autoSpaceDE w:val="0"/>
        <w:autoSpaceDN w:val="0"/>
        <w:adjustRightInd w:val="0"/>
        <w:spacing w:after="240"/>
        <w:ind w:left="720"/>
        <w:rPr>
          <w:rFonts w:eastAsia="Calibri" w:cs="Arial"/>
          <w:b/>
          <w:szCs w:val="22"/>
        </w:rPr>
      </w:pPr>
      <w:r w:rsidRPr="000900B3">
        <w:rPr>
          <w:rFonts w:eastAsia="Calibri" w:cs="Arial"/>
          <w:b/>
          <w:szCs w:val="22"/>
        </w:rPr>
        <w:t>Implementation of State Academic Content Standards and Curriculum Frameworks</w:t>
      </w:r>
    </w:p>
    <w:p w14:paraId="5E42EFA0" w14:textId="77777777" w:rsidR="002D2F4B" w:rsidRPr="000900B3" w:rsidRDefault="002D2F4B" w:rsidP="002D172F">
      <w:pPr>
        <w:widowControl w:val="0"/>
        <w:autoSpaceDE w:val="0"/>
        <w:autoSpaceDN w:val="0"/>
        <w:adjustRightInd w:val="0"/>
        <w:spacing w:after="240"/>
        <w:ind w:left="720"/>
        <w:rPr>
          <w:rFonts w:eastAsia="Calibri" w:cs="Arial"/>
          <w:spacing w:val="-2"/>
          <w:szCs w:val="22"/>
        </w:rPr>
      </w:pPr>
      <w:r w:rsidRPr="000900B3">
        <w:rPr>
          <w:rFonts w:eastAsia="Calibri" w:cs="Arial"/>
          <w:spacing w:val="-2"/>
          <w:szCs w:val="22"/>
        </w:rPr>
        <w:t xml:space="preserve">The California State Board of Education (SBE) first adopted statewide academic content standards (standards) for English language arts (ELA) and mathematics in 1997. Since that time, California has been building an educational system based upon some of the most rigorous and well-respected standards in the nation. The SBE has approved standards for ELA, English language development (ELD), mathematics, science, career technical education, health education, history-social science, model school library, physical education, visual and performing arts, and world language. </w:t>
      </w:r>
      <w:r w:rsidRPr="000900B3">
        <w:rPr>
          <w:rFonts w:eastAsia="Calibri" w:cs="Arial"/>
          <w:color w:val="000000"/>
          <w:szCs w:val="22"/>
        </w:rPr>
        <w:t xml:space="preserve">California’s SBE-adopted curriculum frameworks (frameworks), described in greater detail in section D.4 below, provide guidance for implementing SBE-adopted standards. </w:t>
      </w:r>
    </w:p>
    <w:p w14:paraId="48EFA7F0" w14:textId="77777777" w:rsidR="002D2F4B" w:rsidRPr="000900B3" w:rsidRDefault="002D2F4B" w:rsidP="002D172F">
      <w:pPr>
        <w:widowControl w:val="0"/>
        <w:autoSpaceDE w:val="0"/>
        <w:autoSpaceDN w:val="0"/>
        <w:adjustRightInd w:val="0"/>
        <w:spacing w:after="240"/>
        <w:ind w:left="720"/>
        <w:rPr>
          <w:rFonts w:eastAsia="Calibri" w:cs="Arial"/>
          <w:szCs w:val="22"/>
        </w:rPr>
      </w:pPr>
      <w:r w:rsidRPr="000900B3">
        <w:rPr>
          <w:rFonts w:eastAsia="Calibri" w:cs="Arial"/>
          <w:spacing w:val="-2"/>
          <w:szCs w:val="22"/>
        </w:rPr>
        <w:t xml:space="preserve">Since 2010, California has been steadily supporting the transition to new standards for ELA/literacy, mathematics, ELD, and science. The SBE has updated the frameworks for each of these sets of standards and has also updated the framework for the history-social science standards. </w:t>
      </w:r>
    </w:p>
    <w:p w14:paraId="2D0A81B9" w14:textId="77777777" w:rsidR="002D2F4B" w:rsidRPr="000900B3" w:rsidRDefault="002D2F4B" w:rsidP="002D172F">
      <w:pPr>
        <w:widowControl w:val="0"/>
        <w:autoSpaceDE w:val="0"/>
        <w:autoSpaceDN w:val="0"/>
        <w:adjustRightInd w:val="0"/>
        <w:spacing w:after="240"/>
        <w:ind w:left="720"/>
        <w:rPr>
          <w:rFonts w:eastAsia="Calibri" w:cs="Arial"/>
          <w:szCs w:val="22"/>
        </w:rPr>
      </w:pPr>
      <w:r w:rsidRPr="000900B3">
        <w:rPr>
          <w:rFonts w:eastAsia="Calibri" w:cs="Arial"/>
          <w:szCs w:val="22"/>
        </w:rPr>
        <w:t xml:space="preserve">Successful implementation of standards to support student achievement requires strong instructional leadership in every school and well-prepared teachers in every classroom. California will use Title II, Part A resources to build the capacity of California educators to successfully implement California’s standards and frameworks while emphasizing the importance of meeting the specific, and often multiple, learning needs of diverse students including, but not limited to, English learners, students with disabilities, foster youth, and low-income students. </w:t>
      </w:r>
    </w:p>
    <w:p w14:paraId="071F6064" w14:textId="77777777" w:rsidR="002D2F4B" w:rsidRPr="000900B3" w:rsidRDefault="002D2F4B" w:rsidP="002D172F">
      <w:pPr>
        <w:widowControl w:val="0"/>
        <w:autoSpaceDE w:val="0"/>
        <w:autoSpaceDN w:val="0"/>
        <w:adjustRightInd w:val="0"/>
        <w:spacing w:after="240"/>
        <w:ind w:left="720"/>
        <w:rPr>
          <w:rFonts w:eastAsia="Calibri" w:cs="Arial"/>
          <w:szCs w:val="22"/>
        </w:rPr>
      </w:pPr>
      <w:r w:rsidRPr="000900B3">
        <w:rPr>
          <w:rFonts w:eastAsia="Calibri" w:cs="Arial"/>
          <w:szCs w:val="22"/>
        </w:rPr>
        <w:t xml:space="preserve">State-level activities to support the dissemination of standards and frameworks will be designed collaboratively by the California Department of Education (CDE), SBE, California Collaborative for Educational Excellence (CCEE), county offices of education (COEs), California Commission on Teacher Credentialing (CTC), California Subject Matter Project (CSMP), and other entities as appropriate. Currently, the CDE, SBE, and COEs are working </w:t>
      </w:r>
      <w:r w:rsidRPr="000900B3">
        <w:rPr>
          <w:rFonts w:eastAsia="Calibri" w:cs="Arial"/>
          <w:color w:val="191919"/>
          <w:szCs w:val="22"/>
          <w:u w:color="191919"/>
        </w:rPr>
        <w:t>in collaboration with other state, regional, and local partners</w:t>
      </w:r>
      <w:r w:rsidRPr="000900B3">
        <w:rPr>
          <w:rFonts w:eastAsia="Calibri" w:cs="Arial"/>
          <w:szCs w:val="22"/>
        </w:rPr>
        <w:t xml:space="preserve"> to support the implementation of standards and frameworks. The Standards Implementation Steering Committee, Collaboration Committees, and Communities of Practice support implementation through collaborative and coordinated efforts at the state, regional, and local levels in the areas of curriculum, instruction, and professional learning. </w:t>
      </w:r>
    </w:p>
    <w:p w14:paraId="59C1890F" w14:textId="77777777" w:rsidR="002D2F4B" w:rsidRPr="000900B3" w:rsidRDefault="002D2F4B" w:rsidP="002D172F">
      <w:pPr>
        <w:widowControl w:val="0"/>
        <w:autoSpaceDE w:val="0"/>
        <w:autoSpaceDN w:val="0"/>
        <w:adjustRightInd w:val="0"/>
        <w:spacing w:after="240"/>
        <w:ind w:left="720"/>
        <w:rPr>
          <w:rFonts w:eastAsia="Calibri" w:cs="Arial"/>
          <w:szCs w:val="22"/>
        </w:rPr>
      </w:pPr>
      <w:r w:rsidRPr="000900B3">
        <w:rPr>
          <w:rFonts w:eastAsia="Calibri" w:cs="Arial"/>
          <w:szCs w:val="22"/>
        </w:rPr>
        <w:t xml:space="preserve">California will use Title II, Part A funds and funds available through related programs to continue and build upon this work, </w:t>
      </w:r>
      <w:r w:rsidRPr="000900B3">
        <w:rPr>
          <w:rFonts w:eastAsia="Calibri" w:cs="Arial"/>
          <w:color w:val="000000"/>
          <w:szCs w:val="22"/>
        </w:rPr>
        <w:t>deploying a variety of strategies consistent with the Quality Professional Learning Standards to design and provide professional learning opportunities for educators to support student achievement of the standards. Further, to support the success of every student, inclusive best practices such as social emotional learning and a multi-tiered system of support approach will be highlighted. Activities will be designed to address areas of need identified through the California School Dashboard, review of Local Control and Accountability Plans (LCAPs) and LCAP Addenda, and stakeholder surveys. These data points will be reviewed regularly and activities updated as necessary to support continuous improvement.</w:t>
      </w:r>
    </w:p>
    <w:p w14:paraId="70B3EF25" w14:textId="77777777" w:rsidR="002D2F4B" w:rsidRPr="000900B3" w:rsidRDefault="002D2F4B" w:rsidP="002D172F">
      <w:pPr>
        <w:spacing w:after="240"/>
        <w:ind w:left="720"/>
        <w:rPr>
          <w:rFonts w:eastAsia="Calibri" w:cs="Arial"/>
          <w:b/>
          <w:szCs w:val="22"/>
        </w:rPr>
      </w:pPr>
      <w:r w:rsidRPr="000900B3">
        <w:rPr>
          <w:rFonts w:eastAsia="Calibri" w:cs="Arial"/>
          <w:b/>
          <w:szCs w:val="22"/>
        </w:rPr>
        <w:t>Support for School Leaders</w:t>
      </w:r>
    </w:p>
    <w:p w14:paraId="41EA5175" w14:textId="77777777" w:rsidR="002D2F4B" w:rsidRPr="000900B3" w:rsidRDefault="002D2F4B" w:rsidP="002D172F">
      <w:pPr>
        <w:autoSpaceDE w:val="0"/>
        <w:autoSpaceDN w:val="0"/>
        <w:spacing w:after="240"/>
        <w:ind w:left="720"/>
        <w:rPr>
          <w:rFonts w:eastAsia="Calibri" w:cs="Arial"/>
          <w:szCs w:val="22"/>
        </w:rPr>
      </w:pPr>
      <w:r w:rsidRPr="000900B3">
        <w:rPr>
          <w:rFonts w:eastAsia="Calibri" w:cs="Arial"/>
          <w:szCs w:val="22"/>
        </w:rPr>
        <w:t xml:space="preserve">California will use the optional 3 percent reservation of the Title II, Part A LEA subgrant allocation to develop the expertise and capacity of the statewide system of support, as described in section A.4.viii.c, to strengthen school leaders’ abilities to identify areas of need and to implement and sustain local actions that result in improvements while addressing inequities. This work will emphasize the development of individual leaders and leadership teams to guide and support teachers and staff in engaging students in differentiated teaching and learning so that all students have access to high quality standards-based instruction and graduate ready for success in college and careers. </w:t>
      </w:r>
    </w:p>
    <w:p w14:paraId="5543C873" w14:textId="77777777" w:rsidR="002D2F4B" w:rsidRPr="000900B3" w:rsidRDefault="002D2F4B" w:rsidP="002D172F">
      <w:pPr>
        <w:autoSpaceDE w:val="0"/>
        <w:autoSpaceDN w:val="0"/>
        <w:spacing w:after="240"/>
        <w:ind w:left="720"/>
        <w:rPr>
          <w:rFonts w:eastAsia="Calibri" w:cs="Arial"/>
          <w:szCs w:val="22"/>
        </w:rPr>
      </w:pPr>
      <w:r w:rsidRPr="000900B3">
        <w:rPr>
          <w:rFonts w:eastAsia="Calibri" w:cs="Arial"/>
          <w:szCs w:val="22"/>
        </w:rPr>
        <w:t>The support structure will utilize lessons from past and current leadership initiatives focused on student-centered improvements. Key strategies and activities for principals and other school leaders will include, but not be limited to:</w:t>
      </w:r>
    </w:p>
    <w:p w14:paraId="246DC08A" w14:textId="77777777" w:rsidR="002D2F4B" w:rsidRPr="000900B3" w:rsidRDefault="002D2F4B" w:rsidP="00F047D3">
      <w:pPr>
        <w:numPr>
          <w:ilvl w:val="0"/>
          <w:numId w:val="49"/>
        </w:numPr>
        <w:spacing w:after="240"/>
        <w:ind w:left="1350" w:hanging="270"/>
        <w:rPr>
          <w:rFonts w:eastAsia="Calibri" w:cs="Arial"/>
          <w:color w:val="000000"/>
          <w:szCs w:val="22"/>
        </w:rPr>
      </w:pPr>
      <w:r w:rsidRPr="000900B3">
        <w:rPr>
          <w:rFonts w:eastAsia="Calibri" w:cs="Arial"/>
          <w:szCs w:val="22"/>
        </w:rPr>
        <w:t>Utilizing California’s standards and frameworks to build instructional leadership capacity to meet the needs of all students;</w:t>
      </w:r>
    </w:p>
    <w:p w14:paraId="21804307" w14:textId="77777777" w:rsidR="002D2F4B" w:rsidRPr="000900B3" w:rsidRDefault="002D2F4B" w:rsidP="00F047D3">
      <w:pPr>
        <w:numPr>
          <w:ilvl w:val="0"/>
          <w:numId w:val="49"/>
        </w:numPr>
        <w:spacing w:after="240"/>
        <w:ind w:left="1350" w:hanging="270"/>
        <w:rPr>
          <w:rFonts w:eastAsia="Calibri" w:cs="Arial"/>
          <w:color w:val="000000"/>
          <w:szCs w:val="22"/>
        </w:rPr>
      </w:pPr>
      <w:r w:rsidRPr="000900B3">
        <w:rPr>
          <w:rFonts w:eastAsia="Calibri" w:cs="Arial"/>
          <w:szCs w:val="22"/>
        </w:rPr>
        <w:t>C</w:t>
      </w:r>
      <w:r w:rsidRPr="000900B3">
        <w:rPr>
          <w:rFonts w:eastAsia="Calibri" w:cs="Arial"/>
          <w:color w:val="000000"/>
          <w:szCs w:val="22"/>
        </w:rPr>
        <w:t xml:space="preserve">ollecting and analyzing data related to student achievement and well-being; </w:t>
      </w:r>
    </w:p>
    <w:p w14:paraId="509835AA" w14:textId="77777777" w:rsidR="002D2F4B" w:rsidRPr="000900B3" w:rsidRDefault="002D2F4B" w:rsidP="00F047D3">
      <w:pPr>
        <w:numPr>
          <w:ilvl w:val="0"/>
          <w:numId w:val="49"/>
        </w:numPr>
        <w:spacing w:after="240"/>
        <w:ind w:left="1350" w:hanging="270"/>
        <w:rPr>
          <w:rFonts w:eastAsia="Calibri" w:cs="Arial"/>
          <w:szCs w:val="22"/>
        </w:rPr>
      </w:pPr>
      <w:r w:rsidRPr="000900B3">
        <w:rPr>
          <w:rFonts w:eastAsia="Calibri" w:cs="Arial"/>
          <w:szCs w:val="22"/>
        </w:rPr>
        <w:t>Implementing cycles of continuous improvement based on data;</w:t>
      </w:r>
    </w:p>
    <w:p w14:paraId="7A4F9797" w14:textId="77777777" w:rsidR="002D2F4B" w:rsidRPr="000900B3" w:rsidRDefault="002D2F4B" w:rsidP="00F047D3">
      <w:pPr>
        <w:numPr>
          <w:ilvl w:val="0"/>
          <w:numId w:val="49"/>
        </w:numPr>
        <w:spacing w:after="240"/>
        <w:ind w:left="1350" w:hanging="270"/>
        <w:rPr>
          <w:rFonts w:eastAsia="Calibri" w:cs="Arial"/>
          <w:szCs w:val="22"/>
        </w:rPr>
      </w:pPr>
      <w:r w:rsidRPr="000900B3">
        <w:rPr>
          <w:rFonts w:eastAsia="Calibri" w:cs="Arial"/>
          <w:szCs w:val="22"/>
        </w:rPr>
        <w:t xml:space="preserve">Making evidence-based decisions to solve problems of practice; </w:t>
      </w:r>
    </w:p>
    <w:p w14:paraId="5A777E14" w14:textId="77777777" w:rsidR="002D2F4B" w:rsidRPr="000900B3" w:rsidRDefault="002D2F4B" w:rsidP="00F047D3">
      <w:pPr>
        <w:numPr>
          <w:ilvl w:val="0"/>
          <w:numId w:val="49"/>
        </w:numPr>
        <w:spacing w:after="240"/>
        <w:ind w:left="1350" w:hanging="270"/>
        <w:rPr>
          <w:rFonts w:eastAsia="Calibri" w:cs="Arial"/>
          <w:szCs w:val="22"/>
        </w:rPr>
      </w:pPr>
      <w:r w:rsidRPr="000900B3">
        <w:rPr>
          <w:rFonts w:eastAsia="Calibri" w:cs="Arial"/>
          <w:szCs w:val="22"/>
        </w:rPr>
        <w:t xml:space="preserve">Establishing and maintaining evidence-based professional learning opportunities focused on building instructional capacity to improve student outcomes; </w:t>
      </w:r>
    </w:p>
    <w:p w14:paraId="352CB9C8" w14:textId="77777777" w:rsidR="002D2F4B" w:rsidRPr="000900B3" w:rsidRDefault="002D2F4B" w:rsidP="00F047D3">
      <w:pPr>
        <w:numPr>
          <w:ilvl w:val="0"/>
          <w:numId w:val="49"/>
        </w:numPr>
        <w:spacing w:after="240"/>
        <w:ind w:left="1350" w:hanging="270"/>
        <w:rPr>
          <w:rFonts w:eastAsia="Calibri" w:cs="Arial"/>
          <w:szCs w:val="22"/>
        </w:rPr>
      </w:pPr>
      <w:r w:rsidRPr="000900B3">
        <w:rPr>
          <w:rFonts w:eastAsia="Calibri" w:cs="Arial"/>
          <w:szCs w:val="22"/>
        </w:rPr>
        <w:t>Developing cultural competence and improving access to instructional resources;</w:t>
      </w:r>
    </w:p>
    <w:p w14:paraId="0FDFF272" w14:textId="77777777" w:rsidR="002D2F4B" w:rsidRPr="000900B3" w:rsidRDefault="002D2F4B" w:rsidP="00F047D3">
      <w:pPr>
        <w:numPr>
          <w:ilvl w:val="0"/>
          <w:numId w:val="49"/>
        </w:numPr>
        <w:spacing w:after="240"/>
        <w:ind w:left="1350" w:hanging="270"/>
        <w:rPr>
          <w:rFonts w:eastAsia="Calibri" w:cs="Arial"/>
          <w:szCs w:val="22"/>
        </w:rPr>
      </w:pPr>
      <w:r w:rsidRPr="000900B3">
        <w:rPr>
          <w:rFonts w:eastAsia="Calibri" w:cs="Arial"/>
          <w:color w:val="000000"/>
          <w:szCs w:val="22"/>
        </w:rPr>
        <w:t>Implementing strategies to support equitable distribution of the educator workforce and labor-management collaboration;</w:t>
      </w:r>
      <w:r w:rsidRPr="000900B3">
        <w:rPr>
          <w:rFonts w:eastAsia="Calibri" w:cs="Arial"/>
          <w:szCs w:val="22"/>
        </w:rPr>
        <w:t xml:space="preserve"> and </w:t>
      </w:r>
    </w:p>
    <w:p w14:paraId="1D64A927" w14:textId="77777777" w:rsidR="002D2F4B" w:rsidRPr="000900B3" w:rsidRDefault="002D2F4B" w:rsidP="00F047D3">
      <w:pPr>
        <w:numPr>
          <w:ilvl w:val="0"/>
          <w:numId w:val="49"/>
        </w:numPr>
        <w:spacing w:after="240"/>
        <w:ind w:left="1350" w:hanging="270"/>
        <w:rPr>
          <w:rFonts w:eastAsia="Calibri" w:cs="Arial"/>
          <w:szCs w:val="22"/>
        </w:rPr>
      </w:pPr>
      <w:r w:rsidRPr="000900B3">
        <w:rPr>
          <w:rFonts w:eastAsia="Calibri" w:cs="Arial"/>
          <w:szCs w:val="22"/>
        </w:rPr>
        <w:t>Implementing strategies for establishing and supporting distributed or shared leadership at the school site that includes teacher leaders and site administrators in communities of practice.</w:t>
      </w:r>
    </w:p>
    <w:p w14:paraId="39B9F750" w14:textId="77777777" w:rsidR="002D2F4B" w:rsidRPr="000900B3" w:rsidRDefault="002D2F4B" w:rsidP="002D172F">
      <w:pPr>
        <w:spacing w:after="240"/>
        <w:ind w:left="720"/>
        <w:rPr>
          <w:rFonts w:eastAsia="Calibri" w:cs="Arial"/>
          <w:szCs w:val="22"/>
        </w:rPr>
      </w:pPr>
      <w:r w:rsidRPr="000900B3">
        <w:rPr>
          <w:rFonts w:eastAsia="Calibri" w:cs="Arial"/>
          <w:szCs w:val="22"/>
        </w:rPr>
        <w:t>California will analyze Dashboard data and stakeholder feedback to monitor the implementation of these supports and strategies and will make improvements in collaboration with the partners that contribute to the statewide system of support.</w:t>
      </w:r>
    </w:p>
    <w:p w14:paraId="2E51901B" w14:textId="77777777" w:rsidR="002D2F4B" w:rsidRPr="000900B3" w:rsidRDefault="002D2F4B" w:rsidP="002D172F">
      <w:pPr>
        <w:spacing w:after="240"/>
        <w:ind w:left="720"/>
        <w:rPr>
          <w:rFonts w:eastAsia="Calibri" w:cs="Arial"/>
          <w:b/>
          <w:szCs w:val="22"/>
        </w:rPr>
      </w:pPr>
      <w:r w:rsidRPr="000900B3">
        <w:rPr>
          <w:rFonts w:eastAsia="Calibri" w:cs="Arial"/>
          <w:b/>
          <w:szCs w:val="22"/>
        </w:rPr>
        <w:t>California Subject Matter Project</w:t>
      </w:r>
    </w:p>
    <w:p w14:paraId="0A121FB2" w14:textId="77777777" w:rsidR="002D2F4B" w:rsidRPr="000900B3" w:rsidRDefault="002D2F4B" w:rsidP="002D172F">
      <w:pPr>
        <w:spacing w:after="240"/>
        <w:ind w:left="720"/>
        <w:rPr>
          <w:rFonts w:eastAsia="Calibri" w:cs="Arial"/>
          <w:szCs w:val="22"/>
        </w:rPr>
      </w:pPr>
      <w:r w:rsidRPr="000900B3">
        <w:rPr>
          <w:rFonts w:eastAsia="Calibri" w:cs="Arial"/>
          <w:color w:val="000000"/>
          <w:szCs w:val="22"/>
        </w:rPr>
        <w:t xml:space="preserve">Title II, Part A funds will be used to support the work of the CSMP, an essential component of California’s professional learning infrastructure. With more than </w:t>
      </w:r>
      <w:r w:rsidRPr="000900B3">
        <w:rPr>
          <w:rFonts w:eastAsia="Calibri" w:cs="Arial"/>
          <w:szCs w:val="22"/>
        </w:rPr>
        <w:t xml:space="preserve">90 regional sites statewide, the CSMP is a network of nine discipline-based communities of practice that promote high-quality teaching and leadership. CSMP activities are </w:t>
      </w:r>
      <w:r w:rsidRPr="000900B3">
        <w:rPr>
          <w:rFonts w:eastAsia="Calibri" w:cs="Arial"/>
          <w:color w:val="000000"/>
          <w:szCs w:val="22"/>
        </w:rPr>
        <w:t>designed by university faculty, teacher leaders, and teacher practitioners to improve standards-based instructional practices that lead to increased achievement for all students</w:t>
      </w:r>
      <w:r w:rsidRPr="000900B3">
        <w:rPr>
          <w:rFonts w:eastAsia="Calibri" w:cs="Arial"/>
          <w:szCs w:val="22"/>
        </w:rPr>
        <w:t xml:space="preserve">. </w:t>
      </w:r>
    </w:p>
    <w:p w14:paraId="7456B8DE" w14:textId="77777777" w:rsidR="002D2F4B" w:rsidRPr="000900B3" w:rsidRDefault="002D2F4B" w:rsidP="002D172F">
      <w:pPr>
        <w:spacing w:after="240"/>
        <w:ind w:left="720"/>
        <w:rPr>
          <w:rFonts w:eastAsia="Calibri" w:cs="Arial"/>
          <w:b/>
          <w:szCs w:val="22"/>
        </w:rPr>
      </w:pPr>
      <w:r w:rsidRPr="000900B3">
        <w:rPr>
          <w:rFonts w:eastAsia="Calibri" w:cs="Arial"/>
          <w:b/>
          <w:szCs w:val="22"/>
        </w:rPr>
        <w:t>Equitable Services</w:t>
      </w:r>
    </w:p>
    <w:p w14:paraId="3DFF083F" w14:textId="77777777" w:rsidR="002D2F4B" w:rsidRPr="000900B3" w:rsidRDefault="002D2F4B" w:rsidP="002D172F">
      <w:pPr>
        <w:spacing w:after="240"/>
        <w:ind w:left="720"/>
        <w:rPr>
          <w:rFonts w:eastAsia="Calibri" w:cs="Arial"/>
          <w:szCs w:val="22"/>
        </w:rPr>
      </w:pPr>
      <w:r w:rsidRPr="000900B3">
        <w:rPr>
          <w:rFonts w:eastAsia="Calibri" w:cs="Arial"/>
          <w:szCs w:val="22"/>
        </w:rPr>
        <w:t>Title II, Part A funds will also be used to provide state-wide professional development activities to California’s nonprofit private school teachers and administrators based on a proportional share and on an equitable basis of Title II, Part A funding for state-level activities. The CDE consults with a diverse body of current practitioners from private schools and private school networks across the state that represent the broadly inclusive needs and interests of California’s nonprofit, private school students to conduct and analyze needs assessments and collaboratively design these statewide professional learning activities.</w:t>
      </w:r>
    </w:p>
    <w:p w14:paraId="7BEC2C6E" w14:textId="77777777" w:rsidR="002D2F4B" w:rsidRPr="000900B3" w:rsidRDefault="002D2F4B" w:rsidP="002D172F">
      <w:pPr>
        <w:widowControl w:val="0"/>
        <w:autoSpaceDE w:val="0"/>
        <w:autoSpaceDN w:val="0"/>
        <w:adjustRightInd w:val="0"/>
        <w:spacing w:after="240"/>
        <w:ind w:left="720"/>
        <w:rPr>
          <w:rFonts w:eastAsia="Calibri" w:cs="Arial"/>
          <w:b/>
          <w:szCs w:val="22"/>
        </w:rPr>
      </w:pPr>
      <w:r w:rsidRPr="000900B3">
        <w:rPr>
          <w:rFonts w:eastAsia="Calibri" w:cs="Arial"/>
          <w:b/>
          <w:szCs w:val="22"/>
        </w:rPr>
        <w:t>Administration and Technical Assistance</w:t>
      </w:r>
    </w:p>
    <w:p w14:paraId="2E71661B" w14:textId="77777777" w:rsidR="004015DD" w:rsidRPr="000900B3" w:rsidRDefault="002D2F4B" w:rsidP="002D172F">
      <w:pPr>
        <w:spacing w:after="240"/>
        <w:ind w:left="720"/>
        <w:rPr>
          <w:rFonts w:eastAsia="Calibri" w:cs="Arial"/>
          <w:szCs w:val="22"/>
        </w:rPr>
      </w:pPr>
      <w:r w:rsidRPr="000900B3">
        <w:rPr>
          <w:rFonts w:eastAsia="Calibri" w:cs="Arial"/>
          <w:szCs w:val="22"/>
        </w:rPr>
        <w:t>Title II, Part A funds will be used to support CDE staff who distribute, monitor, and provide technical assistance regarding appropriate use of local Title II funds.</w:t>
      </w:r>
    </w:p>
    <w:p w14:paraId="4F66F43F" w14:textId="70A7D1A1" w:rsidR="009C6F97" w:rsidRPr="00682BCC" w:rsidRDefault="009C6F97" w:rsidP="00F047D3">
      <w:pPr>
        <w:numPr>
          <w:ilvl w:val="0"/>
          <w:numId w:val="64"/>
        </w:numPr>
        <w:spacing w:after="240"/>
        <w:rPr>
          <w:rFonts w:ascii="Times New Roman" w:eastAsia="Calibri" w:hAnsi="Times New Roman"/>
          <w:szCs w:val="22"/>
        </w:rPr>
      </w:pPr>
      <w:r w:rsidRPr="00682BCC">
        <w:rPr>
          <w:rFonts w:ascii="Times New Roman" w:eastAsia="Calibri" w:hAnsi="Times New Roman"/>
          <w:szCs w:val="22"/>
          <w:u w:val="single"/>
        </w:rPr>
        <w:t>Use of Funds to Improve Equitable Access to Teachers in Title I, Part A Schools</w:t>
      </w:r>
      <w:r w:rsidRPr="00682BCC">
        <w:rPr>
          <w:rFonts w:ascii="Times New Roman" w:eastAsia="Calibri" w:hAnsi="Times New Roman"/>
          <w:szCs w:val="22"/>
        </w:rPr>
        <w:t xml:space="preserve"> </w:t>
      </w:r>
      <w:r w:rsidRPr="00682BCC">
        <w:rPr>
          <w:rFonts w:ascii="Times New Roman" w:eastAsia="Calibri" w:hAnsi="Times New Roman"/>
          <w:i/>
          <w:szCs w:val="22"/>
        </w:rPr>
        <w:t>(ESEA section 2101(d)(2)(E))</w:t>
      </w:r>
      <w:r w:rsidRPr="00682BCC">
        <w:rPr>
          <w:rFonts w:ascii="Times New Roman" w:eastAsia="Calibri" w:hAnsi="Times New Roman"/>
          <w:szCs w:val="22"/>
        </w:rPr>
        <w:t>: If an SEA plans to use Title II, Part A funds to improve equitable access to effective teachers, consistent with ESEA section 1111(g)(1)(B), describe how such funds will be used for this purpose.</w:t>
      </w:r>
    </w:p>
    <w:p w14:paraId="3BB4F7F1" w14:textId="77777777" w:rsidR="009C6F97" w:rsidRPr="000900B3" w:rsidRDefault="009C6F97" w:rsidP="002D172F">
      <w:pPr>
        <w:spacing w:after="240"/>
        <w:ind w:left="720"/>
        <w:rPr>
          <w:rFonts w:eastAsia="Calibri" w:cs="Arial"/>
          <w:color w:val="000000"/>
          <w:szCs w:val="22"/>
        </w:rPr>
      </w:pPr>
      <w:r w:rsidRPr="000900B3">
        <w:rPr>
          <w:rFonts w:eastAsia="Calibri" w:cs="Arial"/>
          <w:color w:val="000000"/>
          <w:szCs w:val="22"/>
        </w:rPr>
        <w:t>Title II, Part A funds will be used to collect and evaluate pertinent data, and then report on equitable access to teachers in schools that receive Title I, Part A funds. Consistent with California’s commitments to equity, continuous improvement, and local control, the state will incorporate resources and supports for LEA efforts to address issues regarding educator equity into the statewide system of support, and will use Title II, Part A funds for this purpose. Specific strategies will be developed within the context of the emerging statewide system of support.</w:t>
      </w:r>
    </w:p>
    <w:p w14:paraId="2898B756" w14:textId="77777777" w:rsidR="009C6F97" w:rsidRPr="000900B3" w:rsidRDefault="009C6F97" w:rsidP="002D172F">
      <w:pPr>
        <w:spacing w:after="240"/>
        <w:ind w:left="720"/>
        <w:rPr>
          <w:rFonts w:eastAsia="Calibri" w:cs="Arial"/>
          <w:szCs w:val="22"/>
        </w:rPr>
      </w:pPr>
      <w:r w:rsidRPr="000900B3">
        <w:rPr>
          <w:rFonts w:eastAsia="Calibri" w:cs="Arial"/>
          <w:szCs w:val="22"/>
        </w:rPr>
        <w:t>The statewide system of support will incorporate an equity planning process that brings LEA stakeholder teams together to build expertise and capacity in the areas of access, equity, and cultural competence. LEAs will have the benefit of intra/inter-district collaboration while engaging in facilitated learning sessions rooted in a continuous improvement approach on data review, stakeholder engagement, and implementation science to build the capacity of local leadership teams to spearhead equity work in their LEAs.</w:t>
      </w:r>
    </w:p>
    <w:p w14:paraId="05BE2F78" w14:textId="7121EFF1" w:rsidR="007C1C0E" w:rsidRPr="00682BCC" w:rsidRDefault="009C6F97" w:rsidP="00F047D3">
      <w:pPr>
        <w:numPr>
          <w:ilvl w:val="0"/>
          <w:numId w:val="64"/>
        </w:numPr>
        <w:spacing w:after="240"/>
        <w:rPr>
          <w:rFonts w:eastAsia="Calibri" w:cs="Arial"/>
          <w:sz w:val="28"/>
          <w:szCs w:val="22"/>
        </w:rPr>
      </w:pPr>
      <w:r w:rsidRPr="00682BCC">
        <w:rPr>
          <w:rFonts w:ascii="Times New Roman" w:eastAsia="Calibri" w:hAnsi="Times New Roman"/>
          <w:szCs w:val="22"/>
          <w:u w:val="single"/>
        </w:rPr>
        <w:t>System of Certification and Licensing</w:t>
      </w:r>
      <w:r w:rsidRPr="00682BCC">
        <w:rPr>
          <w:rFonts w:ascii="Times New Roman" w:eastAsia="Calibri" w:hAnsi="Times New Roman"/>
          <w:szCs w:val="22"/>
        </w:rPr>
        <w:t xml:space="preserve"> </w:t>
      </w:r>
      <w:r w:rsidRPr="00682BCC">
        <w:rPr>
          <w:rFonts w:ascii="Times New Roman" w:eastAsia="Calibri" w:hAnsi="Times New Roman"/>
          <w:i/>
          <w:szCs w:val="22"/>
        </w:rPr>
        <w:t>(ESEA section 2101(d)(2)(B))</w:t>
      </w:r>
      <w:r w:rsidRPr="00682BCC">
        <w:rPr>
          <w:rFonts w:ascii="Times New Roman" w:eastAsia="Calibri" w:hAnsi="Times New Roman"/>
          <w:szCs w:val="22"/>
        </w:rPr>
        <w:t>: Describe the State’s system of certification and licensing of teachers, principals, or other school leaders.</w:t>
      </w:r>
    </w:p>
    <w:p w14:paraId="6C2FBE2C" w14:textId="77777777" w:rsidR="009C6F97" w:rsidRPr="000900B3" w:rsidRDefault="009C6F97" w:rsidP="002D172F">
      <w:pPr>
        <w:spacing w:after="240"/>
        <w:ind w:left="720"/>
        <w:rPr>
          <w:rFonts w:eastAsia="Calibri" w:cs="Arial"/>
          <w:szCs w:val="22"/>
        </w:rPr>
      </w:pPr>
      <w:r w:rsidRPr="000900B3">
        <w:rPr>
          <w:rFonts w:eastAsia="Calibri" w:cs="Arial"/>
          <w:szCs w:val="22"/>
        </w:rPr>
        <w:t>The CTC operates as an independent standards board and works in conjunction with the CDE to serve California’s teachers. The CTC is statutorily responsible for the design, development, and implementation of standards that govern educator preparation for the public schools of California and for the licensing and credentialing of professional educators in California.</w:t>
      </w:r>
    </w:p>
    <w:p w14:paraId="7E9F84EF" w14:textId="77777777" w:rsidR="009C6F97" w:rsidRPr="000900B3" w:rsidRDefault="009C6F97" w:rsidP="002D172F">
      <w:pPr>
        <w:spacing w:after="240"/>
        <w:ind w:left="720"/>
        <w:rPr>
          <w:rFonts w:eastAsia="Calibri" w:cs="Arial"/>
          <w:szCs w:val="22"/>
        </w:rPr>
      </w:pPr>
      <w:r w:rsidRPr="000900B3">
        <w:rPr>
          <w:rFonts w:eastAsia="Calibri" w:cs="Arial"/>
          <w:szCs w:val="22"/>
        </w:rPr>
        <w:t xml:space="preserve">The CTC is responsible for issuing any and all licenses required by law to serve in an instructional, administrative, service, or counseling position in the public schools in California. </w:t>
      </w:r>
      <w:r w:rsidRPr="000900B3">
        <w:rPr>
          <w:rFonts w:eastAsia="Calibri" w:cs="Arial"/>
          <w:i/>
          <w:szCs w:val="22"/>
        </w:rPr>
        <w:t>Education Code</w:t>
      </w:r>
      <w:r w:rsidRPr="000900B3">
        <w:rPr>
          <w:rFonts w:eastAsia="Calibri" w:cs="Arial"/>
          <w:szCs w:val="22"/>
        </w:rPr>
        <w:t xml:space="preserve"> Section 44225 requires the CTC to award the following types of credentials to applicants whose preparation and competence satisfy its standards: basic teaching credentials for teaching in kindergarten, or any of grades 1 to 12 inclusive; credentials for teaching adult education classes and vocational education classes; credentials for teaching specialties, including bilingual education, early childhood education, and special education; and credentials for school services, such as administrators, school counselors, speech language therapists, audiologists, school psychologists, library media teachers, supervisors of attendance, and school nurses.</w:t>
      </w:r>
    </w:p>
    <w:p w14:paraId="48BBB4D8" w14:textId="77777777" w:rsidR="009C6F97" w:rsidRPr="000900B3" w:rsidRDefault="009C6F97" w:rsidP="002D172F">
      <w:pPr>
        <w:spacing w:after="240"/>
        <w:ind w:left="720"/>
        <w:rPr>
          <w:rFonts w:eastAsia="Calibri" w:cs="Arial"/>
          <w:color w:val="000000"/>
          <w:szCs w:val="22"/>
        </w:rPr>
      </w:pPr>
      <w:r w:rsidRPr="000900B3">
        <w:rPr>
          <w:rFonts w:eastAsia="Calibri" w:cs="Arial"/>
          <w:szCs w:val="22"/>
        </w:rPr>
        <w:t xml:space="preserve">California teachers and administrators are required to participate in a two-year induction program in order to clear their preliminary credentials and become fully licensed. The CTC is responsible for both developing induction program standards and approving educator induction programs. The </w:t>
      </w:r>
      <w:r w:rsidRPr="000900B3">
        <w:rPr>
          <w:rFonts w:eastAsia="Calibri" w:cs="Arial"/>
          <w:i/>
          <w:szCs w:val="22"/>
        </w:rPr>
        <w:t>California Standards for the Teaching Profession</w:t>
      </w:r>
      <w:r w:rsidRPr="000900B3">
        <w:rPr>
          <w:rFonts w:eastAsia="Calibri" w:cs="Arial"/>
          <w:szCs w:val="22"/>
        </w:rPr>
        <w:t xml:space="preserve"> serve as the basis for teacher induction programs. Strong and effective mentoring is one of the primary factors contributing to teacher retention and classroom performance and is the most important aspect of induction. Teacher induction programs emphasize meeting the new teacher’s immediate needs and supporting long-term teacher growth through ongoing reflection on and analysis of practice. </w:t>
      </w:r>
      <w:r w:rsidRPr="000900B3">
        <w:rPr>
          <w:rFonts w:eastAsia="Calibri" w:cs="Arial"/>
          <w:color w:val="000000"/>
          <w:szCs w:val="22"/>
        </w:rPr>
        <w:t xml:space="preserve">More information regarding teacher induction is available on the CTC Elementary/Multiple Subjects Credentials Web page at </w:t>
      </w:r>
      <w:hyperlink r:id="rId63" w:tooltip="Commission on Teacher Credentialing" w:history="1">
        <w:r w:rsidRPr="000900B3">
          <w:rPr>
            <w:rFonts w:eastAsia="Calibri" w:cs="Arial"/>
            <w:color w:val="0563C1"/>
            <w:szCs w:val="22"/>
            <w:u w:val="single"/>
          </w:rPr>
          <w:t>http://www.ctc.ca.gov/help/MS/renewal.html</w:t>
        </w:r>
      </w:hyperlink>
      <w:r w:rsidRPr="000900B3">
        <w:rPr>
          <w:rFonts w:eastAsia="Calibri" w:cs="Arial"/>
          <w:color w:val="000000"/>
          <w:szCs w:val="22"/>
        </w:rPr>
        <w:t xml:space="preserve">. </w:t>
      </w:r>
    </w:p>
    <w:p w14:paraId="64158B39" w14:textId="77777777" w:rsidR="007A52A4" w:rsidRPr="000900B3" w:rsidRDefault="009C6F97" w:rsidP="002D172F">
      <w:pPr>
        <w:spacing w:after="240"/>
        <w:ind w:left="720"/>
        <w:rPr>
          <w:rStyle w:val="Hyperlink"/>
        </w:rPr>
      </w:pPr>
      <w:r w:rsidRPr="000900B3">
        <w:rPr>
          <w:rFonts w:eastAsia="Calibri" w:cs="Arial"/>
          <w:szCs w:val="22"/>
        </w:rPr>
        <w:t xml:space="preserve">The </w:t>
      </w:r>
      <w:r w:rsidRPr="000900B3">
        <w:rPr>
          <w:rFonts w:eastAsia="Calibri" w:cs="Arial"/>
          <w:i/>
          <w:color w:val="000000"/>
          <w:szCs w:val="22"/>
        </w:rPr>
        <w:t>California Professional Standards for Education Leaders</w:t>
      </w:r>
      <w:r w:rsidRPr="000900B3">
        <w:rPr>
          <w:rFonts w:eastAsia="Calibri" w:cs="Arial"/>
          <w:color w:val="000000"/>
          <w:szCs w:val="22"/>
        </w:rPr>
        <w:t xml:space="preserve"> serve as the basis for administrator induction programs. The heart of the clear credential program for administrators is a coaching-based professional induction process contextualized through the job the administrator currently holds while still continuing to develop candidates for future leadership positions. This new structure is designed to provide the best career preparation for effective leadership in California's 21st century schools. More information regarding administrator induction is available on the CTC Clear Administrative Services Credential Web page at </w:t>
      </w:r>
      <w:hyperlink r:id="rId64" w:tooltip="Commission on Teacher Credentialing" w:history="1">
        <w:r w:rsidRPr="000900B3">
          <w:rPr>
            <w:rStyle w:val="Hyperlink"/>
            <w:rFonts w:eastAsia="Calibri" w:cs="Arial"/>
            <w:szCs w:val="22"/>
          </w:rPr>
          <w:t>http://www.ctc.ca.gov/educator-prep/clear-asc%5Cdefault.html.</w:t>
        </w:r>
      </w:hyperlink>
    </w:p>
    <w:p w14:paraId="298AF1DC" w14:textId="04B4C029" w:rsidR="009C6F97" w:rsidRPr="00682BCC" w:rsidRDefault="009C6F97" w:rsidP="00F047D3">
      <w:pPr>
        <w:numPr>
          <w:ilvl w:val="0"/>
          <w:numId w:val="64"/>
        </w:numPr>
        <w:spacing w:after="240"/>
        <w:rPr>
          <w:rFonts w:ascii="Times New Roman" w:eastAsia="Calibri" w:hAnsi="Times New Roman"/>
          <w:szCs w:val="22"/>
        </w:rPr>
      </w:pPr>
      <w:r w:rsidRPr="00682BCC">
        <w:rPr>
          <w:rFonts w:ascii="Times New Roman" w:eastAsia="Calibri" w:hAnsi="Times New Roman"/>
          <w:szCs w:val="22"/>
          <w:u w:val="single"/>
        </w:rPr>
        <w:t>Improving Skills of Educators</w:t>
      </w:r>
      <w:r w:rsidRPr="00682BCC">
        <w:rPr>
          <w:rFonts w:ascii="Times New Roman" w:eastAsia="Calibri" w:hAnsi="Times New Roman"/>
          <w:i/>
          <w:szCs w:val="22"/>
        </w:rPr>
        <w:t xml:space="preserve"> (ESEA section 2101(d)(2)(J))</w:t>
      </w:r>
      <w:r w:rsidRPr="00682BCC">
        <w:rPr>
          <w:rFonts w:ascii="Times New Roman" w:eastAsia="Calibri" w:hAnsi="Times New Roman"/>
          <w:szCs w:val="22"/>
        </w:rPr>
        <w:t>: Describe how the SEA will improve the skills of teachers, principals, or other school leaders in order to enable them to identify students with specific learning needs, particularly children with disabilities, English learners, students who are gifted and talented, and students with low literacy levels, and provide instruction based on the needs of such students.</w:t>
      </w:r>
    </w:p>
    <w:p w14:paraId="526D4AD4" w14:textId="77777777" w:rsidR="009C6F97" w:rsidRPr="000900B3" w:rsidRDefault="009C6F97" w:rsidP="002D172F">
      <w:pPr>
        <w:spacing w:after="120"/>
        <w:ind w:left="720"/>
        <w:rPr>
          <w:rFonts w:eastAsia="Calibri" w:cs="Arial"/>
          <w:b/>
        </w:rPr>
      </w:pPr>
      <w:r w:rsidRPr="000900B3">
        <w:rPr>
          <w:rFonts w:eastAsia="Calibri" w:cs="Arial"/>
        </w:rPr>
        <w:t>California’s curriculum frameworks serve as the cornerstone for the state’s efforts to improve the skills of teachers, principals, and other school leaders to address the specific learning needs of students and improve student outcomes. The SBE-adopted frameworks provide guidance to K–12 educators for implementing California’s academic content standards by outlining the scope and sequence of the learning trajectory across grade levels. They contain guidance on content and pedagogy, access and equity, and strategies for professional learning and leadership. Figure 2 below, a screenshot from the English language arts/English language develop (ELA/ELD) framework’s “Access and Equity” chapter, illustrates California’s commitment to identifying and meeting the needs of all of its diverse students, including children with disabilities, English learners, students who are gifted and talented, and students with low literacy levels.</w:t>
      </w:r>
    </w:p>
    <w:p w14:paraId="45DC92EA" w14:textId="77777777" w:rsidR="00A862BE" w:rsidRPr="000900B3" w:rsidRDefault="00A862BE" w:rsidP="002D172F">
      <w:pPr>
        <w:rPr>
          <w:rFonts w:eastAsia="Calibri" w:cs="Arial"/>
          <w:b/>
        </w:rPr>
      </w:pPr>
      <w:r w:rsidRPr="000900B3">
        <w:rPr>
          <w:rFonts w:eastAsia="Calibri" w:cs="Arial"/>
          <w:b/>
        </w:rPr>
        <w:br w:type="page"/>
      </w:r>
    </w:p>
    <w:p w14:paraId="39FCE410" w14:textId="77777777" w:rsidR="009C6F97" w:rsidRPr="000900B3" w:rsidRDefault="009C6F97" w:rsidP="002D172F">
      <w:pPr>
        <w:ind w:left="720"/>
        <w:rPr>
          <w:rFonts w:eastAsia="Calibri" w:cs="Arial"/>
          <w:b/>
          <w:i/>
        </w:rPr>
      </w:pPr>
      <w:r w:rsidRPr="000900B3">
        <w:rPr>
          <w:rFonts w:eastAsia="Calibri" w:cs="Arial"/>
          <w:b/>
        </w:rPr>
        <w:t xml:space="preserve">Figure 1. Chapter at a Glance of “Chapter 9: Access and Equity” of the </w:t>
      </w:r>
      <w:r w:rsidR="009E47E7" w:rsidRPr="000900B3">
        <w:rPr>
          <w:rFonts w:eastAsia="Calibri" w:cs="Arial"/>
          <w:b/>
        </w:rPr>
        <w:br/>
      </w:r>
      <w:r w:rsidRPr="000900B3">
        <w:rPr>
          <w:rFonts w:eastAsia="Calibri" w:cs="Arial"/>
          <w:b/>
          <w:i/>
        </w:rPr>
        <w:t>English Language Arts/English Language Development Framework for California Public Schools Kindergarten Through Grade Twelve, p. 879</w:t>
      </w:r>
      <w:r w:rsidRPr="000900B3">
        <w:rPr>
          <w:rFonts w:eastAsia="Calibri" w:cs="Arial"/>
          <w:b/>
          <w:i/>
          <w:vertAlign w:val="superscript"/>
        </w:rPr>
        <w:footnoteReference w:id="8"/>
      </w:r>
    </w:p>
    <w:p w14:paraId="35C61779" w14:textId="77777777" w:rsidR="009C6F97" w:rsidRPr="000900B3" w:rsidRDefault="00A138D3" w:rsidP="002D172F">
      <w:pPr>
        <w:spacing w:before="360" w:after="480"/>
        <w:ind w:left="720"/>
        <w:rPr>
          <w:rFonts w:cs="Arial"/>
        </w:rPr>
      </w:pPr>
      <w:r w:rsidRPr="000900B3">
        <w:rPr>
          <w:rFonts w:cs="Arial"/>
          <w:noProof/>
        </w:rPr>
        <w:drawing>
          <wp:inline distT="0" distB="0" distL="0" distR="0" wp14:anchorId="0AA70FB9" wp14:editId="4612EF0B">
            <wp:extent cx="5456555" cy="5468620"/>
            <wp:effectExtent l="0" t="0" r="0" b="0"/>
            <wp:docPr id="2" name="Picture 2" descr="Image of the Chapter at a Glance of “Chapter 9: Access and Equity” of the English Language Arts/English Language Development Framework for California Public Schools Kindergarten Through Grade Twelve, page 879.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456555" cy="5468620"/>
                    </a:xfrm>
                    <a:prstGeom prst="rect">
                      <a:avLst/>
                    </a:prstGeom>
                    <a:noFill/>
                  </pic:spPr>
                </pic:pic>
              </a:graphicData>
            </a:graphic>
          </wp:inline>
        </w:drawing>
      </w:r>
    </w:p>
    <w:p w14:paraId="0B7F58BF" w14:textId="77777777" w:rsidR="00A138D3" w:rsidRPr="000900B3" w:rsidRDefault="00A138D3" w:rsidP="002D172F">
      <w:pPr>
        <w:spacing w:after="240"/>
        <w:ind w:left="720"/>
        <w:rPr>
          <w:rFonts w:eastAsia="Calibri" w:cs="Arial"/>
        </w:rPr>
      </w:pPr>
      <w:r w:rsidRPr="000900B3">
        <w:rPr>
          <w:rFonts w:eastAsia="Calibri" w:cs="Arial"/>
        </w:rPr>
        <w:t>Frameworks inform educator professional learning across the career continuum; they are used in educator preparation and induction programs and in the professional learning activities of in-service educators. Dissemination of the frameworks is the primary objective of the statewide standards implementation work described in section D.1 above. The frameworks also include evaluation criteria for instructional materials, encouraging publishers to develop classroom resources that support framework content. Instructional materials approved by the SBE must meet the criteria described in the frameworks.</w:t>
      </w:r>
    </w:p>
    <w:p w14:paraId="2F7C5E6C" w14:textId="77777777" w:rsidR="00A138D3" w:rsidRPr="000900B3" w:rsidRDefault="00A138D3" w:rsidP="002D172F">
      <w:pPr>
        <w:spacing w:after="240"/>
        <w:ind w:left="720"/>
        <w:rPr>
          <w:rFonts w:eastAsia="Calibri" w:cs="Arial"/>
        </w:rPr>
      </w:pPr>
      <w:r w:rsidRPr="000900B3">
        <w:rPr>
          <w:rFonts w:eastAsia="Calibri" w:cs="Arial"/>
        </w:rPr>
        <w:t>Additional strategies to support educators to identify and meet the needs of specific</w:t>
      </w:r>
      <w:r w:rsidRPr="000900B3">
        <w:rPr>
          <w:rFonts w:eastAsia="Calibri" w:cs="Arial"/>
          <w:i/>
        </w:rPr>
        <w:t xml:space="preserve"> </w:t>
      </w:r>
      <w:r w:rsidRPr="000900B3">
        <w:rPr>
          <w:rFonts w:eastAsia="Calibri" w:cs="Arial"/>
        </w:rPr>
        <w:t>groups of students are described below.</w:t>
      </w:r>
    </w:p>
    <w:p w14:paraId="513F1034" w14:textId="77777777" w:rsidR="00A138D3" w:rsidRPr="000900B3" w:rsidRDefault="00A138D3" w:rsidP="002D172F">
      <w:pPr>
        <w:spacing w:after="240"/>
        <w:ind w:left="720"/>
        <w:rPr>
          <w:rFonts w:eastAsia="Calibri" w:cs="Arial"/>
          <w:b/>
        </w:rPr>
      </w:pPr>
      <w:r w:rsidRPr="000900B3">
        <w:rPr>
          <w:rFonts w:eastAsia="Calibri" w:cs="Arial"/>
          <w:b/>
        </w:rPr>
        <w:t>Supporting Educators to Identify and Meet the Needs of English Learners</w:t>
      </w:r>
    </w:p>
    <w:p w14:paraId="7B5D72DA" w14:textId="77777777" w:rsidR="00A138D3" w:rsidRPr="000900B3" w:rsidRDefault="00A138D3" w:rsidP="002D172F">
      <w:pPr>
        <w:spacing w:after="240"/>
        <w:ind w:left="720"/>
        <w:rPr>
          <w:rFonts w:eastAsia="Calibri" w:cs="Arial"/>
        </w:rPr>
      </w:pPr>
      <w:r w:rsidRPr="000900B3">
        <w:rPr>
          <w:rFonts w:eastAsia="Calibri" w:cs="Arial"/>
        </w:rPr>
        <w:t xml:space="preserve">The California English Language Development Standards (CA ELD Standards) are designed to guide instruction so that English learners develop sufficient language to gain access to and engage in academic subjects, achieve in grade-level academic content, and meet state academic standards for college and career readiness. The CA ELD Standards were adopted in 2012 and are correlated to the ELA standards that were adopted in 2010. California is first in the nation to produce an integrated ELA/ELD curriculum framework and all subsequently adopted frameworks now include the integration of ELD. </w:t>
      </w:r>
    </w:p>
    <w:p w14:paraId="4B0C1ED7" w14:textId="77777777" w:rsidR="00A138D3" w:rsidRPr="000900B3" w:rsidRDefault="00A138D3" w:rsidP="002D172F">
      <w:pPr>
        <w:spacing w:after="240"/>
        <w:ind w:left="720"/>
        <w:rPr>
          <w:rFonts w:eastAsia="Calibri" w:cs="Arial"/>
          <w:b/>
        </w:rPr>
      </w:pPr>
      <w:r w:rsidRPr="000900B3">
        <w:rPr>
          <w:rFonts w:eastAsia="Calibri" w:cs="Arial"/>
          <w:b/>
        </w:rPr>
        <w:t>Supporting Educators to Identify and Meet the Needs of Students with Disabilities</w:t>
      </w:r>
    </w:p>
    <w:p w14:paraId="2B07EB82" w14:textId="77777777" w:rsidR="00A138D3" w:rsidRPr="000900B3" w:rsidRDefault="00A138D3" w:rsidP="002D172F">
      <w:pPr>
        <w:spacing w:after="240"/>
        <w:ind w:left="720"/>
        <w:rPr>
          <w:rFonts w:eastAsia="Calibri" w:cs="Arial"/>
        </w:rPr>
      </w:pPr>
      <w:r w:rsidRPr="000900B3">
        <w:rPr>
          <w:rFonts w:eastAsia="Calibri" w:cs="Arial"/>
        </w:rPr>
        <w:t xml:space="preserve">Further, to ensure that students with disabilities are served more effectively regardless of setting, California is undertaking substantial revisions to its teacher preparation standards and programs. The CTC has engaged a stakeholder group to redesign program standards for both special educators and general education teachers. This redesign is based on the concept of cross-training and will include increased preparation for general education teachers in serving students with disabilities. California recognizes that most students with disabilities receive much of their instruction in general education classrooms, so it is critical that general educators are better prepared to address the needs of the students with disabilities they serve. </w:t>
      </w:r>
    </w:p>
    <w:p w14:paraId="69E2A60D" w14:textId="77777777" w:rsidR="00A138D3" w:rsidRPr="000900B3" w:rsidRDefault="00A138D3" w:rsidP="002D172F">
      <w:pPr>
        <w:spacing w:after="240"/>
        <w:ind w:left="720"/>
        <w:rPr>
          <w:rFonts w:eastAsia="Calibri" w:cs="Arial"/>
          <w:color w:val="000000"/>
        </w:rPr>
      </w:pPr>
      <w:r w:rsidRPr="000900B3">
        <w:rPr>
          <w:rFonts w:eastAsia="Calibri" w:cs="Arial"/>
        </w:rPr>
        <w:t>Concurrently, special education program standards will be revised to include additional preparation to serve general education students, resulting in a broadened credential authorization that will allow special educators to serve general education students. As a result, special education expertise will be available through intervention and remediation activities to assist general education students who are struggling to overcome barriers to improved academic performance. These efforts to recognize the needs of students with disabilities in general education classrooms, and the challenges of the teachers who serve them, were inspired by the groundbreaking work of California’s</w:t>
      </w:r>
      <w:r w:rsidR="00745A70" w:rsidRPr="000900B3">
        <w:rPr>
          <w:rFonts w:eastAsia="Calibri" w:cs="Arial"/>
        </w:rPr>
        <w:t xml:space="preserve"> </w:t>
      </w:r>
      <w:r w:rsidRPr="000900B3">
        <w:rPr>
          <w:rFonts w:eastAsia="Calibri" w:cs="Arial"/>
        </w:rPr>
        <w:t xml:space="preserve">Statewide Special Education Task Force and their summary report, “One System: Reforming Education to Serve All Students,” </w:t>
      </w:r>
      <w:r w:rsidRPr="000900B3">
        <w:rPr>
          <w:rFonts w:eastAsia="Calibri" w:cs="Arial"/>
          <w:color w:val="000000"/>
        </w:rPr>
        <w:t xml:space="preserve">available at </w:t>
      </w:r>
      <w:hyperlink r:id="rId66" w:tooltip="Reforming Education to Serve All Students" w:history="1">
        <w:r w:rsidRPr="000900B3">
          <w:rPr>
            <w:rStyle w:val="Hyperlink"/>
            <w:rFonts w:eastAsia="Calibri" w:cs="Arial"/>
          </w:rPr>
          <w:t>http://www.smcoe.org/about-smcoe/statewide-special-education-task-force/.</w:t>
        </w:r>
      </w:hyperlink>
    </w:p>
    <w:p w14:paraId="780421AA" w14:textId="77777777" w:rsidR="00A138D3" w:rsidRPr="000900B3" w:rsidRDefault="00A138D3" w:rsidP="002D172F">
      <w:pPr>
        <w:spacing w:after="240"/>
        <w:ind w:left="720"/>
        <w:rPr>
          <w:rFonts w:eastAsia="Calibri" w:cs="Arial"/>
          <w:b/>
        </w:rPr>
      </w:pPr>
      <w:r w:rsidRPr="000900B3">
        <w:rPr>
          <w:rFonts w:eastAsia="Calibri" w:cs="Arial"/>
          <w:b/>
        </w:rPr>
        <w:t>Supporting Educators to Identify and Meet the Needs of Students with Low Literacy Levels</w:t>
      </w:r>
    </w:p>
    <w:p w14:paraId="518C7204" w14:textId="77777777" w:rsidR="00A138D3" w:rsidRPr="000900B3" w:rsidRDefault="00A138D3" w:rsidP="002D172F">
      <w:pPr>
        <w:spacing w:after="240"/>
        <w:ind w:left="720"/>
        <w:rPr>
          <w:rFonts w:cs="Arial"/>
          <w:color w:val="000000"/>
        </w:rPr>
      </w:pPr>
      <w:r w:rsidRPr="000900B3">
        <w:rPr>
          <w:rFonts w:cs="Arial"/>
          <w:bCs/>
          <w:color w:val="000000"/>
        </w:rPr>
        <w:t xml:space="preserve">The ELA/ELD curriculum framework </w:t>
      </w:r>
      <w:r w:rsidRPr="000900B3">
        <w:rPr>
          <w:rFonts w:cs="Arial"/>
          <w:color w:val="000000"/>
        </w:rPr>
        <w:t>provides guidance on learner differences and levels of support in order to help educators help students achieve their full potential. The framework stresses excellent initial instruction be provided to all learners, in all grade levels and content areas, and through close, ongoing monitoring of student progress, subsequent instruction can be tailored to meet students’ needs (e.g., strategic scaffolding and grouping, culturally and linguistically responsive instruction, tiered interventions, and varied instructional approaches).</w:t>
      </w:r>
      <w:r w:rsidRPr="000900B3">
        <w:rPr>
          <w:rFonts w:cs="Arial"/>
          <w:bCs/>
          <w:color w:val="000000"/>
        </w:rPr>
        <w:t>The Multi-Tiered System of Supports approach to support and intervention promoted by the CDE</w:t>
      </w:r>
      <w:r w:rsidRPr="000900B3">
        <w:rPr>
          <w:rFonts w:cs="Arial"/>
          <w:color w:val="000000"/>
        </w:rPr>
        <w:t xml:space="preserve"> incorporates a three-tiered structure of increasing levels of supports, beginning with core instruction in Tier 1 for all students in general education, increasing in intensity in Tier 2 with specific targeted instruction and support for students needing extra support, to </w:t>
      </w:r>
      <w:r w:rsidRPr="000900B3">
        <w:rPr>
          <w:rFonts w:cs="Arial"/>
          <w:bCs/>
          <w:color w:val="000000"/>
        </w:rPr>
        <w:t>intensive intervention for those students who experience difficulty in achieving grade level expectations</w:t>
      </w:r>
      <w:r w:rsidRPr="000900B3">
        <w:rPr>
          <w:rFonts w:cs="Arial"/>
          <w:color w:val="000000"/>
        </w:rPr>
        <w:t>, even with Tier 2 supports (e.g. low literacy skills).</w:t>
      </w:r>
    </w:p>
    <w:p w14:paraId="13FED5A7" w14:textId="77777777" w:rsidR="00A138D3" w:rsidRPr="000900B3" w:rsidRDefault="00A138D3" w:rsidP="002D172F">
      <w:pPr>
        <w:spacing w:after="240"/>
        <w:ind w:left="720"/>
        <w:rPr>
          <w:rFonts w:eastAsia="Calibri" w:cs="Arial"/>
          <w:b/>
        </w:rPr>
      </w:pPr>
      <w:r w:rsidRPr="000900B3">
        <w:rPr>
          <w:rFonts w:eastAsia="Calibri" w:cs="Arial"/>
          <w:b/>
        </w:rPr>
        <w:t>Supporting Educators to Identify and Meet the Needs of Students Who are Gifted and Talented</w:t>
      </w:r>
    </w:p>
    <w:p w14:paraId="3257251C" w14:textId="77777777" w:rsidR="00A138D3" w:rsidRPr="000900B3" w:rsidRDefault="00A138D3" w:rsidP="002D172F">
      <w:pPr>
        <w:pStyle w:val="ListParagraph"/>
        <w:spacing w:after="240" w:line="240" w:lineRule="auto"/>
        <w:rPr>
          <w:rFonts w:ascii="Arial" w:hAnsi="Arial" w:cs="Arial"/>
          <w:color w:val="000000"/>
          <w:sz w:val="24"/>
          <w:szCs w:val="24"/>
        </w:rPr>
      </w:pPr>
      <w:r w:rsidRPr="000900B3">
        <w:rPr>
          <w:rFonts w:ascii="Arial" w:hAnsi="Arial" w:cs="Arial"/>
          <w:color w:val="000000"/>
          <w:sz w:val="24"/>
          <w:szCs w:val="24"/>
        </w:rPr>
        <w:t>The CDE provides guidance and resources to help educators and parents understand how gifted and talented education (GATE) programs fit into the current funding context, an overview of the history of legislation and regulations related to implementation of GATE programs, and Web links to resources for the public to access as needed. The CDE also collaborates with the University of Southern California in a grant-funded project that focuses on early identification of potentially gifted children using non-traditional methods, with specific attention placed on the identification of underrepresented students from preschool through grade two (English learners, ethnic and racial minorities, socioeconomically disadvantaged, etc.).</w:t>
      </w:r>
    </w:p>
    <w:p w14:paraId="54377AE9" w14:textId="77777777" w:rsidR="00A138D3" w:rsidRPr="000900B3" w:rsidRDefault="00A138D3" w:rsidP="002D172F">
      <w:pPr>
        <w:spacing w:after="240"/>
        <w:ind w:left="720"/>
        <w:jc w:val="center"/>
        <w:rPr>
          <w:rFonts w:eastAsia="Calibri" w:cs="Arial"/>
          <w:b/>
          <w:color w:val="000000"/>
        </w:rPr>
      </w:pPr>
      <w:r w:rsidRPr="000900B3">
        <w:rPr>
          <w:rFonts w:eastAsia="Calibri" w:cs="Arial"/>
          <w:b/>
          <w:color w:val="000000"/>
        </w:rPr>
        <w:t>Continuous Improvement</w:t>
      </w:r>
    </w:p>
    <w:p w14:paraId="6F733161" w14:textId="77777777" w:rsidR="006F5549" w:rsidRPr="000900B3" w:rsidRDefault="00A138D3" w:rsidP="002D172F">
      <w:pPr>
        <w:spacing w:after="240"/>
        <w:ind w:left="720" w:right="180"/>
        <w:rPr>
          <w:rFonts w:eastAsia="Calibri" w:cs="Arial"/>
        </w:rPr>
      </w:pPr>
      <w:r w:rsidRPr="000900B3">
        <w:rPr>
          <w:rFonts w:eastAsia="Calibri" w:cs="Arial"/>
          <w:color w:val="000000"/>
        </w:rPr>
        <w:t xml:space="preserve">California’s accountability and continuous improvement system based on the Local Control Funding Formula (LCFF) provides LEAs with information and tools to identify areas where specific groups of students may need additional support. </w:t>
      </w:r>
      <w:r w:rsidRPr="000900B3">
        <w:rPr>
          <w:rFonts w:eastAsia="Calibri" w:cs="Arial"/>
        </w:rPr>
        <w:t>Performance data on a variety of state priorities is reported to the public through the California School Dashboard. LEAs can use this information to identify local educator professional learning needs, develop strategies, set goals, and resource these activities appropriately. The statewide system of support, a multi-leveled system that includes the standards implementation and support for school leaders activities described in section D.1 above, will provide resources and assistance to schools and districts as they work to address locally-determined professional learning needs of educators.</w:t>
      </w:r>
    </w:p>
    <w:p w14:paraId="313A564B" w14:textId="77777777" w:rsidR="008A7D4D" w:rsidRPr="00830FD1" w:rsidRDefault="008A7D4D" w:rsidP="00F047D3">
      <w:pPr>
        <w:numPr>
          <w:ilvl w:val="0"/>
          <w:numId w:val="64"/>
        </w:numPr>
        <w:contextualSpacing/>
        <w:rPr>
          <w:rFonts w:ascii="Times New Roman" w:eastAsia="Calibri" w:hAnsi="Times New Roman"/>
          <w:szCs w:val="22"/>
        </w:rPr>
      </w:pPr>
      <w:r w:rsidRPr="00830FD1">
        <w:rPr>
          <w:rFonts w:ascii="Times New Roman" w:eastAsia="Calibri" w:hAnsi="Times New Roman"/>
          <w:szCs w:val="22"/>
          <w:u w:val="single"/>
        </w:rPr>
        <w:t>Data and Consultation</w:t>
      </w:r>
      <w:r w:rsidRPr="00830FD1">
        <w:rPr>
          <w:rFonts w:ascii="Times New Roman" w:eastAsia="Calibri" w:hAnsi="Times New Roman"/>
          <w:i/>
          <w:szCs w:val="22"/>
        </w:rPr>
        <w:t xml:space="preserve"> (ESEA section 2101(d)(2)(K))</w:t>
      </w:r>
      <w:r w:rsidRPr="00830FD1">
        <w:rPr>
          <w:rFonts w:ascii="Times New Roman" w:eastAsia="Calibri" w:hAnsi="Times New Roman"/>
          <w:szCs w:val="22"/>
        </w:rPr>
        <w:t xml:space="preserve">: Describe how the State will use data and ongoing consultation as described in ESEA section 2101(d)(3) to continually update and improve </w:t>
      </w:r>
      <w:r w:rsidR="00C802AE" w:rsidRPr="00830FD1">
        <w:rPr>
          <w:rFonts w:ascii="Times New Roman" w:eastAsia="Calibri" w:hAnsi="Times New Roman"/>
          <w:szCs w:val="22"/>
        </w:rPr>
        <w:br/>
      </w:r>
      <w:r w:rsidRPr="00830FD1">
        <w:rPr>
          <w:rFonts w:ascii="Times New Roman" w:eastAsia="Calibri" w:hAnsi="Times New Roman"/>
          <w:szCs w:val="22"/>
        </w:rPr>
        <w:t>the activities supported under Title II, Part A.</w:t>
      </w:r>
    </w:p>
    <w:p w14:paraId="260D3F0F" w14:textId="77777777" w:rsidR="008A7D4D" w:rsidRPr="000900B3" w:rsidRDefault="008A7D4D" w:rsidP="002D172F">
      <w:pPr>
        <w:widowControl w:val="0"/>
        <w:autoSpaceDE w:val="0"/>
        <w:autoSpaceDN w:val="0"/>
        <w:adjustRightInd w:val="0"/>
        <w:spacing w:before="240"/>
        <w:ind w:left="720"/>
        <w:rPr>
          <w:rFonts w:eastAsia="Calibri" w:cs="Arial"/>
          <w:szCs w:val="22"/>
        </w:rPr>
      </w:pPr>
      <w:r w:rsidRPr="000900B3">
        <w:rPr>
          <w:rFonts w:eastAsia="Calibri"/>
          <w:szCs w:val="22"/>
        </w:rPr>
        <w:t xml:space="preserve">Data and consultation are at the heart of California’s school funding system. At the local level, LCAPs are updated annually, allowing for local evaluation of programs and activities and realignment of resources that is responsive to the evolving needs of educators, students, and the district community. </w:t>
      </w:r>
    </w:p>
    <w:p w14:paraId="6538E4AF" w14:textId="77777777" w:rsidR="008A7D4D" w:rsidRPr="000900B3" w:rsidRDefault="008A7D4D" w:rsidP="002D172F">
      <w:pPr>
        <w:spacing w:before="240"/>
        <w:ind w:left="720"/>
        <w:rPr>
          <w:rFonts w:eastAsia="Calibri"/>
          <w:szCs w:val="22"/>
        </w:rPr>
      </w:pPr>
      <w:r w:rsidRPr="000900B3">
        <w:rPr>
          <w:rFonts w:eastAsia="Calibri"/>
          <w:szCs w:val="22"/>
        </w:rPr>
        <w:t xml:space="preserve">Supplementing the LCAP development process with its requirements for community engagement, LEAs must complete the LCAP Addendum, which is the mechanism by which LEAs address the local planning requirements of the ESSA. Specifically, LEAs must describe programs and activities they will engage in using their Title II, Part A funds. Therefore, the expenditure of these funds is planned for in consultation with the local school community. </w:t>
      </w:r>
    </w:p>
    <w:p w14:paraId="52A9FD4B" w14:textId="77777777" w:rsidR="00335B1B" w:rsidRPr="000900B3" w:rsidRDefault="008A7D4D" w:rsidP="002D172F">
      <w:pPr>
        <w:spacing w:before="240" w:after="240"/>
        <w:ind w:left="720" w:right="180"/>
        <w:rPr>
          <w:rFonts w:eastAsia="Calibri"/>
          <w:szCs w:val="22"/>
        </w:rPr>
      </w:pPr>
      <w:r w:rsidRPr="000900B3">
        <w:rPr>
          <w:rFonts w:eastAsia="Calibri"/>
          <w:szCs w:val="22"/>
        </w:rPr>
        <w:t>State-level activities will also be continuously evaluated and improved through data analysis and consultation. In reviewing LCAP Addenda, analyzing statewide Dashboard data annually, and consulting with state system of support partners, the state will prioritize state-level activities under Title II, Part A to address areas of greatest need. Systematic coordination with other state and federal programs will reduce redundancies and ensure the greatest impact at the local level.</w:t>
      </w:r>
    </w:p>
    <w:p w14:paraId="5E66F96A" w14:textId="77777777" w:rsidR="002E033E" w:rsidRPr="000900B3" w:rsidRDefault="002E033E" w:rsidP="002D172F">
      <w:pPr>
        <w:spacing w:before="240" w:after="240"/>
        <w:ind w:left="720" w:right="180"/>
        <w:rPr>
          <w:rFonts w:eastAsia="Calibri"/>
          <w:szCs w:val="22"/>
        </w:rPr>
      </w:pPr>
      <w:r w:rsidRPr="000900B3">
        <w:rPr>
          <w:rFonts w:eastAsia="Calibri"/>
          <w:szCs w:val="22"/>
        </w:rPr>
        <w:t>Beyond the evaluation and public reporting of equity gaps, California will take a number of steps to ensure that low-income and minority children enrolled in schools assisted under Title I, Part A are not served at disproportionate rates by ineffective, out-of-field, or inexperienced teachers. Under ESSA Section 1112(b)(2), each LEA is required to submit a plan to the state educational agency (SEA) that describes how it will identify and address any disparities that result in low-income students and minority students being taught at higher rates than other students by ineffective, inexperienced, or out-of-field teachers. Beginning in the 2018–19 school year, LEAs will need to address this provision in the Local Control and Accountability Plan (LCAP) Addendum. The LCAP is the LEA strategic planning document that is submitted every three years and updated annually, while the Addendum ensures LEAs are meeting federal planning requirements and is submitted to the SEA for approval. In reviewing LCAP Addenda, the SEA will only approve LEA plans that include descriptions about how the LEA will identify and address any disparities that result in low-income students and minority students being taught at higher rates than other students by ineffective, inexperienced, or out-of-field teachers. If the LEA’s response is insufficient, California will return the LCAP Addendum with suggestions for ways to strengthen the LEA’s response. </w:t>
      </w:r>
    </w:p>
    <w:p w14:paraId="27B30BE1" w14:textId="00424AE1" w:rsidR="002E033E" w:rsidRPr="000900B3" w:rsidRDefault="002E033E" w:rsidP="00382AA8">
      <w:pPr>
        <w:spacing w:before="240" w:after="240"/>
        <w:ind w:left="720" w:right="180"/>
        <w:rPr>
          <w:rFonts w:eastAsia="Calibri"/>
          <w:szCs w:val="22"/>
        </w:rPr>
      </w:pPr>
      <w:r w:rsidRPr="000900B3">
        <w:rPr>
          <w:rFonts w:eastAsia="Calibri"/>
          <w:szCs w:val="22"/>
        </w:rPr>
        <w:t xml:space="preserve">Further, once updates to California’s procedures for calculating, reporting, and evaluating equitable access to teachers are completed and new procedures have been established, the CDE will provide training to the relevant state and local educational agencies to promote statewide understanding of the new requirements as they relate to the LCAP process and to provide support in informing LEAs about the new teacher equity reporting process. State and county educational agencies within the statewide system of support will collaborate to develop and provide resources, tools, support, and technical assistance regarding teacher equity issues that will be available to all LEAs (Level 1 supports). These agencies will also develop and provide needs assessment, root cause analysis, improvement planning, evidence-based decision making, and performance and progress monitoring tools and training that is differentiated to the needs of LEAs that have been identified as having persistent teacher equity gaps (Level 2 supports). LEAs will also be provided with expert points of contact at the state and regional levels with whom they can discuss available guidance and be supported to develop strong teacher equity plans. </w:t>
      </w:r>
    </w:p>
    <w:p w14:paraId="1ADB89FC" w14:textId="77777777" w:rsidR="008A7D4D" w:rsidRPr="00830FD1" w:rsidRDefault="008A7D4D" w:rsidP="00F047D3">
      <w:pPr>
        <w:numPr>
          <w:ilvl w:val="0"/>
          <w:numId w:val="64"/>
        </w:numPr>
        <w:contextualSpacing/>
        <w:rPr>
          <w:rFonts w:ascii="Times New Roman" w:eastAsia="Calibri" w:hAnsi="Times New Roman"/>
          <w:szCs w:val="22"/>
        </w:rPr>
      </w:pPr>
      <w:r w:rsidRPr="00830FD1">
        <w:rPr>
          <w:rFonts w:ascii="Times New Roman" w:eastAsia="Calibri" w:hAnsi="Times New Roman"/>
          <w:szCs w:val="22"/>
          <w:u w:val="single"/>
        </w:rPr>
        <w:t>Teacher Preparation</w:t>
      </w:r>
      <w:r w:rsidRPr="00830FD1">
        <w:rPr>
          <w:rFonts w:ascii="Times New Roman" w:eastAsia="Calibri" w:hAnsi="Times New Roman"/>
          <w:szCs w:val="22"/>
        </w:rPr>
        <w:t xml:space="preserve"> </w:t>
      </w:r>
      <w:r w:rsidRPr="00830FD1">
        <w:rPr>
          <w:rFonts w:ascii="Times New Roman" w:eastAsia="Calibri" w:hAnsi="Times New Roman"/>
          <w:i/>
          <w:szCs w:val="22"/>
        </w:rPr>
        <w:t>(ESEA section 2101(d)(2)(M))</w:t>
      </w:r>
      <w:r w:rsidRPr="00830FD1">
        <w:rPr>
          <w:rFonts w:ascii="Times New Roman" w:eastAsia="Calibri" w:hAnsi="Times New Roman"/>
          <w:szCs w:val="22"/>
        </w:rPr>
        <w:t xml:space="preserve">: Describe the actions the State may take to improve preparation programs and strengthen support for teachers, principals, or other school </w:t>
      </w:r>
      <w:r w:rsidR="003604A2" w:rsidRPr="00830FD1">
        <w:rPr>
          <w:rFonts w:ascii="Times New Roman" w:eastAsia="Calibri" w:hAnsi="Times New Roman"/>
          <w:szCs w:val="22"/>
        </w:rPr>
        <w:br/>
      </w:r>
      <w:r w:rsidRPr="00830FD1">
        <w:rPr>
          <w:rFonts w:ascii="Times New Roman" w:eastAsia="Calibri" w:hAnsi="Times New Roman"/>
          <w:szCs w:val="22"/>
        </w:rPr>
        <w:t>leaders based on the needs of the State, as identified by the SEA.</w:t>
      </w:r>
    </w:p>
    <w:p w14:paraId="73495AD1" w14:textId="77777777" w:rsidR="008A7D4D" w:rsidRPr="000900B3" w:rsidRDefault="008A7D4D" w:rsidP="002D172F">
      <w:pPr>
        <w:spacing w:before="240" w:after="240"/>
        <w:ind w:left="720" w:right="180"/>
        <w:rPr>
          <w:rFonts w:ascii="Times New Roman" w:eastAsia="Calibri" w:hAnsi="Times New Roman"/>
          <w:sz w:val="22"/>
          <w:szCs w:val="22"/>
        </w:rPr>
      </w:pPr>
      <w:r w:rsidRPr="000900B3">
        <w:rPr>
          <w:rFonts w:cs="Arial"/>
        </w:rPr>
        <w:t>The State plans to leverage partnerships with institutions of higher education, LEAs, and other organizations in order to collaboratively and innovatively address teacher shortage areas in science, math, special education, and bilingual education. California does not plan to utilize Title II, Part A funds to improve preparation programs. Investments to strengthen supports for educators will be made within California’s state system of support as described above in section A.4.viii.c.</w:t>
      </w:r>
    </w:p>
    <w:p w14:paraId="602DEEB2" w14:textId="77777777" w:rsidR="008A7D4D" w:rsidRPr="000900B3" w:rsidRDefault="008A7D4D" w:rsidP="00EE3934">
      <w:pPr>
        <w:pStyle w:val="Heading2"/>
      </w:pPr>
      <w:r w:rsidRPr="000900B3">
        <w:t>Title III, Part A, Subpart 1: English Language Acquisition and Language Enhancement</w:t>
      </w:r>
    </w:p>
    <w:p w14:paraId="2DA761AB" w14:textId="1129A929" w:rsidR="00EE3934" w:rsidRPr="00830FD1" w:rsidRDefault="008A7D4D" w:rsidP="00F047D3">
      <w:pPr>
        <w:numPr>
          <w:ilvl w:val="0"/>
          <w:numId w:val="66"/>
        </w:numPr>
        <w:contextualSpacing/>
        <w:rPr>
          <w:rFonts w:ascii="Times New Roman" w:eastAsia="Calibri" w:hAnsi="Times New Roman"/>
          <w:szCs w:val="22"/>
        </w:rPr>
      </w:pPr>
      <w:r w:rsidRPr="00830FD1">
        <w:rPr>
          <w:rFonts w:ascii="Times New Roman" w:eastAsia="Calibri" w:hAnsi="Times New Roman"/>
          <w:szCs w:val="22"/>
          <w:u w:val="single"/>
        </w:rPr>
        <w:t>Entrance and Exit Procedures</w:t>
      </w:r>
      <w:r w:rsidRPr="00830FD1">
        <w:rPr>
          <w:rFonts w:ascii="Times New Roman" w:eastAsia="Calibri" w:hAnsi="Times New Roman"/>
          <w:szCs w:val="22"/>
        </w:rPr>
        <w:t xml:space="preserve"> </w:t>
      </w:r>
      <w:r w:rsidRPr="00830FD1">
        <w:rPr>
          <w:rFonts w:ascii="Times New Roman" w:eastAsia="Calibri" w:hAnsi="Times New Roman"/>
          <w:i/>
          <w:szCs w:val="22"/>
        </w:rPr>
        <w:t xml:space="preserve">(ESEA section 3113(b)(2)): </w:t>
      </w:r>
      <w:r w:rsidRPr="00830FD1">
        <w:rPr>
          <w:rFonts w:ascii="Times New Roman" w:eastAsia="Calibri" w:hAnsi="Times New Roman"/>
          <w:szCs w:val="22"/>
        </w:rPr>
        <w:t>Describe how the SEA will establish and implement, with timely and meaningful consultation with LEAs representing the geographic diversity of the State, standardized, statewide entrance and exit procedures, including an assurance that all students who may be English learners are assessed for such status within 30 days of enrollment in a school in the State.</w:t>
      </w:r>
    </w:p>
    <w:p w14:paraId="59F9BAEC" w14:textId="7492A9E8" w:rsidR="008A7D4D" w:rsidRPr="000900B3" w:rsidRDefault="008A7D4D" w:rsidP="00EE3934">
      <w:pPr>
        <w:spacing w:before="240" w:after="240"/>
        <w:ind w:left="720"/>
        <w:rPr>
          <w:rFonts w:cs="Arial"/>
        </w:rPr>
      </w:pPr>
      <w:r w:rsidRPr="000900B3">
        <w:rPr>
          <w:rFonts w:cs="Arial"/>
        </w:rPr>
        <w:t>The statewide California entrance procedures ensure that all students who may be English learners (ELs) are assessed for such status using a valid and reliable instrument within 30 days of enrollment in a school in the state. Upon enrollment, parents of new students complete a standardized, statewide Home Language Survey (HLS). If the answer to any of the first three questions on the survey is a language other than English, the student is assessed to determine if the student is an EL. The state’s English language proficiency (ELP) assessment guidance document, available at</w:t>
      </w:r>
      <w:r w:rsidR="00A25882" w:rsidRPr="00A25882">
        <w:rPr>
          <w:rFonts w:ascii="Calibri" w:hAnsi="Calibri" w:cs="Calibri"/>
          <w:color w:val="1F497D"/>
          <w:sz w:val="22"/>
          <w:szCs w:val="22"/>
        </w:rPr>
        <w:t xml:space="preserve"> </w:t>
      </w:r>
      <w:hyperlink r:id="rId67" w:history="1">
        <w:r w:rsidR="00A25882" w:rsidRPr="00A25882">
          <w:rPr>
            <w:rStyle w:val="Hyperlink"/>
            <w:rFonts w:cs="Arial"/>
          </w:rPr>
          <w:t>https://www.cde.ca.gov/ta/tg/ep/documents/elpacinfoguide19.pdf</w:t>
        </w:r>
      </w:hyperlink>
      <w:r w:rsidR="00A25882">
        <w:rPr>
          <w:rFonts w:cs="Arial"/>
          <w:color w:val="1F497D"/>
        </w:rPr>
        <w:t>,</w:t>
      </w:r>
      <w:r w:rsidRPr="000900B3">
        <w:rPr>
          <w:rFonts w:eastAsia="Calibri" w:cs="Arial"/>
          <w:szCs w:val="22"/>
        </w:rPr>
        <w:t xml:space="preserve"> </w:t>
      </w:r>
      <w:r w:rsidRPr="000900B3">
        <w:rPr>
          <w:rFonts w:cs="Arial"/>
        </w:rPr>
        <w:t xml:space="preserve">contains the standardized entrance procedures. </w:t>
      </w:r>
    </w:p>
    <w:p w14:paraId="5C84E825" w14:textId="765F4B9E" w:rsidR="008A7D4D" w:rsidRPr="000900B3" w:rsidRDefault="008A7D4D" w:rsidP="002D172F">
      <w:pPr>
        <w:spacing w:after="240"/>
        <w:ind w:left="720"/>
        <w:rPr>
          <w:rFonts w:cs="Arial"/>
        </w:rPr>
      </w:pPr>
      <w:r w:rsidRPr="000900B3">
        <w:rPr>
          <w:rFonts w:cs="Arial"/>
        </w:rPr>
        <w:t>For th</w:t>
      </w:r>
      <w:r w:rsidR="00C27FBC">
        <w:rPr>
          <w:rFonts w:cs="Arial"/>
        </w:rPr>
        <w:t>e</w:t>
      </w:r>
      <w:r w:rsidRPr="000900B3">
        <w:rPr>
          <w:rFonts w:cs="Arial"/>
        </w:rPr>
        <w:t xml:space="preserve"> initial assessment, California administer</w:t>
      </w:r>
      <w:r w:rsidR="00C27FBC">
        <w:rPr>
          <w:rFonts w:cs="Arial"/>
        </w:rPr>
        <w:t>ed</w:t>
      </w:r>
      <w:r w:rsidRPr="000900B3">
        <w:rPr>
          <w:rFonts w:cs="Arial"/>
        </w:rPr>
        <w:t xml:space="preserve"> the California English Language Development Test (CELDT) in the 2017–18 </w:t>
      </w:r>
      <w:r w:rsidR="00745A70" w:rsidRPr="000900B3">
        <w:rPr>
          <w:rFonts w:cs="Arial"/>
        </w:rPr>
        <w:t>s</w:t>
      </w:r>
      <w:r w:rsidRPr="000900B3">
        <w:rPr>
          <w:rFonts w:cs="Arial"/>
        </w:rPr>
        <w:t>chool year while field testing the new English Language Proficiency Assessments for California (ELPAC) initial assessment. In 2018–19, the ELPAC initial assessment replace</w:t>
      </w:r>
      <w:r w:rsidR="00C27FBC">
        <w:rPr>
          <w:rFonts w:cs="Arial"/>
        </w:rPr>
        <w:t>d</w:t>
      </w:r>
      <w:r w:rsidRPr="000900B3">
        <w:rPr>
          <w:rFonts w:cs="Arial"/>
        </w:rPr>
        <w:t xml:space="preserve"> the CELDT as the state’s initial ELP assessment. Regulations for the implementation of the ELPAC initial assessment </w:t>
      </w:r>
      <w:r w:rsidR="00C27FBC">
        <w:rPr>
          <w:rFonts w:cs="Arial"/>
        </w:rPr>
        <w:t>were</w:t>
      </w:r>
      <w:r w:rsidRPr="000900B3">
        <w:rPr>
          <w:rFonts w:cs="Arial"/>
        </w:rPr>
        <w:t xml:space="preserve"> finalized in October 2017 and contain</w:t>
      </w:r>
      <w:r w:rsidR="00C27FBC">
        <w:rPr>
          <w:rFonts w:cs="Arial"/>
        </w:rPr>
        <w:t>ed</w:t>
      </w:r>
      <w:r w:rsidRPr="000900B3">
        <w:rPr>
          <w:rFonts w:cs="Arial"/>
        </w:rPr>
        <w:t xml:space="preserve"> detailed updated entrance procedures. Validity of the ELPAC </w:t>
      </w:r>
      <w:r w:rsidR="00C27FBC">
        <w:rPr>
          <w:rFonts w:cs="Arial"/>
        </w:rPr>
        <w:t>wa</w:t>
      </w:r>
      <w:r w:rsidRPr="000900B3">
        <w:rPr>
          <w:rFonts w:cs="Arial"/>
        </w:rPr>
        <w:t xml:space="preserve">s assured through the processes used to develop the assessment instrument including content review, alignment studies, standard setting procedures, and comparison studies. </w:t>
      </w:r>
    </w:p>
    <w:p w14:paraId="71CAA94E" w14:textId="77777777" w:rsidR="008A7D4D" w:rsidRPr="000900B3" w:rsidRDefault="008A7D4D" w:rsidP="002D172F">
      <w:pPr>
        <w:spacing w:after="240"/>
        <w:ind w:left="720"/>
        <w:rPr>
          <w:rFonts w:cs="Arial"/>
        </w:rPr>
      </w:pPr>
      <w:r w:rsidRPr="000900B3">
        <w:rPr>
          <w:rFonts w:cs="Arial"/>
        </w:rPr>
        <w:t xml:space="preserve">California has established processes to ensure timely and meaningful consultation with LEAs representing the geographic diversity of the state in the development of our standardized, statewide entrance and exit procedures by engaging stakeholders in meetings throughout the state; eliciting input and feedback at statewide conferences and trainings; soliciting participation in various committees; soliciting public comment during the regulations process; and providing policy updates. Evaluations, written feedback, and attendance records are evidence of timely and meaningful consultation, as well as collaboration to co-develop guidance documents and provide professional development. </w:t>
      </w:r>
    </w:p>
    <w:p w14:paraId="06CE1BB0" w14:textId="77777777" w:rsidR="008A7D4D" w:rsidRPr="000900B3" w:rsidRDefault="008A7D4D" w:rsidP="002D172F">
      <w:pPr>
        <w:pStyle w:val="NoSpacing"/>
        <w:spacing w:after="240"/>
        <w:ind w:left="720"/>
      </w:pPr>
      <w:r w:rsidRPr="000900B3">
        <w:t>In November 2018, a study related to the use of the new English Language Proficiency Assessments for California (ELPAC) scores will be presented to the State Board of Education to adopt a new ELPAC reclassification criteria. The standardized Language Observation Tool and Parent Involvement Protocol will be developed in 2018–19 and piloted in 2019–20.</w:t>
      </w:r>
    </w:p>
    <w:p w14:paraId="2C08D647" w14:textId="77777777" w:rsidR="008A7D4D" w:rsidRPr="000900B3" w:rsidRDefault="008A7D4D" w:rsidP="002D172F">
      <w:pPr>
        <w:pStyle w:val="NoSpacing"/>
        <w:spacing w:after="240"/>
        <w:ind w:left="720"/>
      </w:pPr>
      <w:r w:rsidRPr="000900B3">
        <w:t>In January 2019, work with the Legislature will begin to change the</w:t>
      </w:r>
      <w:r w:rsidR="00745A70" w:rsidRPr="000900B3">
        <w:t xml:space="preserve"> </w:t>
      </w:r>
      <w:r w:rsidRPr="000900B3">
        <w:t>reclassification criteria in California Education Code. This process generally takes one year. Legislation will include the standardized, statewide Language Observation Tool and Parent Involvement Protocol.</w:t>
      </w:r>
    </w:p>
    <w:p w14:paraId="6A112321" w14:textId="77777777" w:rsidR="008A7D4D" w:rsidRPr="000900B3" w:rsidRDefault="008A7D4D" w:rsidP="002D172F">
      <w:pPr>
        <w:pStyle w:val="NoSpacing"/>
        <w:spacing w:after="240"/>
        <w:ind w:left="720"/>
      </w:pPr>
      <w:r w:rsidRPr="000900B3">
        <w:t>If the Legislature enacts law to change the reclassification criteria including the Language Observation Tool, and Parent Involvement Protocol, the law goes into effect on July 1, 2020.</w:t>
      </w:r>
    </w:p>
    <w:p w14:paraId="2E7D91D0" w14:textId="77777777" w:rsidR="008A7D4D" w:rsidRPr="000900B3" w:rsidRDefault="008A7D4D" w:rsidP="002D172F">
      <w:pPr>
        <w:spacing w:after="240"/>
        <w:ind w:left="720"/>
        <w:rPr>
          <w:rFonts w:cs="Arial"/>
          <w:spacing w:val="2"/>
          <w:szCs w:val="22"/>
        </w:rPr>
      </w:pPr>
      <w:r w:rsidRPr="000900B3">
        <w:rPr>
          <w:rFonts w:cs="Arial"/>
          <w:spacing w:val="2"/>
          <w:szCs w:val="22"/>
        </w:rPr>
        <w:t>The Regulatory Process would begin in 2020–21, and full implementation is expected in 2021–22.</w:t>
      </w:r>
    </w:p>
    <w:p w14:paraId="224FB6D3" w14:textId="77777777" w:rsidR="008A7D4D" w:rsidRPr="00830FD1" w:rsidRDefault="008A7D4D" w:rsidP="00F047D3">
      <w:pPr>
        <w:numPr>
          <w:ilvl w:val="0"/>
          <w:numId w:val="65"/>
        </w:numPr>
        <w:spacing w:before="240"/>
        <w:rPr>
          <w:rFonts w:ascii="Times New Roman" w:eastAsia="Calibri" w:hAnsi="Times New Roman"/>
          <w:szCs w:val="22"/>
        </w:rPr>
      </w:pPr>
      <w:r w:rsidRPr="00830FD1">
        <w:rPr>
          <w:rFonts w:ascii="Times New Roman" w:eastAsia="Calibri" w:hAnsi="Times New Roman"/>
          <w:szCs w:val="22"/>
          <w:u w:val="single"/>
        </w:rPr>
        <w:t>SEA Support for English Learner Progress</w:t>
      </w:r>
      <w:r w:rsidRPr="00830FD1">
        <w:rPr>
          <w:rFonts w:ascii="Times New Roman" w:eastAsia="Calibri" w:hAnsi="Times New Roman"/>
          <w:szCs w:val="22"/>
        </w:rPr>
        <w:t xml:space="preserve"> </w:t>
      </w:r>
      <w:r w:rsidRPr="00830FD1">
        <w:rPr>
          <w:rFonts w:ascii="Times New Roman" w:eastAsia="Calibri" w:hAnsi="Times New Roman"/>
          <w:i/>
          <w:szCs w:val="22"/>
        </w:rPr>
        <w:t>(ESEA section 3113(b)(6))</w:t>
      </w:r>
      <w:r w:rsidRPr="00830FD1">
        <w:rPr>
          <w:rFonts w:ascii="Times New Roman" w:eastAsia="Calibri" w:hAnsi="Times New Roman"/>
          <w:szCs w:val="22"/>
        </w:rPr>
        <w:t xml:space="preserve">: Describe how the SEA </w:t>
      </w:r>
      <w:r w:rsidR="00834A23" w:rsidRPr="00830FD1">
        <w:rPr>
          <w:rFonts w:ascii="Times New Roman" w:eastAsia="Calibri" w:hAnsi="Times New Roman"/>
          <w:szCs w:val="22"/>
        </w:rPr>
        <w:br/>
      </w:r>
      <w:r w:rsidRPr="00830FD1">
        <w:rPr>
          <w:rFonts w:ascii="Times New Roman" w:eastAsia="Calibri" w:hAnsi="Times New Roman"/>
          <w:szCs w:val="22"/>
        </w:rPr>
        <w:t xml:space="preserve">will assist eligible entities in meeting: </w:t>
      </w:r>
    </w:p>
    <w:p w14:paraId="67258375" w14:textId="77777777" w:rsidR="008A7D4D" w:rsidRPr="00830FD1" w:rsidRDefault="008A7D4D" w:rsidP="002D172F">
      <w:pPr>
        <w:numPr>
          <w:ilvl w:val="2"/>
          <w:numId w:val="6"/>
        </w:numPr>
        <w:ind w:left="1440" w:hanging="360"/>
        <w:contextualSpacing/>
        <w:rPr>
          <w:rFonts w:ascii="Times New Roman" w:eastAsia="Calibri" w:hAnsi="Times New Roman"/>
          <w:szCs w:val="22"/>
        </w:rPr>
      </w:pPr>
      <w:r w:rsidRPr="00830FD1">
        <w:rPr>
          <w:rFonts w:ascii="Times New Roman" w:eastAsia="Calibri" w:hAnsi="Times New Roman"/>
          <w:szCs w:val="22"/>
        </w:rPr>
        <w:t xml:space="preserve">The State-designed long-term goals established under ESEA section 1111(c)(4)(A)(ii), including measurements of interim progress towards meeting such goals, based on the </w:t>
      </w:r>
      <w:r w:rsidR="00834A23" w:rsidRPr="00830FD1">
        <w:rPr>
          <w:rFonts w:ascii="Times New Roman" w:eastAsia="Calibri" w:hAnsi="Times New Roman"/>
          <w:szCs w:val="22"/>
        </w:rPr>
        <w:br/>
      </w:r>
      <w:r w:rsidRPr="00830FD1">
        <w:rPr>
          <w:rFonts w:ascii="Times New Roman" w:eastAsia="Calibri" w:hAnsi="Times New Roman"/>
          <w:szCs w:val="22"/>
        </w:rPr>
        <w:t xml:space="preserve">State’s English language proficiency assessments under ESEA section 1111(b)(2)(G); </w:t>
      </w:r>
      <w:r w:rsidR="00834A23" w:rsidRPr="00830FD1">
        <w:rPr>
          <w:rFonts w:ascii="Times New Roman" w:eastAsia="Calibri" w:hAnsi="Times New Roman"/>
          <w:szCs w:val="22"/>
        </w:rPr>
        <w:br/>
      </w:r>
      <w:r w:rsidRPr="00830FD1">
        <w:rPr>
          <w:rFonts w:ascii="Times New Roman" w:eastAsia="Calibri" w:hAnsi="Times New Roman"/>
          <w:szCs w:val="22"/>
        </w:rPr>
        <w:t>and</w:t>
      </w:r>
    </w:p>
    <w:p w14:paraId="2531124C" w14:textId="77777777" w:rsidR="008A7D4D" w:rsidRPr="00830FD1" w:rsidRDefault="008A7D4D" w:rsidP="002D172F">
      <w:pPr>
        <w:numPr>
          <w:ilvl w:val="2"/>
          <w:numId w:val="6"/>
        </w:numPr>
        <w:ind w:left="1440" w:hanging="360"/>
        <w:contextualSpacing/>
        <w:rPr>
          <w:rFonts w:ascii="Times New Roman" w:eastAsia="Calibri" w:hAnsi="Times New Roman"/>
          <w:szCs w:val="22"/>
        </w:rPr>
      </w:pPr>
      <w:r w:rsidRPr="00830FD1">
        <w:rPr>
          <w:rFonts w:ascii="Times New Roman" w:eastAsia="Calibri" w:hAnsi="Times New Roman"/>
          <w:szCs w:val="22"/>
        </w:rPr>
        <w:t xml:space="preserve">The challenging State academic standards. </w:t>
      </w:r>
    </w:p>
    <w:p w14:paraId="6697AB93" w14:textId="77777777" w:rsidR="008A7D4D" w:rsidRPr="000900B3" w:rsidRDefault="008A7D4D" w:rsidP="002D172F">
      <w:pPr>
        <w:spacing w:before="360" w:after="120"/>
        <w:ind w:left="1440"/>
        <w:rPr>
          <w:rFonts w:cs="Arial"/>
        </w:rPr>
      </w:pPr>
      <w:r w:rsidRPr="000900B3">
        <w:rPr>
          <w:rFonts w:cs="Arial"/>
        </w:rPr>
        <w:t xml:space="preserve">California will assist eligible entities in meeting the state-designed long-term goals, including measurements of interim progress, and provide assistance to meet the challenging State academic standards through a cohesive system of support that includes: adopting standards, developing assessments, establishing long term goals and an accountability system; providing resources to support LEAs in assisting ELs; and fostering continuous improvement. </w:t>
      </w:r>
    </w:p>
    <w:p w14:paraId="639E088E" w14:textId="77777777" w:rsidR="008A7D4D" w:rsidRPr="000900B3" w:rsidRDefault="008A7D4D" w:rsidP="002D172F">
      <w:pPr>
        <w:spacing w:before="240" w:after="120"/>
        <w:ind w:left="1440"/>
        <w:rPr>
          <w:rFonts w:cs="Arial"/>
        </w:rPr>
      </w:pPr>
      <w:r w:rsidRPr="000900B3">
        <w:rPr>
          <w:rFonts w:cs="Arial"/>
        </w:rPr>
        <w:t>The State Board of Education (SBE) has adopted state academic standards, including the English Language Development Standards, and has defined the EL subgroup in each of the state accountability indicators required under ESSA Section 1111(c)(4)(A)(ii).</w:t>
      </w:r>
    </w:p>
    <w:p w14:paraId="40BB2DD7" w14:textId="77777777" w:rsidR="008A7D4D" w:rsidRPr="000900B3" w:rsidRDefault="008A7D4D" w:rsidP="002D172F">
      <w:pPr>
        <w:spacing w:before="240"/>
        <w:ind w:left="1440"/>
        <w:rPr>
          <w:rFonts w:cs="Arial"/>
          <w:b/>
        </w:rPr>
      </w:pPr>
      <w:r w:rsidRPr="000900B3">
        <w:rPr>
          <w:rFonts w:cs="Arial"/>
          <w:b/>
        </w:rPr>
        <w:t>State Standards</w:t>
      </w:r>
    </w:p>
    <w:p w14:paraId="67DA6D6A" w14:textId="77777777" w:rsidR="008A7D4D" w:rsidRPr="000900B3" w:rsidRDefault="008A7D4D" w:rsidP="002D172F">
      <w:pPr>
        <w:spacing w:before="240"/>
        <w:ind w:left="1440"/>
        <w:rPr>
          <w:rFonts w:cs="Arial"/>
        </w:rPr>
      </w:pPr>
      <w:r w:rsidRPr="000900B3">
        <w:rPr>
          <w:rFonts w:cs="Arial"/>
        </w:rPr>
        <w:t>The California English Language Development Standards (CA ELD Standards) are designed to guide instruction so that ELs develop sufficient language to gain access to and engage in academic subject learning, achieve in grade-level academic content, and meet state academic standards for college and career readiness. The CA ELD Standards were adopted in 2012 and have been validated to align to the state’s current English Language Arts (ELA) standards. California is the first state in the nation to produce an integrated ELA/ELD framework and all subsequently adopted frameworks now include the integration of ELD. In 2015, a correspondence study was conducted to ensure the CA ELD Standards are also aligned to both the Science and Mathematics standards. The study found a strong correspondence between the language demands of the content standards and the CA ELD Standards. California ensures every content area framework incorporates the CA ELD Standards and the SBE adopts materials that are aligned to the content standards and the CA ELD Standards.</w:t>
      </w:r>
    </w:p>
    <w:p w14:paraId="41A47352" w14:textId="77777777" w:rsidR="008A7D4D" w:rsidRPr="000900B3" w:rsidRDefault="008A7D4D" w:rsidP="002D172F">
      <w:pPr>
        <w:spacing w:before="240" w:after="120"/>
        <w:ind w:left="1440"/>
        <w:rPr>
          <w:rFonts w:cs="Arial"/>
          <w:b/>
        </w:rPr>
      </w:pPr>
      <w:r w:rsidRPr="000900B3">
        <w:rPr>
          <w:rFonts w:cs="Arial"/>
          <w:b/>
        </w:rPr>
        <w:t>State Assessments</w:t>
      </w:r>
    </w:p>
    <w:p w14:paraId="5CE8D546" w14:textId="77777777" w:rsidR="008A7D4D" w:rsidRPr="000900B3" w:rsidRDefault="008A7D4D" w:rsidP="002D172F">
      <w:pPr>
        <w:spacing w:before="240" w:after="120"/>
        <w:ind w:left="1440"/>
        <w:rPr>
          <w:rFonts w:cs="Arial"/>
        </w:rPr>
      </w:pPr>
      <w:r w:rsidRPr="000900B3">
        <w:rPr>
          <w:rFonts w:cs="Arial"/>
        </w:rPr>
        <w:t xml:space="preserve">ELs also participate in the California Assessment of Student Performance and Progress (CAASPP) system. ELs who have attended a school in the U.S. for less than 12 months are exempted from one administration of the state ELA assessment. </w:t>
      </w:r>
    </w:p>
    <w:p w14:paraId="6B4AB904" w14:textId="77777777" w:rsidR="008A7D4D" w:rsidRPr="000900B3" w:rsidRDefault="008A7D4D" w:rsidP="002D172F">
      <w:pPr>
        <w:spacing w:before="240"/>
        <w:ind w:left="1440"/>
        <w:rPr>
          <w:rFonts w:cs="Arial"/>
          <w:b/>
        </w:rPr>
      </w:pPr>
      <w:r w:rsidRPr="000900B3">
        <w:rPr>
          <w:rFonts w:cs="Arial"/>
          <w:b/>
        </w:rPr>
        <w:t>Accountability System</w:t>
      </w:r>
    </w:p>
    <w:p w14:paraId="2CA8BF72" w14:textId="77777777" w:rsidR="008A7D4D" w:rsidRPr="000900B3" w:rsidRDefault="008A7D4D" w:rsidP="002D172F">
      <w:pPr>
        <w:spacing w:before="240" w:after="120"/>
        <w:ind w:left="1440"/>
        <w:rPr>
          <w:rFonts w:cs="Arial"/>
        </w:rPr>
      </w:pPr>
      <w:r w:rsidRPr="000900B3">
        <w:rPr>
          <w:rFonts w:cs="Arial"/>
        </w:rPr>
        <w:t xml:space="preserve">The state-designed long-term goals for ELs are based on meeting the statewide and local accountability measures. Three indicators will be used: the Academic Indicator (to measure EL academic progress in ELA and mathematics), the English Learner Progress Indicator (to measure English proficiency growth based on CELDT scores and reclassification rates), and the Graduation Rate Indicator (to measure graduation rate growth). </w:t>
      </w:r>
    </w:p>
    <w:p w14:paraId="60C54EF4" w14:textId="30F40258" w:rsidR="008A7D4D" w:rsidRPr="000900B3" w:rsidRDefault="008A7D4D" w:rsidP="002D172F">
      <w:pPr>
        <w:spacing w:before="240"/>
        <w:ind w:left="1440"/>
        <w:rPr>
          <w:rFonts w:cs="Arial"/>
        </w:rPr>
      </w:pPr>
      <w:r w:rsidRPr="000900B3">
        <w:rPr>
          <w:rFonts w:cs="Arial"/>
        </w:rPr>
        <w:t xml:space="preserve">The English Learner Progress Indicator (ELPI) measures the percent of EL students who are making progress toward English language proficiency from one year to the next on the </w:t>
      </w:r>
      <w:r w:rsidR="00991EAB">
        <w:rPr>
          <w:rFonts w:cs="Arial"/>
        </w:rPr>
        <w:t>ELPAC</w:t>
      </w:r>
      <w:r w:rsidRPr="000900B3">
        <w:rPr>
          <w:rFonts w:cs="Arial"/>
        </w:rPr>
        <w:t xml:space="preserve">. The </w:t>
      </w:r>
      <w:r w:rsidR="00991EAB">
        <w:rPr>
          <w:rFonts w:cs="Arial"/>
        </w:rPr>
        <w:t>ELP</w:t>
      </w:r>
      <w:r w:rsidR="005D07F1">
        <w:rPr>
          <w:rFonts w:cs="Arial"/>
        </w:rPr>
        <w:t>I</w:t>
      </w:r>
      <w:r w:rsidR="00991EAB" w:rsidRPr="000900B3">
        <w:rPr>
          <w:rFonts w:cs="Arial"/>
        </w:rPr>
        <w:t xml:space="preserve"> </w:t>
      </w:r>
      <w:r w:rsidRPr="000900B3">
        <w:rPr>
          <w:rFonts w:cs="Arial"/>
        </w:rPr>
        <w:t xml:space="preserve">has </w:t>
      </w:r>
      <w:r w:rsidR="005D07F1">
        <w:rPr>
          <w:rFonts w:cs="Arial"/>
        </w:rPr>
        <w:t>six</w:t>
      </w:r>
      <w:r w:rsidR="005D07F1" w:rsidRPr="000900B3">
        <w:rPr>
          <w:rFonts w:cs="Arial"/>
        </w:rPr>
        <w:t xml:space="preserve"> </w:t>
      </w:r>
      <w:r w:rsidRPr="000900B3">
        <w:rPr>
          <w:rFonts w:cs="Arial"/>
        </w:rPr>
        <w:t xml:space="preserve">performance levels, and the interim goal for every EL student is to progress at least one </w:t>
      </w:r>
      <w:r w:rsidR="005D07F1">
        <w:rPr>
          <w:rFonts w:cs="Arial"/>
        </w:rPr>
        <w:t xml:space="preserve">ELPI </w:t>
      </w:r>
      <w:r w:rsidRPr="000900B3">
        <w:rPr>
          <w:rFonts w:cs="Arial"/>
        </w:rPr>
        <w:t>performance level each year. Therefore, the benchmark for all students is to advance one performance level a year. The long-term goal for the newcomer EL with beginning-level initial English proficiency is to achieve English proficiency within five years. The entry performance level determines the number of years expected to reach proficiency, and at a minimum one year’s progress is expected. As noted above, California transition</w:t>
      </w:r>
      <w:r w:rsidR="00991EAB">
        <w:rPr>
          <w:rFonts w:cs="Arial"/>
        </w:rPr>
        <w:t>ed</w:t>
      </w:r>
      <w:r w:rsidRPr="000900B3">
        <w:rPr>
          <w:rFonts w:cs="Arial"/>
        </w:rPr>
        <w:t xml:space="preserve"> to full implementation of the ELPAC </w:t>
      </w:r>
      <w:r w:rsidR="00991EAB">
        <w:rPr>
          <w:rFonts w:cs="Arial"/>
        </w:rPr>
        <w:t xml:space="preserve">beginning </w:t>
      </w:r>
      <w:r w:rsidRPr="000900B3">
        <w:rPr>
          <w:rFonts w:cs="Arial"/>
        </w:rPr>
        <w:t xml:space="preserve">in the </w:t>
      </w:r>
      <w:r w:rsidR="005D07F1">
        <w:rPr>
          <w:rFonts w:cs="Arial"/>
        </w:rPr>
        <w:t>2017–18</w:t>
      </w:r>
      <w:r w:rsidRPr="000900B3">
        <w:rPr>
          <w:rFonts w:cs="Arial"/>
        </w:rPr>
        <w:t xml:space="preserve"> school year, replacing the CELDT. The ELPI is reported on the California School Dashboard, which can be found on the CDE California Accountability Model &amp; School Dashboard Web page at </w:t>
      </w:r>
      <w:hyperlink r:id="rId68" w:tooltip="California Accountability Model &amp; School Dashboard" w:history="1">
        <w:r w:rsidRPr="000900B3">
          <w:rPr>
            <w:rStyle w:val="Hyperlink"/>
            <w:rFonts w:cs="Arial"/>
          </w:rPr>
          <w:t>http://www.cde.ca.gov/ta/ac/cm/</w:t>
        </w:r>
      </w:hyperlink>
      <w:r w:rsidRPr="000900B3">
        <w:rPr>
          <w:rFonts w:cs="Arial"/>
        </w:rPr>
        <w:t xml:space="preserve">. Progress on the California School Dashboard as well as local metrics will be used to measure interim progress and achievement of the academic goals for ELs. </w:t>
      </w:r>
    </w:p>
    <w:p w14:paraId="0C72DEFB" w14:textId="77777777" w:rsidR="008A7D4D" w:rsidRPr="000900B3" w:rsidRDefault="008A7D4D" w:rsidP="002D172F">
      <w:pPr>
        <w:spacing w:before="240"/>
        <w:ind w:left="1440"/>
        <w:rPr>
          <w:rFonts w:cs="Arial"/>
          <w:b/>
        </w:rPr>
      </w:pPr>
      <w:r w:rsidRPr="000900B3">
        <w:rPr>
          <w:rFonts w:cs="Arial"/>
          <w:b/>
        </w:rPr>
        <w:t>Supporting the Development of LCAP Addenda</w:t>
      </w:r>
    </w:p>
    <w:p w14:paraId="2DE0EBB9" w14:textId="77777777" w:rsidR="008A7D4D" w:rsidRPr="000900B3" w:rsidRDefault="008A7D4D" w:rsidP="002D172F">
      <w:pPr>
        <w:spacing w:before="240"/>
        <w:ind w:left="1440"/>
        <w:rPr>
          <w:rFonts w:cs="Arial"/>
        </w:rPr>
      </w:pPr>
      <w:r w:rsidRPr="000900B3">
        <w:rPr>
          <w:rFonts w:cs="Arial"/>
        </w:rPr>
        <w:t xml:space="preserve">Title III LEAs will be required to submit to the state educational agency (SEA) a Local Control and Accountability Plan (LCAP) Addendum, which addresses all of the local planning requirements under the Every Student Succeeds Act (ESSA) and serves as the LEA Plan. In their LCAP Addendum, LEAs will describe, among other things, Title III professional development, programs and activities, school support for assisting ELs in achieving English proficiency and the state academic standards, and parent, family, and community engagement in the education of ELs. </w:t>
      </w:r>
    </w:p>
    <w:p w14:paraId="28BFD5F3" w14:textId="77777777" w:rsidR="008A7D4D" w:rsidRPr="000900B3" w:rsidRDefault="008A7D4D" w:rsidP="002D172F">
      <w:pPr>
        <w:spacing w:before="240"/>
        <w:ind w:left="1440"/>
        <w:rPr>
          <w:rFonts w:cs="Arial"/>
          <w:b/>
        </w:rPr>
      </w:pPr>
      <w:r w:rsidRPr="000900B3">
        <w:rPr>
          <w:rFonts w:cs="Arial"/>
          <w:b/>
        </w:rPr>
        <w:t>Reviewing LCAP Addenda</w:t>
      </w:r>
    </w:p>
    <w:p w14:paraId="627F9887" w14:textId="77777777" w:rsidR="008A7D4D" w:rsidRPr="000900B3" w:rsidRDefault="008A7D4D" w:rsidP="002D172F">
      <w:pPr>
        <w:spacing w:before="240"/>
        <w:ind w:left="1440"/>
        <w:rPr>
          <w:rFonts w:cs="Arial"/>
        </w:rPr>
      </w:pPr>
      <w:r w:rsidRPr="000900B3">
        <w:rPr>
          <w:rFonts w:cs="Arial"/>
        </w:rPr>
        <w:t xml:space="preserve">In reviewing LCAP Addenda, California will only approve LEA plans that include descriptions for Title III professional development, programs and activities, school support for assisting ELs in achieving English proficiency and the state academic standards, and parent, family, and community engagement in the education of ELs. If the LEA’s response is insufficient, California will return the LCAP Addendum with suggestions for ways to strengthen the LEA’s response based on the state guidance for Title III. The LEA will be provided designated expert points of contact at the state and regional levels with whom they can discuss this guidance and be supported to develop a stronger LCAP Addendum. </w:t>
      </w:r>
    </w:p>
    <w:p w14:paraId="540B574C" w14:textId="77777777" w:rsidR="008A7D4D" w:rsidRPr="000900B3" w:rsidRDefault="008A7D4D" w:rsidP="002D172F">
      <w:pPr>
        <w:spacing w:before="240"/>
        <w:ind w:left="1440"/>
        <w:rPr>
          <w:rFonts w:cs="Arial"/>
          <w:b/>
        </w:rPr>
      </w:pPr>
      <w:r w:rsidRPr="000900B3">
        <w:rPr>
          <w:rFonts w:cs="Arial"/>
          <w:b/>
        </w:rPr>
        <w:t>Developing Resources for LEAs to Support ELs</w:t>
      </w:r>
    </w:p>
    <w:p w14:paraId="5220D9CC" w14:textId="77777777" w:rsidR="008A7D4D" w:rsidRPr="000900B3" w:rsidRDefault="008A7D4D" w:rsidP="002D172F">
      <w:pPr>
        <w:spacing w:before="240"/>
        <w:ind w:left="1440"/>
        <w:rPr>
          <w:rFonts w:cs="Arial"/>
        </w:rPr>
      </w:pPr>
      <w:r w:rsidRPr="000900B3">
        <w:rPr>
          <w:rFonts w:cs="Arial"/>
        </w:rPr>
        <w:t>The state has established several s</w:t>
      </w:r>
      <w:r w:rsidR="002427B0" w:rsidRPr="000900B3">
        <w:rPr>
          <w:rFonts w:cs="Arial"/>
        </w:rPr>
        <w:t>y</w:t>
      </w:r>
      <w:r w:rsidRPr="000900B3">
        <w:rPr>
          <w:rFonts w:cs="Arial"/>
        </w:rPr>
        <w:t xml:space="preserve">stems of support that provide assistance to LEAs to ensure that students meet English language proficiency and state academic standards, including: a library of online resources for LEAs to conduct interim assessments and monitor progress; statewide professional development provided by integrated teams of language, assessment, accountability, and academic experts; and a system of county level support. Title III funds are used to supplement existing efforts and provide additional targeted support to the LEAs that receive the funds. The state and Title III Regional County Office Leads provide in-person, virtual, and web-based assistance to support the planning, implementation, evaluation, and reporting of required and authorized activities designed to meet interim and long-term goals in English language proficiency as well as California’s academic content standards. </w:t>
      </w:r>
    </w:p>
    <w:p w14:paraId="5150431F" w14:textId="77777777" w:rsidR="008A7D4D" w:rsidRPr="000900B3" w:rsidRDefault="008A7D4D" w:rsidP="002D172F">
      <w:pPr>
        <w:spacing w:before="240"/>
        <w:ind w:left="1440"/>
        <w:rPr>
          <w:rFonts w:cs="Arial"/>
        </w:rPr>
      </w:pPr>
      <w:r w:rsidRPr="000900B3">
        <w:rPr>
          <w:rFonts w:cs="Arial"/>
        </w:rPr>
        <w:t xml:space="preserve">Additionally, in response to a recent voter-approved ballot initiative, the California Education for a Global Economy Initiative (Proposition 58), and other changes in state and federal policy related to ELs, the CDE will issue the </w:t>
      </w:r>
      <w:r w:rsidRPr="000900B3">
        <w:rPr>
          <w:rFonts w:cs="Arial"/>
          <w:i/>
        </w:rPr>
        <w:t>California English Learner Roadmap</w:t>
      </w:r>
      <w:r w:rsidRPr="000900B3">
        <w:rPr>
          <w:rFonts w:cs="Arial"/>
        </w:rPr>
        <w:t>. This resource will include</w:t>
      </w:r>
      <w:r w:rsidRPr="000900B3">
        <w:rPr>
          <w:rFonts w:cs="Arial"/>
          <w:i/>
        </w:rPr>
        <w:t xml:space="preserve"> </w:t>
      </w:r>
      <w:r w:rsidRPr="000900B3">
        <w:rPr>
          <w:rFonts w:cs="Arial"/>
        </w:rPr>
        <w:t>guidance on how LEAs and schools can implement and strengthen comprehensive, evidence-based programs and services for all profiles of ELs that enable access to college- and career-ready learning, as well as opportunities to attain the State Seal of Biliteracy.</w:t>
      </w:r>
    </w:p>
    <w:p w14:paraId="0F2BD834" w14:textId="77777777" w:rsidR="008A7D4D" w:rsidRPr="000900B3" w:rsidRDefault="008A7D4D" w:rsidP="002D172F">
      <w:pPr>
        <w:spacing w:before="240"/>
        <w:ind w:left="1440"/>
        <w:rPr>
          <w:rFonts w:cs="Arial"/>
          <w:b/>
        </w:rPr>
      </w:pPr>
      <w:r w:rsidRPr="000900B3">
        <w:rPr>
          <w:rFonts w:cs="Arial"/>
          <w:b/>
        </w:rPr>
        <w:t>Continuous Improvement</w:t>
      </w:r>
    </w:p>
    <w:p w14:paraId="2011F180" w14:textId="77777777" w:rsidR="008A7D4D" w:rsidRPr="000900B3" w:rsidRDefault="008A7D4D" w:rsidP="002D172F">
      <w:pPr>
        <w:spacing w:before="240"/>
        <w:ind w:left="1440"/>
        <w:rPr>
          <w:rFonts w:cs="Arial"/>
        </w:rPr>
      </w:pPr>
      <w:r w:rsidRPr="000900B3">
        <w:rPr>
          <w:rFonts w:cs="Arial"/>
        </w:rPr>
        <w:t xml:space="preserve">California will monitor the implementation of these supports and will develop additional tools, toolkits, and guidance documents to support ELs, their teachers, parents, school administrators, and other school personnel, from pre-kindergarten through grade 12, as necessary based on LEA and stakeholder feedback. </w:t>
      </w:r>
    </w:p>
    <w:p w14:paraId="6B6A6E39" w14:textId="77777777" w:rsidR="008A7D4D" w:rsidRPr="000900B3" w:rsidRDefault="008A7D4D" w:rsidP="002D172F">
      <w:pPr>
        <w:spacing w:before="360" w:after="480"/>
        <w:ind w:left="1440" w:right="180"/>
        <w:rPr>
          <w:rFonts w:cs="Arial"/>
        </w:rPr>
      </w:pPr>
      <w:r w:rsidRPr="000900B3">
        <w:rPr>
          <w:rFonts w:cs="Arial"/>
        </w:rPr>
        <w:t>As part of the state’s emerging statewide system of support, described in section A.4.viii.c, California will incorporate ESSA and state resources to the greatest extent possible to ensure that LEAs and schools identified as needing additional assistance have the necessary support to develop or strengthen integrated and coherent processes and procedures that lead to successful student outcomes for ELs.</w:t>
      </w:r>
    </w:p>
    <w:p w14:paraId="6D137FC8" w14:textId="77777777" w:rsidR="00F27D04" w:rsidRPr="00830FD1" w:rsidRDefault="00F27D04" w:rsidP="00F047D3">
      <w:pPr>
        <w:numPr>
          <w:ilvl w:val="0"/>
          <w:numId w:val="65"/>
        </w:numPr>
        <w:contextualSpacing/>
        <w:rPr>
          <w:rFonts w:ascii="Times New Roman" w:eastAsia="Calibri" w:hAnsi="Times New Roman"/>
          <w:szCs w:val="22"/>
        </w:rPr>
      </w:pPr>
      <w:r w:rsidRPr="00830FD1">
        <w:rPr>
          <w:rFonts w:ascii="Times New Roman" w:eastAsia="Calibri" w:hAnsi="Times New Roman"/>
          <w:szCs w:val="22"/>
          <w:u w:val="single"/>
        </w:rPr>
        <w:t>Monitoring and Technical Assistance</w:t>
      </w:r>
      <w:r w:rsidRPr="00830FD1">
        <w:rPr>
          <w:rFonts w:ascii="Times New Roman" w:eastAsia="Calibri" w:hAnsi="Times New Roman"/>
          <w:szCs w:val="22"/>
        </w:rPr>
        <w:t xml:space="preserve"> </w:t>
      </w:r>
      <w:r w:rsidRPr="00830FD1">
        <w:rPr>
          <w:rFonts w:ascii="Times New Roman" w:eastAsia="Calibri" w:hAnsi="Times New Roman"/>
          <w:i/>
          <w:szCs w:val="22"/>
        </w:rPr>
        <w:t>(ESEA section 3113(b)(8))</w:t>
      </w:r>
      <w:r w:rsidRPr="00830FD1">
        <w:rPr>
          <w:rFonts w:ascii="Times New Roman" w:eastAsia="Calibri" w:hAnsi="Times New Roman"/>
          <w:szCs w:val="22"/>
        </w:rPr>
        <w:t>: Describe:</w:t>
      </w:r>
    </w:p>
    <w:p w14:paraId="201A1E42" w14:textId="77777777" w:rsidR="00F27D04" w:rsidRPr="00830FD1" w:rsidRDefault="00F27D04" w:rsidP="002D172F">
      <w:pPr>
        <w:numPr>
          <w:ilvl w:val="2"/>
          <w:numId w:val="6"/>
        </w:numPr>
        <w:ind w:left="1440" w:hanging="360"/>
        <w:contextualSpacing/>
        <w:rPr>
          <w:rFonts w:ascii="Times New Roman" w:eastAsia="Calibri" w:hAnsi="Times New Roman"/>
          <w:szCs w:val="22"/>
        </w:rPr>
      </w:pPr>
      <w:r w:rsidRPr="00830FD1">
        <w:rPr>
          <w:rFonts w:ascii="Times New Roman" w:eastAsia="Calibri" w:hAnsi="Times New Roman"/>
          <w:szCs w:val="22"/>
        </w:rPr>
        <w:t xml:space="preserve">How the SEA will monitor the progress of each eligible entity receiving a Title III, Part A subgrant in helping English learners achieve English proficiency; and </w:t>
      </w:r>
    </w:p>
    <w:p w14:paraId="25079488" w14:textId="07588AC7" w:rsidR="00F27D04" w:rsidRPr="00830FD1" w:rsidRDefault="00F27D04" w:rsidP="002D172F">
      <w:pPr>
        <w:numPr>
          <w:ilvl w:val="2"/>
          <w:numId w:val="6"/>
        </w:numPr>
        <w:spacing w:after="240"/>
        <w:ind w:left="1440" w:hanging="360"/>
        <w:rPr>
          <w:rFonts w:ascii="Times New Roman" w:eastAsia="Calibri" w:hAnsi="Times New Roman"/>
          <w:szCs w:val="22"/>
        </w:rPr>
      </w:pPr>
      <w:r w:rsidRPr="00830FD1">
        <w:rPr>
          <w:rFonts w:ascii="Times New Roman" w:eastAsia="Calibri" w:hAnsi="Times New Roman"/>
          <w:szCs w:val="22"/>
        </w:rPr>
        <w:t>The steps the SEA will take to further assist eligible entities if the strategies funded under Title III, Part A are not effective, such as providing technical assistance and modifying such strategies.</w:t>
      </w:r>
    </w:p>
    <w:p w14:paraId="2ED9F4FB" w14:textId="77777777" w:rsidR="00F27D04" w:rsidRPr="000900B3" w:rsidRDefault="00F27D04" w:rsidP="002D172F">
      <w:pPr>
        <w:spacing w:before="240"/>
        <w:ind w:left="1440"/>
        <w:rPr>
          <w:rFonts w:cs="Arial"/>
          <w:b/>
        </w:rPr>
      </w:pPr>
      <w:r w:rsidRPr="000900B3">
        <w:rPr>
          <w:rFonts w:cs="Arial"/>
          <w:b/>
        </w:rPr>
        <w:t>Monitoring Title III LEAs</w:t>
      </w:r>
    </w:p>
    <w:p w14:paraId="7A981746" w14:textId="77777777" w:rsidR="00F27D04" w:rsidRPr="000900B3" w:rsidRDefault="00F27D04" w:rsidP="002D172F">
      <w:pPr>
        <w:spacing w:before="240"/>
        <w:ind w:left="1440"/>
        <w:rPr>
          <w:rFonts w:cs="Arial"/>
          <w:szCs w:val="22"/>
        </w:rPr>
      </w:pPr>
      <w:r w:rsidRPr="000900B3">
        <w:rPr>
          <w:rFonts w:eastAsia="Calibri" w:cs="Arial"/>
          <w:szCs w:val="22"/>
        </w:rPr>
        <w:t xml:space="preserve">California provides a coordinated and transparent federal program monitoring (FPM) process to ensure Title III LEAs are meeting program requirements and spending program funds appropriately as required by law. </w:t>
      </w:r>
      <w:r w:rsidRPr="000900B3">
        <w:rPr>
          <w:rFonts w:cs="Arial"/>
          <w:szCs w:val="22"/>
        </w:rPr>
        <w:t xml:space="preserve">All LEAs in the state are divided into four cohorts. Two cohorts are subject to review each year. Thus, the CDE’s FPM process includes a data review of 50 percent of the LEAs in the state to identify and conduct a total of 125 LEA on-site and online reviews during any given year. The remaining 50 percent of the LEAs in the state receive the data review the following year. A description of the FPM process, LEAs identified in each cohort, LEAs selected for online or on-site reviews, and program instruments can be found on the CDE Compliance Monitoring Web page at </w:t>
      </w:r>
      <w:hyperlink r:id="rId69" w:tooltip="Compliance Monitoring" w:history="1">
        <w:r w:rsidRPr="000900B3">
          <w:rPr>
            <w:rFonts w:cs="Arial"/>
            <w:color w:val="0563C1"/>
            <w:szCs w:val="22"/>
            <w:u w:val="single"/>
          </w:rPr>
          <w:t>http://www.cde.ca.gov/ta/cr/</w:t>
        </w:r>
      </w:hyperlink>
      <w:r w:rsidRPr="000900B3">
        <w:rPr>
          <w:rFonts w:cs="Arial"/>
          <w:szCs w:val="22"/>
        </w:rPr>
        <w:t>.</w:t>
      </w:r>
    </w:p>
    <w:p w14:paraId="37C1CD52" w14:textId="77777777" w:rsidR="00F27D04" w:rsidRPr="000900B3" w:rsidRDefault="00F27D04" w:rsidP="002D172F">
      <w:pPr>
        <w:spacing w:before="240"/>
        <w:ind w:left="1440"/>
        <w:rPr>
          <w:rFonts w:eastAsia="Calibri" w:cs="Arial"/>
          <w:szCs w:val="22"/>
        </w:rPr>
      </w:pPr>
      <w:r w:rsidRPr="000900B3">
        <w:rPr>
          <w:rFonts w:eastAsia="Calibri" w:cs="Arial"/>
          <w:szCs w:val="22"/>
        </w:rPr>
        <w:t xml:space="preserve">Through the FPM process, Title III LEAs will have access to resources, </w:t>
      </w:r>
      <w:r w:rsidR="000A5B47" w:rsidRPr="000900B3">
        <w:rPr>
          <w:rFonts w:eastAsia="Calibri" w:cs="Arial"/>
          <w:szCs w:val="22"/>
        </w:rPr>
        <w:t>i</w:t>
      </w:r>
      <w:r w:rsidRPr="000900B3">
        <w:rPr>
          <w:rFonts w:eastAsia="Calibri" w:cs="Arial"/>
          <w:szCs w:val="22"/>
        </w:rPr>
        <w:t xml:space="preserve">nstruments, training, and state and regional staff experts that will support them to prepare for the monitoring process, and, upon completion of the monitoring process, address any findings that suggest the LEA is not meeting Title IIII, Part A requirements. </w:t>
      </w:r>
    </w:p>
    <w:p w14:paraId="20EE840E" w14:textId="77777777" w:rsidR="00F27D04" w:rsidRPr="000900B3" w:rsidRDefault="00F27D04" w:rsidP="002D172F">
      <w:pPr>
        <w:spacing w:before="240"/>
        <w:ind w:left="1440"/>
        <w:rPr>
          <w:rFonts w:cs="Arial"/>
          <w:b/>
        </w:rPr>
      </w:pPr>
      <w:r w:rsidRPr="000900B3">
        <w:rPr>
          <w:rFonts w:cs="Arial"/>
          <w:b/>
        </w:rPr>
        <w:t>Providing Technical Assistance</w:t>
      </w:r>
    </w:p>
    <w:p w14:paraId="794CC893" w14:textId="77777777" w:rsidR="00F27D04" w:rsidRPr="000900B3" w:rsidRDefault="00F27D04" w:rsidP="002D172F">
      <w:pPr>
        <w:spacing w:before="240"/>
        <w:ind w:left="1440"/>
        <w:rPr>
          <w:rFonts w:cs="Arial"/>
        </w:rPr>
      </w:pPr>
      <w:r w:rsidRPr="000900B3">
        <w:rPr>
          <w:rFonts w:cs="Arial"/>
        </w:rPr>
        <w:t xml:space="preserve">The CDE provides technical assistance to LEAs in planning for the use of state and federal funds to meet the local and state accountability measures. In addition, Title III Regional County Office Leads are trained by the CDE to provide local technical assistance to LEAs on federal requirements, best practices, and improvement of EL progress in English language proficiency and meeting state academic standards. Title III Regional County Office Leads also recommend modifications to EL strategies as necessary. </w:t>
      </w:r>
    </w:p>
    <w:p w14:paraId="11B7B826" w14:textId="77777777" w:rsidR="00F27D04" w:rsidRPr="000900B3" w:rsidRDefault="00F27D04" w:rsidP="002D172F">
      <w:pPr>
        <w:spacing w:before="240"/>
        <w:ind w:left="1440"/>
        <w:rPr>
          <w:rFonts w:cs="Arial"/>
          <w:b/>
        </w:rPr>
      </w:pPr>
      <w:r w:rsidRPr="000900B3">
        <w:rPr>
          <w:rFonts w:cs="Arial"/>
          <w:b/>
        </w:rPr>
        <w:t xml:space="preserve">Further Assistance to Address Title III-funded Strategies That Are </w:t>
      </w:r>
      <w:r w:rsidR="000764EF" w:rsidRPr="000900B3">
        <w:rPr>
          <w:rFonts w:cs="Arial"/>
          <w:b/>
        </w:rPr>
        <w:br/>
      </w:r>
      <w:r w:rsidRPr="000900B3">
        <w:rPr>
          <w:rFonts w:cs="Arial"/>
          <w:b/>
        </w:rPr>
        <w:t>Not Effective</w:t>
      </w:r>
    </w:p>
    <w:p w14:paraId="50205050" w14:textId="77777777" w:rsidR="00F27D04" w:rsidRPr="000900B3" w:rsidRDefault="00F27D04" w:rsidP="002D172F">
      <w:pPr>
        <w:spacing w:before="240"/>
        <w:ind w:left="1440"/>
        <w:rPr>
          <w:rFonts w:cs="Arial"/>
        </w:rPr>
      </w:pPr>
      <w:r w:rsidRPr="000900B3">
        <w:rPr>
          <w:rFonts w:cs="Arial"/>
        </w:rPr>
        <w:t xml:space="preserve">The CDE works closely with the California Comprehensive Center and other entities to provide further assistance to eligible entities if the strategies funded under Title III are not effective. Root cause analysis tools and technical assistance are provided to LEAs to determine how to modify existing strategies. </w:t>
      </w:r>
    </w:p>
    <w:p w14:paraId="02B5E3FC" w14:textId="77777777" w:rsidR="00F27D04" w:rsidRPr="000900B3" w:rsidRDefault="00F27D04" w:rsidP="002D172F">
      <w:pPr>
        <w:spacing w:before="240"/>
        <w:ind w:left="1440"/>
        <w:rPr>
          <w:rFonts w:cs="Arial"/>
          <w:b/>
        </w:rPr>
      </w:pPr>
      <w:r w:rsidRPr="000900B3">
        <w:rPr>
          <w:rFonts w:cs="Arial"/>
          <w:b/>
        </w:rPr>
        <w:t>Continuous Improvement</w:t>
      </w:r>
    </w:p>
    <w:p w14:paraId="16F7E2A3" w14:textId="77777777" w:rsidR="003319FE" w:rsidRPr="000900B3" w:rsidRDefault="00F27D04" w:rsidP="002D172F">
      <w:pPr>
        <w:spacing w:before="240" w:after="360"/>
        <w:ind w:left="1440" w:right="180"/>
        <w:rPr>
          <w:rFonts w:cs="Arial"/>
        </w:rPr>
      </w:pPr>
      <w:r w:rsidRPr="000900B3">
        <w:rPr>
          <w:rFonts w:cs="Arial"/>
        </w:rPr>
        <w:t>California will monitor the implementation of these monitoring and technical assistance processes and will make improvements as necessary, based on LEA and stakeholder feedback. As part of the statewide system of support, California will incorporate ESSA and state resources to the greatest extent possible to ensure that LEAs and schools identified as needing additional assistance have the necessary support to develop or strengthen integrated and coherent processes and procedures that lead to successful linguistic and academic outcomes for EL students.</w:t>
      </w:r>
    </w:p>
    <w:p w14:paraId="3EBE4183" w14:textId="77777777" w:rsidR="008C2702" w:rsidRPr="000900B3" w:rsidRDefault="008C2702" w:rsidP="00830FD1">
      <w:pPr>
        <w:pStyle w:val="Heading2"/>
      </w:pPr>
      <w:r w:rsidRPr="000900B3">
        <w:t>Title IV, Part A: Student Support and Academic Enrichment Grants</w:t>
      </w:r>
    </w:p>
    <w:p w14:paraId="23E41536" w14:textId="77777777" w:rsidR="008C2702" w:rsidRPr="00830FD1" w:rsidRDefault="008C2702" w:rsidP="00F047D3">
      <w:pPr>
        <w:numPr>
          <w:ilvl w:val="0"/>
          <w:numId w:val="67"/>
        </w:numPr>
        <w:spacing w:before="240"/>
        <w:rPr>
          <w:rFonts w:ascii="Times New Roman" w:eastAsia="Calibri" w:hAnsi="Times New Roman"/>
          <w:szCs w:val="22"/>
        </w:rPr>
      </w:pPr>
      <w:r w:rsidRPr="00830FD1">
        <w:rPr>
          <w:rFonts w:ascii="Times New Roman" w:eastAsia="Calibri" w:hAnsi="Times New Roman"/>
          <w:szCs w:val="22"/>
          <w:u w:val="single"/>
        </w:rPr>
        <w:t>Use of Funds</w:t>
      </w:r>
      <w:r w:rsidRPr="00830FD1">
        <w:rPr>
          <w:rFonts w:ascii="Times New Roman" w:eastAsia="Calibri" w:hAnsi="Times New Roman"/>
          <w:szCs w:val="22"/>
        </w:rPr>
        <w:t xml:space="preserve"> </w:t>
      </w:r>
      <w:r w:rsidRPr="00830FD1">
        <w:rPr>
          <w:rFonts w:ascii="Times New Roman" w:eastAsia="Calibri" w:hAnsi="Times New Roman"/>
          <w:i/>
          <w:szCs w:val="22"/>
        </w:rPr>
        <w:t xml:space="preserve">(ESEA section 4103(c)(2)(A)): </w:t>
      </w:r>
      <w:r w:rsidRPr="00830FD1">
        <w:rPr>
          <w:rFonts w:ascii="Times New Roman" w:eastAsia="Calibri" w:hAnsi="Times New Roman"/>
          <w:szCs w:val="22"/>
        </w:rPr>
        <w:t>Describe how the SEA will use funds received under Title IV, Part A, Subpart 1 for State-level activities.</w:t>
      </w:r>
    </w:p>
    <w:p w14:paraId="000E6B33" w14:textId="77777777" w:rsidR="00F27D04" w:rsidRPr="000900B3" w:rsidRDefault="008C2702" w:rsidP="002D172F">
      <w:pPr>
        <w:spacing w:before="240" w:after="360"/>
        <w:ind w:left="720" w:right="180"/>
        <w:rPr>
          <w:rFonts w:eastAsia="Calibri"/>
          <w:szCs w:val="22"/>
        </w:rPr>
      </w:pPr>
      <w:r w:rsidRPr="000900B3">
        <w:rPr>
          <w:rFonts w:eastAsia="Calibri"/>
          <w:szCs w:val="22"/>
        </w:rPr>
        <w:t>California intends transfer the Title IV, Part A state-level activities funds to Title II, Part A to support state-level activities under Title II, Part A beginning in the 2018–19 fiscal year, subject to meaningful consultation with all relevant stakeholders around the intended use and any equitable distribution requirements.</w:t>
      </w:r>
    </w:p>
    <w:p w14:paraId="443327F1" w14:textId="6E95E3FE" w:rsidR="008C2702" w:rsidRPr="00830FD1" w:rsidRDefault="008C2702" w:rsidP="00F047D3">
      <w:pPr>
        <w:numPr>
          <w:ilvl w:val="0"/>
          <w:numId w:val="67"/>
        </w:numPr>
        <w:contextualSpacing/>
        <w:rPr>
          <w:rFonts w:eastAsia="Calibri"/>
          <w:szCs w:val="22"/>
        </w:rPr>
      </w:pPr>
      <w:r w:rsidRPr="00830FD1">
        <w:rPr>
          <w:rFonts w:ascii="Times New Roman" w:eastAsia="Calibri" w:hAnsi="Times New Roman"/>
          <w:szCs w:val="22"/>
          <w:u w:val="single"/>
        </w:rPr>
        <w:t>Awarding Subgrants</w:t>
      </w:r>
      <w:r w:rsidRPr="00830FD1">
        <w:rPr>
          <w:rFonts w:ascii="Times New Roman" w:eastAsia="Calibri" w:hAnsi="Times New Roman"/>
          <w:szCs w:val="22"/>
        </w:rPr>
        <w:t xml:space="preserve"> </w:t>
      </w:r>
      <w:r w:rsidRPr="00830FD1">
        <w:rPr>
          <w:rFonts w:ascii="Times New Roman" w:eastAsia="Calibri" w:hAnsi="Times New Roman"/>
          <w:i/>
          <w:szCs w:val="22"/>
        </w:rPr>
        <w:t>(ESEA section 4103(c)(2)(B))</w:t>
      </w:r>
      <w:r w:rsidRPr="00830FD1">
        <w:rPr>
          <w:rFonts w:ascii="Times New Roman" w:eastAsia="Calibri" w:hAnsi="Times New Roman"/>
          <w:szCs w:val="22"/>
        </w:rPr>
        <w:t>: Describe how the SEA will ensure that awards made to LEAs under Title IV, Part A, Subpart 1 are in amounts that are consistent with ESEA section 4105(a)(2).</w:t>
      </w:r>
    </w:p>
    <w:p w14:paraId="79902D07" w14:textId="77777777" w:rsidR="008C2702" w:rsidRPr="000900B3" w:rsidRDefault="008C2702" w:rsidP="002D172F">
      <w:pPr>
        <w:autoSpaceDE w:val="0"/>
        <w:autoSpaceDN w:val="0"/>
        <w:spacing w:before="240"/>
        <w:ind w:left="720"/>
        <w:rPr>
          <w:rFonts w:eastAsia="Calibri" w:cs="Arial"/>
        </w:rPr>
      </w:pPr>
      <w:r w:rsidRPr="000900B3">
        <w:rPr>
          <w:rFonts w:eastAsia="Calibri" w:cs="Arial"/>
        </w:rPr>
        <w:t>In order to ensure that awards made to LEAs under Title IV, Part A, Subpart 1 are in the amounts consistent with Every Student Succeeds Act (ESSA) Section 4105(a)(2), the California Department of Education (CDE) will allocate funds in the manner described in the steps below:</w:t>
      </w:r>
    </w:p>
    <w:p w14:paraId="2B1C6346" w14:textId="77777777" w:rsidR="008C2702" w:rsidRPr="000900B3" w:rsidRDefault="008C2702" w:rsidP="00F047D3">
      <w:pPr>
        <w:numPr>
          <w:ilvl w:val="0"/>
          <w:numId w:val="50"/>
        </w:numPr>
        <w:spacing w:before="240"/>
        <w:ind w:left="1440"/>
        <w:rPr>
          <w:rFonts w:eastAsia="Calibri" w:cs="Arial"/>
        </w:rPr>
      </w:pPr>
      <w:r w:rsidRPr="000900B3">
        <w:rPr>
          <w:rFonts w:eastAsia="Calibri" w:cs="Arial"/>
        </w:rPr>
        <w:t xml:space="preserve">Calculate the percentage of each LEA’s Title I, Part A allocation from the total amount of Title I, Part A funding allocated to all LEAs by the state during the prior fiscal year. </w:t>
      </w:r>
    </w:p>
    <w:p w14:paraId="7B194679" w14:textId="77777777" w:rsidR="008C2702" w:rsidRPr="000900B3" w:rsidRDefault="008C2702" w:rsidP="00F047D3">
      <w:pPr>
        <w:numPr>
          <w:ilvl w:val="0"/>
          <w:numId w:val="50"/>
        </w:numPr>
        <w:spacing w:before="240"/>
        <w:ind w:left="1440"/>
        <w:rPr>
          <w:rFonts w:eastAsia="Calibri" w:cs="Arial"/>
        </w:rPr>
      </w:pPr>
      <w:r w:rsidRPr="000900B3">
        <w:rPr>
          <w:rFonts w:eastAsia="Calibri" w:cs="Arial"/>
        </w:rPr>
        <w:t>Compute each LEA’s share of the Title IV, Part A allocation by applying</w:t>
      </w:r>
      <w:r w:rsidR="000A5B47" w:rsidRPr="000900B3">
        <w:rPr>
          <w:rFonts w:eastAsia="Calibri" w:cs="Arial"/>
        </w:rPr>
        <w:t xml:space="preserve"> </w:t>
      </w:r>
      <w:r w:rsidRPr="000900B3">
        <w:rPr>
          <w:rFonts w:eastAsia="Calibri" w:cs="Arial"/>
        </w:rPr>
        <w:t>the above calculated percentage to the total amount of Title IV, Part A funds available for allocation.</w:t>
      </w:r>
    </w:p>
    <w:p w14:paraId="13B18C31" w14:textId="77777777" w:rsidR="008C2702" w:rsidRPr="000900B3" w:rsidRDefault="008C2702" w:rsidP="00F047D3">
      <w:pPr>
        <w:pStyle w:val="ListParagraph"/>
        <w:numPr>
          <w:ilvl w:val="0"/>
          <w:numId w:val="50"/>
        </w:numPr>
        <w:spacing w:before="240" w:after="240" w:line="240" w:lineRule="auto"/>
        <w:ind w:left="1440" w:right="180"/>
        <w:rPr>
          <w:rFonts w:ascii="Arial" w:hAnsi="Arial" w:cs="Arial"/>
          <w:sz w:val="24"/>
          <w:szCs w:val="24"/>
        </w:rPr>
      </w:pPr>
      <w:r w:rsidRPr="000900B3">
        <w:rPr>
          <w:rFonts w:ascii="Arial" w:hAnsi="Arial" w:cs="Arial"/>
          <w:sz w:val="24"/>
          <w:szCs w:val="24"/>
        </w:rPr>
        <w:t>If there are insufficient Title IV, Part A funds resulting in LEAs not receiving the minimum-allowed amount of $10,000, California will ratably reduce the LEA allocations of Title IV, Part A funding. This will involve a calculation by which a certain proportionate amount of each LEA allocation is reduced so that every applying LEA may receive at least the minimum allotment of $10,000 as pursuant to ESSA Section 4105(a)(2).</w:t>
      </w:r>
    </w:p>
    <w:p w14:paraId="1D5BED93" w14:textId="77777777" w:rsidR="008C2702" w:rsidRPr="000900B3" w:rsidRDefault="008C2702" w:rsidP="002D172F">
      <w:pPr>
        <w:keepNext/>
        <w:keepLines/>
        <w:numPr>
          <w:ilvl w:val="0"/>
          <w:numId w:val="6"/>
        </w:numPr>
        <w:spacing w:after="240"/>
        <w:ind w:left="360"/>
        <w:outlineLvl w:val="0"/>
        <w:rPr>
          <w:rFonts w:ascii="Times New Roman" w:hAnsi="Times New Roman"/>
          <w:b/>
          <w:bCs/>
          <w:color w:val="365F91"/>
          <w:sz w:val="28"/>
          <w:szCs w:val="28"/>
        </w:rPr>
      </w:pPr>
      <w:r w:rsidRPr="000900B3">
        <w:rPr>
          <w:rFonts w:ascii="Times New Roman" w:hAnsi="Times New Roman"/>
          <w:b/>
          <w:bCs/>
          <w:color w:val="365F91"/>
          <w:sz w:val="28"/>
          <w:szCs w:val="28"/>
        </w:rPr>
        <w:t>Title IV, Part B: 21</w:t>
      </w:r>
      <w:r w:rsidRPr="000900B3">
        <w:rPr>
          <w:rFonts w:ascii="Times New Roman" w:hAnsi="Times New Roman"/>
          <w:b/>
          <w:bCs/>
          <w:color w:val="365F91"/>
          <w:sz w:val="28"/>
          <w:szCs w:val="28"/>
          <w:vertAlign w:val="superscript"/>
        </w:rPr>
        <w:t>st</w:t>
      </w:r>
      <w:r w:rsidRPr="000900B3">
        <w:rPr>
          <w:rFonts w:ascii="Times New Roman" w:hAnsi="Times New Roman"/>
          <w:b/>
          <w:bCs/>
          <w:color w:val="365F91"/>
          <w:sz w:val="28"/>
          <w:szCs w:val="28"/>
        </w:rPr>
        <w:t xml:space="preserve"> Century Community Learning Centers</w:t>
      </w:r>
    </w:p>
    <w:p w14:paraId="6AB5D599" w14:textId="573BB890" w:rsidR="008C2702" w:rsidRPr="00830FD1" w:rsidRDefault="008C2702" w:rsidP="002D172F">
      <w:pPr>
        <w:numPr>
          <w:ilvl w:val="1"/>
          <w:numId w:val="6"/>
        </w:numPr>
        <w:ind w:left="720"/>
        <w:contextualSpacing/>
        <w:rPr>
          <w:rFonts w:ascii="Times New Roman" w:eastAsia="Calibri" w:hAnsi="Times New Roman"/>
          <w:szCs w:val="22"/>
        </w:rPr>
      </w:pPr>
      <w:r w:rsidRPr="00830FD1">
        <w:rPr>
          <w:rFonts w:ascii="Times New Roman" w:eastAsia="Calibri" w:hAnsi="Times New Roman"/>
          <w:szCs w:val="22"/>
          <w:u w:val="single"/>
        </w:rPr>
        <w:t>Use of Funds</w:t>
      </w:r>
      <w:r w:rsidRPr="00830FD1">
        <w:rPr>
          <w:rFonts w:ascii="Times New Roman" w:eastAsia="Calibri" w:hAnsi="Times New Roman"/>
          <w:szCs w:val="22"/>
        </w:rPr>
        <w:t xml:space="preserve"> </w:t>
      </w:r>
      <w:r w:rsidRPr="00830FD1">
        <w:rPr>
          <w:rFonts w:ascii="Times New Roman" w:eastAsia="Calibri" w:hAnsi="Times New Roman"/>
          <w:i/>
          <w:szCs w:val="22"/>
        </w:rPr>
        <w:t>(ESEA section 4203(a)(2))</w:t>
      </w:r>
      <w:r w:rsidRPr="00830FD1">
        <w:rPr>
          <w:rFonts w:ascii="Times New Roman" w:eastAsia="Calibri" w:hAnsi="Times New Roman"/>
          <w:szCs w:val="22"/>
        </w:rPr>
        <w:t>: Describe how the SEA will use funds received under the 21</w:t>
      </w:r>
      <w:r w:rsidRPr="00830FD1">
        <w:rPr>
          <w:rFonts w:ascii="Times New Roman" w:eastAsia="Calibri" w:hAnsi="Times New Roman"/>
          <w:szCs w:val="22"/>
          <w:vertAlign w:val="superscript"/>
        </w:rPr>
        <w:t>st</w:t>
      </w:r>
      <w:r w:rsidRPr="00830FD1">
        <w:rPr>
          <w:rFonts w:ascii="Times New Roman" w:eastAsia="Calibri" w:hAnsi="Times New Roman"/>
          <w:szCs w:val="22"/>
        </w:rPr>
        <w:t xml:space="preserve"> Century Community Learning Centers program, including funds reserved for State-level activities.</w:t>
      </w:r>
    </w:p>
    <w:p w14:paraId="5CD04D6F" w14:textId="77777777" w:rsidR="008C2702" w:rsidRPr="000900B3" w:rsidRDefault="008C2702" w:rsidP="002D172F">
      <w:pPr>
        <w:widowControl w:val="0"/>
        <w:kinsoku w:val="0"/>
        <w:overflowPunct w:val="0"/>
        <w:autoSpaceDE w:val="0"/>
        <w:autoSpaceDN w:val="0"/>
        <w:adjustRightInd w:val="0"/>
        <w:spacing w:before="240" w:after="120"/>
        <w:ind w:left="720"/>
        <w:rPr>
          <w:rFonts w:cs="Arial"/>
          <w:color w:val="000000"/>
        </w:rPr>
      </w:pPr>
      <w:r w:rsidRPr="000900B3">
        <w:rPr>
          <w:rFonts w:cs="Arial"/>
        </w:rPr>
        <w:t>California’s Expanded Learning Programs (ELPs) support local educational agencies (LEAs) and local communities by aligning with the regular school day for a well-rounded and supportive education for students.</w:t>
      </w:r>
      <w:r w:rsidRPr="000900B3">
        <w:rPr>
          <w:rFonts w:cs="Arial"/>
          <w:color w:val="000000"/>
        </w:rPr>
        <w:t xml:space="preserve"> ELPs offer youth opportunities for leadership, engaging youth leaders, as an example, in the reduction or elimination of incidents of bullying and harassment. ELPs are designed to promote student well-being through balanced nutrition, physical activity, and other enrichment activities supplementing the student’s regular school day academic instruction.</w:t>
      </w:r>
    </w:p>
    <w:p w14:paraId="3E378905" w14:textId="77777777" w:rsidR="008C2702" w:rsidRPr="000900B3" w:rsidRDefault="008C2702" w:rsidP="002D172F">
      <w:pPr>
        <w:widowControl w:val="0"/>
        <w:kinsoku w:val="0"/>
        <w:overflowPunct w:val="0"/>
        <w:autoSpaceDE w:val="0"/>
        <w:autoSpaceDN w:val="0"/>
        <w:adjustRightInd w:val="0"/>
        <w:spacing w:before="240" w:after="120"/>
        <w:ind w:left="720"/>
        <w:rPr>
          <w:rFonts w:cs="Arial"/>
          <w:color w:val="000000"/>
        </w:rPr>
      </w:pPr>
      <w:r w:rsidRPr="000900B3">
        <w:rPr>
          <w:rFonts w:cs="Arial"/>
          <w:color w:val="000000"/>
        </w:rPr>
        <w:t xml:space="preserve">ELPs recruit, train, and retain high quality staff and volunteers to provide academic and enrichment activities. They build collaborative relationships among internal school and external stakeholders, including students, parents, families, </w:t>
      </w:r>
      <w:r w:rsidR="000A5B47" w:rsidRPr="000900B3">
        <w:rPr>
          <w:rFonts w:cs="Arial"/>
          <w:color w:val="000000"/>
        </w:rPr>
        <w:t>governmental</w:t>
      </w:r>
      <w:r w:rsidRPr="000900B3">
        <w:rPr>
          <w:rFonts w:cs="Arial"/>
          <w:color w:val="000000"/>
        </w:rPr>
        <w:t xml:space="preserve"> agencies (e.g., city and county parks and recreation departments), local law enforcement, community organizations, and the private sector to improve programs. This ensures active family engagement and gathering additional community resources to expand and benefit the number of students being served in the most disadvantaged neighborhoods.</w:t>
      </w:r>
    </w:p>
    <w:p w14:paraId="73905BA8" w14:textId="77777777" w:rsidR="008C2702" w:rsidRPr="000900B3" w:rsidRDefault="008C2702" w:rsidP="002D172F">
      <w:pPr>
        <w:autoSpaceDE w:val="0"/>
        <w:autoSpaceDN w:val="0"/>
        <w:spacing w:before="240" w:after="120"/>
        <w:ind w:left="720"/>
        <w:rPr>
          <w:rFonts w:eastAsia="Calibri" w:cs="Arial"/>
        </w:rPr>
      </w:pPr>
      <w:r w:rsidRPr="000900B3">
        <w:rPr>
          <w:rFonts w:eastAsia="Calibri" w:cs="Arial"/>
        </w:rPr>
        <w:t xml:space="preserve">California plans to use Title IV, Part B state-level activity funds to contract with statewide technical assistance providers such as the California After School Network, ASAPconnect, county offices of education (COEs), and STEM Power of Discovery. This technical assistance system, in collaboration with the state, is called the System of Support for Expanded Learning (SSEL). The SSEL provides technical assistance to ELPs that are new, not meeting attendance or performance goals, or otherwise need assistance. It supports overall quality for all programs while still allowing local schools and districts the leeway and flexibility to deploy resources so they can improve. </w:t>
      </w:r>
    </w:p>
    <w:p w14:paraId="041929E1" w14:textId="77777777" w:rsidR="008C2702" w:rsidRPr="000900B3" w:rsidRDefault="008C2702" w:rsidP="002D172F">
      <w:pPr>
        <w:spacing w:before="240" w:after="360"/>
        <w:ind w:left="720" w:right="180"/>
        <w:rPr>
          <w:rFonts w:eastAsia="Calibri" w:cs="Arial"/>
        </w:rPr>
      </w:pPr>
      <w:r w:rsidRPr="000900B3">
        <w:rPr>
          <w:rFonts w:eastAsia="Calibri" w:cs="Arial"/>
        </w:rPr>
        <w:t xml:space="preserve">California has developed, in collaboration with stakeholders, Quality Standards for Expanded Learning Programs, available on the California Department of Education (CDE) Web page at </w:t>
      </w:r>
      <w:hyperlink r:id="rId70" w:tooltip="CDE Quality Standards for Expanded Learning Programs Web Page" w:history="1">
        <w:r w:rsidR="000A5B47" w:rsidRPr="000900B3">
          <w:rPr>
            <w:rStyle w:val="Hyperlink"/>
            <w:rFonts w:eastAsia="Calibri" w:cs="Arial"/>
          </w:rPr>
          <w:t>http://www.cde.ca.gov/ls/ba/as/documents/qualstandexplearn.pdf</w:t>
        </w:r>
      </w:hyperlink>
      <w:r w:rsidRPr="000900B3">
        <w:rPr>
          <w:rFonts w:eastAsia="Calibri" w:cs="Arial"/>
        </w:rPr>
        <w:t>. These standards are the foundation that the SSEL uses to provide support to ELPs. A portion of the state-level reservation will be used for administration of Title IV, Part B funds: awarding and monitoring grants; providing technical assistance, evaluation, and training services; and providing local assistance funds to support continuous quality improvement.</w:t>
      </w:r>
    </w:p>
    <w:p w14:paraId="54685B4D" w14:textId="05B163F3" w:rsidR="008C2702" w:rsidRPr="00830FD1" w:rsidRDefault="008C2702" w:rsidP="002D172F">
      <w:pPr>
        <w:numPr>
          <w:ilvl w:val="1"/>
          <w:numId w:val="6"/>
        </w:numPr>
        <w:spacing w:after="240"/>
        <w:ind w:left="720"/>
        <w:rPr>
          <w:rFonts w:ascii="Times New Roman" w:eastAsia="Calibri" w:hAnsi="Times New Roman"/>
          <w:szCs w:val="22"/>
        </w:rPr>
      </w:pPr>
      <w:r w:rsidRPr="00830FD1">
        <w:rPr>
          <w:rFonts w:ascii="Times New Roman" w:eastAsia="Calibri" w:hAnsi="Times New Roman"/>
          <w:szCs w:val="22"/>
          <w:u w:val="single"/>
        </w:rPr>
        <w:t>Awarding Subgrants</w:t>
      </w:r>
      <w:r w:rsidRPr="00830FD1">
        <w:rPr>
          <w:rFonts w:ascii="Times New Roman" w:eastAsia="Calibri" w:hAnsi="Times New Roman"/>
          <w:i/>
          <w:szCs w:val="22"/>
        </w:rPr>
        <w:t xml:space="preserve"> (ESEA section 4203(a)(4)):</w:t>
      </w:r>
      <w:r w:rsidRPr="00830FD1">
        <w:rPr>
          <w:rFonts w:ascii="Times New Roman" w:eastAsia="Calibri" w:hAnsi="Times New Roman"/>
          <w:szCs w:val="22"/>
        </w:rPr>
        <w:t xml:space="preserve"> Describe the procedures and criteria the SEA will use for reviewing applications and awarding 21</w:t>
      </w:r>
      <w:r w:rsidRPr="00830FD1">
        <w:rPr>
          <w:rFonts w:ascii="Times New Roman" w:eastAsia="Calibri" w:hAnsi="Times New Roman"/>
          <w:szCs w:val="22"/>
          <w:vertAlign w:val="superscript"/>
        </w:rPr>
        <w:t>st</w:t>
      </w:r>
      <w:r w:rsidRPr="00830FD1">
        <w:rPr>
          <w:rFonts w:ascii="Times New Roman" w:eastAsia="Calibri" w:hAnsi="Times New Roman"/>
          <w:szCs w:val="22"/>
        </w:rPr>
        <w:t xml:space="preserve"> Century Community Learning Centers funds to eligible entities on a competitive basis, which shall include procedures and criteria that take into consideration the likelihood that a proposed community learning center will help participating students meet the challenging State academic standards and any local academic standards.</w:t>
      </w:r>
    </w:p>
    <w:p w14:paraId="42838C83" w14:textId="77777777" w:rsidR="008C2702" w:rsidRPr="000900B3" w:rsidRDefault="008C2702" w:rsidP="002D172F">
      <w:pPr>
        <w:spacing w:after="240"/>
        <w:ind w:left="720"/>
        <w:rPr>
          <w:rFonts w:cs="Arial"/>
          <w:szCs w:val="22"/>
        </w:rPr>
      </w:pPr>
      <w:r w:rsidRPr="000900B3">
        <w:rPr>
          <w:rFonts w:cs="Arial"/>
          <w:szCs w:val="22"/>
        </w:rPr>
        <w:t>California funds five-year 21</w:t>
      </w:r>
      <w:r w:rsidRPr="000900B3">
        <w:rPr>
          <w:rFonts w:cs="Arial"/>
          <w:szCs w:val="22"/>
          <w:vertAlign w:val="superscript"/>
        </w:rPr>
        <w:t>st</w:t>
      </w:r>
      <w:r w:rsidRPr="000900B3">
        <w:rPr>
          <w:rFonts w:cs="Arial"/>
          <w:szCs w:val="22"/>
        </w:rPr>
        <w:t xml:space="preserve"> Century Community Learning Centers (CCLC) programs to establish or expand high quality before-and-after school programs for students that primarily attend low performing schools or schools identified by LEAs as in need of intervention. These programs serve economically disadvantaged students and their families.</w:t>
      </w:r>
    </w:p>
    <w:p w14:paraId="4BB25AE0" w14:textId="77777777" w:rsidR="008C2702" w:rsidRPr="000900B3" w:rsidRDefault="008C2702" w:rsidP="002D172F">
      <w:pPr>
        <w:widowControl w:val="0"/>
        <w:kinsoku w:val="0"/>
        <w:overflowPunct w:val="0"/>
        <w:autoSpaceDE w:val="0"/>
        <w:autoSpaceDN w:val="0"/>
        <w:adjustRightInd w:val="0"/>
        <w:spacing w:after="240"/>
        <w:ind w:left="720"/>
        <w:rPr>
          <w:rFonts w:cs="Arial"/>
          <w:szCs w:val="22"/>
        </w:rPr>
      </w:pPr>
      <w:r w:rsidRPr="000900B3">
        <w:rPr>
          <w:rFonts w:cs="Arial"/>
          <w:szCs w:val="22"/>
        </w:rPr>
        <w:t>California has posted its 21st Century Request for Applications (RFA) for funds allocated beginning in the 2017–18 fiscal year to align with the Every Student Succeeds Act (ESSA) requirements on the CDE 21</w:t>
      </w:r>
      <w:r w:rsidRPr="000900B3">
        <w:rPr>
          <w:rFonts w:cs="Arial"/>
          <w:szCs w:val="22"/>
          <w:vertAlign w:val="superscript"/>
        </w:rPr>
        <w:t>st</w:t>
      </w:r>
      <w:r w:rsidRPr="000900B3">
        <w:rPr>
          <w:rFonts w:cs="Arial"/>
          <w:szCs w:val="22"/>
        </w:rPr>
        <w:t xml:space="preserve"> CCLC Funding and Fiscal Management Web page at </w:t>
      </w:r>
      <w:hyperlink r:id="rId71" w:tooltip="CCLC Funding and Fiscal Management " w:history="1">
        <w:r w:rsidRPr="000900B3">
          <w:rPr>
            <w:rFonts w:cs="Arial"/>
            <w:color w:val="0563C1"/>
            <w:szCs w:val="22"/>
            <w:u w:val="single"/>
          </w:rPr>
          <w:t>http://www.cde.ca.gov/ls/ba/cp/funding.asp</w:t>
        </w:r>
      </w:hyperlink>
      <w:r w:rsidRPr="000900B3">
        <w:rPr>
          <w:rFonts w:cs="Arial"/>
          <w:szCs w:val="22"/>
        </w:rPr>
        <w:t>. Consistent with federal requirements, California will award 21</w:t>
      </w:r>
      <w:r w:rsidRPr="000900B3">
        <w:rPr>
          <w:rFonts w:cs="Arial"/>
          <w:szCs w:val="22"/>
          <w:vertAlign w:val="superscript"/>
        </w:rPr>
        <w:t>st</w:t>
      </w:r>
      <w:r w:rsidRPr="000900B3">
        <w:rPr>
          <w:rFonts w:cs="Arial"/>
          <w:szCs w:val="22"/>
        </w:rPr>
        <w:t xml:space="preserve"> CCLC funds in a competitive grant application process. </w:t>
      </w:r>
    </w:p>
    <w:p w14:paraId="145522B0" w14:textId="77777777" w:rsidR="008C2702" w:rsidRPr="000900B3" w:rsidRDefault="008C2702" w:rsidP="002D172F">
      <w:pPr>
        <w:widowControl w:val="0"/>
        <w:kinsoku w:val="0"/>
        <w:overflowPunct w:val="0"/>
        <w:autoSpaceDE w:val="0"/>
        <w:autoSpaceDN w:val="0"/>
        <w:adjustRightInd w:val="0"/>
        <w:spacing w:after="240"/>
        <w:ind w:left="720"/>
        <w:rPr>
          <w:rFonts w:cs="Arial"/>
          <w:szCs w:val="22"/>
        </w:rPr>
      </w:pPr>
      <w:r w:rsidRPr="000900B3">
        <w:rPr>
          <w:rFonts w:cs="Arial"/>
          <w:szCs w:val="22"/>
        </w:rPr>
        <w:t>Those entities eligible to apply for 21</w:t>
      </w:r>
      <w:r w:rsidRPr="000900B3">
        <w:rPr>
          <w:rFonts w:cs="Arial"/>
          <w:szCs w:val="22"/>
          <w:vertAlign w:val="superscript"/>
        </w:rPr>
        <w:t>st</w:t>
      </w:r>
      <w:r w:rsidRPr="000900B3">
        <w:rPr>
          <w:rFonts w:cs="Arial"/>
          <w:szCs w:val="22"/>
        </w:rPr>
        <w:t xml:space="preserve"> CCLC funding will be public or private entities or a consortium of such entities that propose to serve students (and their families) who primarily attend schools eligible for schoolwide programs under ESSA Section 1114, schools implementing comprehensive or targeted support and improvement activities under ESSA Section 1111(d), and schools determined by the LEA to be in need of intervention and support.</w:t>
      </w:r>
    </w:p>
    <w:p w14:paraId="21206F37" w14:textId="77777777" w:rsidR="008C2702" w:rsidRPr="000900B3" w:rsidRDefault="008C2702" w:rsidP="002D172F">
      <w:pPr>
        <w:widowControl w:val="0"/>
        <w:kinsoku w:val="0"/>
        <w:overflowPunct w:val="0"/>
        <w:autoSpaceDE w:val="0"/>
        <w:autoSpaceDN w:val="0"/>
        <w:adjustRightInd w:val="0"/>
        <w:spacing w:after="240"/>
        <w:ind w:left="720"/>
        <w:rPr>
          <w:rFonts w:cs="Arial"/>
          <w:szCs w:val="22"/>
        </w:rPr>
      </w:pPr>
      <w:r w:rsidRPr="000900B3">
        <w:rPr>
          <w:rFonts w:cs="Arial"/>
          <w:szCs w:val="22"/>
        </w:rPr>
        <w:t>Applicants will be required to provide a local match. The applicant may not use matching funds from other federal or state funds. The amount of the match will be based on a sliding scale that takes into account the relative poverty of the population to be targeted by the eligible entity and the ability of the eligible entity to obtain such matching. If an eligible entity is unable to provide a match, a justification will be required as to why they are unable to provide a match.</w:t>
      </w:r>
    </w:p>
    <w:p w14:paraId="74574A13" w14:textId="77777777" w:rsidR="008C2702" w:rsidRPr="000900B3" w:rsidRDefault="008C2702" w:rsidP="002D172F">
      <w:pPr>
        <w:widowControl w:val="0"/>
        <w:kinsoku w:val="0"/>
        <w:overflowPunct w:val="0"/>
        <w:autoSpaceDE w:val="0"/>
        <w:autoSpaceDN w:val="0"/>
        <w:adjustRightInd w:val="0"/>
        <w:spacing w:after="240"/>
        <w:ind w:left="720"/>
        <w:rPr>
          <w:rFonts w:cs="Arial"/>
          <w:szCs w:val="22"/>
        </w:rPr>
      </w:pPr>
      <w:r w:rsidRPr="000900B3">
        <w:rPr>
          <w:rFonts w:cs="Arial"/>
          <w:szCs w:val="22"/>
        </w:rPr>
        <w:t>The 21</w:t>
      </w:r>
      <w:r w:rsidRPr="000900B3">
        <w:rPr>
          <w:rFonts w:cs="Arial"/>
          <w:szCs w:val="22"/>
          <w:vertAlign w:val="superscript"/>
        </w:rPr>
        <w:t>st</w:t>
      </w:r>
      <w:r w:rsidRPr="000900B3">
        <w:rPr>
          <w:rFonts w:cs="Arial"/>
          <w:szCs w:val="22"/>
        </w:rPr>
        <w:t xml:space="preserve"> CCLC RFA includes a program quality evaluation rubric that is derived from the Quality Standards for Expanded Learning in California, as well as state and federal application requirements. An online application reader’s conference will use impartial, qualified, and calibrated peer evaluators to determine grant application program quality. Grant applications that have been identified as high quality programs will then be assigned priority for funding based on state and federal requirements. The RFA gives priority funding to applications:</w:t>
      </w:r>
    </w:p>
    <w:p w14:paraId="53C1A47A"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That propose to target services to students (and their families) who primarily attend schools that:</w:t>
      </w:r>
    </w:p>
    <w:p w14:paraId="46CFB39D" w14:textId="77777777" w:rsidR="008C2702" w:rsidRPr="000900B3" w:rsidRDefault="008C2702" w:rsidP="00F047D3">
      <w:pPr>
        <w:widowControl w:val="0"/>
        <w:numPr>
          <w:ilvl w:val="1"/>
          <w:numId w:val="51"/>
        </w:numPr>
        <w:kinsoku w:val="0"/>
        <w:overflowPunct w:val="0"/>
        <w:autoSpaceDE w:val="0"/>
        <w:autoSpaceDN w:val="0"/>
        <w:adjustRightInd w:val="0"/>
        <w:spacing w:after="240"/>
        <w:ind w:left="2250"/>
        <w:rPr>
          <w:rFonts w:cs="Arial"/>
          <w:szCs w:val="22"/>
        </w:rPr>
      </w:pPr>
      <w:r w:rsidRPr="000900B3">
        <w:rPr>
          <w:rFonts w:cs="Arial"/>
          <w:szCs w:val="22"/>
        </w:rPr>
        <w:t>Are implementing comprehensive support and improvement activities or targeted support and improvement activities under Section 1111(d) or other schools determined by the LEA to be in need of intervention and support to improve student academic achievement and other outcomes; and</w:t>
      </w:r>
    </w:p>
    <w:p w14:paraId="292A58F7" w14:textId="77777777" w:rsidR="008C2702" w:rsidRPr="000900B3" w:rsidRDefault="008C2702" w:rsidP="00F047D3">
      <w:pPr>
        <w:widowControl w:val="0"/>
        <w:numPr>
          <w:ilvl w:val="1"/>
          <w:numId w:val="51"/>
        </w:numPr>
        <w:kinsoku w:val="0"/>
        <w:overflowPunct w:val="0"/>
        <w:autoSpaceDE w:val="0"/>
        <w:autoSpaceDN w:val="0"/>
        <w:adjustRightInd w:val="0"/>
        <w:spacing w:after="240"/>
        <w:ind w:left="2250"/>
        <w:rPr>
          <w:rFonts w:cs="Arial"/>
          <w:szCs w:val="22"/>
        </w:rPr>
      </w:pPr>
      <w:r w:rsidRPr="000900B3">
        <w:rPr>
          <w:rFonts w:cs="Arial"/>
          <w:szCs w:val="22"/>
        </w:rPr>
        <w:t xml:space="preserve">Enroll students who may be at risk for academic failure, dropping out of school, involvement in criminal or delinquent activities, or who lack strong positive role models; </w:t>
      </w:r>
    </w:p>
    <w:p w14:paraId="58A3C7C8"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Are submitted jointly by eligible entities consisting of at least one:</w:t>
      </w:r>
    </w:p>
    <w:p w14:paraId="1E342B82" w14:textId="77777777" w:rsidR="008C2702" w:rsidRPr="000900B3" w:rsidRDefault="008C2702" w:rsidP="00F047D3">
      <w:pPr>
        <w:widowControl w:val="0"/>
        <w:numPr>
          <w:ilvl w:val="1"/>
          <w:numId w:val="51"/>
        </w:numPr>
        <w:kinsoku w:val="0"/>
        <w:overflowPunct w:val="0"/>
        <w:autoSpaceDE w:val="0"/>
        <w:autoSpaceDN w:val="0"/>
        <w:adjustRightInd w:val="0"/>
        <w:spacing w:after="240"/>
        <w:ind w:left="2250"/>
        <w:rPr>
          <w:rFonts w:cs="Arial"/>
          <w:szCs w:val="22"/>
        </w:rPr>
      </w:pPr>
      <w:r w:rsidRPr="000900B3">
        <w:rPr>
          <w:rFonts w:cs="Arial"/>
          <w:szCs w:val="22"/>
        </w:rPr>
        <w:t>LEA receiving funds under of Title I, Part A; and</w:t>
      </w:r>
    </w:p>
    <w:p w14:paraId="5275EAA0" w14:textId="77777777" w:rsidR="008C2702" w:rsidRPr="000900B3" w:rsidRDefault="008C2702" w:rsidP="00F047D3">
      <w:pPr>
        <w:widowControl w:val="0"/>
        <w:numPr>
          <w:ilvl w:val="1"/>
          <w:numId w:val="51"/>
        </w:numPr>
        <w:kinsoku w:val="0"/>
        <w:overflowPunct w:val="0"/>
        <w:autoSpaceDE w:val="0"/>
        <w:autoSpaceDN w:val="0"/>
        <w:adjustRightInd w:val="0"/>
        <w:spacing w:after="240"/>
        <w:ind w:left="2250"/>
        <w:rPr>
          <w:rFonts w:cs="Arial"/>
          <w:szCs w:val="22"/>
        </w:rPr>
      </w:pPr>
      <w:r w:rsidRPr="000900B3">
        <w:rPr>
          <w:rFonts w:cs="Arial"/>
          <w:szCs w:val="22"/>
        </w:rPr>
        <w:t>Another eligible entity</w:t>
      </w:r>
      <w:r w:rsidRPr="000900B3">
        <w:rPr>
          <w:rFonts w:cs="Arial"/>
          <w:szCs w:val="22"/>
          <w:vertAlign w:val="superscript"/>
        </w:rPr>
        <w:footnoteReference w:id="9"/>
      </w:r>
      <w:r w:rsidRPr="000900B3">
        <w:rPr>
          <w:rFonts w:cs="Arial"/>
          <w:szCs w:val="22"/>
        </w:rPr>
        <w:t>;</w:t>
      </w:r>
    </w:p>
    <w:p w14:paraId="10B6D225" w14:textId="77777777" w:rsidR="008C2702" w:rsidRPr="000900B3" w:rsidRDefault="008C2702" w:rsidP="002D172F">
      <w:pPr>
        <w:widowControl w:val="0"/>
        <w:kinsoku w:val="0"/>
        <w:overflowPunct w:val="0"/>
        <w:autoSpaceDE w:val="0"/>
        <w:autoSpaceDN w:val="0"/>
        <w:adjustRightInd w:val="0"/>
        <w:spacing w:after="240"/>
        <w:ind w:left="1530"/>
        <w:rPr>
          <w:rFonts w:cs="Arial"/>
          <w:szCs w:val="22"/>
        </w:rPr>
      </w:pPr>
      <w:r w:rsidRPr="000900B3">
        <w:rPr>
          <w:rFonts w:cs="Arial"/>
          <w:szCs w:val="22"/>
        </w:rPr>
        <w:t>The applicant will be given this priority if it demonstrates that it is unable to partner with a community-based organization in reasonable geographic proximity and of sufficient quality.</w:t>
      </w:r>
    </w:p>
    <w:p w14:paraId="50A89CFF"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Demonstrate that the activities proposed in the application:</w:t>
      </w:r>
    </w:p>
    <w:p w14:paraId="6F9BCE62" w14:textId="77777777" w:rsidR="008C2702" w:rsidRPr="000900B3" w:rsidRDefault="008C2702" w:rsidP="00F047D3">
      <w:pPr>
        <w:widowControl w:val="0"/>
        <w:numPr>
          <w:ilvl w:val="1"/>
          <w:numId w:val="51"/>
        </w:numPr>
        <w:kinsoku w:val="0"/>
        <w:overflowPunct w:val="0"/>
        <w:autoSpaceDE w:val="0"/>
        <w:autoSpaceDN w:val="0"/>
        <w:adjustRightInd w:val="0"/>
        <w:spacing w:after="240"/>
        <w:ind w:left="2340" w:hanging="450"/>
        <w:rPr>
          <w:rFonts w:cs="Arial"/>
          <w:szCs w:val="22"/>
        </w:rPr>
      </w:pPr>
      <w:r w:rsidRPr="000900B3">
        <w:rPr>
          <w:rFonts w:cs="Arial"/>
          <w:szCs w:val="22"/>
        </w:rPr>
        <w:t>Are, as of the date of the submission of the application, not accessible to students who would be served; or</w:t>
      </w:r>
    </w:p>
    <w:p w14:paraId="47496715" w14:textId="77777777" w:rsidR="008C2702" w:rsidRPr="000900B3" w:rsidRDefault="008C2702" w:rsidP="00F047D3">
      <w:pPr>
        <w:widowControl w:val="0"/>
        <w:numPr>
          <w:ilvl w:val="1"/>
          <w:numId w:val="51"/>
        </w:numPr>
        <w:kinsoku w:val="0"/>
        <w:overflowPunct w:val="0"/>
        <w:autoSpaceDE w:val="0"/>
        <w:autoSpaceDN w:val="0"/>
        <w:adjustRightInd w:val="0"/>
        <w:spacing w:after="240"/>
        <w:ind w:left="2340" w:hanging="450"/>
        <w:rPr>
          <w:rFonts w:cs="Arial"/>
          <w:szCs w:val="22"/>
        </w:rPr>
      </w:pPr>
      <w:r w:rsidRPr="000900B3">
        <w:rPr>
          <w:rFonts w:cs="Arial"/>
          <w:szCs w:val="22"/>
        </w:rPr>
        <w:t>Would expand accessibility to high-quality services that may be available in the community.</w:t>
      </w:r>
    </w:p>
    <w:p w14:paraId="6604769B"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Replace an expiring grant. (This is a general state funding priority requirement.)</w:t>
      </w:r>
    </w:p>
    <w:p w14:paraId="5446FA50"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Will provide year-round expanded learning programming. (This is a state middle and elementary funding priority requirement.)</w:t>
      </w:r>
    </w:p>
    <w:p w14:paraId="41FDBF61"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Have programs that have previously received funding, but are not currently expiring. (This is a state high school funding priority requirement.)</w:t>
      </w:r>
    </w:p>
    <w:p w14:paraId="3EA3D0CB" w14:textId="77777777" w:rsidR="008C2702" w:rsidRPr="000900B3" w:rsidRDefault="008C2702" w:rsidP="00F047D3">
      <w:pPr>
        <w:widowControl w:val="0"/>
        <w:numPr>
          <w:ilvl w:val="0"/>
          <w:numId w:val="51"/>
        </w:numPr>
        <w:kinsoku w:val="0"/>
        <w:overflowPunct w:val="0"/>
        <w:autoSpaceDE w:val="0"/>
        <w:autoSpaceDN w:val="0"/>
        <w:adjustRightInd w:val="0"/>
        <w:spacing w:after="240"/>
        <w:ind w:left="1530"/>
        <w:rPr>
          <w:rFonts w:cs="Arial"/>
          <w:szCs w:val="22"/>
        </w:rPr>
      </w:pPr>
      <w:r w:rsidRPr="000900B3">
        <w:rPr>
          <w:rFonts w:cs="Arial"/>
          <w:szCs w:val="22"/>
        </w:rPr>
        <w:t xml:space="preserve">Propose expansion of existing grants up to the per site maximum. (This </w:t>
      </w:r>
      <w:r w:rsidR="00983091" w:rsidRPr="000900B3">
        <w:rPr>
          <w:rFonts w:cs="Arial"/>
          <w:szCs w:val="22"/>
        </w:rPr>
        <w:br/>
      </w:r>
      <w:r w:rsidRPr="000900B3">
        <w:rPr>
          <w:rFonts w:cs="Arial"/>
          <w:szCs w:val="22"/>
        </w:rPr>
        <w:t>is a state high school funding priority requirement.)</w:t>
      </w:r>
    </w:p>
    <w:p w14:paraId="2D8DCC72" w14:textId="77777777" w:rsidR="008C2702" w:rsidRPr="000900B3" w:rsidRDefault="008C2702" w:rsidP="002D172F">
      <w:pPr>
        <w:widowControl w:val="0"/>
        <w:kinsoku w:val="0"/>
        <w:overflowPunct w:val="0"/>
        <w:autoSpaceDE w:val="0"/>
        <w:autoSpaceDN w:val="0"/>
        <w:adjustRightInd w:val="0"/>
        <w:spacing w:after="240"/>
        <w:ind w:left="720"/>
        <w:rPr>
          <w:rFonts w:cs="Arial"/>
          <w:szCs w:val="22"/>
        </w:rPr>
      </w:pPr>
      <w:r w:rsidRPr="000900B3">
        <w:rPr>
          <w:rFonts w:cs="Arial"/>
          <w:szCs w:val="22"/>
        </w:rPr>
        <w:t>Priority will not be given to eligible entities that propose to use 21</w:t>
      </w:r>
      <w:r w:rsidRPr="000900B3">
        <w:rPr>
          <w:rFonts w:cs="Arial"/>
          <w:szCs w:val="22"/>
          <w:vertAlign w:val="superscript"/>
        </w:rPr>
        <w:t>st</w:t>
      </w:r>
      <w:r w:rsidRPr="000900B3">
        <w:rPr>
          <w:rFonts w:cs="Arial"/>
          <w:szCs w:val="22"/>
        </w:rPr>
        <w:t xml:space="preserve"> CCLC funding to extend the regular school day.</w:t>
      </w:r>
    </w:p>
    <w:p w14:paraId="33E8FCF1" w14:textId="77777777" w:rsidR="008C2702" w:rsidRPr="000900B3" w:rsidRDefault="008C2702" w:rsidP="002D172F">
      <w:pPr>
        <w:widowControl w:val="0"/>
        <w:kinsoku w:val="0"/>
        <w:overflowPunct w:val="0"/>
        <w:autoSpaceDE w:val="0"/>
        <w:autoSpaceDN w:val="0"/>
        <w:adjustRightInd w:val="0"/>
        <w:spacing w:after="240"/>
        <w:ind w:left="720"/>
        <w:rPr>
          <w:rFonts w:cs="Arial"/>
          <w:szCs w:val="22"/>
        </w:rPr>
      </w:pPr>
      <w:r w:rsidRPr="000900B3">
        <w:rPr>
          <w:rFonts w:cs="Arial"/>
          <w:szCs w:val="22"/>
        </w:rPr>
        <w:t>These funding priorities will be additive. The proposed sites with the highest number of priorities will be funded first. High quality grant applications with an equal number of state and federal priorities will be selected for funding based on the highest percentage of school level poverty. All grantees will be required to sign assurances that they will comply with all ESSA and state requirements.</w:t>
      </w:r>
    </w:p>
    <w:p w14:paraId="0C3C86FD" w14:textId="77777777" w:rsidR="008C2702" w:rsidRPr="000900B3" w:rsidRDefault="008C2702" w:rsidP="002D172F">
      <w:pPr>
        <w:widowControl w:val="0"/>
        <w:autoSpaceDE w:val="0"/>
        <w:autoSpaceDN w:val="0"/>
        <w:adjustRightInd w:val="0"/>
        <w:spacing w:after="240"/>
        <w:ind w:left="720"/>
        <w:rPr>
          <w:rFonts w:cs="Arial"/>
          <w:szCs w:val="22"/>
        </w:rPr>
      </w:pPr>
      <w:r w:rsidRPr="000900B3">
        <w:rPr>
          <w:rFonts w:cs="Arial"/>
          <w:szCs w:val="22"/>
        </w:rPr>
        <w:t>California’s 21</w:t>
      </w:r>
      <w:r w:rsidRPr="000900B3">
        <w:rPr>
          <w:rFonts w:cs="Arial"/>
          <w:szCs w:val="22"/>
          <w:vertAlign w:val="superscript"/>
        </w:rPr>
        <w:t>st</w:t>
      </w:r>
      <w:r w:rsidRPr="000900B3">
        <w:rPr>
          <w:rFonts w:cs="Arial"/>
          <w:szCs w:val="22"/>
        </w:rPr>
        <w:t xml:space="preserve"> CCLC program will have a minimum grant award per program site of $50,000 as required by federal law. In addition, grant awards are subject to state legislative cap amounts of $112,500 for programs serving elementary schools and $150,000 for programs serving middle or junior high schools. High school programs are similarly capped at $250,000 per school site. Elementary, middle, and junior high school awards may be increased up to double amounts using a large school adjustment formula.</w:t>
      </w:r>
    </w:p>
    <w:p w14:paraId="09135ECC" w14:textId="77777777" w:rsidR="008C2702" w:rsidRPr="000900B3" w:rsidRDefault="008C2702" w:rsidP="002D172F">
      <w:pPr>
        <w:spacing w:after="240"/>
        <w:ind w:left="720" w:right="180"/>
        <w:rPr>
          <w:rFonts w:cs="Arial"/>
          <w:szCs w:val="22"/>
        </w:rPr>
      </w:pPr>
      <w:r w:rsidRPr="000900B3">
        <w:rPr>
          <w:rFonts w:cs="Arial"/>
          <w:szCs w:val="22"/>
        </w:rPr>
        <w:t>Currently, all expiring 21</w:t>
      </w:r>
      <w:r w:rsidRPr="000900B3">
        <w:rPr>
          <w:rFonts w:cs="Arial"/>
          <w:szCs w:val="22"/>
          <w:vertAlign w:val="superscript"/>
        </w:rPr>
        <w:t>st</w:t>
      </w:r>
      <w:r w:rsidRPr="000900B3">
        <w:rPr>
          <w:rFonts w:cs="Arial"/>
          <w:szCs w:val="22"/>
        </w:rPr>
        <w:t xml:space="preserve"> CCLC grantees must re-apply for a new five-year grant. As allowed by the ESSA, California will consider renewing sub-grants of existing grantees based on grantee performance during the preceding sub-grant period.</w:t>
      </w:r>
    </w:p>
    <w:p w14:paraId="47286524" w14:textId="77777777" w:rsidR="00F23400" w:rsidRPr="000900B3" w:rsidRDefault="00F23400" w:rsidP="002D172F">
      <w:pPr>
        <w:keepNext/>
        <w:keepLines/>
        <w:numPr>
          <w:ilvl w:val="0"/>
          <w:numId w:val="6"/>
        </w:numPr>
        <w:spacing w:before="240" w:after="240"/>
        <w:ind w:left="360"/>
        <w:outlineLvl w:val="0"/>
        <w:rPr>
          <w:rFonts w:ascii="Times New Roman" w:hAnsi="Times New Roman"/>
          <w:b/>
          <w:bCs/>
          <w:color w:val="365F91"/>
          <w:sz w:val="28"/>
          <w:szCs w:val="28"/>
        </w:rPr>
      </w:pPr>
      <w:r w:rsidRPr="000900B3">
        <w:rPr>
          <w:rFonts w:ascii="Times New Roman" w:hAnsi="Times New Roman"/>
          <w:b/>
          <w:bCs/>
          <w:color w:val="365F91"/>
          <w:sz w:val="28"/>
          <w:szCs w:val="28"/>
        </w:rPr>
        <w:t>Title V, Part B, Subpart 2: Rural and Low-Income School Program</w:t>
      </w:r>
    </w:p>
    <w:p w14:paraId="73BCF649" w14:textId="71AD1167" w:rsidR="00F23400" w:rsidRPr="00682BCC" w:rsidRDefault="00F23400" w:rsidP="002D172F">
      <w:pPr>
        <w:numPr>
          <w:ilvl w:val="1"/>
          <w:numId w:val="6"/>
        </w:numPr>
        <w:ind w:left="720"/>
        <w:contextualSpacing/>
        <w:rPr>
          <w:rFonts w:ascii="Times New Roman" w:eastAsia="Calibri" w:hAnsi="Times New Roman"/>
          <w:szCs w:val="22"/>
        </w:rPr>
      </w:pPr>
      <w:r w:rsidRPr="00682BCC">
        <w:rPr>
          <w:rFonts w:ascii="Times New Roman" w:eastAsia="Calibri" w:hAnsi="Times New Roman"/>
          <w:szCs w:val="22"/>
          <w:u w:val="single"/>
        </w:rPr>
        <w:t>Outcomes and Objectives</w:t>
      </w:r>
      <w:r w:rsidRPr="00682BCC">
        <w:rPr>
          <w:rFonts w:ascii="Times New Roman" w:eastAsia="Calibri" w:hAnsi="Times New Roman"/>
          <w:szCs w:val="22"/>
        </w:rPr>
        <w:t xml:space="preserve"> </w:t>
      </w:r>
      <w:r w:rsidRPr="00682BCC">
        <w:rPr>
          <w:rFonts w:ascii="Times New Roman" w:eastAsia="Calibri" w:hAnsi="Times New Roman"/>
          <w:i/>
          <w:szCs w:val="22"/>
        </w:rPr>
        <w:t>(ESEA section 5223(b)(1))</w:t>
      </w:r>
      <w:r w:rsidRPr="00682BCC">
        <w:rPr>
          <w:rFonts w:ascii="Times New Roman" w:eastAsia="Calibri" w:hAnsi="Times New Roman"/>
          <w:szCs w:val="22"/>
        </w:rPr>
        <w:t xml:space="preserve">: Provide information on program objectives and outcomes for activities under Title V, Part B, Subpart 2, including how the SEA will use funds to help all students meet the challenging State academic standards. </w:t>
      </w:r>
    </w:p>
    <w:p w14:paraId="3341310D" w14:textId="77777777" w:rsidR="00983091" w:rsidRPr="000900B3" w:rsidRDefault="00F23400" w:rsidP="002D172F">
      <w:pPr>
        <w:spacing w:before="360" w:after="360"/>
        <w:ind w:left="720" w:right="180"/>
        <w:rPr>
          <w:rFonts w:cs="Arial"/>
        </w:rPr>
      </w:pPr>
      <w:r w:rsidRPr="000900B3">
        <w:rPr>
          <w:rFonts w:cs="Arial"/>
        </w:rPr>
        <w:t>To support California students, the Rural and Low Income Schools (RLIS) Program’s goal and objective is that resources under this program support rural LEAs in California that have a proportionately high rate of poverty among its population in meeting California’s challenging academic standards. California expects LEAs to meet these standards by utilizing the flexible funds provided by the RLIS program to improve teaching and learning in the classroom through professional development to teachers and administrators in schools and by providing learning tools and resources that effectively engage children so that they can meet the challenging academic standards. The program objectives will also include, but will not be limited to, ensuring that all eligible LEAs are aware of, and have the ability to apply for and receive RLIS funding; ensuring that all eligible LEAs use the RLIS fund to effectively support other specified federal programs; and ensuring that RLIS LEAs report annually on allowable uses of funds through the Consolidated Application Reporting System.</w:t>
      </w:r>
    </w:p>
    <w:p w14:paraId="6703942A" w14:textId="17818073" w:rsidR="00F23400" w:rsidRPr="00682BCC" w:rsidRDefault="00F23400" w:rsidP="002D172F">
      <w:pPr>
        <w:numPr>
          <w:ilvl w:val="1"/>
          <w:numId w:val="6"/>
        </w:numPr>
        <w:ind w:left="720"/>
        <w:contextualSpacing/>
        <w:rPr>
          <w:rFonts w:ascii="Times New Roman" w:eastAsia="Calibri" w:hAnsi="Times New Roman"/>
        </w:rPr>
      </w:pPr>
      <w:r w:rsidRPr="00682BCC">
        <w:rPr>
          <w:rFonts w:ascii="Times New Roman" w:eastAsia="Calibri" w:hAnsi="Times New Roman"/>
          <w:u w:val="single"/>
        </w:rPr>
        <w:t>Technical Assistance</w:t>
      </w:r>
      <w:r w:rsidRPr="00682BCC">
        <w:rPr>
          <w:rFonts w:ascii="Times New Roman" w:eastAsia="Calibri" w:hAnsi="Times New Roman"/>
        </w:rPr>
        <w:t xml:space="preserve"> </w:t>
      </w:r>
      <w:r w:rsidRPr="00682BCC">
        <w:rPr>
          <w:rFonts w:ascii="Times New Roman" w:eastAsia="Calibri" w:hAnsi="Times New Roman"/>
          <w:i/>
        </w:rPr>
        <w:t>(ESEA section 5223(b)(3))</w:t>
      </w:r>
      <w:r w:rsidRPr="00682BCC">
        <w:rPr>
          <w:rFonts w:ascii="Times New Roman" w:eastAsia="Calibri" w:hAnsi="Times New Roman"/>
        </w:rPr>
        <w:t>: Describe how the SEA will provide technical assistance to eligible LEAs to help such agencies implement the activities described in ESEA section 5222.</w:t>
      </w:r>
    </w:p>
    <w:p w14:paraId="0F58044D" w14:textId="77777777" w:rsidR="00F23400" w:rsidRPr="000900B3" w:rsidRDefault="00F23400" w:rsidP="002D172F">
      <w:pPr>
        <w:spacing w:before="240" w:after="360"/>
        <w:ind w:left="720" w:right="187"/>
        <w:rPr>
          <w:rFonts w:eastAsia="Calibri" w:cs="Arial"/>
          <w:szCs w:val="22"/>
        </w:rPr>
      </w:pPr>
      <w:r w:rsidRPr="00682BCC">
        <w:rPr>
          <w:rFonts w:eastAsia="Calibri" w:cs="Arial"/>
        </w:rPr>
        <w:t>California’s system</w:t>
      </w:r>
      <w:r w:rsidRPr="000900B3">
        <w:rPr>
          <w:rFonts w:eastAsia="Calibri" w:cs="Arial"/>
          <w:szCs w:val="22"/>
        </w:rPr>
        <w:t xml:space="preserve"> of support will build the capacity of LEAs in the administration of these funds by providing technical assistance through training, information sharing, grant management, and on-demand support via webinars, e-mails, and telephone. The Local Control and Accountability Plan (LCAP) and LCAP Addendum planning process will support LEAs in tying this support to their overall goals.</w:t>
      </w:r>
    </w:p>
    <w:p w14:paraId="3EA9A6CF" w14:textId="77777777" w:rsidR="00F23400" w:rsidRPr="000900B3" w:rsidRDefault="00F23400" w:rsidP="002D172F">
      <w:pPr>
        <w:pStyle w:val="Heading1"/>
        <w:numPr>
          <w:ilvl w:val="0"/>
          <w:numId w:val="6"/>
        </w:numPr>
        <w:rPr>
          <w:rFonts w:ascii="Times New Roman" w:hAnsi="Times New Roman"/>
          <w:b/>
        </w:rPr>
      </w:pPr>
      <w:r w:rsidRPr="000900B3">
        <w:t xml:space="preserve"> </w:t>
      </w:r>
      <w:r w:rsidRPr="000900B3">
        <w:rPr>
          <w:rFonts w:ascii="Times New Roman" w:hAnsi="Times New Roman"/>
          <w:b/>
          <w:color w:val="2F5496" w:themeColor="accent5" w:themeShade="BF"/>
          <w:sz w:val="28"/>
        </w:rPr>
        <w:t xml:space="preserve">Education for Homeless Children and Youth program, </w:t>
      </w:r>
      <w:r w:rsidR="002E3DCA" w:rsidRPr="000900B3">
        <w:rPr>
          <w:rFonts w:ascii="Times New Roman" w:hAnsi="Times New Roman"/>
          <w:b/>
          <w:color w:val="2F5496" w:themeColor="accent5" w:themeShade="BF"/>
          <w:sz w:val="28"/>
        </w:rPr>
        <w:br/>
      </w:r>
      <w:r w:rsidRPr="000900B3">
        <w:rPr>
          <w:rFonts w:ascii="Times New Roman" w:hAnsi="Times New Roman"/>
          <w:b/>
          <w:color w:val="2F5496" w:themeColor="accent5" w:themeShade="BF"/>
          <w:sz w:val="28"/>
        </w:rPr>
        <w:t>McKinney-Vento Homeless Assistance Act, Title VII, Subtitle B</w:t>
      </w:r>
    </w:p>
    <w:p w14:paraId="0D712CD1" w14:textId="5E298222" w:rsidR="00F23400" w:rsidRPr="00682BCC" w:rsidRDefault="00F23400" w:rsidP="00F047D3">
      <w:pPr>
        <w:numPr>
          <w:ilvl w:val="1"/>
          <w:numId w:val="52"/>
        </w:numPr>
        <w:spacing w:before="240" w:after="240"/>
        <w:ind w:left="720"/>
        <w:rPr>
          <w:rFonts w:ascii="Times New Roman" w:hAnsi="Times New Roman"/>
          <w:szCs w:val="22"/>
        </w:rPr>
      </w:pPr>
      <w:r w:rsidRPr="00682BCC">
        <w:rPr>
          <w:rFonts w:ascii="Times New Roman" w:hAnsi="Times New Roman"/>
          <w:szCs w:val="22"/>
          <w:u w:val="single"/>
        </w:rPr>
        <w:t>Student Identification</w:t>
      </w:r>
      <w:r w:rsidRPr="00682BCC">
        <w:rPr>
          <w:rFonts w:ascii="Times New Roman" w:hAnsi="Times New Roman"/>
          <w:szCs w:val="22"/>
        </w:rPr>
        <w:t xml:space="preserve"> </w:t>
      </w:r>
      <w:r w:rsidRPr="00682BCC">
        <w:rPr>
          <w:rFonts w:ascii="Times New Roman" w:hAnsi="Times New Roman"/>
          <w:i/>
          <w:szCs w:val="22"/>
        </w:rPr>
        <w:t>(</w:t>
      </w:r>
      <w:r w:rsidRPr="00682BCC">
        <w:rPr>
          <w:rFonts w:ascii="Times New Roman" w:eastAsia="Calibri" w:hAnsi="Times New Roman"/>
          <w:i/>
          <w:szCs w:val="22"/>
        </w:rPr>
        <w:t>722(g)(1)(B) of the McKinney-Vento Act)</w:t>
      </w:r>
      <w:r w:rsidRPr="00682BCC">
        <w:rPr>
          <w:rFonts w:ascii="Times New Roman" w:eastAsia="Calibri" w:hAnsi="Times New Roman"/>
          <w:szCs w:val="22"/>
        </w:rPr>
        <w:t>:</w:t>
      </w:r>
      <w:r w:rsidRPr="00682BCC">
        <w:rPr>
          <w:rFonts w:ascii="Times New Roman" w:hAnsi="Times New Roman"/>
          <w:szCs w:val="22"/>
        </w:rPr>
        <w:t xml:space="preserve"> Describe the procedures the SEA will use to identify homeless children and youth in the State and to assess their needs.</w:t>
      </w:r>
    </w:p>
    <w:p w14:paraId="49D10AB1" w14:textId="77777777" w:rsidR="00F23400" w:rsidRPr="000900B3" w:rsidRDefault="00F23400" w:rsidP="002D172F">
      <w:pPr>
        <w:spacing w:after="240"/>
        <w:ind w:left="720"/>
        <w:rPr>
          <w:rFonts w:eastAsia="Calibri" w:cs="Arial"/>
          <w:iCs/>
        </w:rPr>
      </w:pPr>
      <w:r w:rsidRPr="000900B3">
        <w:rPr>
          <w:rFonts w:eastAsia="Calibri" w:cs="Arial"/>
          <w:iCs/>
        </w:rPr>
        <w:t xml:space="preserve">LEAs identify and track homeless students using a variety of methods, including, but not limited to, self-identification, questions on registration forms, data queries, and in-take questionnaires. Since identification of homeless students can also come about because of student and family relationships with school staff, LEAs will ensure all school staff are trained on the proper identification and reporting procedures. Information will be provided by the California Department of Education (CDE) on LEA liaisons’ participation in the local Point-In-Time Counts, as required by the U.S. Department of Housing and Urban Development (HUD), and best practices for engaging with local planning efforts to help improve the identification of homeless children and youth to LEAs, HUD, and other continuum of care agencies. Each LEA is required to identify and track the number of homeless students by grade level in the California Longitudinal Pupil Achievement Data System (CALPADS), which houses student-level data including demographics, course data, discipline, assessment, and other data for state and federal reporting. </w:t>
      </w:r>
    </w:p>
    <w:p w14:paraId="73940E0D" w14:textId="77777777" w:rsidR="00F23400" w:rsidRPr="000900B3" w:rsidRDefault="00F23400" w:rsidP="002D172F">
      <w:pPr>
        <w:spacing w:after="240"/>
        <w:ind w:left="720"/>
        <w:rPr>
          <w:rFonts w:eastAsia="Calibri" w:cs="Arial"/>
          <w:iCs/>
        </w:rPr>
      </w:pPr>
      <w:r w:rsidRPr="000900B3">
        <w:rPr>
          <w:rFonts w:eastAsia="Calibri" w:cs="Arial"/>
          <w:iCs/>
        </w:rPr>
        <w:t xml:space="preserve">LEAs use the following housing categories in CALPADS to determine if a student is homeless: temporary shelters, hotels/motels, temporarily doubled-up, and temporarily unsheltered. It is important to note that CALPADS also collects information regarding homeless unaccompanied youth, which is a youth that is not in the physical custody of their parent and/or guardian. </w:t>
      </w:r>
      <w:r w:rsidRPr="000900B3">
        <w:rPr>
          <w:rFonts w:cs="Arial"/>
          <w:iCs/>
        </w:rPr>
        <w:t xml:space="preserve">These categories are based on the requirements outlined in the Consolidated State Performance Report that is submitted to the U.S. Department of Education annually. </w:t>
      </w:r>
      <w:r w:rsidRPr="000900B3">
        <w:rPr>
          <w:rFonts w:eastAsia="Calibri" w:cs="Arial"/>
          <w:iCs/>
        </w:rPr>
        <w:t xml:space="preserve">The data provided through CALPADS serves as California’s means of identifying homeless children and youth in the state. </w:t>
      </w:r>
    </w:p>
    <w:p w14:paraId="11EBFC31" w14:textId="77777777" w:rsidR="00F23400" w:rsidRPr="000900B3" w:rsidRDefault="00F23400" w:rsidP="002D172F">
      <w:pPr>
        <w:spacing w:after="240"/>
        <w:ind w:left="720"/>
        <w:rPr>
          <w:rFonts w:eastAsia="Calibri" w:cs="Arial"/>
          <w:iCs/>
        </w:rPr>
      </w:pPr>
      <w:r w:rsidRPr="000900B3">
        <w:rPr>
          <w:rFonts w:eastAsia="Calibri" w:cs="Arial"/>
          <w:iCs/>
        </w:rPr>
        <w:t xml:space="preserve">California provides support and technical assistance to LEAs to assist with the identification of homeless students. This includes tracking data in CALPADS and performing targeted outreach to LEAs that identify their homeless count as zero; creating and disseminating training modules on identification methods and strategies to LEA registrars, attendance clerks, school counselors, and LEA liaisons; and providing LEAs with posters outlining the educational rights of homeless children and youths and tracking LEA use of the poster through California’s Consolidated Application and Reporting System (CARS). </w:t>
      </w:r>
    </w:p>
    <w:p w14:paraId="253693D5" w14:textId="77777777" w:rsidR="00F23400" w:rsidRPr="000900B3" w:rsidRDefault="00F23400" w:rsidP="002D172F">
      <w:pPr>
        <w:spacing w:after="240"/>
        <w:ind w:left="720"/>
        <w:rPr>
          <w:rFonts w:eastAsia="Calibri" w:cs="Arial"/>
          <w:iCs/>
        </w:rPr>
      </w:pPr>
      <w:r w:rsidRPr="000900B3">
        <w:rPr>
          <w:rFonts w:eastAsia="Calibri" w:cs="Arial"/>
          <w:iCs/>
        </w:rPr>
        <w:t>Each LEA is required to identify at least one LEA liaison who is charged with representing the interests of the homeless students that the LEA serves, assessing the needs of these students, ensuring that needs are addressed by the appropriate entity, and serving as a resource to parents, families, and school and LEA personnel. The LEA liaison can be paid through a variety of funding sources, including state general funding and Title I, Part A reservation funds for homeless education.</w:t>
      </w:r>
    </w:p>
    <w:p w14:paraId="39D2166A" w14:textId="77777777" w:rsidR="00F23400" w:rsidRPr="000900B3" w:rsidRDefault="00F23400" w:rsidP="002D172F">
      <w:pPr>
        <w:spacing w:after="240"/>
        <w:ind w:left="720"/>
        <w:rPr>
          <w:rFonts w:eastAsia="Calibri" w:cs="Arial"/>
          <w:iCs/>
        </w:rPr>
      </w:pPr>
      <w:r w:rsidRPr="000900B3">
        <w:rPr>
          <w:rFonts w:eastAsia="Calibri" w:cs="Arial"/>
          <w:iCs/>
        </w:rPr>
        <w:t>To facilitate best practices regarding the assessment of the needs of homeless students, California will continue to support LEAs to conduct data analyses for their homeless students, implement case management models, and collaborate with relevant agencies to coordinate services.</w:t>
      </w:r>
    </w:p>
    <w:p w14:paraId="4BB2B7A6" w14:textId="77777777" w:rsidR="00F23400" w:rsidRPr="000900B3" w:rsidRDefault="00F23400" w:rsidP="002D172F">
      <w:pPr>
        <w:spacing w:after="240"/>
        <w:ind w:left="720"/>
        <w:rPr>
          <w:rFonts w:eastAsia="Calibri" w:cs="Arial"/>
          <w:iCs/>
        </w:rPr>
      </w:pPr>
      <w:r w:rsidRPr="000900B3">
        <w:rPr>
          <w:rFonts w:eastAsia="Calibri" w:cs="Arial"/>
          <w:iCs/>
        </w:rPr>
        <w:t xml:space="preserve">To further enhance assessment of student needs, California is currently developing an intake template that will collect information related to the individual needs of the homeless students that a school or district serves. This template will be disseminated to LEAs for use in the 2018–19 school year. Staff will provide the tool and relevant trainings on its use to LEAs, measure its use through CARS, and encourage its use to assess the needs of homeless youth across the state. This template will assist LEAs during the </w:t>
      </w:r>
      <w:r w:rsidRPr="000900B3">
        <w:rPr>
          <w:rFonts w:eastAsia="Calibri" w:cs="Arial"/>
          <w:szCs w:val="22"/>
        </w:rPr>
        <w:t>federal program monitoring (</w:t>
      </w:r>
      <w:r w:rsidRPr="000900B3">
        <w:rPr>
          <w:rFonts w:eastAsia="Calibri" w:cs="Arial"/>
          <w:iCs/>
        </w:rPr>
        <w:t>FPM) process (described under I.6), as well as offer LEAs a resource for assessing student needs.</w:t>
      </w:r>
    </w:p>
    <w:p w14:paraId="223C3EA9" w14:textId="77777777" w:rsidR="00F23400" w:rsidRPr="000900B3" w:rsidRDefault="00F23400" w:rsidP="002D172F">
      <w:pPr>
        <w:spacing w:after="240"/>
        <w:ind w:left="720" w:right="180"/>
        <w:rPr>
          <w:rFonts w:eastAsia="Calibri" w:cs="Arial"/>
          <w:iCs/>
        </w:rPr>
      </w:pPr>
      <w:r w:rsidRPr="000900B3">
        <w:rPr>
          <w:rFonts w:eastAsia="Calibri" w:cs="Arial"/>
          <w:iCs/>
        </w:rPr>
        <w:t>California will monitor the implementation of these procedures to identify homeless children and youth and assess their needs and will make improvements as necessary based on LEA and stakeholder feedback. As part of the statewide system of support, as described in section A.4.viii.c, California will incorporate resources to the greatest extent possible to ensure that LEAs and schools identified as needing additional assistance have the necessary support to develop or strengthen integrated and coherent processes and procedures across state and federal programs that lead to successful outcomes for homeless children and youth.</w:t>
      </w:r>
    </w:p>
    <w:p w14:paraId="7C3CADAF" w14:textId="77777777" w:rsidR="005E7431" w:rsidRPr="00682BCC" w:rsidRDefault="005E7431" w:rsidP="00F047D3">
      <w:pPr>
        <w:numPr>
          <w:ilvl w:val="1"/>
          <w:numId w:val="52"/>
        </w:numPr>
        <w:spacing w:after="240"/>
        <w:ind w:left="720"/>
        <w:rPr>
          <w:rFonts w:ascii="Times New Roman" w:hAnsi="Times New Roman"/>
          <w:szCs w:val="22"/>
        </w:rPr>
      </w:pPr>
      <w:r w:rsidRPr="00682BCC">
        <w:rPr>
          <w:rFonts w:ascii="Times New Roman" w:hAnsi="Times New Roman"/>
          <w:szCs w:val="22"/>
          <w:u w:val="single"/>
        </w:rPr>
        <w:t>Dispute Resolution</w:t>
      </w:r>
      <w:r w:rsidRPr="00682BCC">
        <w:rPr>
          <w:rFonts w:ascii="Times New Roman" w:hAnsi="Times New Roman"/>
          <w:szCs w:val="22"/>
        </w:rPr>
        <w:t xml:space="preserve"> </w:t>
      </w:r>
      <w:r w:rsidRPr="00682BCC">
        <w:rPr>
          <w:rFonts w:ascii="Times New Roman" w:hAnsi="Times New Roman"/>
          <w:i/>
          <w:szCs w:val="22"/>
        </w:rPr>
        <w:t>(</w:t>
      </w:r>
      <w:r w:rsidRPr="00682BCC">
        <w:rPr>
          <w:rFonts w:ascii="Times New Roman" w:eastAsia="Calibri" w:hAnsi="Times New Roman"/>
          <w:i/>
          <w:szCs w:val="22"/>
        </w:rPr>
        <w:t>722(g)(1)(C) of the McKinney-Vento Act)</w:t>
      </w:r>
      <w:r w:rsidRPr="00682BCC">
        <w:rPr>
          <w:rFonts w:ascii="Times New Roman" w:eastAsia="Calibri" w:hAnsi="Times New Roman"/>
          <w:szCs w:val="22"/>
        </w:rPr>
        <w:t>:</w:t>
      </w:r>
      <w:r w:rsidRPr="00682BCC">
        <w:rPr>
          <w:rFonts w:ascii="Times New Roman" w:eastAsia="Calibri" w:hAnsi="Times New Roman"/>
          <w:i/>
          <w:szCs w:val="22"/>
        </w:rPr>
        <w:t xml:space="preserve"> </w:t>
      </w:r>
      <w:r w:rsidRPr="00682BCC">
        <w:rPr>
          <w:rFonts w:ascii="Times New Roman" w:hAnsi="Times New Roman"/>
          <w:szCs w:val="22"/>
        </w:rPr>
        <w:t xml:space="preserve">Describe procedures for the </w:t>
      </w:r>
      <w:r w:rsidR="00C1124B" w:rsidRPr="00682BCC">
        <w:rPr>
          <w:rFonts w:ascii="Times New Roman" w:hAnsi="Times New Roman"/>
          <w:szCs w:val="22"/>
        </w:rPr>
        <w:br/>
      </w:r>
      <w:r w:rsidRPr="00682BCC">
        <w:rPr>
          <w:rFonts w:ascii="Times New Roman" w:hAnsi="Times New Roman"/>
          <w:szCs w:val="22"/>
        </w:rPr>
        <w:t xml:space="preserve">prompt resolution of disputes regarding the educational placement of homeless children and </w:t>
      </w:r>
      <w:r w:rsidR="00C1124B" w:rsidRPr="00682BCC">
        <w:rPr>
          <w:rFonts w:ascii="Times New Roman" w:hAnsi="Times New Roman"/>
          <w:szCs w:val="22"/>
        </w:rPr>
        <w:br/>
      </w:r>
      <w:r w:rsidRPr="00682BCC">
        <w:rPr>
          <w:rFonts w:ascii="Times New Roman" w:hAnsi="Times New Roman"/>
          <w:szCs w:val="22"/>
        </w:rPr>
        <w:t xml:space="preserve">youth. </w:t>
      </w:r>
    </w:p>
    <w:p w14:paraId="3EE0200A" w14:textId="77777777" w:rsidR="005E7431" w:rsidRPr="000900B3" w:rsidRDefault="005E7431" w:rsidP="002D172F">
      <w:pPr>
        <w:spacing w:after="240"/>
        <w:ind w:left="720"/>
        <w:rPr>
          <w:rFonts w:cs="Arial"/>
        </w:rPr>
      </w:pPr>
      <w:r w:rsidRPr="000900B3">
        <w:rPr>
          <w:rFonts w:cs="Arial"/>
        </w:rPr>
        <w:t>The current dispute resolution process involves key steps aimed at ensuring that disputes are resolved promptly while safeguarding the rights of all parties. Every student, including an unaccompanied youth, must be immediately enrolled regardless of any dispute that arises. In the case of a dispute, the matter is first referred to the LEA liaison, with a written explanation from the disputing school; the LEA liaison then makes a determination regarding school selection, eligibility, or enrollment. The LEA has five business days to make a determination. If unresolved or appealed, the matter is referred to the county office of education (COE) liaison, who is required to make the school selection, eligibility, or enrollment decision within five working days of receipt of dispute materials. If the matter is not resolved at the LEA or COE level, the case will then be referred to the State Homeless Coordinator for review, and a final school selection, eligibility, or enrollment decision will be made within ten working days of receipt of materials.</w:t>
      </w:r>
    </w:p>
    <w:p w14:paraId="3739F713" w14:textId="77777777" w:rsidR="005E7431" w:rsidRPr="000900B3" w:rsidRDefault="005E7431" w:rsidP="002D172F">
      <w:pPr>
        <w:spacing w:after="240"/>
        <w:ind w:left="720"/>
        <w:rPr>
          <w:rFonts w:cs="Arial"/>
        </w:rPr>
      </w:pPr>
      <w:r w:rsidRPr="000900B3">
        <w:rPr>
          <w:rFonts w:cs="Arial"/>
        </w:rPr>
        <w:t>California intends to make revisions to the dispute resolution process in 2017 to include more specific language regarding timelines, roles of all stakeholders, student-centered factors, unaccompanied youth rights, and eligibility to facilitate the prompt resolution of disputes. California will gather input from outside agencies, as well as parents, to strengthen the dispute resolution process.</w:t>
      </w:r>
    </w:p>
    <w:p w14:paraId="45C86CC4" w14:textId="77777777" w:rsidR="005E7431" w:rsidRPr="000900B3" w:rsidRDefault="005E7431" w:rsidP="002D172F">
      <w:pPr>
        <w:spacing w:after="240"/>
        <w:ind w:left="720"/>
        <w:rPr>
          <w:rFonts w:eastAsia="Calibri" w:cs="Arial"/>
        </w:rPr>
      </w:pPr>
      <w:r w:rsidRPr="000900B3">
        <w:rPr>
          <w:rFonts w:cs="Arial"/>
        </w:rPr>
        <w:t xml:space="preserve">The current process is posted on the CDE Resources for Homeless Children and Youths Web page at </w:t>
      </w:r>
      <w:hyperlink r:id="rId72" w:tooltip="Resources for Homeless Children and Youths" w:history="1">
        <w:r w:rsidRPr="000900B3">
          <w:rPr>
            <w:rFonts w:cs="Arial"/>
            <w:color w:val="0563C1"/>
            <w:u w:val="single"/>
          </w:rPr>
          <w:t>http://www.cde.ca.gov/sp/hs/cy/disputeres.asp</w:t>
        </w:r>
      </w:hyperlink>
      <w:r w:rsidRPr="000900B3">
        <w:rPr>
          <w:rFonts w:cs="Arial"/>
        </w:rPr>
        <w:t>. California will continue to provide professional development and technical assistance to LEAs regarding the dispute resolution process to ensure effective implementation,</w:t>
      </w:r>
      <w:r w:rsidRPr="000900B3">
        <w:rPr>
          <w:rFonts w:eastAsia="Calibri" w:cs="Arial"/>
        </w:rPr>
        <w:t xml:space="preserve"> as well as continue the monitoring of LEAs through the FPM process (described under I.6). This process includes the review of the dispute resolution process, identification, implementation of federal and state laws, use of Title I, Part A reservation funds, parent/guardian involvement, and professional development.</w:t>
      </w:r>
    </w:p>
    <w:p w14:paraId="35018561" w14:textId="77777777" w:rsidR="00A417B8" w:rsidRPr="000900B3" w:rsidRDefault="005E7431" w:rsidP="002D172F">
      <w:pPr>
        <w:spacing w:after="240"/>
        <w:ind w:left="720" w:right="180"/>
        <w:rPr>
          <w:rFonts w:cs="Arial"/>
        </w:rPr>
      </w:pPr>
      <w:r w:rsidRPr="000900B3">
        <w:rPr>
          <w:rFonts w:eastAsia="Calibri" w:cs="Arial"/>
        </w:rPr>
        <w:t>In addition, sample board policies and administrative regulations have been developed by the California School Boards Association (CSBA) that address the specific steps of the dispute resolution process, including a dispute resolution form LEAs can complete to identify the persons involved and track and record the process. LEAs throughout the state use the CSBA’s sample board policies and administrative regulations to ensure compliance with state and federal laws.</w:t>
      </w:r>
      <w:r w:rsidRPr="000900B3">
        <w:rPr>
          <w:rFonts w:cs="Arial"/>
        </w:rPr>
        <w:t xml:space="preserve">  </w:t>
      </w:r>
    </w:p>
    <w:p w14:paraId="16669C7A" w14:textId="52E22A9F" w:rsidR="005E7431" w:rsidRPr="00682BCC" w:rsidRDefault="005E7431" w:rsidP="00F047D3">
      <w:pPr>
        <w:numPr>
          <w:ilvl w:val="1"/>
          <w:numId w:val="52"/>
        </w:numPr>
        <w:shd w:val="clear" w:color="auto" w:fill="FFFFFF"/>
        <w:spacing w:after="240"/>
        <w:ind w:left="720"/>
        <w:rPr>
          <w:rFonts w:ascii="Times New Roman" w:eastAsia="Calibri" w:hAnsi="Times New Roman"/>
          <w:szCs w:val="22"/>
        </w:rPr>
      </w:pPr>
      <w:r w:rsidRPr="00682BCC">
        <w:rPr>
          <w:rFonts w:ascii="Times New Roman" w:hAnsi="Times New Roman"/>
          <w:color w:val="030A13"/>
          <w:szCs w:val="22"/>
          <w:u w:val="single"/>
        </w:rPr>
        <w:t>Support for School Personnel</w:t>
      </w:r>
      <w:r w:rsidRPr="00682BCC">
        <w:rPr>
          <w:rFonts w:ascii="Times New Roman" w:hAnsi="Times New Roman"/>
          <w:color w:val="030A13"/>
          <w:szCs w:val="22"/>
        </w:rPr>
        <w:t xml:space="preserve"> </w:t>
      </w:r>
      <w:r w:rsidRPr="00682BCC">
        <w:rPr>
          <w:rFonts w:ascii="Times New Roman" w:hAnsi="Times New Roman"/>
          <w:i/>
          <w:szCs w:val="22"/>
        </w:rPr>
        <w:t>(</w:t>
      </w:r>
      <w:r w:rsidRPr="00682BCC">
        <w:rPr>
          <w:rFonts w:ascii="Times New Roman" w:eastAsia="Calibri" w:hAnsi="Times New Roman"/>
          <w:i/>
          <w:szCs w:val="22"/>
        </w:rPr>
        <w:t>722(g)(1)(D) of the McKinney-Vento Act)</w:t>
      </w:r>
      <w:r w:rsidRPr="00682BCC">
        <w:rPr>
          <w:rFonts w:ascii="Times New Roman" w:eastAsia="Calibri" w:hAnsi="Times New Roman"/>
          <w:szCs w:val="22"/>
        </w:rPr>
        <w:t>: Describe programs for school personnel (including the LEA liaisons for homeless children and youth, principals and other school leaders, attendance officers, teachers, enrollment personnel, and specialized instructional support personnel) to heighten the awareness of such school personnel of the specific needs of homeless children and youth, including runaway and homeless children and youth.</w:t>
      </w:r>
    </w:p>
    <w:p w14:paraId="798DBDAC" w14:textId="77777777" w:rsidR="005E7431" w:rsidRPr="000900B3" w:rsidRDefault="005E7431" w:rsidP="002D172F">
      <w:pPr>
        <w:spacing w:after="240"/>
        <w:ind w:left="720"/>
        <w:rPr>
          <w:rFonts w:cs="Arial"/>
          <w:szCs w:val="22"/>
        </w:rPr>
      </w:pPr>
      <w:r w:rsidRPr="000900B3">
        <w:rPr>
          <w:rFonts w:cs="Arial"/>
          <w:szCs w:val="22"/>
        </w:rPr>
        <w:t>California will continue to collect the number and frequency of LEA liaisons participating in homeless education professional development through the Homeless Education Implementation and Policy page in the CARS. California will add an additional question to the Homeless Education Implementation and Policy page regarding the status of local training at each LEA and offer technical assistance to those LEAs and their liaisons that report that they have not participated in homeless education professional development within the past year.</w:t>
      </w:r>
    </w:p>
    <w:p w14:paraId="4DB26904" w14:textId="77777777" w:rsidR="005E7431" w:rsidRPr="000900B3" w:rsidRDefault="005E7431" w:rsidP="002D172F">
      <w:pPr>
        <w:spacing w:after="240"/>
        <w:ind w:left="720"/>
        <w:rPr>
          <w:rFonts w:cs="Arial"/>
          <w:szCs w:val="22"/>
        </w:rPr>
      </w:pPr>
      <w:r w:rsidRPr="000900B3">
        <w:rPr>
          <w:rFonts w:eastAsia="Calibri" w:cs="Arial"/>
          <w:szCs w:val="22"/>
        </w:rPr>
        <w:t>California routinely offers</w:t>
      </w:r>
      <w:r w:rsidRPr="000900B3">
        <w:rPr>
          <w:rFonts w:cs="Arial"/>
          <w:szCs w:val="22"/>
        </w:rPr>
        <w:t xml:space="preserve"> professional development and trainings on homeless education to a variety of stakeholders, including LEAs, COEs, service providers, and local school attendance review boards, which are comprised of school personnel and other relevant stakeholders. Staff presents at various statewide conferences, regional and local meetings upon requests from LEAs and COEs, and various stakeholder meetings. Each training emphasizes collaboration and coordination with a variety of community agencies. </w:t>
      </w:r>
    </w:p>
    <w:p w14:paraId="5073B045" w14:textId="77777777" w:rsidR="005E7431" w:rsidRPr="000900B3" w:rsidRDefault="005E7431" w:rsidP="002D172F">
      <w:pPr>
        <w:spacing w:after="240"/>
        <w:ind w:left="720"/>
        <w:rPr>
          <w:rFonts w:cs="Arial"/>
          <w:szCs w:val="22"/>
        </w:rPr>
      </w:pPr>
      <w:r w:rsidRPr="000900B3">
        <w:rPr>
          <w:rFonts w:cs="Arial"/>
          <w:szCs w:val="22"/>
        </w:rPr>
        <w:t>California will develop training modules with stakeholder input on various homeless education topics for principals, teachers, LEA liaisons, health care providers, outside agencies, preschool staff, and registrars. These training modules will be posted online and disseminated during the 2017–18 school year. They will include an overview of EHCY and all EHCY provisions under the ESSA, such as definitions, identification, enrollment, transportation, collaboration, dispute resolution, unaccompanied youths, preschool-age students, and Title I, Part A reservation funds.</w:t>
      </w:r>
    </w:p>
    <w:p w14:paraId="013E1D8A" w14:textId="77777777" w:rsidR="005E7431" w:rsidRPr="000900B3" w:rsidRDefault="005E7431" w:rsidP="002D172F">
      <w:pPr>
        <w:spacing w:after="240"/>
        <w:ind w:left="720"/>
        <w:rPr>
          <w:rFonts w:cs="Arial"/>
          <w:szCs w:val="22"/>
        </w:rPr>
      </w:pPr>
      <w:r w:rsidRPr="000900B3">
        <w:rPr>
          <w:rFonts w:cs="Arial"/>
          <w:szCs w:val="22"/>
        </w:rPr>
        <w:t>California will continue to collect and post annually a database of LEA liaisons and their contact information through the CDE Resources for Homeless Children and Youths Web page to enable school personnel to contact LEA liaisons for specific information and resources as needed. This list of LEA liaisons becomes the basis for the Homeless Education Resources Listserv, which allows the State Homeless Coordinator to disseminate resources, materials, updates, and training modules.</w:t>
      </w:r>
    </w:p>
    <w:p w14:paraId="46FFDBC6" w14:textId="77777777" w:rsidR="005E7431" w:rsidRPr="000900B3" w:rsidRDefault="005E7431" w:rsidP="002D172F">
      <w:pPr>
        <w:spacing w:after="240"/>
        <w:ind w:left="720"/>
        <w:rPr>
          <w:rFonts w:eastAsia="Calibri" w:cs="Arial"/>
          <w:szCs w:val="22"/>
        </w:rPr>
      </w:pPr>
      <w:r w:rsidRPr="000900B3">
        <w:rPr>
          <w:rFonts w:eastAsia="Calibri" w:cs="Arial"/>
          <w:szCs w:val="22"/>
        </w:rPr>
        <w:t xml:space="preserve">In the past year, the State Coordinator has convened a “Homelessness Matters Workgroup” that is comprised of various state agencies such as the Department of Social Services, the Department of Public Health, the California Homeless Youth Project, the California Coalition for Youth, the Department of Community Services and Development, the Department of Housing and Community Development, and the Department of Health Care Services. All of the agencies, along with several COE liaisons, have developed goals and objectives to generate statewide activities and strategies to promote awareness about the plight of homeless students in California. The Workgroup has developed a “street sheet,” which is a one page factsheet that includes graphics and information regarding homeless youth, as well as an agency registry to disseminate to Workgroup members, LEAs, other state agencies that serve homeless families, and other stakeholders. The Workgroup is also planning a social media campaign for fall 2017. </w:t>
      </w:r>
    </w:p>
    <w:p w14:paraId="609F0DF3" w14:textId="77777777" w:rsidR="005E7431" w:rsidRPr="000900B3" w:rsidRDefault="005E7431" w:rsidP="002D172F">
      <w:pPr>
        <w:spacing w:after="240"/>
        <w:ind w:left="720"/>
        <w:rPr>
          <w:rFonts w:eastAsia="Calibri" w:cs="Arial"/>
          <w:szCs w:val="22"/>
        </w:rPr>
      </w:pPr>
      <w:r w:rsidRPr="000900B3">
        <w:rPr>
          <w:rFonts w:eastAsia="Calibri" w:cs="Arial"/>
          <w:szCs w:val="22"/>
        </w:rPr>
        <w:t>Finally, at conferences, workshops, and training sessions, the CDE presents information about runaway and unaccompanied youth students that offers strategies for working effectively with those students. The State Coordinator works closely with LEA liaisons who are in contact with local shelters that serve the special needs of runaway and unaccompanied homeless youths in California.</w:t>
      </w:r>
    </w:p>
    <w:p w14:paraId="50E71278" w14:textId="77777777" w:rsidR="005E7431" w:rsidRPr="00682BCC" w:rsidRDefault="005E7431" w:rsidP="002D172F">
      <w:pPr>
        <w:spacing w:after="240"/>
        <w:ind w:left="720" w:right="187"/>
        <w:rPr>
          <w:rFonts w:eastAsia="Calibri" w:cs="Arial"/>
        </w:rPr>
      </w:pPr>
      <w:r w:rsidRPr="000900B3">
        <w:rPr>
          <w:rFonts w:eastAsia="Calibri" w:cs="Arial"/>
          <w:szCs w:val="22"/>
        </w:rPr>
        <w:t xml:space="preserve">As with the procedures to identify and address the needs of homeless children and youth, California also intends to monitor school personnel programs meant to heighten the awareness of the specific needs of homeless children and youth and will make improvements based on LEA and stakeholder feedback. As part of the statewide system of support, California will incorporate ESSA and state resources to the greatest extent possible to ensure that LEAs and schools identified as needing additional assistance have the necessary support to develop or strengthen integrated and coherent processes and procedures across state and federal programs that lead to successful outcomes for homeless children and </w:t>
      </w:r>
      <w:r w:rsidRPr="00682BCC">
        <w:rPr>
          <w:rFonts w:eastAsia="Calibri" w:cs="Arial"/>
        </w:rPr>
        <w:t>youths.</w:t>
      </w:r>
    </w:p>
    <w:p w14:paraId="4BBC74B6" w14:textId="4989F67E" w:rsidR="005E7431" w:rsidRPr="00682BCC" w:rsidRDefault="005E7431" w:rsidP="00F047D3">
      <w:pPr>
        <w:numPr>
          <w:ilvl w:val="1"/>
          <w:numId w:val="52"/>
        </w:numPr>
        <w:shd w:val="clear" w:color="auto" w:fill="FFFFFF"/>
        <w:spacing w:before="240"/>
        <w:ind w:left="720"/>
        <w:contextualSpacing/>
        <w:rPr>
          <w:rFonts w:ascii="Times New Roman" w:hAnsi="Times New Roman"/>
          <w:color w:val="030A13"/>
        </w:rPr>
      </w:pPr>
      <w:r w:rsidRPr="00682BCC">
        <w:rPr>
          <w:rFonts w:ascii="Times New Roman" w:hAnsi="Times New Roman"/>
          <w:color w:val="030A13"/>
          <w:u w:val="single"/>
        </w:rPr>
        <w:t>Access to Services</w:t>
      </w:r>
      <w:r w:rsidRPr="00682BCC">
        <w:rPr>
          <w:rFonts w:ascii="Times New Roman" w:hAnsi="Times New Roman"/>
          <w:color w:val="030A13"/>
        </w:rPr>
        <w:t xml:space="preserve"> </w:t>
      </w:r>
      <w:r w:rsidRPr="00682BCC">
        <w:rPr>
          <w:rFonts w:ascii="Times New Roman" w:hAnsi="Times New Roman"/>
          <w:i/>
        </w:rPr>
        <w:t>(</w:t>
      </w:r>
      <w:r w:rsidRPr="00682BCC">
        <w:rPr>
          <w:rFonts w:ascii="Times New Roman" w:eastAsia="Calibri" w:hAnsi="Times New Roman"/>
          <w:i/>
        </w:rPr>
        <w:t>722(g)(1)(F) of the McKinney-Vento Act)</w:t>
      </w:r>
      <w:r w:rsidRPr="00682BCC">
        <w:rPr>
          <w:rFonts w:ascii="Times New Roman" w:hAnsi="Times New Roman"/>
          <w:color w:val="030A13"/>
        </w:rPr>
        <w:t>: Describe procedures that ensure that</w:t>
      </w:r>
      <w:r w:rsidRPr="00682BCC">
        <w:rPr>
          <w:rFonts w:ascii="Times New Roman" w:eastAsia="Calibri" w:hAnsi="Times New Roman"/>
        </w:rPr>
        <w:t>:</w:t>
      </w:r>
    </w:p>
    <w:p w14:paraId="17D65245" w14:textId="77777777" w:rsidR="005E7431" w:rsidRPr="00682BCC" w:rsidRDefault="005E7431" w:rsidP="00F047D3">
      <w:pPr>
        <w:numPr>
          <w:ilvl w:val="2"/>
          <w:numId w:val="52"/>
        </w:numPr>
        <w:shd w:val="clear" w:color="auto" w:fill="FFFFFF"/>
        <w:spacing w:after="240"/>
        <w:ind w:left="1440" w:hanging="360"/>
        <w:rPr>
          <w:rFonts w:ascii="Times New Roman" w:hAnsi="Times New Roman"/>
          <w:color w:val="030A13"/>
        </w:rPr>
      </w:pPr>
      <w:r w:rsidRPr="00682BCC">
        <w:rPr>
          <w:rFonts w:ascii="Times New Roman" w:hAnsi="Times New Roman"/>
          <w:color w:val="030A13"/>
        </w:rPr>
        <w:t>Homeless children have access to public preschool programs, administered by the SEA or LEA, as provided to other children in the State;</w:t>
      </w:r>
    </w:p>
    <w:p w14:paraId="141EE6FA" w14:textId="77777777" w:rsidR="005E7431" w:rsidRPr="000900B3" w:rsidRDefault="005E7431" w:rsidP="002D172F">
      <w:pPr>
        <w:spacing w:after="240"/>
        <w:ind w:left="1440" w:right="180"/>
        <w:rPr>
          <w:rFonts w:cs="Arial"/>
        </w:rPr>
      </w:pPr>
      <w:r w:rsidRPr="000900B3">
        <w:rPr>
          <w:rFonts w:cs="Arial"/>
        </w:rPr>
        <w:t xml:space="preserve">The CDE will continue to coordinate and collaborate with Head Start, Early Head Start, and the Interagency Coordinated Council (ICC) and offer professional development and technical assistance to LEAs, as </w:t>
      </w:r>
      <w:r w:rsidR="000A5B47" w:rsidRPr="000900B3">
        <w:rPr>
          <w:rFonts w:cs="Arial"/>
        </w:rPr>
        <w:t>w</w:t>
      </w:r>
      <w:r w:rsidRPr="000900B3">
        <w:rPr>
          <w:rFonts w:cs="Arial"/>
        </w:rPr>
        <w:t>ell as to preschool programs, regarding homeless education and preschool collaboration. There will be an emphasis on identification, enrollment, transportation, and accessibility to community resources. Professional development and technical assistance will include guidance for literacy programs, addressing basic health needs, transitioning into kindergarten, and school readiness. LEAs and preschool programs will be encouraged to establish a case management process to meet the needs of homeless preschoolers.</w:t>
      </w:r>
    </w:p>
    <w:p w14:paraId="008FCA5C" w14:textId="77777777" w:rsidR="005E7431" w:rsidRPr="000900B3" w:rsidRDefault="005E7431" w:rsidP="002D172F">
      <w:pPr>
        <w:spacing w:after="240"/>
        <w:ind w:left="1440" w:right="180"/>
        <w:rPr>
          <w:rFonts w:cs="Arial"/>
        </w:rPr>
      </w:pPr>
      <w:r w:rsidRPr="000900B3">
        <w:rPr>
          <w:rFonts w:cs="Arial"/>
        </w:rPr>
        <w:t>Additionally, the CDE will add a question on the Homeless Education Implementation and Policy page in the CARS regarding the number of homeless preschoolers enrolled by an LEA- or state-run preschool program.</w:t>
      </w:r>
    </w:p>
    <w:p w14:paraId="2752CE1E" w14:textId="77777777" w:rsidR="005E7431" w:rsidRPr="000900B3" w:rsidRDefault="005E7431" w:rsidP="002D172F">
      <w:pPr>
        <w:spacing w:after="240"/>
        <w:ind w:left="1440"/>
        <w:rPr>
          <w:rFonts w:cs="Arial"/>
        </w:rPr>
      </w:pPr>
      <w:r w:rsidRPr="000900B3">
        <w:rPr>
          <w:rFonts w:cs="Arial"/>
        </w:rPr>
        <w:t xml:space="preserve">California’s Homeless Education Posters and COE and LEA liaison contact information are provided to all Head Start, Early Head Start, and ICC Regional/Family Resource Centers on an annual basis. In addition, the State Coordinator and CDE early education program staff participate in a state advisory committee convened by WestEd. This advisory committee discusses supports for homeless children, ages zero to five, and their families in order to develop ongoing guidance and a publication that will include best practices for planning curriculum and supports that are responsive to the needs these children and their families and collaboration between early education programs with homeless children and family programs. The State Coordinator also presents annually at the </w:t>
      </w:r>
      <w:r w:rsidRPr="000900B3">
        <w:rPr>
          <w:rFonts w:cs="Arial"/>
          <w:bCs/>
        </w:rPr>
        <w:t>Infant Development Association of California</w:t>
      </w:r>
      <w:r w:rsidRPr="000900B3">
        <w:rPr>
          <w:rFonts w:cs="Arial"/>
        </w:rPr>
        <w:t xml:space="preserve"> Conference. All of these outreach activities provide technical assistance, professional development, and knowledge to better identify, enroll, and serve homeless children between the ages zero to five.</w:t>
      </w:r>
    </w:p>
    <w:p w14:paraId="2EBA0C33" w14:textId="503A6CBA" w:rsidR="006963E8" w:rsidRPr="00682BCC" w:rsidRDefault="006963E8" w:rsidP="00F047D3">
      <w:pPr>
        <w:numPr>
          <w:ilvl w:val="2"/>
          <w:numId w:val="52"/>
        </w:numPr>
        <w:shd w:val="clear" w:color="auto" w:fill="FFFFFF"/>
        <w:ind w:left="1440" w:hanging="360"/>
        <w:contextualSpacing/>
        <w:rPr>
          <w:rFonts w:ascii="Times New Roman" w:hAnsi="Times New Roman"/>
          <w:color w:val="030A13"/>
          <w:szCs w:val="22"/>
        </w:rPr>
      </w:pPr>
      <w:r w:rsidRPr="00682BCC">
        <w:rPr>
          <w:rFonts w:ascii="Times New Roman" w:hAnsi="Times New Roman"/>
          <w:color w:val="030A13"/>
          <w:szCs w:val="22"/>
        </w:rPr>
        <w:t xml:space="preserve">Homeless youth and youth separated from public schools are identified and accorded equal access to appropriate secondary education and support services, including by identifying and removing barriers that prevent youth described in this clause from receiving appropriate credit for full or partial coursework satisfactorily completed while attending a prior school, in accordance with State, local, and school policies; and </w:t>
      </w:r>
    </w:p>
    <w:p w14:paraId="3272C174" w14:textId="77777777" w:rsidR="006963E8" w:rsidRPr="000900B3" w:rsidRDefault="006963E8" w:rsidP="002D172F">
      <w:pPr>
        <w:spacing w:before="240" w:after="240"/>
        <w:ind w:left="1440"/>
        <w:rPr>
          <w:rFonts w:cs="Arial"/>
          <w:color w:val="030A13"/>
          <w:szCs w:val="22"/>
        </w:rPr>
      </w:pPr>
      <w:r w:rsidRPr="000900B3">
        <w:rPr>
          <w:rFonts w:cs="Arial"/>
        </w:rPr>
        <w:t xml:space="preserve">California will undertake a variety of activities to support access to secondary education for homeless youth. California will continue to implement state </w:t>
      </w:r>
      <w:r w:rsidRPr="000900B3">
        <w:rPr>
          <w:rFonts w:cs="Arial"/>
          <w:i/>
        </w:rPr>
        <w:t>Education Code</w:t>
      </w:r>
      <w:r w:rsidRPr="000900B3">
        <w:rPr>
          <w:rFonts w:cs="Arial"/>
        </w:rPr>
        <w:t xml:space="preserve"> Section 51225.1 that enables homeless students to complete the school district’s high school graduation requirements within a fifth year or to complete state graduation requirements. California will disseminate information to ensure LEA policies are in place to allow homeless youth to remain in their school of origin and their right to be immediately enrolled as provisioned in California </w:t>
      </w:r>
      <w:r w:rsidRPr="000900B3">
        <w:rPr>
          <w:rFonts w:cs="Arial"/>
          <w:i/>
        </w:rPr>
        <w:t xml:space="preserve">Education Code </w:t>
      </w:r>
      <w:r w:rsidRPr="000900B3">
        <w:rPr>
          <w:rFonts w:cs="Arial"/>
        </w:rPr>
        <w:t xml:space="preserve">Section 48852.7. California will train LEAs to analyze their homeless student data available in the California School Dashboard and other sources, including dropout rates and graduation rates, to determine homeless student needs and ways to collaborate and coordinate with various agencies to meet these needs. California has disseminated resources, sample templates, and presentations on credit recovery, partial credit acceptance, and the fee waiver process for the GED or High School Proficiency exam. Currently, the California </w:t>
      </w:r>
      <w:r w:rsidRPr="000900B3">
        <w:rPr>
          <w:rFonts w:cs="Arial"/>
          <w:i/>
        </w:rPr>
        <w:t>Education Code</w:t>
      </w:r>
      <w:r w:rsidRPr="000900B3">
        <w:rPr>
          <w:rFonts w:cs="Arial"/>
        </w:rPr>
        <w:t xml:space="preserve"> requires LEAs to accept appropriate credit for full or partial coursework, and California will update the </w:t>
      </w:r>
      <w:r w:rsidRPr="000900B3">
        <w:rPr>
          <w:rFonts w:cs="Arial"/>
          <w:i/>
        </w:rPr>
        <w:t>2007 Granting and Transferring of Partial Course Credit</w:t>
      </w:r>
      <w:r w:rsidRPr="000900B3">
        <w:rPr>
          <w:rFonts w:ascii="Times New Roman" w:hAnsi="Times New Roman"/>
          <w:color w:val="030A13"/>
          <w:szCs w:val="22"/>
        </w:rPr>
        <w:t xml:space="preserve"> </w:t>
      </w:r>
      <w:r w:rsidRPr="000900B3">
        <w:rPr>
          <w:rFonts w:cs="Arial"/>
          <w:color w:val="030A13"/>
          <w:szCs w:val="22"/>
        </w:rPr>
        <w:t>letter to LEAs to reflect new requirements under state policies and the ESSA.</w:t>
      </w:r>
    </w:p>
    <w:p w14:paraId="777454D1" w14:textId="77777777" w:rsidR="006963E8" w:rsidRPr="000900B3" w:rsidRDefault="006963E8" w:rsidP="002D172F">
      <w:pPr>
        <w:spacing w:before="120" w:after="240"/>
        <w:ind w:left="1440"/>
        <w:rPr>
          <w:rFonts w:eastAsia="Calibri" w:cs="Arial"/>
          <w:szCs w:val="22"/>
        </w:rPr>
      </w:pPr>
      <w:r w:rsidRPr="000900B3">
        <w:rPr>
          <w:rFonts w:eastAsia="Calibri" w:cs="Arial"/>
          <w:color w:val="030A13"/>
          <w:szCs w:val="22"/>
        </w:rPr>
        <w:t xml:space="preserve">For homeless youth that are separated from public schools, the State </w:t>
      </w:r>
      <w:r w:rsidR="000A5B47" w:rsidRPr="000900B3">
        <w:rPr>
          <w:rFonts w:eastAsia="Calibri" w:cs="Arial"/>
          <w:color w:val="030A13"/>
          <w:szCs w:val="22"/>
        </w:rPr>
        <w:t>c</w:t>
      </w:r>
      <w:r w:rsidRPr="000900B3">
        <w:rPr>
          <w:rFonts w:eastAsia="Calibri" w:cs="Arial"/>
          <w:color w:val="030A13"/>
          <w:szCs w:val="22"/>
        </w:rPr>
        <w:t xml:space="preserve">oordinator conducts presentations to LEA liaisons that emphasize the specific barriers that these students face. In addition, the </w:t>
      </w:r>
      <w:r w:rsidRPr="000900B3">
        <w:rPr>
          <w:rFonts w:eastAsia="Calibri" w:cs="Arial"/>
          <w:szCs w:val="22"/>
        </w:rPr>
        <w:t>California Homeless Youth Project and California Coalition for Youth offer a variety of resources that complement the state’s efforts to identify and support homeless youth, such as a youth crisis line, webinars, a statewide conference, and resources for</w:t>
      </w:r>
      <w:r w:rsidRPr="000900B3">
        <w:rPr>
          <w:rFonts w:eastAsia="Calibri" w:cs="Arial"/>
          <w:color w:val="818285"/>
          <w:szCs w:val="22"/>
        </w:rPr>
        <w:t xml:space="preserve"> </w:t>
      </w:r>
      <w:r w:rsidRPr="000900B3">
        <w:rPr>
          <w:rFonts w:eastAsia="Calibri" w:cs="Arial"/>
          <w:szCs w:val="22"/>
        </w:rPr>
        <w:t>housing, health/wellness, and employment. The CDE homeless hotline number is also promoted statewide to</w:t>
      </w:r>
      <w:r w:rsidRPr="000900B3">
        <w:rPr>
          <w:rFonts w:eastAsia="Calibri" w:cs="Arial"/>
          <w:color w:val="030A13"/>
          <w:szCs w:val="22"/>
        </w:rPr>
        <w:t xml:space="preserve"> </w:t>
      </w:r>
      <w:r w:rsidRPr="000900B3">
        <w:rPr>
          <w:rFonts w:eastAsia="Calibri" w:cs="Arial"/>
          <w:szCs w:val="22"/>
        </w:rPr>
        <w:t>assist parents, school personnel, state agencies, and community partners in identifying and supporting homeless youth. The State Coordinator also</w:t>
      </w:r>
      <w:r w:rsidRPr="000900B3">
        <w:rPr>
          <w:rFonts w:eastAsia="Calibri" w:cs="Arial"/>
          <w:color w:val="030A13"/>
          <w:szCs w:val="22"/>
        </w:rPr>
        <w:t xml:space="preserve"> </w:t>
      </w:r>
      <w:r w:rsidRPr="000900B3">
        <w:rPr>
          <w:rFonts w:eastAsia="Calibri" w:cs="Arial"/>
          <w:szCs w:val="22"/>
        </w:rPr>
        <w:t>collaborates with the state Title I, Part D - Neglected and Delinquent Coordinator who works with juvenile correctional facilities to help provide information and technical assistance on transitional</w:t>
      </w:r>
      <w:r w:rsidRPr="000900B3">
        <w:rPr>
          <w:rFonts w:eastAsia="Calibri" w:cs="Arial"/>
          <w:color w:val="030A13"/>
          <w:szCs w:val="22"/>
        </w:rPr>
        <w:t xml:space="preserve"> </w:t>
      </w:r>
      <w:r w:rsidRPr="000900B3">
        <w:rPr>
          <w:rFonts w:eastAsia="Calibri" w:cs="Arial"/>
          <w:szCs w:val="22"/>
        </w:rPr>
        <w:t xml:space="preserve">services for youths exiting the juvenile system. </w:t>
      </w:r>
    </w:p>
    <w:p w14:paraId="44E6DE08" w14:textId="77777777" w:rsidR="005E7431" w:rsidRPr="000900B3" w:rsidRDefault="006963E8" w:rsidP="002D172F">
      <w:pPr>
        <w:spacing w:before="240" w:after="240"/>
        <w:ind w:left="1440"/>
        <w:rPr>
          <w:rFonts w:cs="Arial"/>
        </w:rPr>
      </w:pPr>
      <w:r w:rsidRPr="000900B3">
        <w:rPr>
          <w:rFonts w:cs="Arial"/>
        </w:rPr>
        <w:t>For homeless youth disconnected from the school system, model policies, practices, and various programs will be shared so that LEAs can effectively partner with community-based organizations (CBOs). California will focus on how CBOs that work with homeless youth can participate in the Local Control and Accountability Plan process and help youth who have dropped out transition back into the educational system.</w:t>
      </w:r>
    </w:p>
    <w:p w14:paraId="67E0C420" w14:textId="77777777" w:rsidR="004F4EB7" w:rsidRPr="00682BCC" w:rsidRDefault="004F4EB7" w:rsidP="00F047D3">
      <w:pPr>
        <w:numPr>
          <w:ilvl w:val="2"/>
          <w:numId w:val="52"/>
        </w:numPr>
        <w:shd w:val="clear" w:color="auto" w:fill="FFFFFF"/>
        <w:ind w:left="1440" w:hanging="360"/>
        <w:contextualSpacing/>
        <w:rPr>
          <w:rFonts w:ascii="Times New Roman" w:hAnsi="Times New Roman"/>
          <w:color w:val="030A13"/>
          <w:szCs w:val="22"/>
        </w:rPr>
      </w:pPr>
      <w:r w:rsidRPr="00682BCC">
        <w:rPr>
          <w:rFonts w:ascii="Times New Roman" w:hAnsi="Times New Roman"/>
          <w:color w:val="030A13"/>
          <w:szCs w:val="22"/>
        </w:rPr>
        <w:t xml:space="preserve">Homeless children and youth who meet the relevant eligibility criteria do not face </w:t>
      </w:r>
      <w:r w:rsidR="00FA4182" w:rsidRPr="00682BCC">
        <w:rPr>
          <w:rFonts w:ascii="Times New Roman" w:hAnsi="Times New Roman"/>
          <w:color w:val="030A13"/>
          <w:szCs w:val="22"/>
        </w:rPr>
        <w:br/>
      </w:r>
      <w:r w:rsidRPr="00682BCC">
        <w:rPr>
          <w:rFonts w:ascii="Times New Roman" w:hAnsi="Times New Roman"/>
          <w:color w:val="030A13"/>
          <w:szCs w:val="22"/>
        </w:rPr>
        <w:t xml:space="preserve">barriers to accessing academic and extracurricular activities, including magnet school, summer school, career and technical education, advanced placement, online learning, and charter school programs, if such programs are available at the State and local levels. </w:t>
      </w:r>
    </w:p>
    <w:p w14:paraId="34D0FD0E" w14:textId="77777777" w:rsidR="004F4EB7" w:rsidRPr="000900B3" w:rsidRDefault="004F4EB7" w:rsidP="002D172F">
      <w:pPr>
        <w:spacing w:before="240" w:after="240"/>
        <w:ind w:left="1440"/>
        <w:rPr>
          <w:rFonts w:cs="Arial"/>
        </w:rPr>
      </w:pPr>
      <w:r w:rsidRPr="000900B3">
        <w:rPr>
          <w:rFonts w:cs="Arial"/>
        </w:rPr>
        <w:t>California state law requires that a homeless child or youth be immediately deemed to meet all residency requirements for participation in interscholastic sports or other extracurricular activities. The CDE continues to collaborate and coordinate internally with regard to access to academic programs for homeless children and youths and the implications for charter schools, expanded learning, special education, adult education, and career and college transitions. California will ensure that the various programs are addressed and included in the training modules as it relates to the implementation of state laws, policies, and ESSA requirements. Also, through professional development and technical assistance, California will encourage LEA liaisons to coordinate and collaborate with these different programs to ensure accessibility for homeless children and youths.</w:t>
      </w:r>
    </w:p>
    <w:p w14:paraId="5088DE79" w14:textId="77777777" w:rsidR="004F4EB7" w:rsidRPr="000900B3" w:rsidRDefault="004F4EB7" w:rsidP="002D172F">
      <w:pPr>
        <w:spacing w:before="240" w:after="360"/>
        <w:ind w:left="1440"/>
        <w:rPr>
          <w:rFonts w:eastAsia="Calibri" w:cs="Arial"/>
          <w:bCs/>
          <w:iCs/>
          <w:szCs w:val="22"/>
        </w:rPr>
      </w:pPr>
      <w:r w:rsidRPr="000900B3">
        <w:rPr>
          <w:rFonts w:eastAsia="Calibri" w:cs="Arial"/>
          <w:szCs w:val="22"/>
        </w:rPr>
        <w:t xml:space="preserve">Using the Homeless Education Resource Listserv, the State Coordinator disseminates many resources from the National Center for Homeless Education including, but not limited to, </w:t>
      </w:r>
      <w:r w:rsidRPr="000900B3">
        <w:rPr>
          <w:rFonts w:eastAsia="Calibri" w:cs="Arial"/>
          <w:i/>
          <w:color w:val="000000"/>
          <w:szCs w:val="22"/>
        </w:rPr>
        <w:t xml:space="preserve">Ensuring Full Participation in Extra-Curricular Activities for Students Experiencing Homelessness </w:t>
      </w:r>
      <w:r w:rsidRPr="000900B3">
        <w:rPr>
          <w:rFonts w:eastAsia="Calibri" w:cs="Arial"/>
          <w:color w:val="000000"/>
          <w:szCs w:val="22"/>
        </w:rPr>
        <w:t xml:space="preserve">and </w:t>
      </w:r>
      <w:r w:rsidRPr="000900B3">
        <w:rPr>
          <w:rFonts w:eastAsia="Calibri" w:cs="Arial"/>
          <w:bCs/>
          <w:i/>
          <w:iCs/>
          <w:szCs w:val="22"/>
        </w:rPr>
        <w:t xml:space="preserve">Serving Homeless Children and Youth in Charter Schools </w:t>
      </w:r>
      <w:r w:rsidRPr="000900B3">
        <w:rPr>
          <w:rFonts w:eastAsia="Calibri" w:cs="Arial"/>
          <w:bCs/>
          <w:iCs/>
          <w:szCs w:val="22"/>
        </w:rPr>
        <w:t>briefs. Due to new state and federal laws, California homeless education programs and expanded learning programs are developing greater coordination, including the mutual sharing of resources, such as guidance, frequently asked questions, and homeless education posters to better serve LEAs in coordinating local programs.</w:t>
      </w:r>
    </w:p>
    <w:p w14:paraId="2DCBA060" w14:textId="77777777" w:rsidR="004F4EB7" w:rsidRPr="00830FD1" w:rsidRDefault="004F4EB7" w:rsidP="00F047D3">
      <w:pPr>
        <w:numPr>
          <w:ilvl w:val="1"/>
          <w:numId w:val="52"/>
        </w:numPr>
        <w:shd w:val="clear" w:color="auto" w:fill="FFFFFF"/>
        <w:ind w:left="720"/>
        <w:contextualSpacing/>
        <w:rPr>
          <w:rFonts w:ascii="Times New Roman" w:eastAsia="Calibri" w:hAnsi="Times New Roman"/>
        </w:rPr>
      </w:pPr>
      <w:r w:rsidRPr="00830FD1">
        <w:rPr>
          <w:rFonts w:ascii="Times New Roman" w:hAnsi="Times New Roman"/>
          <w:color w:val="030A13"/>
          <w:u w:val="single"/>
        </w:rPr>
        <w:t>Strategies to Address Other Problems</w:t>
      </w:r>
      <w:r w:rsidRPr="00830FD1">
        <w:rPr>
          <w:rFonts w:ascii="Times New Roman" w:hAnsi="Times New Roman"/>
          <w:color w:val="030A13"/>
        </w:rPr>
        <w:t xml:space="preserve"> </w:t>
      </w:r>
      <w:r w:rsidRPr="00830FD1">
        <w:rPr>
          <w:rFonts w:ascii="Times New Roman" w:hAnsi="Times New Roman"/>
          <w:i/>
        </w:rPr>
        <w:t>(</w:t>
      </w:r>
      <w:r w:rsidRPr="00830FD1">
        <w:rPr>
          <w:rFonts w:ascii="Times New Roman" w:eastAsia="Calibri" w:hAnsi="Times New Roman"/>
          <w:i/>
        </w:rPr>
        <w:t>722(g)(1)(H) of the McKinney-Vento Act)</w:t>
      </w:r>
      <w:r w:rsidRPr="00830FD1">
        <w:rPr>
          <w:rFonts w:ascii="Times New Roman" w:eastAsia="Calibri" w:hAnsi="Times New Roman"/>
        </w:rPr>
        <w:t xml:space="preserve">: Provide </w:t>
      </w:r>
      <w:r w:rsidR="003B1CD5" w:rsidRPr="00830FD1">
        <w:rPr>
          <w:rFonts w:ascii="Times New Roman" w:eastAsia="Calibri" w:hAnsi="Times New Roman"/>
        </w:rPr>
        <w:br/>
      </w:r>
      <w:r w:rsidRPr="00830FD1">
        <w:rPr>
          <w:rFonts w:ascii="Times New Roman" w:eastAsia="Calibri" w:hAnsi="Times New Roman"/>
        </w:rPr>
        <w:t>strategies to address other problems with respect to the education of homeless children and youth, including problems resulting from enrollment delays that are caused by—</w:t>
      </w:r>
    </w:p>
    <w:p w14:paraId="77D4433C" w14:textId="77777777" w:rsidR="004F4EB7" w:rsidRPr="00830FD1" w:rsidRDefault="004F4EB7" w:rsidP="00F047D3">
      <w:pPr>
        <w:numPr>
          <w:ilvl w:val="2"/>
          <w:numId w:val="53"/>
        </w:numPr>
        <w:shd w:val="clear" w:color="auto" w:fill="FFFFFF"/>
        <w:ind w:left="1440"/>
        <w:contextualSpacing/>
        <w:rPr>
          <w:rFonts w:ascii="Times New Roman" w:eastAsia="Calibri" w:hAnsi="Times New Roman"/>
        </w:rPr>
      </w:pPr>
      <w:r w:rsidRPr="00830FD1">
        <w:rPr>
          <w:rFonts w:ascii="Times New Roman" w:eastAsia="Calibri" w:hAnsi="Times New Roman"/>
        </w:rPr>
        <w:t>requirements of immunization and other required health records;</w:t>
      </w:r>
    </w:p>
    <w:p w14:paraId="25245620" w14:textId="77777777" w:rsidR="004F4EB7" w:rsidRPr="00830FD1" w:rsidRDefault="004F4EB7" w:rsidP="00F047D3">
      <w:pPr>
        <w:numPr>
          <w:ilvl w:val="2"/>
          <w:numId w:val="53"/>
        </w:numPr>
        <w:shd w:val="clear" w:color="auto" w:fill="FFFFFF"/>
        <w:ind w:left="1440"/>
        <w:contextualSpacing/>
        <w:rPr>
          <w:rFonts w:ascii="Times New Roman" w:eastAsia="Calibri" w:hAnsi="Times New Roman"/>
        </w:rPr>
      </w:pPr>
      <w:r w:rsidRPr="00830FD1">
        <w:rPr>
          <w:rFonts w:ascii="Times New Roman" w:eastAsia="Calibri" w:hAnsi="Times New Roman"/>
        </w:rPr>
        <w:t>residency requirements;</w:t>
      </w:r>
    </w:p>
    <w:p w14:paraId="7E08D0E1" w14:textId="77777777" w:rsidR="004F4EB7" w:rsidRPr="00830FD1" w:rsidRDefault="004F4EB7" w:rsidP="00F047D3">
      <w:pPr>
        <w:numPr>
          <w:ilvl w:val="2"/>
          <w:numId w:val="53"/>
        </w:numPr>
        <w:shd w:val="clear" w:color="auto" w:fill="FFFFFF"/>
        <w:ind w:left="1440"/>
        <w:contextualSpacing/>
        <w:rPr>
          <w:rFonts w:ascii="Times New Roman" w:eastAsia="Calibri" w:hAnsi="Times New Roman"/>
        </w:rPr>
      </w:pPr>
      <w:r w:rsidRPr="00830FD1">
        <w:rPr>
          <w:rFonts w:ascii="Times New Roman" w:eastAsia="Calibri" w:hAnsi="Times New Roman"/>
        </w:rPr>
        <w:t>lack of birth certificates, school records, or other documentation;</w:t>
      </w:r>
    </w:p>
    <w:p w14:paraId="33423DFA" w14:textId="77777777" w:rsidR="004F4EB7" w:rsidRPr="00830FD1" w:rsidRDefault="004F4EB7" w:rsidP="00F047D3">
      <w:pPr>
        <w:numPr>
          <w:ilvl w:val="2"/>
          <w:numId w:val="53"/>
        </w:numPr>
        <w:shd w:val="clear" w:color="auto" w:fill="FFFFFF"/>
        <w:ind w:left="1440"/>
        <w:contextualSpacing/>
        <w:rPr>
          <w:rFonts w:ascii="Times New Roman" w:eastAsia="Calibri" w:hAnsi="Times New Roman"/>
        </w:rPr>
      </w:pPr>
      <w:r w:rsidRPr="00830FD1">
        <w:rPr>
          <w:rFonts w:ascii="Times New Roman" w:eastAsia="Calibri" w:hAnsi="Times New Roman"/>
        </w:rPr>
        <w:t>guardianship issues; or</w:t>
      </w:r>
    </w:p>
    <w:p w14:paraId="0F506B93" w14:textId="77777777" w:rsidR="004F4EB7" w:rsidRPr="00830FD1" w:rsidRDefault="004F4EB7" w:rsidP="00F047D3">
      <w:pPr>
        <w:numPr>
          <w:ilvl w:val="2"/>
          <w:numId w:val="53"/>
        </w:numPr>
        <w:shd w:val="clear" w:color="auto" w:fill="FFFFFF"/>
        <w:ind w:left="1440"/>
        <w:contextualSpacing/>
        <w:rPr>
          <w:rFonts w:ascii="Times New Roman" w:hAnsi="Times New Roman"/>
          <w:color w:val="030A13"/>
        </w:rPr>
      </w:pPr>
      <w:r w:rsidRPr="00830FD1">
        <w:rPr>
          <w:rFonts w:ascii="Times New Roman" w:eastAsia="Calibri" w:hAnsi="Times New Roman"/>
        </w:rPr>
        <w:t>uniform or dress code requirements.</w:t>
      </w:r>
    </w:p>
    <w:p w14:paraId="1B3BB262" w14:textId="77777777" w:rsidR="004F4EB7" w:rsidRPr="000900B3" w:rsidRDefault="004F4EB7" w:rsidP="002D172F">
      <w:pPr>
        <w:spacing w:before="240" w:after="240"/>
        <w:ind w:left="1440"/>
        <w:rPr>
          <w:rFonts w:cs="Arial"/>
        </w:rPr>
      </w:pPr>
      <w:r w:rsidRPr="000900B3">
        <w:rPr>
          <w:rFonts w:eastAsia="Calibri" w:cs="Arial"/>
        </w:rPr>
        <w:t xml:space="preserve">The California training modules will address each of the issues listed above. The training modules will offer strategies and best practices to remove the barriers to immediate enrollment and ways to access various resources to obtain immunizations, other medical records, birth certificates, school records, and uniforms. California will also continue to encourage LEAs to use their </w:t>
      </w:r>
      <w:r w:rsidRPr="000900B3">
        <w:rPr>
          <w:rFonts w:cs="Arial"/>
        </w:rPr>
        <w:t xml:space="preserve">EHCY grant </w:t>
      </w:r>
      <w:r w:rsidRPr="000900B3">
        <w:rPr>
          <w:rFonts w:eastAsia="Calibri" w:cs="Arial"/>
        </w:rPr>
        <w:t>funding and/or Title I, Part A reservation funds to assist with the costs associated with these efforts.</w:t>
      </w:r>
      <w:r w:rsidRPr="000900B3">
        <w:rPr>
          <w:rFonts w:cs="Arial"/>
        </w:rPr>
        <w:t xml:space="preserve"> </w:t>
      </w:r>
      <w:r w:rsidRPr="000900B3">
        <w:rPr>
          <w:rFonts w:eastAsia="Calibri" w:cs="Arial"/>
        </w:rPr>
        <w:t xml:space="preserve">Currently, the </w:t>
      </w:r>
      <w:r w:rsidRPr="000900B3">
        <w:rPr>
          <w:rFonts w:cs="Arial"/>
        </w:rPr>
        <w:t>CDE Resources for Homeless Children and Youths Web page</w:t>
      </w:r>
      <w:r w:rsidRPr="000900B3">
        <w:rPr>
          <w:rFonts w:eastAsia="Calibri" w:cs="Arial"/>
        </w:rPr>
        <w:t xml:space="preserve"> (</w:t>
      </w:r>
      <w:hyperlink r:id="rId73" w:tooltip="Resources for Homeless Children and Youths" w:history="1">
        <w:r w:rsidRPr="000900B3">
          <w:rPr>
            <w:rFonts w:eastAsia="Calibri" w:cs="Arial"/>
            <w:color w:val="0563C1"/>
            <w:u w:val="single"/>
          </w:rPr>
          <w:t>http://www.cde.ca.gov/sp/hs/cy/</w:t>
        </w:r>
      </w:hyperlink>
      <w:r w:rsidRPr="000900B3">
        <w:rPr>
          <w:rFonts w:eastAsia="Calibri" w:cs="Arial"/>
        </w:rPr>
        <w:t xml:space="preserve">) has various samples of residency forms, intake forms, caregiver affidavits, and other key resources posted for LEA use. As mentioned above, California will </w:t>
      </w:r>
      <w:r w:rsidRPr="000900B3">
        <w:rPr>
          <w:rFonts w:cs="Arial"/>
        </w:rPr>
        <w:t>develop and disseminate a training module for LEA-level registrars, attendance clerks, and school counselors to assist with identification, enrollment, and other homeless children and youth provisions under the ESSA.</w:t>
      </w:r>
    </w:p>
    <w:p w14:paraId="5C37141F" w14:textId="77777777" w:rsidR="004F4EB7" w:rsidRPr="000900B3" w:rsidRDefault="004F4EB7" w:rsidP="002D172F">
      <w:pPr>
        <w:spacing w:before="240" w:after="240"/>
        <w:ind w:left="1440"/>
        <w:rPr>
          <w:rFonts w:eastAsia="Calibri" w:cs="Arial"/>
        </w:rPr>
      </w:pPr>
      <w:r w:rsidRPr="000900B3">
        <w:rPr>
          <w:rFonts w:eastAsia="Calibri" w:cs="Arial"/>
          <w:iCs/>
        </w:rPr>
        <w:t xml:space="preserve">California law requires homeless children, youth, and adults obtain free identification cards and copies of birth certificates through the Department of Motor Vehicles. The State Coordinator has included this information in trainings to better serve homeless populations. </w:t>
      </w:r>
      <w:r w:rsidRPr="000900B3">
        <w:rPr>
          <w:rFonts w:eastAsia="Calibri" w:cs="Arial"/>
        </w:rPr>
        <w:t>LEAs contact the State Coordinator and/or the COE liaison if there is a delay in enrollment due to transfer of records. In addition, through professional development activities, LEAs are encouraged to coordinate and collaborate with any community resource, faith-based organizations, or service providers to assist with the needs of our homeless children, youth, and their families. Recommendations to LEAs include connecting with their local health departments to set up local clinics to obtain their immunizations, medical records, and assess medical needs of homeless children and youth, and also providing information about food banks, clothes closets, and social services to homeless youth and their families.</w:t>
      </w:r>
    </w:p>
    <w:p w14:paraId="480BBDC8" w14:textId="3B65475F" w:rsidR="004F4EB7" w:rsidRPr="00682BCC" w:rsidRDefault="004F4EB7" w:rsidP="00F047D3">
      <w:pPr>
        <w:numPr>
          <w:ilvl w:val="1"/>
          <w:numId w:val="52"/>
        </w:numPr>
        <w:shd w:val="clear" w:color="auto" w:fill="FFFFFF"/>
        <w:spacing w:before="120" w:after="240"/>
        <w:ind w:left="720"/>
        <w:rPr>
          <w:rFonts w:ascii="Times New Roman" w:hAnsi="Times New Roman"/>
          <w:color w:val="030A13"/>
          <w:szCs w:val="22"/>
        </w:rPr>
      </w:pPr>
      <w:r w:rsidRPr="00682BCC">
        <w:rPr>
          <w:rFonts w:ascii="Times New Roman" w:hAnsi="Times New Roman"/>
          <w:color w:val="030A13"/>
          <w:szCs w:val="22"/>
          <w:u w:val="single"/>
        </w:rPr>
        <w:t>Policies to Remove Barriers</w:t>
      </w:r>
      <w:r w:rsidRPr="00682BCC">
        <w:rPr>
          <w:rFonts w:ascii="Times New Roman" w:hAnsi="Times New Roman"/>
          <w:color w:val="030A13"/>
          <w:szCs w:val="22"/>
        </w:rPr>
        <w:t xml:space="preserve"> (</w:t>
      </w:r>
      <w:r w:rsidRPr="00682BCC">
        <w:rPr>
          <w:rFonts w:ascii="Times New Roman" w:eastAsia="Calibri" w:hAnsi="Times New Roman"/>
          <w:i/>
          <w:szCs w:val="22"/>
        </w:rPr>
        <w:t>722(g)(1)(I) of the McKinney-Vento Act)</w:t>
      </w:r>
      <w:r w:rsidRPr="00682BCC">
        <w:rPr>
          <w:rFonts w:ascii="Times New Roman" w:eastAsia="Calibri" w:hAnsi="Times New Roman"/>
          <w:szCs w:val="22"/>
        </w:rPr>
        <w:t>: Demonstrate that the SEA and LEAs in the State have developed, and shall review and revise, policies to remove barriers to the identification of homeless children and youth, and the enrollment and retention of homeless children and youth in schools in the State, including barriers to enrollment and retention due to outstanding fees or fines, or absences.</w:t>
      </w:r>
    </w:p>
    <w:p w14:paraId="057C774E" w14:textId="77777777" w:rsidR="004F4EB7" w:rsidRPr="000900B3" w:rsidRDefault="004F4EB7" w:rsidP="002D172F">
      <w:pPr>
        <w:spacing w:after="240"/>
        <w:ind w:left="720"/>
        <w:rPr>
          <w:rFonts w:cs="Arial"/>
        </w:rPr>
      </w:pPr>
      <w:r w:rsidRPr="000900B3">
        <w:rPr>
          <w:rFonts w:cs="Arial"/>
        </w:rPr>
        <w:t xml:space="preserve">California, through the CARS </w:t>
      </w:r>
      <w:r w:rsidRPr="000900B3">
        <w:rPr>
          <w:rFonts w:cs="Arial"/>
          <w:iCs/>
        </w:rPr>
        <w:t>Homeless Education Implementation and Policy page, c</w:t>
      </w:r>
      <w:r w:rsidRPr="000900B3">
        <w:rPr>
          <w:rFonts w:cs="Arial"/>
        </w:rPr>
        <w:t>ontinues to collect the number of LEAs that have an approved homeless education board policy and the date in which it was last approved. Technical assistance is offered to those LEAs that do not have an approved homeless education board policy. California requires those LEAs that are applying for the federal supplemental EHCY grant funding to submit their approved homeless education board policies and administrative regulations. The CDE and the CSBA work closely together to ensure that the CSBA sample board policies meet all requirements. Finally, California continues to monitor LEAs for homeless education compliance, including approved homeless education board policies, through the FPM process.</w:t>
      </w:r>
    </w:p>
    <w:p w14:paraId="12F9900E" w14:textId="77777777" w:rsidR="004F4EB7" w:rsidRPr="000900B3" w:rsidRDefault="004F4EB7" w:rsidP="002D172F">
      <w:pPr>
        <w:spacing w:after="100" w:afterAutospacing="1"/>
        <w:ind w:left="720"/>
        <w:rPr>
          <w:rFonts w:cs="Arial"/>
          <w:b/>
        </w:rPr>
      </w:pPr>
      <w:r w:rsidRPr="000900B3">
        <w:rPr>
          <w:rFonts w:cs="Arial"/>
        </w:rPr>
        <w:t xml:space="preserve">California provides a coordinated and transparent FPM process to ensure LEAs are meeting program requirements and spending program funds appropriately as required by law. All LEAs in the state are divided into four cohorts. Two cohorts are subject to review each year. Thus, the CDE’s FPM process includes a data review of 50 percent of the LEAs in the state to identify and conduct a total of 125 LEA on-site and online reviews during any given year. The remaining 50 percent of the LEAs in the state receive the data review the following year. A description of the FPM process, LEAs identified in each cohort, LEAs selected for online or on-site reviews, and program instruments can be found on the CDE Compliance Monitoring Web page at </w:t>
      </w:r>
      <w:hyperlink r:id="rId74" w:tooltip="Compliance Monitoring" w:history="1">
        <w:r w:rsidRPr="000900B3">
          <w:rPr>
            <w:rStyle w:val="Hyperlink"/>
            <w:rFonts w:cs="Arial"/>
          </w:rPr>
          <w:t>http://www.cde.ca.gov/ta/cr/</w:t>
        </w:r>
      </w:hyperlink>
      <w:r w:rsidRPr="000900B3">
        <w:rPr>
          <w:rFonts w:cs="Arial"/>
        </w:rPr>
        <w:t>.</w:t>
      </w:r>
      <w:r w:rsidRPr="000900B3">
        <w:rPr>
          <w:rFonts w:cs="Arial"/>
          <w:b/>
        </w:rPr>
        <w:t xml:space="preserve"> </w:t>
      </w:r>
      <w:r w:rsidRPr="000900B3">
        <w:rPr>
          <w:rFonts w:cs="Arial"/>
        </w:rPr>
        <w:t>Through the FPM process, LEAs will have access to resources, instruments, training, and state and regional staff experts that will support them to prepare for the monitoring process, and, upon completion of the monitoring process, address any findings that suggest the LEA is not meeting EHCY requirements.</w:t>
      </w:r>
    </w:p>
    <w:p w14:paraId="0B181CB7" w14:textId="77777777" w:rsidR="004F4EB7" w:rsidRPr="000900B3" w:rsidRDefault="004F4EB7" w:rsidP="002D172F">
      <w:pPr>
        <w:spacing w:after="100" w:afterAutospacing="1"/>
        <w:ind w:left="720"/>
        <w:rPr>
          <w:rFonts w:eastAsia="Calibri" w:cs="Arial"/>
          <w:szCs w:val="22"/>
        </w:rPr>
      </w:pPr>
      <w:r w:rsidRPr="000900B3">
        <w:rPr>
          <w:rFonts w:eastAsia="Calibri" w:cs="Arial"/>
          <w:szCs w:val="22"/>
        </w:rPr>
        <w:t>Again, through the training modules, California reminds LEAs that they are required to remove any and all barriers to homeless children and youth education, including unpaid fines and fees. It is recommended that unpaid fines and fees be waived, or paid using local, state, or federal funds. Also, LEAs and their LEA liaisons are expected to provide interventions and support to assist with school attendance issues. Interventions may include provision of transportation, alarm clocks, school supplies, referrals to outside agencies, etc.</w:t>
      </w:r>
    </w:p>
    <w:p w14:paraId="371251BA" w14:textId="1E88081C" w:rsidR="004F4EB7" w:rsidRPr="00682BCC" w:rsidRDefault="004F4EB7" w:rsidP="00F047D3">
      <w:pPr>
        <w:numPr>
          <w:ilvl w:val="1"/>
          <w:numId w:val="52"/>
        </w:numPr>
        <w:shd w:val="clear" w:color="auto" w:fill="FFFFFF"/>
        <w:spacing w:after="240"/>
        <w:ind w:left="720"/>
        <w:contextualSpacing/>
        <w:rPr>
          <w:rFonts w:ascii="Times New Roman" w:hAnsi="Times New Roman"/>
          <w:color w:val="030A13"/>
          <w:szCs w:val="22"/>
        </w:rPr>
      </w:pPr>
      <w:r w:rsidRPr="00682BCC">
        <w:rPr>
          <w:rFonts w:ascii="Times New Roman" w:eastAsia="Calibri" w:hAnsi="Times New Roman"/>
          <w:szCs w:val="22"/>
          <w:u w:val="single"/>
        </w:rPr>
        <w:t>Assistance from Counselors</w:t>
      </w:r>
      <w:r w:rsidRPr="00682BCC">
        <w:rPr>
          <w:rFonts w:ascii="Times New Roman" w:eastAsia="Calibri" w:hAnsi="Times New Roman"/>
          <w:szCs w:val="22"/>
        </w:rPr>
        <w:t xml:space="preserve"> </w:t>
      </w:r>
      <w:r w:rsidRPr="00682BCC">
        <w:rPr>
          <w:rFonts w:ascii="Times New Roman" w:eastAsia="Calibri" w:hAnsi="Times New Roman"/>
          <w:i/>
          <w:szCs w:val="22"/>
        </w:rPr>
        <w:t>(722(g)(1)(K))</w:t>
      </w:r>
      <w:r w:rsidRPr="00682BCC">
        <w:rPr>
          <w:rFonts w:ascii="Times New Roman" w:eastAsia="Calibri" w:hAnsi="Times New Roman"/>
          <w:szCs w:val="22"/>
        </w:rPr>
        <w:t xml:space="preserve">: A description of how youths described in section </w:t>
      </w:r>
      <w:r w:rsidR="00D66963" w:rsidRPr="00682BCC">
        <w:rPr>
          <w:rFonts w:ascii="Times New Roman" w:eastAsia="Calibri" w:hAnsi="Times New Roman"/>
          <w:szCs w:val="22"/>
        </w:rPr>
        <w:br/>
      </w:r>
      <w:r w:rsidRPr="00682BCC">
        <w:rPr>
          <w:rFonts w:ascii="Times New Roman" w:eastAsia="Calibri" w:hAnsi="Times New Roman"/>
          <w:szCs w:val="22"/>
        </w:rPr>
        <w:t>725(2) will receive assistance from counselors to advise such youths, and prepare and improve the readiness of such youths for college.</w:t>
      </w:r>
    </w:p>
    <w:p w14:paraId="54D61DB7" w14:textId="77777777" w:rsidR="004F4EB7" w:rsidRPr="000900B3" w:rsidRDefault="004F4EB7" w:rsidP="002D172F">
      <w:pPr>
        <w:pStyle w:val="NoSpacing"/>
        <w:spacing w:before="240" w:after="240"/>
        <w:ind w:left="720"/>
      </w:pPr>
      <w:r w:rsidRPr="000900B3">
        <w:t xml:space="preserve">Within the training modules mentioned above, California will provide an overview of the requirements and showcase successful strategies for advising youth in order to prepare and improve their readiness for college. These modules will be for any stakeholder to learn about state and federal law with a focus on collaboration and coordination with higher education, new state laws, and the process for completing the </w:t>
      </w:r>
      <w:r w:rsidRPr="000900B3">
        <w:rPr>
          <w:rFonts w:eastAsia="Calibri"/>
        </w:rPr>
        <w:t>Free Application for Federal Student Aid</w:t>
      </w:r>
      <w:r w:rsidRPr="000900B3">
        <w:t xml:space="preserve">. There will be an emphasis on coordination between school counselors and LEA liaisons to identify and better prepare homeless youth for college and career readiness. Strategies within the module will encourage LEAs and their counselors to organize college campus visits for homeless youth, address application/tuition fee waivers, campus resources, and career options. Once school counselors and other stakeholders participate in the modules, homeless youth will be the direct recipient of the information and </w:t>
      </w:r>
      <w:r w:rsidR="000828E6" w:rsidRPr="000900B3">
        <w:t>assistance, which</w:t>
      </w:r>
      <w:r w:rsidRPr="000900B3">
        <w:t xml:space="preserve"> includes: college campus visits, application and tuition fee waiver assistance, connections to campus resources and connections to career options/information. </w:t>
      </w:r>
    </w:p>
    <w:p w14:paraId="353EEAD2" w14:textId="77777777" w:rsidR="004F4EB7" w:rsidRPr="000900B3" w:rsidRDefault="004F4EB7" w:rsidP="002D172F">
      <w:pPr>
        <w:pStyle w:val="NoSpacing"/>
        <w:spacing w:before="240" w:after="240"/>
        <w:ind w:left="720"/>
        <w:rPr>
          <w:rFonts w:eastAsia="Calibri"/>
        </w:rPr>
      </w:pPr>
      <w:r w:rsidRPr="000900B3">
        <w:t xml:space="preserve">California will assist in various ways to ensure adherence to California state law that requires </w:t>
      </w:r>
      <w:r w:rsidRPr="000900B3">
        <w:rPr>
          <w:rFonts w:eastAsia="Calibri"/>
        </w:rPr>
        <w:t>postsecondary educational institutions</w:t>
      </w:r>
      <w:r w:rsidRPr="000900B3">
        <w:t xml:space="preserve"> </w:t>
      </w:r>
      <w:r w:rsidRPr="000900B3">
        <w:rPr>
          <w:rFonts w:eastAsia="Calibri"/>
        </w:rPr>
        <w:t>designate a staff member to serve as the Homeless and Foster Student Liaison, such as providing training to these liaisons on how to certify the homeless status of a youth. This staff member can be employed within the financial aid office or another appropriate office or department. The Homeless and Foster Student Liaison will be responsible for understanding the provisions of the federal Higher Education Act pertaining to financial aid eligibility of homeless youth, including unaccompanied homeless youth. The liaison shall assist these students in applying for and receiving federal and state financial aid and other available services.</w:t>
      </w:r>
    </w:p>
    <w:p w14:paraId="49C33EFF" w14:textId="77777777" w:rsidR="004F4EB7" w:rsidRPr="000900B3" w:rsidRDefault="004F4EB7" w:rsidP="002D172F">
      <w:pPr>
        <w:pStyle w:val="NoSpacing"/>
        <w:spacing w:before="240"/>
        <w:ind w:left="720"/>
        <w:rPr>
          <w:iCs/>
        </w:rPr>
      </w:pPr>
      <w:r w:rsidRPr="000900B3">
        <w:t xml:space="preserve">As noted above, the CDE CARS </w:t>
      </w:r>
      <w:r w:rsidRPr="000900B3">
        <w:rPr>
          <w:iCs/>
        </w:rPr>
        <w:t>Homeless Education Implementation and Policy page will ensure that school counselors have been trained regarding homeless education and the importance of guiding homeless youth to career and college opportunities. For those LEAs that indicate that their school counselors have not been trained, technical assistance will be provided on an annual basis.</w:t>
      </w:r>
    </w:p>
    <w:p w14:paraId="6254AC21" w14:textId="77777777" w:rsidR="004F4EB7" w:rsidRPr="000900B3" w:rsidRDefault="004F4EB7" w:rsidP="002D172F">
      <w:pPr>
        <w:spacing w:before="240" w:after="240"/>
        <w:ind w:left="720"/>
        <w:rPr>
          <w:rFonts w:eastAsia="Calibri" w:cs="Arial"/>
          <w:iCs/>
        </w:rPr>
      </w:pPr>
      <w:r w:rsidRPr="000900B3">
        <w:rPr>
          <w:rFonts w:eastAsia="Calibri" w:cs="Arial"/>
          <w:iCs/>
        </w:rPr>
        <w:t>Finally, during the 2017–18 school year, California will develop a plan to reach out to the various postsecondary agencies and stakeholders to train and inform them of the requirements to serve and support homeless youth. Part of the training module will be to encourage them to reach out to the LEA liaisons in their area. California will also encourage LEAs and COEs to do the same to develop relationships, collaboration, and coordination with the various local postsecondary institutions.</w:t>
      </w:r>
    </w:p>
    <w:p w14:paraId="655C529D" w14:textId="77777777" w:rsidR="00EB7999" w:rsidRPr="000900B3" w:rsidRDefault="00EB7999" w:rsidP="002D172F">
      <w:pPr>
        <w:pStyle w:val="Heading1"/>
        <w:rPr>
          <w:rFonts w:ascii="Times New Roman" w:hAnsi="Times New Roman"/>
          <w:b/>
          <w:sz w:val="20"/>
          <w:szCs w:val="22"/>
        </w:rPr>
      </w:pPr>
      <w:r w:rsidRPr="000900B3">
        <w:rPr>
          <w:rFonts w:ascii="Times New Roman" w:hAnsi="Times New Roman"/>
          <w:b/>
          <w:sz w:val="28"/>
        </w:rPr>
        <w:t>Appendix A: Measurements of interim progress</w:t>
      </w:r>
    </w:p>
    <w:p w14:paraId="21DA4F11" w14:textId="38675F6D" w:rsidR="00EB7999" w:rsidRPr="00682BCC" w:rsidRDefault="00EB7999" w:rsidP="002D172F">
      <w:pPr>
        <w:spacing w:before="240"/>
        <w:rPr>
          <w:rFonts w:ascii="Times New Roman" w:eastAsia="Calibri" w:hAnsi="Times New Roman"/>
          <w:i/>
          <w:iCs/>
          <w:szCs w:val="22"/>
        </w:rPr>
      </w:pPr>
      <w:r w:rsidRPr="00682BCC">
        <w:rPr>
          <w:rFonts w:ascii="Times New Roman" w:eastAsia="Calibri" w:hAnsi="Times New Roman"/>
          <w:i/>
          <w:iCs/>
          <w:szCs w:val="22"/>
        </w:rPr>
        <w:t>Instructions: Each SEA must include the measurements of interim progress toward meeting the long-term goals for academic achievement, graduation rates, and English language proficiency, set forth in the State’s response to Title I, Part A question 4.iii, for all students and separately for each subgroup of students, including those listed in response to question 4.i.a. of this document. For academic achievement and graduation rates, the State’s measurements of interim progress must take into account the improvement necessary on such measures to make significant progress in closing statewide proficiency and graduation rate gaps.</w:t>
      </w:r>
    </w:p>
    <w:p w14:paraId="4F180695" w14:textId="77777777" w:rsidR="00EB7999" w:rsidRPr="00682BCC" w:rsidRDefault="00EB7999" w:rsidP="00F047D3">
      <w:pPr>
        <w:numPr>
          <w:ilvl w:val="0"/>
          <w:numId w:val="54"/>
        </w:numPr>
        <w:spacing w:before="240" w:after="240"/>
        <w:rPr>
          <w:rFonts w:ascii="Times New Roman" w:eastAsia="Calibri" w:hAnsi="Times New Roman"/>
          <w:b/>
          <w:szCs w:val="22"/>
        </w:rPr>
      </w:pPr>
      <w:r w:rsidRPr="00682BCC">
        <w:rPr>
          <w:rFonts w:ascii="Times New Roman" w:eastAsia="Calibri" w:hAnsi="Times New Roman"/>
          <w:b/>
          <w:szCs w:val="22"/>
        </w:rPr>
        <w:t>Academic Achievement</w:t>
      </w:r>
    </w:p>
    <w:p w14:paraId="67C15FF0" w14:textId="77777777" w:rsidR="00EB7999" w:rsidRPr="000900B3" w:rsidRDefault="00EB7999" w:rsidP="002D172F">
      <w:pPr>
        <w:spacing w:after="240"/>
        <w:rPr>
          <w:rFonts w:eastAsia="Calibri" w:cs="Arial"/>
          <w:szCs w:val="22"/>
        </w:rPr>
      </w:pPr>
      <w:r w:rsidRPr="000900B3">
        <w:rPr>
          <w:rFonts w:eastAsia="Calibri" w:cs="Arial"/>
          <w:szCs w:val="22"/>
        </w:rPr>
        <w:t xml:space="preserve">The five-by-five grids included in Section A.iii.a.1 allow LEAs or schools to determine how much progress is needed within the relevant period of time for schools and student groups to reach the goal, both in the baseline year and at any point within the seven-year time period. </w:t>
      </w:r>
    </w:p>
    <w:p w14:paraId="008A63EA" w14:textId="77777777" w:rsidR="00EB7999" w:rsidRPr="000900B3" w:rsidRDefault="00EB7999" w:rsidP="002D172F">
      <w:pPr>
        <w:spacing w:after="240"/>
        <w:rPr>
          <w:rFonts w:eastAsia="Calibri" w:cs="Arial"/>
          <w:szCs w:val="22"/>
        </w:rPr>
      </w:pPr>
      <w:r w:rsidRPr="000900B3">
        <w:rPr>
          <w:rFonts w:eastAsia="Calibri" w:cs="Arial"/>
          <w:szCs w:val="22"/>
        </w:rPr>
        <w:t>The tables below display statewide baseline data for all students and each student group, and the approximate average annual improvement necessary over the seven-year period for each student group to meet the long-term goal. The tables show that many student groups would need to make significantly more progress than higher performing student groups to reach the statewide goal within 7 years.</w:t>
      </w:r>
    </w:p>
    <w:p w14:paraId="5827C6CC" w14:textId="77777777" w:rsidR="00905A2C" w:rsidRPr="000900B3" w:rsidRDefault="00905A2C" w:rsidP="002D172F">
      <w:pPr>
        <w:rPr>
          <w:b/>
        </w:rPr>
      </w:pPr>
      <w:r w:rsidRPr="000900B3">
        <w:rPr>
          <w:b/>
        </w:rPr>
        <w:br w:type="page"/>
      </w:r>
    </w:p>
    <w:p w14:paraId="3E245111" w14:textId="1F786FB2" w:rsidR="000E70F7" w:rsidRDefault="002D172F" w:rsidP="002D172F">
      <w:r>
        <w:rPr>
          <w:rFonts w:cs="Arial"/>
        </w:rPr>
        <w:t>.</w:t>
      </w:r>
      <w:r w:rsidR="00BC06FD">
        <w:t xml:space="preserve"> </w:t>
      </w:r>
    </w:p>
    <w:p w14:paraId="49B21689" w14:textId="6E29EEC1" w:rsidR="000E70F7" w:rsidRPr="00180585" w:rsidRDefault="000E70F7" w:rsidP="000E70F7">
      <w:pPr>
        <w:pStyle w:val="NoSpacing"/>
        <w:ind w:hanging="450"/>
        <w:rPr>
          <w:rFonts w:cs="Arial"/>
          <w:b/>
        </w:rPr>
      </w:pPr>
      <w:r w:rsidRPr="00180585">
        <w:rPr>
          <w:rFonts w:cs="Arial"/>
          <w:b/>
        </w:rPr>
        <w:t xml:space="preserve">Table </w:t>
      </w:r>
      <w:r>
        <w:rPr>
          <w:rFonts w:cs="Arial"/>
          <w:b/>
        </w:rPr>
        <w:t>38a</w:t>
      </w:r>
      <w:r w:rsidRPr="00180585">
        <w:rPr>
          <w:rFonts w:cs="Arial"/>
          <w:b/>
        </w:rPr>
        <w:t>: State Level ELA Data by Student Group</w:t>
      </w:r>
      <w:r w:rsidRPr="00180585">
        <w:rPr>
          <w:rFonts w:cs="Arial"/>
        </w:rPr>
        <w:t xml:space="preserve"> </w:t>
      </w:r>
      <w:r w:rsidRPr="00180585">
        <w:rPr>
          <w:rFonts w:cs="Arial"/>
          <w:b/>
        </w:rPr>
        <w:t xml:space="preserve">(Grades 3-8) </w:t>
      </w:r>
    </w:p>
    <w:tbl>
      <w:tblPr>
        <w:tblStyle w:val="TableGrid1"/>
        <w:tblW w:w="5234" w:type="pct"/>
        <w:tblInd w:w="-455" w:type="dxa"/>
        <w:tblLook w:val="04A0" w:firstRow="1" w:lastRow="0" w:firstColumn="1" w:lastColumn="0" w:noHBand="0" w:noVBand="1"/>
        <w:tblDescription w:val="State Level ELA Data by Student Group (Grades 3-8) "/>
      </w:tblPr>
      <w:tblGrid>
        <w:gridCol w:w="2384"/>
        <w:gridCol w:w="1334"/>
        <w:gridCol w:w="1191"/>
        <w:gridCol w:w="1191"/>
        <w:gridCol w:w="2033"/>
        <w:gridCol w:w="2031"/>
      </w:tblGrid>
      <w:tr w:rsidR="000E70F7" w:rsidRPr="00180585" w14:paraId="0C43B9FA" w14:textId="77777777" w:rsidTr="000E70F7">
        <w:trPr>
          <w:cantSplit/>
          <w:tblHeader/>
        </w:trPr>
        <w:tc>
          <w:tcPr>
            <w:tcW w:w="1173" w:type="pct"/>
            <w:vAlign w:val="center"/>
          </w:tcPr>
          <w:p w14:paraId="50176CF2" w14:textId="77777777" w:rsidR="000E70F7" w:rsidRPr="00180585" w:rsidRDefault="000E70F7" w:rsidP="000E70F7">
            <w:pPr>
              <w:contextualSpacing/>
              <w:rPr>
                <w:rFonts w:cs="Arial"/>
                <w:b/>
              </w:rPr>
            </w:pPr>
            <w:r w:rsidRPr="00180585">
              <w:rPr>
                <w:rFonts w:cs="Arial"/>
                <w:b/>
              </w:rPr>
              <w:t>Student Group</w:t>
            </w:r>
          </w:p>
        </w:tc>
        <w:tc>
          <w:tcPr>
            <w:tcW w:w="656" w:type="pct"/>
            <w:vAlign w:val="center"/>
          </w:tcPr>
          <w:p w14:paraId="2DBB5E53" w14:textId="77777777" w:rsidR="000E70F7" w:rsidRPr="00180585" w:rsidRDefault="000E70F7" w:rsidP="000E70F7">
            <w:pPr>
              <w:contextualSpacing/>
              <w:jc w:val="center"/>
              <w:rPr>
                <w:rFonts w:cs="Arial"/>
                <w:b/>
              </w:rPr>
            </w:pPr>
            <w:r w:rsidRPr="00180585">
              <w:rPr>
                <w:rFonts w:cs="Arial"/>
                <w:b/>
              </w:rPr>
              <w:t>Status</w:t>
            </w:r>
          </w:p>
        </w:tc>
        <w:tc>
          <w:tcPr>
            <w:tcW w:w="586" w:type="pct"/>
            <w:vAlign w:val="center"/>
          </w:tcPr>
          <w:p w14:paraId="081E6AE6" w14:textId="77777777" w:rsidR="000E70F7" w:rsidRPr="00180585" w:rsidRDefault="000E70F7" w:rsidP="000E70F7">
            <w:pPr>
              <w:contextualSpacing/>
              <w:jc w:val="center"/>
              <w:rPr>
                <w:rFonts w:cs="Arial"/>
                <w:b/>
              </w:rPr>
            </w:pPr>
            <w:r w:rsidRPr="00180585">
              <w:rPr>
                <w:rFonts w:cs="Arial"/>
                <w:b/>
                <w:bCs/>
              </w:rPr>
              <w:t>Change</w:t>
            </w:r>
          </w:p>
        </w:tc>
        <w:tc>
          <w:tcPr>
            <w:tcW w:w="586" w:type="pct"/>
            <w:vAlign w:val="center"/>
          </w:tcPr>
          <w:p w14:paraId="11F7BDBE" w14:textId="77777777" w:rsidR="000E70F7" w:rsidRPr="00180585" w:rsidRDefault="000E70F7" w:rsidP="000E70F7">
            <w:pPr>
              <w:contextualSpacing/>
              <w:jc w:val="center"/>
              <w:rPr>
                <w:rFonts w:cs="Arial"/>
                <w:b/>
              </w:rPr>
            </w:pPr>
            <w:r w:rsidRPr="00180585">
              <w:rPr>
                <w:rFonts w:cs="Arial"/>
                <w:b/>
                <w:bCs/>
              </w:rPr>
              <w:t>Color</w:t>
            </w:r>
          </w:p>
        </w:tc>
        <w:tc>
          <w:tcPr>
            <w:tcW w:w="1000" w:type="pct"/>
            <w:vAlign w:val="center"/>
          </w:tcPr>
          <w:p w14:paraId="6836E0BC" w14:textId="77777777" w:rsidR="000E70F7" w:rsidRPr="00180585" w:rsidRDefault="000E70F7" w:rsidP="000E70F7">
            <w:pPr>
              <w:contextualSpacing/>
              <w:jc w:val="center"/>
              <w:rPr>
                <w:rFonts w:cs="Arial"/>
                <w:b/>
                <w:bCs/>
              </w:rPr>
            </w:pPr>
            <w:r w:rsidRPr="00180585">
              <w:rPr>
                <w:rFonts w:cs="Arial"/>
                <w:b/>
                <w:bCs/>
              </w:rPr>
              <w:t>Average Annual Improvement to Meet Goal</w:t>
            </w:r>
          </w:p>
        </w:tc>
        <w:tc>
          <w:tcPr>
            <w:tcW w:w="999" w:type="pct"/>
            <w:vAlign w:val="center"/>
          </w:tcPr>
          <w:p w14:paraId="1C588DC7" w14:textId="77777777" w:rsidR="000E70F7" w:rsidRPr="00180585" w:rsidRDefault="000E70F7" w:rsidP="000E70F7">
            <w:pPr>
              <w:contextualSpacing/>
              <w:jc w:val="center"/>
              <w:rPr>
                <w:rFonts w:cs="Arial"/>
                <w:b/>
                <w:bCs/>
              </w:rPr>
            </w:pPr>
            <w:r w:rsidRPr="00180585">
              <w:rPr>
                <w:rFonts w:cs="Arial"/>
                <w:b/>
                <w:bCs/>
              </w:rPr>
              <w:t>Status After Three Years</w:t>
            </w:r>
          </w:p>
        </w:tc>
      </w:tr>
      <w:tr w:rsidR="000E70F7" w:rsidRPr="00180585" w14:paraId="6EF8233A" w14:textId="77777777" w:rsidTr="000E70F7">
        <w:trPr>
          <w:cantSplit/>
        </w:trPr>
        <w:tc>
          <w:tcPr>
            <w:tcW w:w="1173" w:type="pct"/>
            <w:vAlign w:val="center"/>
          </w:tcPr>
          <w:p w14:paraId="1D426584" w14:textId="77777777" w:rsidR="000E70F7" w:rsidRPr="00180585" w:rsidRDefault="000E70F7" w:rsidP="000E70F7">
            <w:pPr>
              <w:contextualSpacing/>
              <w:rPr>
                <w:rFonts w:cs="Arial"/>
              </w:rPr>
            </w:pPr>
            <w:r w:rsidRPr="00180585">
              <w:rPr>
                <w:rFonts w:cs="Arial"/>
              </w:rPr>
              <w:t>All Students</w:t>
            </w:r>
          </w:p>
        </w:tc>
        <w:tc>
          <w:tcPr>
            <w:tcW w:w="656" w:type="pct"/>
            <w:vAlign w:val="center"/>
          </w:tcPr>
          <w:p w14:paraId="173D4D8D" w14:textId="77777777" w:rsidR="000E70F7" w:rsidRPr="00180585" w:rsidRDefault="000E70F7" w:rsidP="000E70F7">
            <w:pPr>
              <w:contextualSpacing/>
              <w:jc w:val="center"/>
              <w:rPr>
                <w:rFonts w:cs="Arial"/>
              </w:rPr>
            </w:pPr>
            <w:r w:rsidRPr="00180585">
              <w:rPr>
                <w:rFonts w:cs="Arial"/>
              </w:rPr>
              <w:t>-17.0</w:t>
            </w:r>
          </w:p>
        </w:tc>
        <w:tc>
          <w:tcPr>
            <w:tcW w:w="586" w:type="pct"/>
            <w:vAlign w:val="center"/>
          </w:tcPr>
          <w:p w14:paraId="25D4D079" w14:textId="77777777" w:rsidR="000E70F7" w:rsidRPr="00180585" w:rsidRDefault="000E70F7" w:rsidP="000E70F7">
            <w:pPr>
              <w:contextualSpacing/>
              <w:jc w:val="center"/>
              <w:rPr>
                <w:rFonts w:cs="Arial"/>
              </w:rPr>
            </w:pPr>
            <w:r w:rsidRPr="00180585">
              <w:rPr>
                <w:rFonts w:cs="Arial"/>
              </w:rPr>
              <w:t>-0.5</w:t>
            </w:r>
          </w:p>
        </w:tc>
        <w:tc>
          <w:tcPr>
            <w:tcW w:w="586" w:type="pct"/>
            <w:vAlign w:val="center"/>
          </w:tcPr>
          <w:p w14:paraId="704E78E9"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0D818360" w14:textId="77777777" w:rsidR="000E70F7" w:rsidRPr="00180585" w:rsidRDefault="000E70F7" w:rsidP="000E70F7">
            <w:pPr>
              <w:contextualSpacing/>
              <w:jc w:val="center"/>
              <w:rPr>
                <w:rFonts w:cs="Arial"/>
              </w:rPr>
            </w:pPr>
            <w:r w:rsidRPr="00180585">
              <w:rPr>
                <w:rFonts w:cs="Arial"/>
              </w:rPr>
              <w:t>4 points</w:t>
            </w:r>
          </w:p>
        </w:tc>
        <w:tc>
          <w:tcPr>
            <w:tcW w:w="999" w:type="pct"/>
            <w:vAlign w:val="center"/>
          </w:tcPr>
          <w:p w14:paraId="3C99AFC0" w14:textId="77777777" w:rsidR="000E70F7" w:rsidRPr="00180585" w:rsidRDefault="000E70F7" w:rsidP="000E70F7">
            <w:pPr>
              <w:contextualSpacing/>
              <w:jc w:val="center"/>
              <w:rPr>
                <w:rFonts w:cs="Arial"/>
              </w:rPr>
            </w:pPr>
            <w:r w:rsidRPr="00180585">
              <w:rPr>
                <w:rFonts w:cs="Arial"/>
              </w:rPr>
              <w:t>-5.0</w:t>
            </w:r>
          </w:p>
        </w:tc>
      </w:tr>
      <w:tr w:rsidR="000E70F7" w:rsidRPr="00180585" w14:paraId="33477635" w14:textId="77777777" w:rsidTr="000E70F7">
        <w:trPr>
          <w:cantSplit/>
        </w:trPr>
        <w:tc>
          <w:tcPr>
            <w:tcW w:w="1173" w:type="pct"/>
            <w:vAlign w:val="center"/>
          </w:tcPr>
          <w:p w14:paraId="406C570A" w14:textId="77777777" w:rsidR="000E70F7" w:rsidRPr="00180585" w:rsidRDefault="000E70F7" w:rsidP="000E70F7">
            <w:pPr>
              <w:contextualSpacing/>
              <w:rPr>
                <w:rFonts w:cs="Arial"/>
              </w:rPr>
            </w:pPr>
            <w:r w:rsidRPr="00180585">
              <w:rPr>
                <w:rFonts w:cs="Arial"/>
              </w:rPr>
              <w:t>American Indian</w:t>
            </w:r>
          </w:p>
        </w:tc>
        <w:tc>
          <w:tcPr>
            <w:tcW w:w="656" w:type="pct"/>
            <w:vAlign w:val="center"/>
          </w:tcPr>
          <w:p w14:paraId="1753F4ED" w14:textId="77777777" w:rsidR="000E70F7" w:rsidRPr="00180585" w:rsidRDefault="000E70F7" w:rsidP="000E70F7">
            <w:pPr>
              <w:contextualSpacing/>
              <w:jc w:val="center"/>
              <w:rPr>
                <w:rFonts w:cs="Arial"/>
              </w:rPr>
            </w:pPr>
            <w:r w:rsidRPr="00180585">
              <w:rPr>
                <w:rFonts w:cs="Arial"/>
              </w:rPr>
              <w:t>-51.3</w:t>
            </w:r>
          </w:p>
        </w:tc>
        <w:tc>
          <w:tcPr>
            <w:tcW w:w="586" w:type="pct"/>
            <w:vAlign w:val="center"/>
          </w:tcPr>
          <w:p w14:paraId="0AE7D6DB" w14:textId="77777777" w:rsidR="000E70F7" w:rsidRPr="00180585" w:rsidRDefault="000E70F7" w:rsidP="000E70F7">
            <w:pPr>
              <w:contextualSpacing/>
              <w:jc w:val="center"/>
              <w:rPr>
                <w:rFonts w:cs="Arial"/>
              </w:rPr>
            </w:pPr>
            <w:r w:rsidRPr="00180585">
              <w:rPr>
                <w:rFonts w:cs="Arial"/>
              </w:rPr>
              <w:t>-3.2</w:t>
            </w:r>
          </w:p>
        </w:tc>
        <w:tc>
          <w:tcPr>
            <w:tcW w:w="586" w:type="pct"/>
            <w:vAlign w:val="center"/>
          </w:tcPr>
          <w:p w14:paraId="7B2A5038"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21546B2F" w14:textId="77777777" w:rsidR="000E70F7" w:rsidRPr="00180585" w:rsidRDefault="000E70F7" w:rsidP="000E70F7">
            <w:pPr>
              <w:contextualSpacing/>
              <w:jc w:val="center"/>
              <w:rPr>
                <w:rFonts w:cs="Arial"/>
              </w:rPr>
            </w:pPr>
            <w:r w:rsidRPr="00180585">
              <w:rPr>
                <w:rFonts w:cs="Arial"/>
              </w:rPr>
              <w:t>9 points</w:t>
            </w:r>
          </w:p>
        </w:tc>
        <w:tc>
          <w:tcPr>
            <w:tcW w:w="999" w:type="pct"/>
            <w:vAlign w:val="center"/>
          </w:tcPr>
          <w:p w14:paraId="3EA0A0D9" w14:textId="77777777" w:rsidR="000E70F7" w:rsidRPr="00180585" w:rsidRDefault="000E70F7" w:rsidP="000E70F7">
            <w:pPr>
              <w:contextualSpacing/>
              <w:jc w:val="center"/>
              <w:rPr>
                <w:rFonts w:cs="Arial"/>
              </w:rPr>
            </w:pPr>
            <w:r w:rsidRPr="00180585">
              <w:rPr>
                <w:rFonts w:cs="Arial"/>
              </w:rPr>
              <w:t>-24.3</w:t>
            </w:r>
          </w:p>
        </w:tc>
      </w:tr>
      <w:tr w:rsidR="000E70F7" w:rsidRPr="00180585" w14:paraId="5EF95134" w14:textId="77777777" w:rsidTr="000E70F7">
        <w:trPr>
          <w:cantSplit/>
        </w:trPr>
        <w:tc>
          <w:tcPr>
            <w:tcW w:w="1173" w:type="pct"/>
            <w:vAlign w:val="center"/>
          </w:tcPr>
          <w:p w14:paraId="578E8CC5" w14:textId="77777777" w:rsidR="000E70F7" w:rsidRPr="00180585" w:rsidRDefault="000E70F7" w:rsidP="000E70F7">
            <w:pPr>
              <w:contextualSpacing/>
              <w:rPr>
                <w:rFonts w:cs="Arial"/>
              </w:rPr>
            </w:pPr>
            <w:r w:rsidRPr="00180585">
              <w:rPr>
                <w:rFonts w:cs="Arial"/>
              </w:rPr>
              <w:t>Asian</w:t>
            </w:r>
          </w:p>
        </w:tc>
        <w:tc>
          <w:tcPr>
            <w:tcW w:w="656" w:type="pct"/>
            <w:vAlign w:val="center"/>
          </w:tcPr>
          <w:p w14:paraId="12BB4047" w14:textId="77777777" w:rsidR="000E70F7" w:rsidRPr="00180585" w:rsidRDefault="000E70F7" w:rsidP="000E70F7">
            <w:pPr>
              <w:contextualSpacing/>
              <w:jc w:val="center"/>
              <w:rPr>
                <w:rFonts w:cs="Arial"/>
              </w:rPr>
            </w:pPr>
            <w:r w:rsidRPr="00180585">
              <w:rPr>
                <w:rFonts w:cs="Arial"/>
              </w:rPr>
              <w:t>51.1</w:t>
            </w:r>
          </w:p>
        </w:tc>
        <w:tc>
          <w:tcPr>
            <w:tcW w:w="586" w:type="pct"/>
            <w:vAlign w:val="center"/>
          </w:tcPr>
          <w:p w14:paraId="349DAE0C" w14:textId="77777777" w:rsidR="000E70F7" w:rsidRPr="00180585" w:rsidRDefault="000E70F7" w:rsidP="000E70F7">
            <w:pPr>
              <w:contextualSpacing/>
              <w:jc w:val="center"/>
              <w:rPr>
                <w:rFonts w:cs="Arial"/>
              </w:rPr>
            </w:pPr>
            <w:r w:rsidRPr="00180585">
              <w:rPr>
                <w:rFonts w:cs="Arial"/>
              </w:rPr>
              <w:t>0.8</w:t>
            </w:r>
          </w:p>
        </w:tc>
        <w:tc>
          <w:tcPr>
            <w:tcW w:w="586" w:type="pct"/>
            <w:vAlign w:val="center"/>
          </w:tcPr>
          <w:p w14:paraId="202ADC6D" w14:textId="77777777" w:rsidR="000E70F7" w:rsidRPr="00180585" w:rsidRDefault="000E70F7" w:rsidP="000E70F7">
            <w:pPr>
              <w:contextualSpacing/>
              <w:jc w:val="center"/>
              <w:rPr>
                <w:rFonts w:cs="Arial"/>
              </w:rPr>
            </w:pPr>
            <w:r w:rsidRPr="00180585">
              <w:rPr>
                <w:rFonts w:cs="Arial"/>
              </w:rPr>
              <w:t>Blue</w:t>
            </w:r>
          </w:p>
        </w:tc>
        <w:tc>
          <w:tcPr>
            <w:tcW w:w="1000" w:type="pct"/>
            <w:vAlign w:val="center"/>
          </w:tcPr>
          <w:p w14:paraId="275701D0"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4FED5597" w14:textId="77777777" w:rsidR="000E70F7" w:rsidRPr="00180585" w:rsidRDefault="000E70F7" w:rsidP="000E70F7">
            <w:pPr>
              <w:contextualSpacing/>
              <w:jc w:val="center"/>
              <w:rPr>
                <w:rFonts w:cs="Arial"/>
              </w:rPr>
            </w:pPr>
            <w:r w:rsidRPr="00180585">
              <w:rPr>
                <w:rFonts w:cs="Arial"/>
              </w:rPr>
              <w:t>51.2</w:t>
            </w:r>
          </w:p>
        </w:tc>
      </w:tr>
      <w:tr w:rsidR="000E70F7" w:rsidRPr="00180585" w14:paraId="661E0FC5" w14:textId="77777777" w:rsidTr="000E70F7">
        <w:trPr>
          <w:cantSplit/>
        </w:trPr>
        <w:tc>
          <w:tcPr>
            <w:tcW w:w="1173" w:type="pct"/>
            <w:vAlign w:val="center"/>
          </w:tcPr>
          <w:p w14:paraId="1DAD1F72" w14:textId="77777777" w:rsidR="000E70F7" w:rsidRPr="00180585" w:rsidRDefault="000E70F7" w:rsidP="000E70F7">
            <w:pPr>
              <w:contextualSpacing/>
              <w:rPr>
                <w:rFonts w:cs="Arial"/>
              </w:rPr>
            </w:pPr>
            <w:r w:rsidRPr="00180585">
              <w:rPr>
                <w:rFonts w:cs="Arial"/>
              </w:rPr>
              <w:t>Black or African American</w:t>
            </w:r>
          </w:p>
        </w:tc>
        <w:tc>
          <w:tcPr>
            <w:tcW w:w="656" w:type="pct"/>
            <w:vAlign w:val="center"/>
          </w:tcPr>
          <w:p w14:paraId="159C0CF1" w14:textId="77777777" w:rsidR="000E70F7" w:rsidRPr="00180585" w:rsidRDefault="000E70F7" w:rsidP="000E70F7">
            <w:pPr>
              <w:contextualSpacing/>
              <w:jc w:val="center"/>
              <w:rPr>
                <w:rFonts w:cs="Arial"/>
              </w:rPr>
            </w:pPr>
            <w:r w:rsidRPr="00180585">
              <w:rPr>
                <w:rFonts w:cs="Arial"/>
              </w:rPr>
              <w:t>-60.9</w:t>
            </w:r>
          </w:p>
        </w:tc>
        <w:tc>
          <w:tcPr>
            <w:tcW w:w="586" w:type="pct"/>
            <w:vAlign w:val="center"/>
          </w:tcPr>
          <w:p w14:paraId="1EA939B1" w14:textId="77777777" w:rsidR="000E70F7" w:rsidRPr="00180585" w:rsidRDefault="000E70F7" w:rsidP="000E70F7">
            <w:pPr>
              <w:contextualSpacing/>
              <w:jc w:val="center"/>
              <w:rPr>
                <w:rFonts w:cs="Arial"/>
              </w:rPr>
            </w:pPr>
            <w:r w:rsidRPr="00180585">
              <w:rPr>
                <w:rFonts w:cs="Arial"/>
              </w:rPr>
              <w:t>-1.9</w:t>
            </w:r>
          </w:p>
        </w:tc>
        <w:tc>
          <w:tcPr>
            <w:tcW w:w="586" w:type="pct"/>
            <w:vAlign w:val="center"/>
          </w:tcPr>
          <w:p w14:paraId="5D17015B"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569BF9E4" w14:textId="77777777" w:rsidR="000E70F7" w:rsidRPr="00180585" w:rsidRDefault="000E70F7" w:rsidP="000E70F7">
            <w:pPr>
              <w:contextualSpacing/>
              <w:jc w:val="center"/>
              <w:rPr>
                <w:rFonts w:cs="Arial"/>
              </w:rPr>
            </w:pPr>
            <w:r w:rsidRPr="00180585">
              <w:rPr>
                <w:rFonts w:cs="Arial"/>
              </w:rPr>
              <w:t>10 points</w:t>
            </w:r>
          </w:p>
        </w:tc>
        <w:tc>
          <w:tcPr>
            <w:tcW w:w="999" w:type="pct"/>
            <w:vAlign w:val="center"/>
          </w:tcPr>
          <w:p w14:paraId="38CE8701" w14:textId="77777777" w:rsidR="000E70F7" w:rsidRPr="00180585" w:rsidRDefault="000E70F7" w:rsidP="000E70F7">
            <w:pPr>
              <w:contextualSpacing/>
              <w:jc w:val="center"/>
              <w:rPr>
                <w:rFonts w:cs="Arial"/>
              </w:rPr>
            </w:pPr>
            <w:r w:rsidRPr="00180585">
              <w:rPr>
                <w:rFonts w:cs="Arial"/>
              </w:rPr>
              <w:t>-30.9</w:t>
            </w:r>
          </w:p>
        </w:tc>
      </w:tr>
      <w:tr w:rsidR="000E70F7" w:rsidRPr="00180585" w14:paraId="509858FB" w14:textId="77777777" w:rsidTr="000E70F7">
        <w:trPr>
          <w:cantSplit/>
        </w:trPr>
        <w:tc>
          <w:tcPr>
            <w:tcW w:w="1173" w:type="pct"/>
            <w:vAlign w:val="center"/>
          </w:tcPr>
          <w:p w14:paraId="2A4FF3AD" w14:textId="77777777" w:rsidR="000E70F7" w:rsidRPr="00180585" w:rsidRDefault="000E70F7" w:rsidP="000E70F7">
            <w:pPr>
              <w:contextualSpacing/>
              <w:rPr>
                <w:rFonts w:cs="Arial"/>
              </w:rPr>
            </w:pPr>
            <w:r w:rsidRPr="00180585">
              <w:rPr>
                <w:rFonts w:cs="Arial"/>
              </w:rPr>
              <w:t>Filipino</w:t>
            </w:r>
          </w:p>
        </w:tc>
        <w:tc>
          <w:tcPr>
            <w:tcW w:w="656" w:type="pct"/>
            <w:vAlign w:val="center"/>
          </w:tcPr>
          <w:p w14:paraId="5843F808" w14:textId="77777777" w:rsidR="000E70F7" w:rsidRPr="00180585" w:rsidRDefault="000E70F7" w:rsidP="000E70F7">
            <w:pPr>
              <w:contextualSpacing/>
              <w:jc w:val="center"/>
              <w:rPr>
                <w:rFonts w:cs="Arial"/>
              </w:rPr>
            </w:pPr>
            <w:r w:rsidRPr="00180585">
              <w:rPr>
                <w:rFonts w:cs="Arial"/>
              </w:rPr>
              <w:t>32.1</w:t>
            </w:r>
          </w:p>
        </w:tc>
        <w:tc>
          <w:tcPr>
            <w:tcW w:w="586" w:type="pct"/>
            <w:vAlign w:val="center"/>
          </w:tcPr>
          <w:p w14:paraId="428F2FFC" w14:textId="77777777" w:rsidR="000E70F7" w:rsidRPr="00180585" w:rsidRDefault="000E70F7" w:rsidP="000E70F7">
            <w:pPr>
              <w:contextualSpacing/>
              <w:jc w:val="center"/>
              <w:rPr>
                <w:rFonts w:cs="Arial"/>
              </w:rPr>
            </w:pPr>
            <w:r w:rsidRPr="00180585">
              <w:rPr>
                <w:rFonts w:cs="Arial"/>
              </w:rPr>
              <w:t>0.4</w:t>
            </w:r>
          </w:p>
        </w:tc>
        <w:tc>
          <w:tcPr>
            <w:tcW w:w="586" w:type="pct"/>
            <w:vAlign w:val="center"/>
          </w:tcPr>
          <w:p w14:paraId="0A30B1AA"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091C7571"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23D229BF" w14:textId="77777777" w:rsidR="000E70F7" w:rsidRPr="00180585" w:rsidRDefault="000E70F7" w:rsidP="000E70F7">
            <w:pPr>
              <w:contextualSpacing/>
              <w:jc w:val="center"/>
              <w:rPr>
                <w:rFonts w:cs="Arial"/>
              </w:rPr>
            </w:pPr>
            <w:r w:rsidRPr="00180585">
              <w:rPr>
                <w:rFonts w:cs="Arial"/>
              </w:rPr>
              <w:t>32.2</w:t>
            </w:r>
          </w:p>
        </w:tc>
      </w:tr>
      <w:tr w:rsidR="000E70F7" w:rsidRPr="00180585" w14:paraId="3F6830B2" w14:textId="77777777" w:rsidTr="000E70F7">
        <w:trPr>
          <w:cantSplit/>
        </w:trPr>
        <w:tc>
          <w:tcPr>
            <w:tcW w:w="1173" w:type="pct"/>
            <w:vAlign w:val="center"/>
          </w:tcPr>
          <w:p w14:paraId="7F9A71CB" w14:textId="77777777" w:rsidR="000E70F7" w:rsidRPr="00180585" w:rsidRDefault="000E70F7" w:rsidP="000E70F7">
            <w:pPr>
              <w:contextualSpacing/>
              <w:rPr>
                <w:rFonts w:cs="Arial"/>
              </w:rPr>
            </w:pPr>
            <w:r w:rsidRPr="00180585">
              <w:rPr>
                <w:rFonts w:cs="Arial"/>
              </w:rPr>
              <w:t>Hispanic or Latino</w:t>
            </w:r>
          </w:p>
        </w:tc>
        <w:tc>
          <w:tcPr>
            <w:tcW w:w="656" w:type="pct"/>
            <w:vAlign w:val="center"/>
          </w:tcPr>
          <w:p w14:paraId="630C6611" w14:textId="77777777" w:rsidR="000E70F7" w:rsidRPr="00180585" w:rsidRDefault="000E70F7" w:rsidP="000E70F7">
            <w:pPr>
              <w:contextualSpacing/>
              <w:jc w:val="center"/>
              <w:rPr>
                <w:rFonts w:cs="Arial"/>
              </w:rPr>
            </w:pPr>
            <w:r w:rsidRPr="00180585">
              <w:rPr>
                <w:rFonts w:cs="Arial"/>
              </w:rPr>
              <w:t>-41.3</w:t>
            </w:r>
          </w:p>
        </w:tc>
        <w:tc>
          <w:tcPr>
            <w:tcW w:w="586" w:type="pct"/>
            <w:vAlign w:val="center"/>
          </w:tcPr>
          <w:p w14:paraId="6DB4749D" w14:textId="77777777" w:rsidR="000E70F7" w:rsidRPr="00180585" w:rsidRDefault="000E70F7" w:rsidP="000E70F7">
            <w:pPr>
              <w:contextualSpacing/>
              <w:jc w:val="center"/>
              <w:rPr>
                <w:rFonts w:cs="Arial"/>
              </w:rPr>
            </w:pPr>
            <w:r w:rsidRPr="00180585">
              <w:rPr>
                <w:rFonts w:cs="Arial"/>
              </w:rPr>
              <w:t>-0.6</w:t>
            </w:r>
          </w:p>
        </w:tc>
        <w:tc>
          <w:tcPr>
            <w:tcW w:w="586" w:type="pct"/>
            <w:vAlign w:val="center"/>
          </w:tcPr>
          <w:p w14:paraId="3EEA8E17"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4759E74A" w14:textId="77777777" w:rsidR="000E70F7" w:rsidRPr="00180585" w:rsidRDefault="000E70F7" w:rsidP="000E70F7">
            <w:pPr>
              <w:contextualSpacing/>
              <w:jc w:val="center"/>
              <w:rPr>
                <w:rFonts w:cs="Arial"/>
              </w:rPr>
            </w:pPr>
            <w:r w:rsidRPr="00180585">
              <w:rPr>
                <w:rFonts w:cs="Arial"/>
              </w:rPr>
              <w:t>7 points</w:t>
            </w:r>
          </w:p>
        </w:tc>
        <w:tc>
          <w:tcPr>
            <w:tcW w:w="999" w:type="pct"/>
            <w:vAlign w:val="center"/>
          </w:tcPr>
          <w:p w14:paraId="5F0AE10A" w14:textId="77777777" w:rsidR="000E70F7" w:rsidRPr="00180585" w:rsidRDefault="000E70F7" w:rsidP="000E70F7">
            <w:pPr>
              <w:contextualSpacing/>
              <w:jc w:val="center"/>
              <w:rPr>
                <w:rFonts w:cs="Arial"/>
              </w:rPr>
            </w:pPr>
            <w:r w:rsidRPr="00180585">
              <w:rPr>
                <w:rFonts w:cs="Arial"/>
              </w:rPr>
              <w:t>-20.3</w:t>
            </w:r>
          </w:p>
        </w:tc>
      </w:tr>
      <w:tr w:rsidR="000E70F7" w:rsidRPr="00180585" w14:paraId="6957C77E" w14:textId="77777777" w:rsidTr="000E70F7">
        <w:trPr>
          <w:cantSplit/>
        </w:trPr>
        <w:tc>
          <w:tcPr>
            <w:tcW w:w="1173" w:type="pct"/>
            <w:vAlign w:val="center"/>
          </w:tcPr>
          <w:p w14:paraId="1B21045E" w14:textId="77777777" w:rsidR="000E70F7" w:rsidRPr="00180585" w:rsidRDefault="000E70F7" w:rsidP="000E70F7">
            <w:pPr>
              <w:contextualSpacing/>
              <w:rPr>
                <w:rFonts w:cs="Arial"/>
              </w:rPr>
            </w:pPr>
            <w:r w:rsidRPr="00180585">
              <w:rPr>
                <w:rFonts w:cs="Arial"/>
              </w:rPr>
              <w:t>Pacific Islander</w:t>
            </w:r>
          </w:p>
        </w:tc>
        <w:tc>
          <w:tcPr>
            <w:tcW w:w="656" w:type="pct"/>
            <w:vAlign w:val="center"/>
          </w:tcPr>
          <w:p w14:paraId="5CB14C9C" w14:textId="77777777" w:rsidR="000E70F7" w:rsidRPr="00180585" w:rsidRDefault="000E70F7" w:rsidP="000E70F7">
            <w:pPr>
              <w:contextualSpacing/>
              <w:jc w:val="center"/>
              <w:rPr>
                <w:rFonts w:cs="Arial"/>
              </w:rPr>
            </w:pPr>
            <w:r w:rsidRPr="00180585">
              <w:rPr>
                <w:rFonts w:cs="Arial"/>
              </w:rPr>
              <w:t>-29.9</w:t>
            </w:r>
          </w:p>
        </w:tc>
        <w:tc>
          <w:tcPr>
            <w:tcW w:w="586" w:type="pct"/>
            <w:vAlign w:val="center"/>
          </w:tcPr>
          <w:p w14:paraId="18D4DAEF" w14:textId="77777777" w:rsidR="000E70F7" w:rsidRPr="00180585" w:rsidRDefault="000E70F7" w:rsidP="000E70F7">
            <w:pPr>
              <w:contextualSpacing/>
              <w:jc w:val="center"/>
              <w:rPr>
                <w:rFonts w:cs="Arial"/>
              </w:rPr>
            </w:pPr>
            <w:r w:rsidRPr="00180585">
              <w:rPr>
                <w:rFonts w:cs="Arial"/>
              </w:rPr>
              <w:t>-1.3</w:t>
            </w:r>
          </w:p>
        </w:tc>
        <w:tc>
          <w:tcPr>
            <w:tcW w:w="586" w:type="pct"/>
            <w:vAlign w:val="center"/>
          </w:tcPr>
          <w:p w14:paraId="38DFC9A2"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C471846" w14:textId="77777777" w:rsidR="000E70F7" w:rsidRPr="00180585" w:rsidRDefault="000E70F7" w:rsidP="000E70F7">
            <w:pPr>
              <w:contextualSpacing/>
              <w:jc w:val="center"/>
              <w:rPr>
                <w:rFonts w:cs="Arial"/>
              </w:rPr>
            </w:pPr>
            <w:r w:rsidRPr="00180585">
              <w:rPr>
                <w:rFonts w:cs="Arial"/>
              </w:rPr>
              <w:t>6 points</w:t>
            </w:r>
          </w:p>
        </w:tc>
        <w:tc>
          <w:tcPr>
            <w:tcW w:w="999" w:type="pct"/>
            <w:vAlign w:val="center"/>
          </w:tcPr>
          <w:p w14:paraId="4E7B401F" w14:textId="77777777" w:rsidR="000E70F7" w:rsidRPr="00180585" w:rsidRDefault="000E70F7" w:rsidP="000E70F7">
            <w:pPr>
              <w:contextualSpacing/>
              <w:jc w:val="center"/>
              <w:rPr>
                <w:rFonts w:cs="Arial"/>
              </w:rPr>
            </w:pPr>
            <w:r w:rsidRPr="00180585">
              <w:rPr>
                <w:rFonts w:cs="Arial"/>
              </w:rPr>
              <w:t>-11.9</w:t>
            </w:r>
          </w:p>
        </w:tc>
      </w:tr>
      <w:tr w:rsidR="000E70F7" w:rsidRPr="00180585" w14:paraId="1FF78801" w14:textId="77777777" w:rsidTr="000E70F7">
        <w:trPr>
          <w:cantSplit/>
        </w:trPr>
        <w:tc>
          <w:tcPr>
            <w:tcW w:w="1173" w:type="pct"/>
            <w:vAlign w:val="center"/>
          </w:tcPr>
          <w:p w14:paraId="678D0BA1" w14:textId="77777777" w:rsidR="000E70F7" w:rsidRPr="00180585" w:rsidRDefault="000E70F7" w:rsidP="000E70F7">
            <w:pPr>
              <w:contextualSpacing/>
              <w:rPr>
                <w:rFonts w:cs="Arial"/>
              </w:rPr>
            </w:pPr>
            <w:r w:rsidRPr="00180585">
              <w:rPr>
                <w:rFonts w:cs="Arial"/>
              </w:rPr>
              <w:t>Two or More Races</w:t>
            </w:r>
          </w:p>
        </w:tc>
        <w:tc>
          <w:tcPr>
            <w:tcW w:w="656" w:type="pct"/>
            <w:vAlign w:val="center"/>
          </w:tcPr>
          <w:p w14:paraId="29041E0B" w14:textId="77777777" w:rsidR="000E70F7" w:rsidRPr="00180585" w:rsidRDefault="000E70F7" w:rsidP="000E70F7">
            <w:pPr>
              <w:contextualSpacing/>
              <w:jc w:val="center"/>
              <w:rPr>
                <w:rFonts w:cs="Arial"/>
              </w:rPr>
            </w:pPr>
            <w:r w:rsidRPr="00180585">
              <w:rPr>
                <w:rFonts w:cs="Arial"/>
              </w:rPr>
              <w:t>16.7</w:t>
            </w:r>
          </w:p>
        </w:tc>
        <w:tc>
          <w:tcPr>
            <w:tcW w:w="586" w:type="pct"/>
            <w:vAlign w:val="center"/>
          </w:tcPr>
          <w:p w14:paraId="1E015DD2" w14:textId="77777777" w:rsidR="000E70F7" w:rsidRPr="00180585" w:rsidRDefault="000E70F7" w:rsidP="000E70F7">
            <w:pPr>
              <w:contextualSpacing/>
              <w:jc w:val="center"/>
              <w:rPr>
                <w:rFonts w:cs="Arial"/>
              </w:rPr>
            </w:pPr>
            <w:r w:rsidRPr="00180585">
              <w:rPr>
                <w:rFonts w:cs="Arial"/>
              </w:rPr>
              <w:t>-0.7</w:t>
            </w:r>
          </w:p>
        </w:tc>
        <w:tc>
          <w:tcPr>
            <w:tcW w:w="586" w:type="pct"/>
            <w:vAlign w:val="center"/>
          </w:tcPr>
          <w:p w14:paraId="35790241"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7E583D98"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1A3FE316" w14:textId="77777777" w:rsidR="000E70F7" w:rsidRPr="00180585" w:rsidRDefault="000E70F7" w:rsidP="000E70F7">
            <w:pPr>
              <w:contextualSpacing/>
              <w:jc w:val="center"/>
              <w:rPr>
                <w:rFonts w:cs="Arial"/>
              </w:rPr>
            </w:pPr>
            <w:r w:rsidRPr="00180585">
              <w:rPr>
                <w:rFonts w:cs="Arial"/>
              </w:rPr>
              <w:t>16.8</w:t>
            </w:r>
          </w:p>
        </w:tc>
      </w:tr>
      <w:tr w:rsidR="000E70F7" w:rsidRPr="00180585" w14:paraId="6DC0D49F" w14:textId="77777777" w:rsidTr="000E70F7">
        <w:trPr>
          <w:cantSplit/>
        </w:trPr>
        <w:tc>
          <w:tcPr>
            <w:tcW w:w="1173" w:type="pct"/>
            <w:vAlign w:val="center"/>
          </w:tcPr>
          <w:p w14:paraId="76294D00" w14:textId="77777777" w:rsidR="000E70F7" w:rsidRPr="00180585" w:rsidRDefault="000E70F7" w:rsidP="000E70F7">
            <w:pPr>
              <w:contextualSpacing/>
              <w:rPr>
                <w:rFonts w:cs="Arial"/>
              </w:rPr>
            </w:pPr>
            <w:r w:rsidRPr="00180585">
              <w:rPr>
                <w:rFonts w:cs="Arial"/>
              </w:rPr>
              <w:t>White</w:t>
            </w:r>
          </w:p>
        </w:tc>
        <w:tc>
          <w:tcPr>
            <w:tcW w:w="656" w:type="pct"/>
            <w:vAlign w:val="center"/>
          </w:tcPr>
          <w:p w14:paraId="297BF382" w14:textId="77777777" w:rsidR="000E70F7" w:rsidRPr="00180585" w:rsidRDefault="000E70F7" w:rsidP="000E70F7">
            <w:pPr>
              <w:contextualSpacing/>
              <w:jc w:val="center"/>
              <w:rPr>
                <w:rFonts w:cs="Arial"/>
              </w:rPr>
            </w:pPr>
            <w:r w:rsidRPr="00180585">
              <w:rPr>
                <w:rFonts w:cs="Arial"/>
              </w:rPr>
              <w:t>15.1</w:t>
            </w:r>
          </w:p>
        </w:tc>
        <w:tc>
          <w:tcPr>
            <w:tcW w:w="586" w:type="pct"/>
            <w:vAlign w:val="center"/>
          </w:tcPr>
          <w:p w14:paraId="13399B78" w14:textId="77777777" w:rsidR="000E70F7" w:rsidRPr="00180585" w:rsidRDefault="000E70F7" w:rsidP="000E70F7">
            <w:pPr>
              <w:contextualSpacing/>
              <w:jc w:val="center"/>
              <w:rPr>
                <w:rFonts w:cs="Arial"/>
              </w:rPr>
            </w:pPr>
            <w:r w:rsidRPr="00180585">
              <w:rPr>
                <w:rFonts w:cs="Arial"/>
              </w:rPr>
              <w:t>-0.5</w:t>
            </w:r>
          </w:p>
        </w:tc>
        <w:tc>
          <w:tcPr>
            <w:tcW w:w="586" w:type="pct"/>
            <w:vAlign w:val="center"/>
          </w:tcPr>
          <w:p w14:paraId="240E0AE2"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49C45419" w14:textId="77777777" w:rsidR="000E70F7" w:rsidRPr="00180585" w:rsidRDefault="000E70F7" w:rsidP="000E70F7">
            <w:pPr>
              <w:contextualSpacing/>
              <w:jc w:val="center"/>
              <w:rPr>
                <w:rFonts w:cs="Arial"/>
              </w:rPr>
            </w:pPr>
            <w:r w:rsidRPr="00180585">
              <w:rPr>
                <w:rFonts w:cs="Arial"/>
              </w:rPr>
              <w:t>Increased from Baseline</w:t>
            </w:r>
          </w:p>
        </w:tc>
        <w:tc>
          <w:tcPr>
            <w:tcW w:w="999" w:type="pct"/>
            <w:vAlign w:val="center"/>
          </w:tcPr>
          <w:p w14:paraId="0BDB0E50" w14:textId="77777777" w:rsidR="000E70F7" w:rsidRPr="00180585" w:rsidRDefault="000E70F7" w:rsidP="000E70F7">
            <w:pPr>
              <w:contextualSpacing/>
              <w:jc w:val="center"/>
              <w:rPr>
                <w:rFonts w:cs="Arial"/>
              </w:rPr>
            </w:pPr>
            <w:r w:rsidRPr="00180585">
              <w:rPr>
                <w:rFonts w:cs="Arial"/>
              </w:rPr>
              <w:t>15.5</w:t>
            </w:r>
          </w:p>
        </w:tc>
      </w:tr>
      <w:tr w:rsidR="000E70F7" w:rsidRPr="00180585" w14:paraId="67549015" w14:textId="77777777" w:rsidTr="000E70F7">
        <w:trPr>
          <w:cantSplit/>
        </w:trPr>
        <w:tc>
          <w:tcPr>
            <w:tcW w:w="1173" w:type="pct"/>
            <w:vAlign w:val="center"/>
          </w:tcPr>
          <w:p w14:paraId="19A9D57E" w14:textId="77777777" w:rsidR="000E70F7" w:rsidRPr="00180585" w:rsidRDefault="000E70F7" w:rsidP="000E70F7">
            <w:pPr>
              <w:contextualSpacing/>
              <w:rPr>
                <w:rFonts w:cs="Arial"/>
              </w:rPr>
            </w:pPr>
            <w:r w:rsidRPr="00180585">
              <w:rPr>
                <w:rFonts w:cs="Arial"/>
              </w:rPr>
              <w:t>English Learner</w:t>
            </w:r>
          </w:p>
        </w:tc>
        <w:tc>
          <w:tcPr>
            <w:tcW w:w="656" w:type="pct"/>
            <w:vAlign w:val="center"/>
          </w:tcPr>
          <w:p w14:paraId="237014D2" w14:textId="77777777" w:rsidR="000E70F7" w:rsidRPr="00180585" w:rsidRDefault="000E70F7" w:rsidP="000E70F7">
            <w:pPr>
              <w:contextualSpacing/>
              <w:jc w:val="center"/>
              <w:rPr>
                <w:rFonts w:cs="Arial"/>
              </w:rPr>
            </w:pPr>
            <w:r w:rsidRPr="00180585">
              <w:rPr>
                <w:rFonts w:cs="Arial"/>
              </w:rPr>
              <w:t>-50.8</w:t>
            </w:r>
          </w:p>
        </w:tc>
        <w:tc>
          <w:tcPr>
            <w:tcW w:w="586" w:type="pct"/>
            <w:vAlign w:val="center"/>
          </w:tcPr>
          <w:p w14:paraId="1DDB9229" w14:textId="77777777" w:rsidR="000E70F7" w:rsidRPr="00180585" w:rsidRDefault="000E70F7" w:rsidP="000E70F7">
            <w:pPr>
              <w:contextualSpacing/>
              <w:jc w:val="center"/>
              <w:rPr>
                <w:rFonts w:cs="Arial"/>
              </w:rPr>
            </w:pPr>
            <w:r w:rsidRPr="00180585">
              <w:rPr>
                <w:rFonts w:cs="Arial"/>
              </w:rPr>
              <w:t>-1.6</w:t>
            </w:r>
          </w:p>
        </w:tc>
        <w:tc>
          <w:tcPr>
            <w:tcW w:w="586" w:type="pct"/>
            <w:vAlign w:val="center"/>
          </w:tcPr>
          <w:p w14:paraId="0B82E885"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381EDD94" w14:textId="77777777" w:rsidR="000E70F7" w:rsidRPr="00180585" w:rsidRDefault="000E70F7" w:rsidP="000E70F7">
            <w:pPr>
              <w:contextualSpacing/>
              <w:jc w:val="center"/>
              <w:rPr>
                <w:rFonts w:cs="Arial"/>
              </w:rPr>
            </w:pPr>
            <w:r w:rsidRPr="00180585">
              <w:rPr>
                <w:rFonts w:cs="Arial"/>
              </w:rPr>
              <w:t>9 points</w:t>
            </w:r>
          </w:p>
        </w:tc>
        <w:tc>
          <w:tcPr>
            <w:tcW w:w="999" w:type="pct"/>
            <w:vAlign w:val="center"/>
          </w:tcPr>
          <w:p w14:paraId="13275780" w14:textId="77777777" w:rsidR="000E70F7" w:rsidRPr="00180585" w:rsidRDefault="000E70F7" w:rsidP="000E70F7">
            <w:pPr>
              <w:contextualSpacing/>
              <w:jc w:val="center"/>
              <w:rPr>
                <w:rFonts w:cs="Arial"/>
              </w:rPr>
            </w:pPr>
            <w:r w:rsidRPr="00180585">
              <w:rPr>
                <w:rFonts w:cs="Arial"/>
              </w:rPr>
              <w:t>-23.8</w:t>
            </w:r>
          </w:p>
        </w:tc>
      </w:tr>
      <w:tr w:rsidR="000E70F7" w:rsidRPr="00180585" w14:paraId="320CD34E" w14:textId="77777777" w:rsidTr="000E70F7">
        <w:trPr>
          <w:cantSplit/>
        </w:trPr>
        <w:tc>
          <w:tcPr>
            <w:tcW w:w="1173" w:type="pct"/>
            <w:vAlign w:val="center"/>
          </w:tcPr>
          <w:p w14:paraId="32285384" w14:textId="77777777" w:rsidR="000E70F7" w:rsidRPr="00180585" w:rsidRDefault="000E70F7" w:rsidP="000E70F7">
            <w:pPr>
              <w:contextualSpacing/>
              <w:rPr>
                <w:rFonts w:cs="Arial"/>
              </w:rPr>
            </w:pPr>
            <w:r w:rsidRPr="00180585">
              <w:rPr>
                <w:rFonts w:cs="Arial"/>
              </w:rPr>
              <w:t>Foster Youth</w:t>
            </w:r>
          </w:p>
        </w:tc>
        <w:tc>
          <w:tcPr>
            <w:tcW w:w="656" w:type="pct"/>
            <w:vAlign w:val="center"/>
          </w:tcPr>
          <w:p w14:paraId="5018B948" w14:textId="77777777" w:rsidR="000E70F7" w:rsidRPr="00180585" w:rsidRDefault="000E70F7" w:rsidP="000E70F7">
            <w:pPr>
              <w:contextualSpacing/>
              <w:jc w:val="center"/>
              <w:rPr>
                <w:rFonts w:cs="Arial"/>
              </w:rPr>
            </w:pPr>
            <w:r w:rsidRPr="00180585">
              <w:rPr>
                <w:rFonts w:cs="Arial"/>
              </w:rPr>
              <w:t>-86.9</w:t>
            </w:r>
          </w:p>
        </w:tc>
        <w:tc>
          <w:tcPr>
            <w:tcW w:w="586" w:type="pct"/>
            <w:vAlign w:val="center"/>
          </w:tcPr>
          <w:p w14:paraId="5F88E030" w14:textId="77777777" w:rsidR="000E70F7" w:rsidRPr="00180585" w:rsidRDefault="000E70F7" w:rsidP="000E70F7">
            <w:pPr>
              <w:contextualSpacing/>
              <w:jc w:val="center"/>
              <w:rPr>
                <w:rFonts w:cs="Arial"/>
              </w:rPr>
            </w:pPr>
            <w:r w:rsidRPr="00180585">
              <w:rPr>
                <w:rFonts w:cs="Arial"/>
              </w:rPr>
              <w:t>4.0</w:t>
            </w:r>
          </w:p>
        </w:tc>
        <w:tc>
          <w:tcPr>
            <w:tcW w:w="586" w:type="pct"/>
            <w:vAlign w:val="center"/>
          </w:tcPr>
          <w:p w14:paraId="210D73E5"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1C23E598" w14:textId="77777777" w:rsidR="000E70F7" w:rsidRPr="00180585" w:rsidRDefault="000E70F7" w:rsidP="000E70F7">
            <w:pPr>
              <w:contextualSpacing/>
              <w:jc w:val="center"/>
              <w:rPr>
                <w:rFonts w:cs="Arial"/>
              </w:rPr>
            </w:pPr>
            <w:r w:rsidRPr="00180585">
              <w:rPr>
                <w:rFonts w:cs="Arial"/>
              </w:rPr>
              <w:t>14 points</w:t>
            </w:r>
          </w:p>
        </w:tc>
        <w:tc>
          <w:tcPr>
            <w:tcW w:w="999" w:type="pct"/>
            <w:vAlign w:val="center"/>
          </w:tcPr>
          <w:p w14:paraId="282BC40C" w14:textId="77777777" w:rsidR="000E70F7" w:rsidRPr="00180585" w:rsidRDefault="000E70F7" w:rsidP="000E70F7">
            <w:pPr>
              <w:contextualSpacing/>
              <w:jc w:val="center"/>
              <w:rPr>
                <w:rFonts w:cs="Arial"/>
              </w:rPr>
            </w:pPr>
            <w:r w:rsidRPr="00180585">
              <w:rPr>
                <w:rFonts w:cs="Arial"/>
              </w:rPr>
              <w:t>-44.9</w:t>
            </w:r>
          </w:p>
        </w:tc>
      </w:tr>
      <w:tr w:rsidR="000E70F7" w:rsidRPr="00180585" w14:paraId="37376B68" w14:textId="77777777" w:rsidTr="000E70F7">
        <w:trPr>
          <w:cantSplit/>
        </w:trPr>
        <w:tc>
          <w:tcPr>
            <w:tcW w:w="1173" w:type="pct"/>
            <w:vAlign w:val="center"/>
          </w:tcPr>
          <w:p w14:paraId="31133419" w14:textId="77777777" w:rsidR="000E70F7" w:rsidRPr="00180585" w:rsidRDefault="000E70F7" w:rsidP="000E70F7">
            <w:pPr>
              <w:contextualSpacing/>
              <w:rPr>
                <w:rFonts w:cs="Arial"/>
              </w:rPr>
            </w:pPr>
            <w:r w:rsidRPr="00180585">
              <w:rPr>
                <w:rFonts w:cs="Arial"/>
              </w:rPr>
              <w:t>Homeless</w:t>
            </w:r>
          </w:p>
        </w:tc>
        <w:tc>
          <w:tcPr>
            <w:tcW w:w="656" w:type="pct"/>
            <w:vAlign w:val="center"/>
          </w:tcPr>
          <w:p w14:paraId="48C277FA" w14:textId="77777777" w:rsidR="000E70F7" w:rsidRPr="00180585" w:rsidRDefault="000E70F7" w:rsidP="000E70F7">
            <w:pPr>
              <w:contextualSpacing/>
              <w:jc w:val="center"/>
              <w:rPr>
                <w:rFonts w:cs="Arial"/>
              </w:rPr>
            </w:pPr>
            <w:r w:rsidRPr="00180585">
              <w:rPr>
                <w:rFonts w:cs="Arial"/>
              </w:rPr>
              <w:t>-62.1</w:t>
            </w:r>
          </w:p>
        </w:tc>
        <w:tc>
          <w:tcPr>
            <w:tcW w:w="586" w:type="pct"/>
            <w:vAlign w:val="center"/>
          </w:tcPr>
          <w:p w14:paraId="678183F1" w14:textId="77777777" w:rsidR="000E70F7" w:rsidRPr="00180585" w:rsidRDefault="000E70F7" w:rsidP="000E70F7">
            <w:pPr>
              <w:contextualSpacing/>
              <w:jc w:val="center"/>
              <w:rPr>
                <w:rFonts w:cs="Arial"/>
              </w:rPr>
            </w:pPr>
            <w:r w:rsidRPr="00180585">
              <w:rPr>
                <w:rFonts w:cs="Arial"/>
              </w:rPr>
              <w:t>-4.2</w:t>
            </w:r>
          </w:p>
        </w:tc>
        <w:tc>
          <w:tcPr>
            <w:tcW w:w="586" w:type="pct"/>
            <w:vAlign w:val="center"/>
          </w:tcPr>
          <w:p w14:paraId="6EAF9162"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60695ED3" w14:textId="77777777" w:rsidR="000E70F7" w:rsidRPr="00180585" w:rsidRDefault="000E70F7" w:rsidP="000E70F7">
            <w:pPr>
              <w:contextualSpacing/>
              <w:jc w:val="center"/>
              <w:rPr>
                <w:rFonts w:cs="Arial"/>
              </w:rPr>
            </w:pPr>
            <w:r w:rsidRPr="00180585">
              <w:rPr>
                <w:rFonts w:cs="Arial"/>
              </w:rPr>
              <w:t>10 points</w:t>
            </w:r>
          </w:p>
        </w:tc>
        <w:tc>
          <w:tcPr>
            <w:tcW w:w="999" w:type="pct"/>
            <w:vAlign w:val="center"/>
          </w:tcPr>
          <w:p w14:paraId="4567B92A" w14:textId="77777777" w:rsidR="000E70F7" w:rsidRPr="00180585" w:rsidRDefault="000E70F7" w:rsidP="000E70F7">
            <w:pPr>
              <w:contextualSpacing/>
              <w:jc w:val="center"/>
              <w:rPr>
                <w:rFonts w:cs="Arial"/>
              </w:rPr>
            </w:pPr>
            <w:r w:rsidRPr="00180585">
              <w:rPr>
                <w:rFonts w:cs="Arial"/>
              </w:rPr>
              <w:t>-32.1</w:t>
            </w:r>
          </w:p>
        </w:tc>
      </w:tr>
      <w:tr w:rsidR="000E70F7" w:rsidRPr="00180585" w14:paraId="3EED51B2" w14:textId="77777777" w:rsidTr="000E70F7">
        <w:trPr>
          <w:cantSplit/>
        </w:trPr>
        <w:tc>
          <w:tcPr>
            <w:tcW w:w="1173" w:type="pct"/>
            <w:vAlign w:val="center"/>
          </w:tcPr>
          <w:p w14:paraId="642044E1" w14:textId="77777777" w:rsidR="000E70F7" w:rsidRPr="00180585" w:rsidRDefault="000E70F7" w:rsidP="000E70F7">
            <w:pPr>
              <w:contextualSpacing/>
              <w:rPr>
                <w:rFonts w:cs="Arial"/>
              </w:rPr>
            </w:pPr>
            <w:r w:rsidRPr="00180585">
              <w:rPr>
                <w:rFonts w:cs="Arial"/>
              </w:rPr>
              <w:t>Socioeconomically Disadvantaged</w:t>
            </w:r>
          </w:p>
        </w:tc>
        <w:tc>
          <w:tcPr>
            <w:tcW w:w="656" w:type="pct"/>
            <w:vAlign w:val="center"/>
          </w:tcPr>
          <w:p w14:paraId="44FF4C3F" w14:textId="77777777" w:rsidR="000E70F7" w:rsidRPr="00180585" w:rsidRDefault="000E70F7" w:rsidP="000E70F7">
            <w:pPr>
              <w:contextualSpacing/>
              <w:jc w:val="center"/>
              <w:rPr>
                <w:rFonts w:cs="Arial"/>
              </w:rPr>
            </w:pPr>
            <w:r w:rsidRPr="00180585">
              <w:rPr>
                <w:rFonts w:cs="Arial"/>
              </w:rPr>
              <w:t>-45.9</w:t>
            </w:r>
          </w:p>
        </w:tc>
        <w:tc>
          <w:tcPr>
            <w:tcW w:w="586" w:type="pct"/>
            <w:vAlign w:val="center"/>
          </w:tcPr>
          <w:p w14:paraId="111CE4EE" w14:textId="77777777" w:rsidR="000E70F7" w:rsidRPr="00180585" w:rsidRDefault="000E70F7" w:rsidP="000E70F7">
            <w:pPr>
              <w:contextualSpacing/>
              <w:jc w:val="center"/>
              <w:rPr>
                <w:rFonts w:cs="Arial"/>
              </w:rPr>
            </w:pPr>
            <w:r w:rsidRPr="00180585">
              <w:rPr>
                <w:rFonts w:cs="Arial"/>
              </w:rPr>
              <w:t>-44.6</w:t>
            </w:r>
          </w:p>
        </w:tc>
        <w:tc>
          <w:tcPr>
            <w:tcW w:w="586" w:type="pct"/>
            <w:vAlign w:val="center"/>
          </w:tcPr>
          <w:p w14:paraId="1C874259"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0C09198A" w14:textId="77777777" w:rsidR="000E70F7" w:rsidRPr="00180585" w:rsidRDefault="000E70F7" w:rsidP="000E70F7">
            <w:pPr>
              <w:contextualSpacing/>
              <w:jc w:val="center"/>
              <w:rPr>
                <w:rFonts w:cs="Arial"/>
              </w:rPr>
            </w:pPr>
            <w:r w:rsidRPr="00180585">
              <w:rPr>
                <w:rFonts w:cs="Arial"/>
              </w:rPr>
              <w:t>8 points</w:t>
            </w:r>
          </w:p>
        </w:tc>
        <w:tc>
          <w:tcPr>
            <w:tcW w:w="999" w:type="pct"/>
            <w:vAlign w:val="center"/>
          </w:tcPr>
          <w:p w14:paraId="5425885E" w14:textId="77777777" w:rsidR="000E70F7" w:rsidRPr="00180585" w:rsidRDefault="000E70F7" w:rsidP="000E70F7">
            <w:pPr>
              <w:contextualSpacing/>
              <w:jc w:val="center"/>
              <w:rPr>
                <w:rFonts w:cs="Arial"/>
              </w:rPr>
            </w:pPr>
            <w:r w:rsidRPr="00180585">
              <w:rPr>
                <w:rFonts w:cs="Arial"/>
              </w:rPr>
              <w:t>-21.9</w:t>
            </w:r>
          </w:p>
        </w:tc>
      </w:tr>
      <w:tr w:rsidR="000E70F7" w:rsidRPr="00180585" w14:paraId="23EABA9F" w14:textId="77777777" w:rsidTr="000E70F7">
        <w:trPr>
          <w:cantSplit/>
        </w:trPr>
        <w:tc>
          <w:tcPr>
            <w:tcW w:w="1173" w:type="pct"/>
            <w:vAlign w:val="center"/>
          </w:tcPr>
          <w:p w14:paraId="3163E172" w14:textId="77777777" w:rsidR="000E70F7" w:rsidRPr="00180585" w:rsidRDefault="000E70F7" w:rsidP="000E70F7">
            <w:pPr>
              <w:contextualSpacing/>
              <w:rPr>
                <w:rFonts w:cs="Arial"/>
              </w:rPr>
            </w:pPr>
            <w:r w:rsidRPr="00180585">
              <w:rPr>
                <w:rFonts w:cs="Arial"/>
              </w:rPr>
              <w:t>Students with Disabilities</w:t>
            </w:r>
          </w:p>
        </w:tc>
        <w:tc>
          <w:tcPr>
            <w:tcW w:w="656" w:type="pct"/>
            <w:vAlign w:val="center"/>
          </w:tcPr>
          <w:p w14:paraId="5FCCACB3" w14:textId="77777777" w:rsidR="000E70F7" w:rsidRPr="00180585" w:rsidRDefault="000E70F7" w:rsidP="000E70F7">
            <w:pPr>
              <w:contextualSpacing/>
              <w:jc w:val="center"/>
              <w:rPr>
                <w:rFonts w:cs="Arial"/>
              </w:rPr>
            </w:pPr>
            <w:r w:rsidRPr="00180585">
              <w:rPr>
                <w:rFonts w:cs="Arial"/>
              </w:rPr>
              <w:t>-104.7</w:t>
            </w:r>
          </w:p>
        </w:tc>
        <w:tc>
          <w:tcPr>
            <w:tcW w:w="586" w:type="pct"/>
            <w:vAlign w:val="center"/>
          </w:tcPr>
          <w:p w14:paraId="4A0A4A82" w14:textId="77777777" w:rsidR="000E70F7" w:rsidRPr="00180585" w:rsidRDefault="000E70F7" w:rsidP="000E70F7">
            <w:pPr>
              <w:contextualSpacing/>
              <w:jc w:val="center"/>
              <w:rPr>
                <w:rFonts w:cs="Arial"/>
              </w:rPr>
            </w:pPr>
            <w:r w:rsidRPr="00180585">
              <w:rPr>
                <w:rFonts w:cs="Arial"/>
              </w:rPr>
              <w:t>-2.5</w:t>
            </w:r>
          </w:p>
        </w:tc>
        <w:tc>
          <w:tcPr>
            <w:tcW w:w="586" w:type="pct"/>
            <w:vAlign w:val="center"/>
          </w:tcPr>
          <w:p w14:paraId="07D94442" w14:textId="77777777" w:rsidR="000E70F7" w:rsidRPr="00180585" w:rsidRDefault="000E70F7" w:rsidP="000E70F7">
            <w:pPr>
              <w:contextualSpacing/>
              <w:jc w:val="center"/>
              <w:rPr>
                <w:rFonts w:cs="Arial"/>
              </w:rPr>
            </w:pPr>
            <w:r w:rsidRPr="00180585">
              <w:rPr>
                <w:rFonts w:cs="Arial"/>
              </w:rPr>
              <w:t>Red</w:t>
            </w:r>
          </w:p>
        </w:tc>
        <w:tc>
          <w:tcPr>
            <w:tcW w:w="1000" w:type="pct"/>
            <w:vAlign w:val="center"/>
          </w:tcPr>
          <w:p w14:paraId="351C4216" w14:textId="77777777" w:rsidR="000E70F7" w:rsidRPr="00180585" w:rsidRDefault="000E70F7" w:rsidP="000E70F7">
            <w:pPr>
              <w:contextualSpacing/>
              <w:jc w:val="center"/>
              <w:rPr>
                <w:rFonts w:cs="Arial"/>
              </w:rPr>
            </w:pPr>
            <w:r w:rsidRPr="00180585">
              <w:rPr>
                <w:rFonts w:cs="Arial"/>
              </w:rPr>
              <w:t>16 points</w:t>
            </w:r>
          </w:p>
        </w:tc>
        <w:tc>
          <w:tcPr>
            <w:tcW w:w="999" w:type="pct"/>
            <w:vAlign w:val="center"/>
          </w:tcPr>
          <w:p w14:paraId="182022FB" w14:textId="77777777" w:rsidR="000E70F7" w:rsidRPr="00180585" w:rsidRDefault="000E70F7" w:rsidP="000E70F7">
            <w:pPr>
              <w:contextualSpacing/>
              <w:jc w:val="center"/>
              <w:rPr>
                <w:rFonts w:cs="Arial"/>
              </w:rPr>
            </w:pPr>
            <w:r w:rsidRPr="00180585">
              <w:rPr>
                <w:rFonts w:cs="Arial"/>
              </w:rPr>
              <w:t>-56.7</w:t>
            </w:r>
          </w:p>
        </w:tc>
      </w:tr>
    </w:tbl>
    <w:p w14:paraId="7F062B84" w14:textId="77777777" w:rsidR="000E70F7" w:rsidRPr="00180585" w:rsidRDefault="000E70F7" w:rsidP="000E70F7">
      <w:pPr>
        <w:pStyle w:val="NoSpacing"/>
        <w:rPr>
          <w:rFonts w:cs="Arial"/>
          <w:b/>
        </w:rPr>
      </w:pPr>
    </w:p>
    <w:p w14:paraId="2AC06B47" w14:textId="165B7BC8" w:rsidR="000E70F7" w:rsidRPr="00180585" w:rsidRDefault="000E70F7" w:rsidP="000E70F7">
      <w:pPr>
        <w:pStyle w:val="NoSpacing"/>
        <w:ind w:hanging="450"/>
        <w:rPr>
          <w:rFonts w:cs="Arial"/>
        </w:rPr>
      </w:pPr>
      <w:r w:rsidRPr="00180585">
        <w:rPr>
          <w:rFonts w:cs="Arial"/>
          <w:b/>
        </w:rPr>
        <w:t xml:space="preserve">Table </w:t>
      </w:r>
      <w:r>
        <w:rPr>
          <w:rFonts w:cs="Arial"/>
          <w:b/>
        </w:rPr>
        <w:t>38b</w:t>
      </w:r>
      <w:r w:rsidRPr="00180585">
        <w:rPr>
          <w:rFonts w:cs="Arial"/>
          <w:b/>
        </w:rPr>
        <w:t>: State Level ELA Data by Student Group</w:t>
      </w:r>
      <w:r w:rsidRPr="00180585">
        <w:rPr>
          <w:rFonts w:cs="Arial"/>
        </w:rPr>
        <w:t xml:space="preserve"> </w:t>
      </w:r>
      <w:r w:rsidRPr="00180585">
        <w:rPr>
          <w:rFonts w:cs="Arial"/>
          <w:b/>
        </w:rPr>
        <w:t>(Grade 11)</w:t>
      </w:r>
    </w:p>
    <w:tbl>
      <w:tblPr>
        <w:tblStyle w:val="TableGrid"/>
        <w:tblW w:w="5237" w:type="pct"/>
        <w:tblInd w:w="-455" w:type="dxa"/>
        <w:tblLayout w:type="fixed"/>
        <w:tblLook w:val="04A0" w:firstRow="1" w:lastRow="0" w:firstColumn="1" w:lastColumn="0" w:noHBand="0" w:noVBand="1"/>
        <w:tblDescription w:val="State Level ELA Data by Student Group (Grade 11)"/>
      </w:tblPr>
      <w:tblGrid>
        <w:gridCol w:w="2344"/>
        <w:gridCol w:w="1347"/>
        <w:gridCol w:w="1170"/>
        <w:gridCol w:w="1259"/>
        <w:gridCol w:w="1981"/>
        <w:gridCol w:w="2069"/>
      </w:tblGrid>
      <w:tr w:rsidR="000E70F7" w:rsidRPr="00180585" w14:paraId="4E15A2C4" w14:textId="77777777" w:rsidTr="000E70F7">
        <w:trPr>
          <w:cantSplit/>
          <w:trHeight w:val="290"/>
          <w:tblHeader/>
        </w:trPr>
        <w:tc>
          <w:tcPr>
            <w:tcW w:w="1152" w:type="pct"/>
            <w:shd w:val="clear" w:color="auto" w:fill="auto"/>
            <w:noWrap/>
            <w:vAlign w:val="center"/>
          </w:tcPr>
          <w:p w14:paraId="32E0543E" w14:textId="77777777" w:rsidR="000E70F7" w:rsidRPr="00180585" w:rsidRDefault="000E70F7" w:rsidP="000E70F7">
            <w:pPr>
              <w:rPr>
                <w:rFonts w:cs="Arial"/>
                <w:b/>
                <w:color w:val="000000"/>
              </w:rPr>
            </w:pPr>
            <w:r w:rsidRPr="00180585">
              <w:rPr>
                <w:rFonts w:cs="Arial"/>
                <w:b/>
                <w:color w:val="000000"/>
              </w:rPr>
              <w:t>Student Group</w:t>
            </w:r>
          </w:p>
        </w:tc>
        <w:tc>
          <w:tcPr>
            <w:tcW w:w="662" w:type="pct"/>
            <w:shd w:val="clear" w:color="auto" w:fill="auto"/>
            <w:noWrap/>
            <w:vAlign w:val="center"/>
          </w:tcPr>
          <w:p w14:paraId="630C9302" w14:textId="77777777" w:rsidR="000E70F7" w:rsidRPr="00180585" w:rsidRDefault="000E70F7" w:rsidP="000E70F7">
            <w:pPr>
              <w:jc w:val="center"/>
              <w:rPr>
                <w:rFonts w:cs="Arial"/>
                <w:b/>
                <w:color w:val="000000"/>
              </w:rPr>
            </w:pPr>
            <w:r w:rsidRPr="00180585">
              <w:rPr>
                <w:rFonts w:cs="Arial"/>
                <w:b/>
                <w:color w:val="000000"/>
              </w:rPr>
              <w:t>Status</w:t>
            </w:r>
          </w:p>
        </w:tc>
        <w:tc>
          <w:tcPr>
            <w:tcW w:w="575" w:type="pct"/>
            <w:shd w:val="clear" w:color="auto" w:fill="auto"/>
            <w:noWrap/>
            <w:vAlign w:val="center"/>
          </w:tcPr>
          <w:p w14:paraId="74708E50" w14:textId="77777777" w:rsidR="000E70F7" w:rsidRPr="00180585" w:rsidRDefault="000E70F7" w:rsidP="000E70F7">
            <w:pPr>
              <w:jc w:val="center"/>
              <w:rPr>
                <w:rFonts w:cs="Arial"/>
                <w:b/>
                <w:color w:val="000000"/>
              </w:rPr>
            </w:pPr>
            <w:r w:rsidRPr="00180585">
              <w:rPr>
                <w:rFonts w:cs="Arial"/>
                <w:b/>
                <w:color w:val="000000"/>
              </w:rPr>
              <w:t>Change</w:t>
            </w:r>
          </w:p>
        </w:tc>
        <w:tc>
          <w:tcPr>
            <w:tcW w:w="619" w:type="pct"/>
            <w:shd w:val="clear" w:color="auto" w:fill="auto"/>
            <w:noWrap/>
            <w:vAlign w:val="center"/>
          </w:tcPr>
          <w:p w14:paraId="1D10840F" w14:textId="77777777" w:rsidR="000E70F7" w:rsidRPr="00180585" w:rsidRDefault="000E70F7" w:rsidP="000E70F7">
            <w:pPr>
              <w:jc w:val="center"/>
              <w:rPr>
                <w:rFonts w:cs="Arial"/>
                <w:b/>
                <w:color w:val="000000"/>
              </w:rPr>
            </w:pPr>
            <w:r w:rsidRPr="00180585">
              <w:rPr>
                <w:rFonts w:cs="Arial"/>
                <w:b/>
                <w:color w:val="000000"/>
              </w:rPr>
              <w:t>Color</w:t>
            </w:r>
          </w:p>
        </w:tc>
        <w:tc>
          <w:tcPr>
            <w:tcW w:w="974" w:type="pct"/>
            <w:shd w:val="clear" w:color="auto" w:fill="auto"/>
            <w:vAlign w:val="center"/>
          </w:tcPr>
          <w:p w14:paraId="1DA6E3A1" w14:textId="77777777" w:rsidR="000E70F7" w:rsidRPr="00180585" w:rsidRDefault="000E70F7" w:rsidP="000E70F7">
            <w:pPr>
              <w:jc w:val="center"/>
              <w:rPr>
                <w:rFonts w:cs="Arial"/>
                <w:b/>
                <w:color w:val="000000"/>
              </w:rPr>
            </w:pPr>
            <w:r w:rsidRPr="00180585">
              <w:rPr>
                <w:rFonts w:cs="Arial"/>
                <w:b/>
                <w:bCs/>
              </w:rPr>
              <w:t>Average Annual Improvement to Meet Goal</w:t>
            </w:r>
          </w:p>
        </w:tc>
        <w:tc>
          <w:tcPr>
            <w:tcW w:w="1017" w:type="pct"/>
            <w:shd w:val="clear" w:color="auto" w:fill="auto"/>
            <w:vAlign w:val="center"/>
          </w:tcPr>
          <w:p w14:paraId="26776976" w14:textId="77777777" w:rsidR="000E70F7" w:rsidRPr="00180585" w:rsidRDefault="000E70F7" w:rsidP="000E70F7">
            <w:pPr>
              <w:jc w:val="center"/>
              <w:rPr>
                <w:rFonts w:cs="Arial"/>
                <w:b/>
                <w:color w:val="000000"/>
              </w:rPr>
            </w:pPr>
            <w:r w:rsidRPr="00180585">
              <w:rPr>
                <w:rFonts w:cs="Arial"/>
                <w:b/>
                <w:bCs/>
              </w:rPr>
              <w:t>Status After Three Years</w:t>
            </w:r>
          </w:p>
        </w:tc>
      </w:tr>
      <w:tr w:rsidR="000E70F7" w:rsidRPr="00180585" w14:paraId="7AE1A97A" w14:textId="77777777" w:rsidTr="000E70F7">
        <w:trPr>
          <w:cantSplit/>
          <w:trHeight w:val="290"/>
        </w:trPr>
        <w:tc>
          <w:tcPr>
            <w:tcW w:w="1152" w:type="pct"/>
            <w:noWrap/>
          </w:tcPr>
          <w:p w14:paraId="2F121D4F" w14:textId="77777777" w:rsidR="000E70F7" w:rsidRPr="00180585" w:rsidRDefault="000E70F7" w:rsidP="000E70F7">
            <w:pPr>
              <w:rPr>
                <w:rFonts w:cs="Arial"/>
                <w:color w:val="000000"/>
              </w:rPr>
            </w:pPr>
            <w:r w:rsidRPr="00180585">
              <w:rPr>
                <w:rFonts w:cs="Arial"/>
                <w:color w:val="000000"/>
              </w:rPr>
              <w:t>All Students</w:t>
            </w:r>
          </w:p>
        </w:tc>
        <w:tc>
          <w:tcPr>
            <w:tcW w:w="662" w:type="pct"/>
            <w:noWrap/>
            <w:vAlign w:val="center"/>
          </w:tcPr>
          <w:p w14:paraId="64FB2CF3" w14:textId="77777777" w:rsidR="000E70F7" w:rsidRPr="00180585" w:rsidRDefault="000E70F7" w:rsidP="000E70F7">
            <w:pPr>
              <w:jc w:val="center"/>
              <w:rPr>
                <w:rFonts w:cs="Arial"/>
                <w:color w:val="000000"/>
              </w:rPr>
            </w:pPr>
            <w:r w:rsidRPr="00180585">
              <w:rPr>
                <w:rFonts w:cs="Arial"/>
                <w:color w:val="000000"/>
              </w:rPr>
              <w:t>18.1</w:t>
            </w:r>
          </w:p>
        </w:tc>
        <w:tc>
          <w:tcPr>
            <w:tcW w:w="575" w:type="pct"/>
            <w:noWrap/>
            <w:vAlign w:val="center"/>
          </w:tcPr>
          <w:p w14:paraId="12F84A89" w14:textId="77777777" w:rsidR="000E70F7" w:rsidRPr="00180585" w:rsidRDefault="000E70F7" w:rsidP="000E70F7">
            <w:pPr>
              <w:jc w:val="center"/>
              <w:rPr>
                <w:rFonts w:cs="Arial"/>
                <w:color w:val="000000"/>
              </w:rPr>
            </w:pPr>
            <w:r w:rsidRPr="00180585">
              <w:rPr>
                <w:rFonts w:cs="Arial"/>
                <w:color w:val="000000"/>
              </w:rPr>
              <w:t>5.1</w:t>
            </w:r>
          </w:p>
        </w:tc>
        <w:tc>
          <w:tcPr>
            <w:tcW w:w="619" w:type="pct"/>
            <w:noWrap/>
            <w:vAlign w:val="center"/>
          </w:tcPr>
          <w:p w14:paraId="5A501E98" w14:textId="77777777" w:rsidR="000E70F7" w:rsidRPr="00180585" w:rsidRDefault="000E70F7" w:rsidP="000E70F7">
            <w:pPr>
              <w:jc w:val="center"/>
              <w:rPr>
                <w:rFonts w:cs="Arial"/>
                <w:color w:val="000000"/>
              </w:rPr>
            </w:pPr>
            <w:r w:rsidRPr="00180585">
              <w:rPr>
                <w:rFonts w:cs="Arial"/>
                <w:color w:val="000000"/>
              </w:rPr>
              <w:t>Green</w:t>
            </w:r>
          </w:p>
        </w:tc>
        <w:tc>
          <w:tcPr>
            <w:tcW w:w="974" w:type="pct"/>
            <w:vAlign w:val="center"/>
          </w:tcPr>
          <w:p w14:paraId="4EB2893B"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3247785F" w14:textId="77777777" w:rsidR="000E70F7" w:rsidRPr="00180585" w:rsidRDefault="000E70F7" w:rsidP="000E70F7">
            <w:pPr>
              <w:jc w:val="center"/>
              <w:rPr>
                <w:rFonts w:cs="Arial"/>
                <w:color w:val="000000"/>
              </w:rPr>
            </w:pPr>
            <w:r w:rsidRPr="00180585">
              <w:rPr>
                <w:rFonts w:cs="Arial"/>
                <w:color w:val="000000"/>
              </w:rPr>
              <w:t>18.2</w:t>
            </w:r>
          </w:p>
        </w:tc>
      </w:tr>
      <w:tr w:rsidR="000E70F7" w:rsidRPr="00180585" w14:paraId="63AC9BB1" w14:textId="77777777" w:rsidTr="000E70F7">
        <w:trPr>
          <w:cantSplit/>
          <w:trHeight w:val="290"/>
        </w:trPr>
        <w:tc>
          <w:tcPr>
            <w:tcW w:w="1152" w:type="pct"/>
            <w:noWrap/>
          </w:tcPr>
          <w:p w14:paraId="3E2FACC6" w14:textId="77777777" w:rsidR="000E70F7" w:rsidRPr="00180585" w:rsidRDefault="000E70F7" w:rsidP="000E70F7">
            <w:pPr>
              <w:rPr>
                <w:rFonts w:cs="Arial"/>
                <w:color w:val="000000"/>
              </w:rPr>
            </w:pPr>
            <w:r w:rsidRPr="00180585">
              <w:rPr>
                <w:rFonts w:cs="Arial"/>
                <w:color w:val="000000"/>
              </w:rPr>
              <w:t>American Indian</w:t>
            </w:r>
          </w:p>
        </w:tc>
        <w:tc>
          <w:tcPr>
            <w:tcW w:w="662" w:type="pct"/>
            <w:noWrap/>
            <w:vAlign w:val="center"/>
          </w:tcPr>
          <w:p w14:paraId="460400B8" w14:textId="77777777" w:rsidR="000E70F7" w:rsidRPr="00180585" w:rsidRDefault="000E70F7" w:rsidP="000E70F7">
            <w:pPr>
              <w:jc w:val="center"/>
              <w:rPr>
                <w:rFonts w:cs="Arial"/>
                <w:color w:val="000000"/>
              </w:rPr>
            </w:pPr>
            <w:r w:rsidRPr="00180585">
              <w:rPr>
                <w:rFonts w:cs="Arial"/>
                <w:color w:val="000000"/>
              </w:rPr>
              <w:t>-14.3</w:t>
            </w:r>
          </w:p>
        </w:tc>
        <w:tc>
          <w:tcPr>
            <w:tcW w:w="575" w:type="pct"/>
            <w:noWrap/>
            <w:vAlign w:val="center"/>
          </w:tcPr>
          <w:p w14:paraId="229C760D" w14:textId="77777777" w:rsidR="000E70F7" w:rsidRPr="00180585" w:rsidRDefault="000E70F7" w:rsidP="000E70F7">
            <w:pPr>
              <w:jc w:val="center"/>
              <w:rPr>
                <w:rFonts w:cs="Arial"/>
                <w:color w:val="000000"/>
              </w:rPr>
            </w:pPr>
            <w:r w:rsidRPr="00180585">
              <w:rPr>
                <w:rFonts w:cs="Arial"/>
                <w:color w:val="000000"/>
              </w:rPr>
              <w:t>-0.7</w:t>
            </w:r>
          </w:p>
        </w:tc>
        <w:tc>
          <w:tcPr>
            <w:tcW w:w="619" w:type="pct"/>
            <w:noWrap/>
            <w:vAlign w:val="center"/>
          </w:tcPr>
          <w:p w14:paraId="67699714"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58D5C99C" w14:textId="77777777" w:rsidR="000E70F7" w:rsidRPr="00180585" w:rsidRDefault="000E70F7" w:rsidP="000E70F7">
            <w:pPr>
              <w:jc w:val="center"/>
              <w:rPr>
                <w:rFonts w:cs="Arial"/>
                <w:color w:val="000000"/>
              </w:rPr>
            </w:pPr>
            <w:r w:rsidRPr="00180585">
              <w:rPr>
                <w:rFonts w:cs="Arial"/>
                <w:color w:val="000000"/>
              </w:rPr>
              <w:t>3.5</w:t>
            </w:r>
          </w:p>
        </w:tc>
        <w:tc>
          <w:tcPr>
            <w:tcW w:w="1017" w:type="pct"/>
            <w:vAlign w:val="center"/>
          </w:tcPr>
          <w:p w14:paraId="1CA43C5E" w14:textId="77777777" w:rsidR="000E70F7" w:rsidRPr="00180585" w:rsidRDefault="000E70F7" w:rsidP="000E70F7">
            <w:pPr>
              <w:jc w:val="center"/>
              <w:rPr>
                <w:rFonts w:cs="Arial"/>
                <w:color w:val="000000"/>
              </w:rPr>
            </w:pPr>
            <w:r w:rsidRPr="00180585">
              <w:rPr>
                <w:rFonts w:cs="Arial"/>
                <w:color w:val="000000"/>
              </w:rPr>
              <w:t>-3.8</w:t>
            </w:r>
          </w:p>
        </w:tc>
      </w:tr>
      <w:tr w:rsidR="000E70F7" w:rsidRPr="00180585" w14:paraId="63090CF8" w14:textId="77777777" w:rsidTr="000E70F7">
        <w:trPr>
          <w:cantSplit/>
          <w:trHeight w:val="290"/>
        </w:trPr>
        <w:tc>
          <w:tcPr>
            <w:tcW w:w="1152" w:type="pct"/>
            <w:noWrap/>
          </w:tcPr>
          <w:p w14:paraId="6FDDC252" w14:textId="77777777" w:rsidR="000E70F7" w:rsidRPr="00180585" w:rsidRDefault="000E70F7" w:rsidP="000E70F7">
            <w:pPr>
              <w:rPr>
                <w:rFonts w:cs="Arial"/>
                <w:color w:val="000000"/>
              </w:rPr>
            </w:pPr>
            <w:r w:rsidRPr="00180585">
              <w:rPr>
                <w:rFonts w:cs="Arial"/>
                <w:color w:val="000000"/>
              </w:rPr>
              <w:t>Asian</w:t>
            </w:r>
          </w:p>
        </w:tc>
        <w:tc>
          <w:tcPr>
            <w:tcW w:w="662" w:type="pct"/>
            <w:noWrap/>
            <w:vAlign w:val="center"/>
          </w:tcPr>
          <w:p w14:paraId="2974A8A5" w14:textId="77777777" w:rsidR="000E70F7" w:rsidRPr="00180585" w:rsidRDefault="000E70F7" w:rsidP="000E70F7">
            <w:pPr>
              <w:jc w:val="center"/>
              <w:rPr>
                <w:rFonts w:cs="Arial"/>
                <w:color w:val="000000"/>
              </w:rPr>
            </w:pPr>
            <w:r w:rsidRPr="00180585">
              <w:rPr>
                <w:rFonts w:cs="Arial"/>
                <w:color w:val="000000"/>
              </w:rPr>
              <w:t>83.9</w:t>
            </w:r>
          </w:p>
        </w:tc>
        <w:tc>
          <w:tcPr>
            <w:tcW w:w="575" w:type="pct"/>
            <w:noWrap/>
            <w:vAlign w:val="center"/>
          </w:tcPr>
          <w:p w14:paraId="7B76884C" w14:textId="77777777" w:rsidR="000E70F7" w:rsidRPr="00180585" w:rsidRDefault="000E70F7" w:rsidP="000E70F7">
            <w:pPr>
              <w:jc w:val="center"/>
              <w:rPr>
                <w:rFonts w:cs="Arial"/>
                <w:color w:val="000000"/>
              </w:rPr>
            </w:pPr>
            <w:r w:rsidRPr="00180585">
              <w:rPr>
                <w:rFonts w:cs="Arial"/>
                <w:color w:val="000000"/>
              </w:rPr>
              <w:t>7.4</w:t>
            </w:r>
          </w:p>
        </w:tc>
        <w:tc>
          <w:tcPr>
            <w:tcW w:w="619" w:type="pct"/>
            <w:noWrap/>
            <w:vAlign w:val="center"/>
          </w:tcPr>
          <w:p w14:paraId="0D57BAF5"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79ABF97B"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558ED187" w14:textId="77777777" w:rsidR="000E70F7" w:rsidRPr="00180585" w:rsidRDefault="000E70F7" w:rsidP="000E70F7">
            <w:pPr>
              <w:jc w:val="center"/>
              <w:rPr>
                <w:rFonts w:cs="Arial"/>
                <w:color w:val="000000"/>
              </w:rPr>
            </w:pPr>
            <w:r w:rsidRPr="00180585">
              <w:rPr>
                <w:rFonts w:cs="Arial"/>
                <w:color w:val="000000"/>
              </w:rPr>
              <w:t>84.0</w:t>
            </w:r>
          </w:p>
        </w:tc>
      </w:tr>
      <w:tr w:rsidR="000E70F7" w:rsidRPr="00180585" w14:paraId="4FF2E2EF" w14:textId="77777777" w:rsidTr="000E70F7">
        <w:trPr>
          <w:cantSplit/>
          <w:trHeight w:val="290"/>
        </w:trPr>
        <w:tc>
          <w:tcPr>
            <w:tcW w:w="1152" w:type="pct"/>
            <w:noWrap/>
          </w:tcPr>
          <w:p w14:paraId="6D4379A1" w14:textId="77777777" w:rsidR="000E70F7" w:rsidRPr="00180585" w:rsidRDefault="000E70F7" w:rsidP="000E70F7">
            <w:pPr>
              <w:rPr>
                <w:rFonts w:cs="Arial"/>
                <w:color w:val="000000"/>
              </w:rPr>
            </w:pPr>
            <w:r w:rsidRPr="00180585">
              <w:rPr>
                <w:rFonts w:cs="Arial"/>
                <w:color w:val="000000"/>
              </w:rPr>
              <w:t>Black or African American</w:t>
            </w:r>
          </w:p>
        </w:tc>
        <w:tc>
          <w:tcPr>
            <w:tcW w:w="662" w:type="pct"/>
            <w:noWrap/>
            <w:vAlign w:val="center"/>
          </w:tcPr>
          <w:p w14:paraId="509E1923" w14:textId="77777777" w:rsidR="000E70F7" w:rsidRPr="00180585" w:rsidRDefault="000E70F7" w:rsidP="000E70F7">
            <w:pPr>
              <w:jc w:val="center"/>
              <w:rPr>
                <w:rFonts w:cs="Arial"/>
                <w:color w:val="000000"/>
              </w:rPr>
            </w:pPr>
            <w:r w:rsidRPr="00180585">
              <w:rPr>
                <w:rFonts w:cs="Arial"/>
                <w:color w:val="000000"/>
              </w:rPr>
              <w:t>-35.8</w:t>
            </w:r>
          </w:p>
        </w:tc>
        <w:tc>
          <w:tcPr>
            <w:tcW w:w="575" w:type="pct"/>
            <w:noWrap/>
            <w:vAlign w:val="center"/>
          </w:tcPr>
          <w:p w14:paraId="5C373319" w14:textId="77777777" w:rsidR="000E70F7" w:rsidRPr="00180585" w:rsidRDefault="000E70F7" w:rsidP="000E70F7">
            <w:pPr>
              <w:jc w:val="center"/>
              <w:rPr>
                <w:rFonts w:cs="Arial"/>
                <w:color w:val="000000"/>
              </w:rPr>
            </w:pPr>
            <w:r w:rsidRPr="00180585">
              <w:rPr>
                <w:rFonts w:cs="Arial"/>
                <w:color w:val="000000"/>
              </w:rPr>
              <w:t>3</w:t>
            </w:r>
          </w:p>
        </w:tc>
        <w:tc>
          <w:tcPr>
            <w:tcW w:w="619" w:type="pct"/>
            <w:noWrap/>
            <w:vAlign w:val="center"/>
          </w:tcPr>
          <w:p w14:paraId="4CB028B0"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1D15C347" w14:textId="77777777" w:rsidR="000E70F7" w:rsidRPr="00180585" w:rsidRDefault="000E70F7" w:rsidP="000E70F7">
            <w:pPr>
              <w:jc w:val="center"/>
              <w:rPr>
                <w:rFonts w:cs="Arial"/>
                <w:color w:val="000000"/>
              </w:rPr>
            </w:pPr>
            <w:r w:rsidRPr="00180585">
              <w:rPr>
                <w:rFonts w:cs="Arial"/>
                <w:color w:val="000000"/>
              </w:rPr>
              <w:t>6.5</w:t>
            </w:r>
          </w:p>
        </w:tc>
        <w:tc>
          <w:tcPr>
            <w:tcW w:w="1017" w:type="pct"/>
            <w:vAlign w:val="center"/>
          </w:tcPr>
          <w:p w14:paraId="66F13E60" w14:textId="77777777" w:rsidR="000E70F7" w:rsidRPr="00180585" w:rsidRDefault="000E70F7" w:rsidP="000E70F7">
            <w:pPr>
              <w:jc w:val="center"/>
              <w:rPr>
                <w:rFonts w:cs="Arial"/>
                <w:color w:val="000000"/>
              </w:rPr>
            </w:pPr>
            <w:r w:rsidRPr="00180585">
              <w:rPr>
                <w:rFonts w:cs="Arial"/>
                <w:color w:val="000000"/>
              </w:rPr>
              <w:t>-16.3</w:t>
            </w:r>
          </w:p>
        </w:tc>
      </w:tr>
      <w:tr w:rsidR="000E70F7" w:rsidRPr="00180585" w14:paraId="11C5145B" w14:textId="77777777" w:rsidTr="000E70F7">
        <w:trPr>
          <w:cantSplit/>
          <w:trHeight w:val="290"/>
        </w:trPr>
        <w:tc>
          <w:tcPr>
            <w:tcW w:w="1152" w:type="pct"/>
            <w:noWrap/>
          </w:tcPr>
          <w:p w14:paraId="33F8C08B" w14:textId="77777777" w:rsidR="000E70F7" w:rsidRPr="00180585" w:rsidRDefault="000E70F7" w:rsidP="000E70F7">
            <w:pPr>
              <w:rPr>
                <w:rFonts w:cs="Arial"/>
                <w:color w:val="000000"/>
              </w:rPr>
            </w:pPr>
            <w:r w:rsidRPr="00180585">
              <w:rPr>
                <w:rFonts w:cs="Arial"/>
                <w:color w:val="000000"/>
              </w:rPr>
              <w:t>Filipino</w:t>
            </w:r>
          </w:p>
        </w:tc>
        <w:tc>
          <w:tcPr>
            <w:tcW w:w="662" w:type="pct"/>
            <w:noWrap/>
            <w:vAlign w:val="center"/>
          </w:tcPr>
          <w:p w14:paraId="68FF668A" w14:textId="77777777" w:rsidR="000E70F7" w:rsidRPr="00180585" w:rsidRDefault="000E70F7" w:rsidP="000E70F7">
            <w:pPr>
              <w:jc w:val="center"/>
              <w:rPr>
                <w:rFonts w:cs="Arial"/>
                <w:color w:val="000000"/>
              </w:rPr>
            </w:pPr>
            <w:r w:rsidRPr="00180585">
              <w:rPr>
                <w:rFonts w:cs="Arial"/>
                <w:color w:val="000000"/>
              </w:rPr>
              <w:t>64.3</w:t>
            </w:r>
          </w:p>
        </w:tc>
        <w:tc>
          <w:tcPr>
            <w:tcW w:w="575" w:type="pct"/>
            <w:noWrap/>
            <w:vAlign w:val="center"/>
          </w:tcPr>
          <w:p w14:paraId="290DB85E" w14:textId="77777777" w:rsidR="000E70F7" w:rsidRPr="00180585" w:rsidRDefault="000E70F7" w:rsidP="000E70F7">
            <w:pPr>
              <w:jc w:val="center"/>
              <w:rPr>
                <w:rFonts w:cs="Arial"/>
                <w:color w:val="000000"/>
              </w:rPr>
            </w:pPr>
            <w:r w:rsidRPr="00180585">
              <w:rPr>
                <w:rFonts w:cs="Arial"/>
                <w:color w:val="000000"/>
              </w:rPr>
              <w:t>4.8</w:t>
            </w:r>
          </w:p>
        </w:tc>
        <w:tc>
          <w:tcPr>
            <w:tcW w:w="619" w:type="pct"/>
            <w:noWrap/>
            <w:vAlign w:val="center"/>
          </w:tcPr>
          <w:p w14:paraId="0E66A7C6"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133EFE32"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72AA7E88" w14:textId="77777777" w:rsidR="000E70F7" w:rsidRPr="00180585" w:rsidRDefault="000E70F7" w:rsidP="000E70F7">
            <w:pPr>
              <w:jc w:val="center"/>
              <w:rPr>
                <w:rFonts w:cs="Arial"/>
                <w:color w:val="000000"/>
              </w:rPr>
            </w:pPr>
            <w:r w:rsidRPr="00180585">
              <w:rPr>
                <w:rFonts w:cs="Arial"/>
                <w:color w:val="000000"/>
              </w:rPr>
              <w:t>64.4</w:t>
            </w:r>
          </w:p>
        </w:tc>
      </w:tr>
      <w:tr w:rsidR="000E70F7" w:rsidRPr="00180585" w14:paraId="0BC27847" w14:textId="77777777" w:rsidTr="000E70F7">
        <w:trPr>
          <w:cantSplit/>
          <w:trHeight w:val="290"/>
        </w:trPr>
        <w:tc>
          <w:tcPr>
            <w:tcW w:w="1152" w:type="pct"/>
            <w:noWrap/>
          </w:tcPr>
          <w:p w14:paraId="50AA9EBB" w14:textId="77777777" w:rsidR="000E70F7" w:rsidRPr="00180585" w:rsidRDefault="000E70F7" w:rsidP="000E70F7">
            <w:pPr>
              <w:rPr>
                <w:rFonts w:cs="Arial"/>
                <w:color w:val="000000"/>
              </w:rPr>
            </w:pPr>
            <w:r w:rsidRPr="00180585">
              <w:rPr>
                <w:rFonts w:cs="Arial"/>
                <w:color w:val="000000"/>
              </w:rPr>
              <w:t>Hispanic</w:t>
            </w:r>
          </w:p>
        </w:tc>
        <w:tc>
          <w:tcPr>
            <w:tcW w:w="662" w:type="pct"/>
            <w:noWrap/>
            <w:vAlign w:val="center"/>
          </w:tcPr>
          <w:p w14:paraId="3C984433" w14:textId="77777777" w:rsidR="000E70F7" w:rsidRPr="00180585" w:rsidRDefault="000E70F7" w:rsidP="000E70F7">
            <w:pPr>
              <w:jc w:val="center"/>
              <w:rPr>
                <w:rFonts w:cs="Arial"/>
                <w:color w:val="000000"/>
              </w:rPr>
            </w:pPr>
            <w:r w:rsidRPr="00180585">
              <w:rPr>
                <w:rFonts w:cs="Arial"/>
                <w:color w:val="000000"/>
              </w:rPr>
              <w:t>-6.7</w:t>
            </w:r>
          </w:p>
        </w:tc>
        <w:tc>
          <w:tcPr>
            <w:tcW w:w="575" w:type="pct"/>
            <w:noWrap/>
            <w:vAlign w:val="center"/>
          </w:tcPr>
          <w:p w14:paraId="387D3151" w14:textId="77777777" w:rsidR="000E70F7" w:rsidRPr="00180585" w:rsidRDefault="000E70F7" w:rsidP="000E70F7">
            <w:pPr>
              <w:jc w:val="center"/>
              <w:rPr>
                <w:rFonts w:cs="Arial"/>
                <w:color w:val="000000"/>
              </w:rPr>
            </w:pPr>
            <w:r w:rsidRPr="00180585">
              <w:rPr>
                <w:rFonts w:cs="Arial"/>
                <w:color w:val="000000"/>
              </w:rPr>
              <w:t>1.7</w:t>
            </w:r>
          </w:p>
        </w:tc>
        <w:tc>
          <w:tcPr>
            <w:tcW w:w="619" w:type="pct"/>
            <w:noWrap/>
            <w:vAlign w:val="center"/>
          </w:tcPr>
          <w:p w14:paraId="35D9D3A2"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0098B437" w14:textId="77777777" w:rsidR="000E70F7" w:rsidRPr="00180585" w:rsidRDefault="000E70F7" w:rsidP="000E70F7">
            <w:pPr>
              <w:jc w:val="center"/>
              <w:rPr>
                <w:rFonts w:cs="Arial"/>
                <w:color w:val="000000"/>
              </w:rPr>
            </w:pPr>
            <w:r w:rsidRPr="00180585">
              <w:rPr>
                <w:rFonts w:cs="Arial"/>
                <w:color w:val="000000"/>
              </w:rPr>
              <w:t>2.4</w:t>
            </w:r>
          </w:p>
        </w:tc>
        <w:tc>
          <w:tcPr>
            <w:tcW w:w="1017" w:type="pct"/>
            <w:vAlign w:val="center"/>
          </w:tcPr>
          <w:p w14:paraId="7D464498" w14:textId="77777777" w:rsidR="000E70F7" w:rsidRPr="00180585" w:rsidRDefault="000E70F7" w:rsidP="000E70F7">
            <w:pPr>
              <w:jc w:val="center"/>
              <w:rPr>
                <w:rFonts w:cs="Arial"/>
                <w:color w:val="000000"/>
              </w:rPr>
            </w:pPr>
            <w:r w:rsidRPr="00180585">
              <w:rPr>
                <w:rFonts w:cs="Arial"/>
                <w:color w:val="000000"/>
              </w:rPr>
              <w:t>0.5</w:t>
            </w:r>
          </w:p>
        </w:tc>
      </w:tr>
      <w:tr w:rsidR="000E70F7" w:rsidRPr="00180585" w14:paraId="0BF89A70" w14:textId="77777777" w:rsidTr="000E70F7">
        <w:trPr>
          <w:cantSplit/>
          <w:trHeight w:val="290"/>
        </w:trPr>
        <w:tc>
          <w:tcPr>
            <w:tcW w:w="1152" w:type="pct"/>
            <w:noWrap/>
          </w:tcPr>
          <w:p w14:paraId="3E8D00F4" w14:textId="77777777" w:rsidR="000E70F7" w:rsidRPr="00180585" w:rsidRDefault="000E70F7" w:rsidP="000E70F7">
            <w:pPr>
              <w:rPr>
                <w:rFonts w:cs="Arial"/>
                <w:color w:val="000000"/>
              </w:rPr>
            </w:pPr>
            <w:r w:rsidRPr="00180585">
              <w:rPr>
                <w:rFonts w:cs="Arial"/>
                <w:color w:val="000000"/>
              </w:rPr>
              <w:t>Pacific Islander</w:t>
            </w:r>
          </w:p>
        </w:tc>
        <w:tc>
          <w:tcPr>
            <w:tcW w:w="662" w:type="pct"/>
            <w:noWrap/>
            <w:vAlign w:val="center"/>
          </w:tcPr>
          <w:p w14:paraId="426A5D38" w14:textId="77777777" w:rsidR="000E70F7" w:rsidRPr="00180585" w:rsidRDefault="000E70F7" w:rsidP="000E70F7">
            <w:pPr>
              <w:jc w:val="center"/>
              <w:rPr>
                <w:rFonts w:cs="Arial"/>
                <w:color w:val="000000"/>
              </w:rPr>
            </w:pPr>
            <w:r w:rsidRPr="00180585">
              <w:rPr>
                <w:rFonts w:cs="Arial"/>
                <w:color w:val="000000"/>
              </w:rPr>
              <w:t>-10.1</w:t>
            </w:r>
          </w:p>
        </w:tc>
        <w:tc>
          <w:tcPr>
            <w:tcW w:w="575" w:type="pct"/>
            <w:noWrap/>
            <w:vAlign w:val="center"/>
          </w:tcPr>
          <w:p w14:paraId="0586F940" w14:textId="77777777" w:rsidR="000E70F7" w:rsidRPr="00180585" w:rsidRDefault="000E70F7" w:rsidP="000E70F7">
            <w:pPr>
              <w:jc w:val="center"/>
              <w:rPr>
                <w:rFonts w:cs="Arial"/>
                <w:color w:val="000000"/>
              </w:rPr>
            </w:pPr>
            <w:r w:rsidRPr="00180585">
              <w:rPr>
                <w:rFonts w:cs="Arial"/>
                <w:color w:val="000000"/>
              </w:rPr>
              <w:t>-2</w:t>
            </w:r>
          </w:p>
        </w:tc>
        <w:tc>
          <w:tcPr>
            <w:tcW w:w="619" w:type="pct"/>
            <w:noWrap/>
            <w:vAlign w:val="center"/>
          </w:tcPr>
          <w:p w14:paraId="2614BFCD"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050EF41E" w14:textId="77777777" w:rsidR="000E70F7" w:rsidRPr="00180585" w:rsidRDefault="000E70F7" w:rsidP="000E70F7">
            <w:pPr>
              <w:jc w:val="center"/>
              <w:rPr>
                <w:rFonts w:cs="Arial"/>
                <w:color w:val="000000"/>
              </w:rPr>
            </w:pPr>
            <w:r w:rsidRPr="00180585">
              <w:rPr>
                <w:rFonts w:cs="Arial"/>
                <w:color w:val="000000"/>
              </w:rPr>
              <w:t>2.9</w:t>
            </w:r>
          </w:p>
        </w:tc>
        <w:tc>
          <w:tcPr>
            <w:tcW w:w="1017" w:type="pct"/>
            <w:vAlign w:val="center"/>
          </w:tcPr>
          <w:p w14:paraId="29B7D1CE" w14:textId="77777777" w:rsidR="000E70F7" w:rsidRPr="00180585" w:rsidRDefault="000E70F7" w:rsidP="000E70F7">
            <w:pPr>
              <w:jc w:val="center"/>
              <w:rPr>
                <w:rFonts w:cs="Arial"/>
                <w:color w:val="000000"/>
              </w:rPr>
            </w:pPr>
            <w:r w:rsidRPr="00180585">
              <w:rPr>
                <w:rFonts w:cs="Arial"/>
                <w:color w:val="000000"/>
              </w:rPr>
              <w:t>-1.4</w:t>
            </w:r>
          </w:p>
        </w:tc>
      </w:tr>
      <w:tr w:rsidR="000E70F7" w:rsidRPr="00180585" w14:paraId="20C6D522" w14:textId="77777777" w:rsidTr="000E70F7">
        <w:trPr>
          <w:cantSplit/>
          <w:trHeight w:val="290"/>
        </w:trPr>
        <w:tc>
          <w:tcPr>
            <w:tcW w:w="1152" w:type="pct"/>
            <w:noWrap/>
          </w:tcPr>
          <w:p w14:paraId="5B4982EB" w14:textId="77777777" w:rsidR="000E70F7" w:rsidRPr="00180585" w:rsidRDefault="000E70F7" w:rsidP="000E70F7">
            <w:pPr>
              <w:rPr>
                <w:rFonts w:cs="Arial"/>
                <w:color w:val="000000"/>
              </w:rPr>
            </w:pPr>
            <w:r w:rsidRPr="00180585">
              <w:rPr>
                <w:rFonts w:cs="Arial"/>
                <w:color w:val="000000"/>
              </w:rPr>
              <w:t>Two or More Races</w:t>
            </w:r>
          </w:p>
        </w:tc>
        <w:tc>
          <w:tcPr>
            <w:tcW w:w="662" w:type="pct"/>
            <w:noWrap/>
            <w:vAlign w:val="center"/>
          </w:tcPr>
          <w:p w14:paraId="2E304F1C" w14:textId="77777777" w:rsidR="000E70F7" w:rsidRPr="00180585" w:rsidRDefault="000E70F7" w:rsidP="000E70F7">
            <w:pPr>
              <w:jc w:val="center"/>
              <w:rPr>
                <w:rFonts w:cs="Arial"/>
                <w:color w:val="000000"/>
              </w:rPr>
            </w:pPr>
            <w:r w:rsidRPr="00180585">
              <w:rPr>
                <w:rFonts w:cs="Arial"/>
                <w:color w:val="000000"/>
              </w:rPr>
              <w:t>46.3</w:t>
            </w:r>
          </w:p>
        </w:tc>
        <w:tc>
          <w:tcPr>
            <w:tcW w:w="575" w:type="pct"/>
            <w:noWrap/>
            <w:vAlign w:val="center"/>
          </w:tcPr>
          <w:p w14:paraId="0E57A191" w14:textId="77777777" w:rsidR="000E70F7" w:rsidRPr="00180585" w:rsidRDefault="000E70F7" w:rsidP="000E70F7">
            <w:pPr>
              <w:jc w:val="center"/>
              <w:rPr>
                <w:rFonts w:cs="Arial"/>
                <w:color w:val="000000"/>
              </w:rPr>
            </w:pPr>
            <w:r w:rsidRPr="00180585">
              <w:rPr>
                <w:rFonts w:cs="Arial"/>
                <w:color w:val="000000"/>
              </w:rPr>
              <w:t>9.7</w:t>
            </w:r>
          </w:p>
        </w:tc>
        <w:tc>
          <w:tcPr>
            <w:tcW w:w="619" w:type="pct"/>
            <w:noWrap/>
            <w:vAlign w:val="center"/>
          </w:tcPr>
          <w:p w14:paraId="52DDFA96"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28E32E33"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2E702EF9" w14:textId="77777777" w:rsidR="000E70F7" w:rsidRPr="00180585" w:rsidRDefault="000E70F7" w:rsidP="000E70F7">
            <w:pPr>
              <w:jc w:val="center"/>
              <w:rPr>
                <w:rFonts w:cs="Arial"/>
                <w:color w:val="000000"/>
              </w:rPr>
            </w:pPr>
            <w:r w:rsidRPr="00180585">
              <w:rPr>
                <w:rFonts w:cs="Arial"/>
                <w:color w:val="000000"/>
              </w:rPr>
              <w:t>46.4</w:t>
            </w:r>
          </w:p>
        </w:tc>
      </w:tr>
      <w:tr w:rsidR="000E70F7" w:rsidRPr="00180585" w14:paraId="0B58621A" w14:textId="77777777" w:rsidTr="000E70F7">
        <w:trPr>
          <w:cantSplit/>
          <w:trHeight w:val="290"/>
        </w:trPr>
        <w:tc>
          <w:tcPr>
            <w:tcW w:w="1152" w:type="pct"/>
            <w:noWrap/>
          </w:tcPr>
          <w:p w14:paraId="06EB488E" w14:textId="77777777" w:rsidR="000E70F7" w:rsidRPr="00180585" w:rsidRDefault="000E70F7" w:rsidP="000E70F7">
            <w:pPr>
              <w:rPr>
                <w:rFonts w:cs="Arial"/>
                <w:color w:val="000000"/>
              </w:rPr>
            </w:pPr>
            <w:r w:rsidRPr="00180585">
              <w:rPr>
                <w:rFonts w:cs="Arial"/>
                <w:color w:val="000000"/>
              </w:rPr>
              <w:t>White</w:t>
            </w:r>
          </w:p>
        </w:tc>
        <w:tc>
          <w:tcPr>
            <w:tcW w:w="662" w:type="pct"/>
            <w:noWrap/>
            <w:vAlign w:val="center"/>
          </w:tcPr>
          <w:p w14:paraId="0B4B22D7" w14:textId="77777777" w:rsidR="000E70F7" w:rsidRPr="00180585" w:rsidRDefault="000E70F7" w:rsidP="000E70F7">
            <w:pPr>
              <w:jc w:val="center"/>
              <w:rPr>
                <w:rFonts w:cs="Arial"/>
                <w:color w:val="000000"/>
              </w:rPr>
            </w:pPr>
            <w:r w:rsidRPr="00180585">
              <w:rPr>
                <w:rFonts w:cs="Arial"/>
                <w:color w:val="000000"/>
              </w:rPr>
              <w:t>44.1</w:t>
            </w:r>
          </w:p>
        </w:tc>
        <w:tc>
          <w:tcPr>
            <w:tcW w:w="575" w:type="pct"/>
            <w:noWrap/>
            <w:vAlign w:val="center"/>
          </w:tcPr>
          <w:p w14:paraId="5C844EDF" w14:textId="77777777" w:rsidR="000E70F7" w:rsidRPr="00180585" w:rsidRDefault="000E70F7" w:rsidP="000E70F7">
            <w:pPr>
              <w:jc w:val="center"/>
              <w:rPr>
                <w:rFonts w:cs="Arial"/>
                <w:color w:val="000000"/>
              </w:rPr>
            </w:pPr>
            <w:r w:rsidRPr="00180585">
              <w:rPr>
                <w:rFonts w:cs="Arial"/>
                <w:color w:val="000000"/>
              </w:rPr>
              <w:t>9.3</w:t>
            </w:r>
          </w:p>
        </w:tc>
        <w:tc>
          <w:tcPr>
            <w:tcW w:w="619" w:type="pct"/>
            <w:noWrap/>
            <w:vAlign w:val="center"/>
          </w:tcPr>
          <w:p w14:paraId="5AD2A6C3" w14:textId="77777777" w:rsidR="000E70F7" w:rsidRPr="00180585" w:rsidRDefault="000E70F7" w:rsidP="000E70F7">
            <w:pPr>
              <w:jc w:val="center"/>
              <w:rPr>
                <w:rFonts w:cs="Arial"/>
                <w:color w:val="000000"/>
              </w:rPr>
            </w:pPr>
            <w:r w:rsidRPr="00180585">
              <w:rPr>
                <w:rFonts w:cs="Arial"/>
                <w:color w:val="000000"/>
              </w:rPr>
              <w:t>Green</w:t>
            </w:r>
          </w:p>
        </w:tc>
        <w:tc>
          <w:tcPr>
            <w:tcW w:w="974" w:type="pct"/>
            <w:vAlign w:val="center"/>
          </w:tcPr>
          <w:p w14:paraId="5E547A4E"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69E4D8A7" w14:textId="77777777" w:rsidR="000E70F7" w:rsidRPr="00180585" w:rsidRDefault="000E70F7" w:rsidP="000E70F7">
            <w:pPr>
              <w:jc w:val="center"/>
              <w:rPr>
                <w:rFonts w:cs="Arial"/>
                <w:color w:val="000000"/>
              </w:rPr>
            </w:pPr>
            <w:r w:rsidRPr="00180585">
              <w:rPr>
                <w:rFonts w:cs="Arial"/>
                <w:color w:val="000000"/>
              </w:rPr>
              <w:t>44.2</w:t>
            </w:r>
          </w:p>
        </w:tc>
      </w:tr>
      <w:tr w:rsidR="000E70F7" w:rsidRPr="00180585" w14:paraId="2656043B" w14:textId="77777777" w:rsidTr="000E70F7">
        <w:trPr>
          <w:cantSplit/>
          <w:trHeight w:val="290"/>
        </w:trPr>
        <w:tc>
          <w:tcPr>
            <w:tcW w:w="1152" w:type="pct"/>
            <w:noWrap/>
          </w:tcPr>
          <w:p w14:paraId="58B83458" w14:textId="77777777" w:rsidR="000E70F7" w:rsidRPr="00180585" w:rsidRDefault="000E70F7" w:rsidP="000E70F7">
            <w:pPr>
              <w:rPr>
                <w:rFonts w:cs="Arial"/>
                <w:color w:val="000000"/>
              </w:rPr>
            </w:pPr>
            <w:r w:rsidRPr="00180585">
              <w:rPr>
                <w:rFonts w:cs="Arial"/>
                <w:color w:val="000000"/>
              </w:rPr>
              <w:t>English Learner</w:t>
            </w:r>
          </w:p>
        </w:tc>
        <w:tc>
          <w:tcPr>
            <w:tcW w:w="662" w:type="pct"/>
            <w:noWrap/>
            <w:vAlign w:val="center"/>
          </w:tcPr>
          <w:p w14:paraId="2DBCF6F3" w14:textId="77777777" w:rsidR="000E70F7" w:rsidRPr="00180585" w:rsidRDefault="000E70F7" w:rsidP="000E70F7">
            <w:pPr>
              <w:jc w:val="center"/>
              <w:rPr>
                <w:rFonts w:cs="Arial"/>
                <w:color w:val="000000"/>
              </w:rPr>
            </w:pPr>
            <w:r w:rsidRPr="00180585">
              <w:rPr>
                <w:rFonts w:cs="Arial"/>
                <w:color w:val="000000"/>
              </w:rPr>
              <w:t>-78.6</w:t>
            </w:r>
          </w:p>
        </w:tc>
        <w:tc>
          <w:tcPr>
            <w:tcW w:w="575" w:type="pct"/>
            <w:noWrap/>
            <w:vAlign w:val="center"/>
          </w:tcPr>
          <w:p w14:paraId="455AA018" w14:textId="77777777" w:rsidR="000E70F7" w:rsidRPr="00180585" w:rsidRDefault="000E70F7" w:rsidP="000E70F7">
            <w:pPr>
              <w:jc w:val="center"/>
              <w:rPr>
                <w:rFonts w:cs="Arial"/>
                <w:color w:val="000000"/>
              </w:rPr>
            </w:pPr>
            <w:r w:rsidRPr="00180585">
              <w:rPr>
                <w:rFonts w:cs="Arial"/>
                <w:color w:val="000000"/>
              </w:rPr>
              <w:t>-5.2</w:t>
            </w:r>
          </w:p>
        </w:tc>
        <w:tc>
          <w:tcPr>
            <w:tcW w:w="619" w:type="pct"/>
            <w:noWrap/>
            <w:vAlign w:val="center"/>
          </w:tcPr>
          <w:p w14:paraId="40BC8E10"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1CA2D162" w14:textId="77777777" w:rsidR="000E70F7" w:rsidRPr="00180585" w:rsidRDefault="000E70F7" w:rsidP="000E70F7">
            <w:pPr>
              <w:jc w:val="center"/>
              <w:rPr>
                <w:rFonts w:cs="Arial"/>
                <w:color w:val="000000"/>
              </w:rPr>
            </w:pPr>
            <w:r w:rsidRPr="00180585">
              <w:rPr>
                <w:rFonts w:cs="Arial"/>
                <w:color w:val="000000"/>
              </w:rPr>
              <w:t>12.7</w:t>
            </w:r>
          </w:p>
        </w:tc>
        <w:tc>
          <w:tcPr>
            <w:tcW w:w="1017" w:type="pct"/>
            <w:vAlign w:val="center"/>
          </w:tcPr>
          <w:p w14:paraId="2D4760B6" w14:textId="77777777" w:rsidR="000E70F7" w:rsidRPr="00180585" w:rsidRDefault="000E70F7" w:rsidP="000E70F7">
            <w:pPr>
              <w:jc w:val="center"/>
              <w:rPr>
                <w:rFonts w:cs="Arial"/>
                <w:color w:val="000000"/>
              </w:rPr>
            </w:pPr>
            <w:r w:rsidRPr="00180585">
              <w:rPr>
                <w:rFonts w:cs="Arial"/>
                <w:color w:val="000000"/>
              </w:rPr>
              <w:t>-40.5</w:t>
            </w:r>
          </w:p>
        </w:tc>
      </w:tr>
      <w:tr w:rsidR="000E70F7" w:rsidRPr="00180585" w14:paraId="76FB27FD" w14:textId="77777777" w:rsidTr="000E70F7">
        <w:trPr>
          <w:cantSplit/>
          <w:trHeight w:val="290"/>
        </w:trPr>
        <w:tc>
          <w:tcPr>
            <w:tcW w:w="1152" w:type="pct"/>
            <w:noWrap/>
          </w:tcPr>
          <w:p w14:paraId="4CED044E" w14:textId="77777777" w:rsidR="000E70F7" w:rsidRPr="00180585" w:rsidRDefault="000E70F7" w:rsidP="000E70F7">
            <w:pPr>
              <w:rPr>
                <w:rFonts w:cs="Arial"/>
                <w:color w:val="000000"/>
              </w:rPr>
            </w:pPr>
            <w:r w:rsidRPr="00180585">
              <w:rPr>
                <w:rFonts w:cs="Arial"/>
                <w:color w:val="000000"/>
              </w:rPr>
              <w:t>Foster</w:t>
            </w:r>
          </w:p>
        </w:tc>
        <w:tc>
          <w:tcPr>
            <w:tcW w:w="662" w:type="pct"/>
            <w:noWrap/>
            <w:vAlign w:val="center"/>
          </w:tcPr>
          <w:p w14:paraId="3BCAF901" w14:textId="77777777" w:rsidR="000E70F7" w:rsidRPr="00180585" w:rsidRDefault="000E70F7" w:rsidP="000E70F7">
            <w:pPr>
              <w:jc w:val="center"/>
              <w:rPr>
                <w:rFonts w:cs="Arial"/>
                <w:color w:val="000000"/>
              </w:rPr>
            </w:pPr>
            <w:r w:rsidRPr="00180585">
              <w:rPr>
                <w:rFonts w:cs="Arial"/>
                <w:color w:val="000000"/>
              </w:rPr>
              <w:t>-100.5</w:t>
            </w:r>
          </w:p>
        </w:tc>
        <w:tc>
          <w:tcPr>
            <w:tcW w:w="575" w:type="pct"/>
            <w:noWrap/>
            <w:vAlign w:val="center"/>
          </w:tcPr>
          <w:p w14:paraId="74BF7EF1" w14:textId="77777777" w:rsidR="000E70F7" w:rsidRPr="00180585" w:rsidRDefault="000E70F7" w:rsidP="000E70F7">
            <w:pPr>
              <w:jc w:val="center"/>
              <w:rPr>
                <w:rFonts w:cs="Arial"/>
                <w:color w:val="000000"/>
              </w:rPr>
            </w:pPr>
            <w:r w:rsidRPr="00180585">
              <w:rPr>
                <w:rFonts w:cs="Arial"/>
                <w:color w:val="000000"/>
              </w:rPr>
              <w:t>5.1</w:t>
            </w:r>
          </w:p>
        </w:tc>
        <w:tc>
          <w:tcPr>
            <w:tcW w:w="619" w:type="pct"/>
            <w:noWrap/>
            <w:vAlign w:val="center"/>
          </w:tcPr>
          <w:p w14:paraId="7175CCBF"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4F3CBC7D" w14:textId="77777777" w:rsidR="000E70F7" w:rsidRPr="00180585" w:rsidRDefault="000E70F7" w:rsidP="000E70F7">
            <w:pPr>
              <w:jc w:val="center"/>
              <w:rPr>
                <w:rFonts w:cs="Arial"/>
                <w:color w:val="000000"/>
              </w:rPr>
            </w:pPr>
            <w:r w:rsidRPr="00180585">
              <w:rPr>
                <w:rFonts w:cs="Arial"/>
                <w:color w:val="000000"/>
              </w:rPr>
              <w:t>15.8</w:t>
            </w:r>
          </w:p>
        </w:tc>
        <w:tc>
          <w:tcPr>
            <w:tcW w:w="1017" w:type="pct"/>
            <w:vAlign w:val="center"/>
          </w:tcPr>
          <w:p w14:paraId="6817E00C" w14:textId="77777777" w:rsidR="000E70F7" w:rsidRPr="00180585" w:rsidRDefault="000E70F7" w:rsidP="000E70F7">
            <w:pPr>
              <w:jc w:val="center"/>
              <w:rPr>
                <w:rFonts w:cs="Arial"/>
                <w:color w:val="000000"/>
              </w:rPr>
            </w:pPr>
            <w:r w:rsidRPr="00180585">
              <w:rPr>
                <w:rFonts w:cs="Arial"/>
                <w:color w:val="000000"/>
              </w:rPr>
              <w:t>-53.1</w:t>
            </w:r>
          </w:p>
        </w:tc>
      </w:tr>
      <w:tr w:rsidR="000E70F7" w:rsidRPr="00180585" w14:paraId="5CF553D0" w14:textId="77777777" w:rsidTr="000E70F7">
        <w:trPr>
          <w:cantSplit/>
          <w:trHeight w:val="290"/>
        </w:trPr>
        <w:tc>
          <w:tcPr>
            <w:tcW w:w="1152" w:type="pct"/>
            <w:noWrap/>
          </w:tcPr>
          <w:p w14:paraId="1C3A09E0" w14:textId="77777777" w:rsidR="000E70F7" w:rsidRPr="00180585" w:rsidRDefault="000E70F7" w:rsidP="000E70F7">
            <w:pPr>
              <w:rPr>
                <w:rFonts w:cs="Arial"/>
                <w:color w:val="000000"/>
              </w:rPr>
            </w:pPr>
            <w:r w:rsidRPr="00180585">
              <w:rPr>
                <w:rFonts w:cs="Arial"/>
                <w:color w:val="000000"/>
              </w:rPr>
              <w:t>Homeless</w:t>
            </w:r>
          </w:p>
        </w:tc>
        <w:tc>
          <w:tcPr>
            <w:tcW w:w="662" w:type="pct"/>
            <w:noWrap/>
            <w:vAlign w:val="center"/>
          </w:tcPr>
          <w:p w14:paraId="79999EAD" w14:textId="77777777" w:rsidR="000E70F7" w:rsidRPr="00180585" w:rsidRDefault="000E70F7" w:rsidP="000E70F7">
            <w:pPr>
              <w:jc w:val="center"/>
              <w:rPr>
                <w:rFonts w:cs="Arial"/>
                <w:color w:val="000000"/>
              </w:rPr>
            </w:pPr>
            <w:r w:rsidRPr="00180585">
              <w:rPr>
                <w:rFonts w:cs="Arial"/>
                <w:color w:val="000000"/>
              </w:rPr>
              <w:t>-36</w:t>
            </w:r>
          </w:p>
        </w:tc>
        <w:tc>
          <w:tcPr>
            <w:tcW w:w="575" w:type="pct"/>
            <w:noWrap/>
            <w:vAlign w:val="center"/>
          </w:tcPr>
          <w:p w14:paraId="15695DEB" w14:textId="77777777" w:rsidR="000E70F7" w:rsidRPr="00180585" w:rsidRDefault="000E70F7" w:rsidP="000E70F7">
            <w:pPr>
              <w:jc w:val="center"/>
              <w:rPr>
                <w:rFonts w:cs="Arial"/>
                <w:color w:val="000000"/>
              </w:rPr>
            </w:pPr>
            <w:r w:rsidRPr="00180585">
              <w:rPr>
                <w:rFonts w:cs="Arial"/>
                <w:color w:val="000000"/>
              </w:rPr>
              <w:t>-8.3</w:t>
            </w:r>
          </w:p>
        </w:tc>
        <w:tc>
          <w:tcPr>
            <w:tcW w:w="619" w:type="pct"/>
            <w:noWrap/>
            <w:vAlign w:val="center"/>
          </w:tcPr>
          <w:p w14:paraId="0644B8A5"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156C553B" w14:textId="77777777" w:rsidR="000E70F7" w:rsidRPr="00180585" w:rsidRDefault="000E70F7" w:rsidP="000E70F7">
            <w:pPr>
              <w:jc w:val="center"/>
              <w:rPr>
                <w:rFonts w:cs="Arial"/>
                <w:color w:val="000000"/>
              </w:rPr>
            </w:pPr>
            <w:r w:rsidRPr="00180585">
              <w:rPr>
                <w:rFonts w:cs="Arial"/>
                <w:color w:val="000000"/>
              </w:rPr>
              <w:t>6.6</w:t>
            </w:r>
          </w:p>
        </w:tc>
        <w:tc>
          <w:tcPr>
            <w:tcW w:w="1017" w:type="pct"/>
            <w:vAlign w:val="center"/>
          </w:tcPr>
          <w:p w14:paraId="780E7041" w14:textId="77777777" w:rsidR="000E70F7" w:rsidRPr="00180585" w:rsidRDefault="000E70F7" w:rsidP="000E70F7">
            <w:pPr>
              <w:jc w:val="center"/>
              <w:rPr>
                <w:rFonts w:cs="Arial"/>
                <w:color w:val="000000"/>
              </w:rPr>
            </w:pPr>
            <w:r w:rsidRPr="00180585">
              <w:rPr>
                <w:rFonts w:cs="Arial"/>
                <w:color w:val="000000"/>
              </w:rPr>
              <w:t>-16.2</w:t>
            </w:r>
          </w:p>
        </w:tc>
      </w:tr>
      <w:tr w:rsidR="000E70F7" w:rsidRPr="00180585" w14:paraId="5A36613C" w14:textId="77777777" w:rsidTr="000E70F7">
        <w:trPr>
          <w:cantSplit/>
          <w:trHeight w:val="290"/>
        </w:trPr>
        <w:tc>
          <w:tcPr>
            <w:tcW w:w="1152" w:type="pct"/>
            <w:noWrap/>
          </w:tcPr>
          <w:p w14:paraId="4A9D4979" w14:textId="77777777" w:rsidR="000E70F7" w:rsidRPr="00180585" w:rsidRDefault="000E70F7" w:rsidP="000E70F7">
            <w:pPr>
              <w:rPr>
                <w:rFonts w:cs="Arial"/>
                <w:color w:val="000000"/>
              </w:rPr>
            </w:pPr>
            <w:r w:rsidRPr="00180585">
              <w:rPr>
                <w:rFonts w:cs="Arial"/>
                <w:color w:val="000000"/>
              </w:rPr>
              <w:t>Socioeconomically Disadvantaged</w:t>
            </w:r>
          </w:p>
        </w:tc>
        <w:tc>
          <w:tcPr>
            <w:tcW w:w="662" w:type="pct"/>
            <w:noWrap/>
            <w:vAlign w:val="center"/>
          </w:tcPr>
          <w:p w14:paraId="0F188AEA" w14:textId="77777777" w:rsidR="000E70F7" w:rsidRPr="00180585" w:rsidRDefault="000E70F7" w:rsidP="000E70F7">
            <w:pPr>
              <w:jc w:val="center"/>
              <w:rPr>
                <w:rFonts w:cs="Arial"/>
                <w:color w:val="000000"/>
              </w:rPr>
            </w:pPr>
            <w:r w:rsidRPr="00180585">
              <w:rPr>
                <w:rFonts w:cs="Arial"/>
                <w:color w:val="000000"/>
              </w:rPr>
              <w:t>-10.1</w:t>
            </w:r>
          </w:p>
        </w:tc>
        <w:tc>
          <w:tcPr>
            <w:tcW w:w="575" w:type="pct"/>
            <w:noWrap/>
            <w:vAlign w:val="center"/>
          </w:tcPr>
          <w:p w14:paraId="3B95F253" w14:textId="77777777" w:rsidR="000E70F7" w:rsidRPr="00180585" w:rsidRDefault="000E70F7" w:rsidP="000E70F7">
            <w:pPr>
              <w:jc w:val="center"/>
              <w:rPr>
                <w:rFonts w:cs="Arial"/>
                <w:color w:val="000000"/>
              </w:rPr>
            </w:pPr>
            <w:r w:rsidRPr="00180585">
              <w:rPr>
                <w:rFonts w:cs="Arial"/>
                <w:color w:val="000000"/>
              </w:rPr>
              <w:t>2.2</w:t>
            </w:r>
          </w:p>
        </w:tc>
        <w:tc>
          <w:tcPr>
            <w:tcW w:w="619" w:type="pct"/>
            <w:noWrap/>
            <w:vAlign w:val="center"/>
          </w:tcPr>
          <w:p w14:paraId="027E204A"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3BA96AF5" w14:textId="77777777" w:rsidR="000E70F7" w:rsidRPr="00180585" w:rsidRDefault="000E70F7" w:rsidP="000E70F7">
            <w:pPr>
              <w:jc w:val="center"/>
              <w:rPr>
                <w:rFonts w:cs="Arial"/>
                <w:color w:val="000000"/>
              </w:rPr>
            </w:pPr>
            <w:r w:rsidRPr="00180585">
              <w:rPr>
                <w:rFonts w:cs="Arial"/>
                <w:color w:val="000000"/>
              </w:rPr>
              <w:t>2.9</w:t>
            </w:r>
          </w:p>
        </w:tc>
        <w:tc>
          <w:tcPr>
            <w:tcW w:w="1017" w:type="pct"/>
            <w:vAlign w:val="center"/>
          </w:tcPr>
          <w:p w14:paraId="6D791C0F" w14:textId="77777777" w:rsidR="000E70F7" w:rsidRPr="00180585" w:rsidRDefault="000E70F7" w:rsidP="000E70F7">
            <w:pPr>
              <w:jc w:val="center"/>
              <w:rPr>
                <w:rFonts w:cs="Arial"/>
                <w:color w:val="000000"/>
              </w:rPr>
            </w:pPr>
            <w:r w:rsidRPr="00180585">
              <w:rPr>
                <w:rFonts w:cs="Arial"/>
                <w:color w:val="000000"/>
              </w:rPr>
              <w:t>-1.4</w:t>
            </w:r>
          </w:p>
        </w:tc>
      </w:tr>
      <w:tr w:rsidR="000E70F7" w:rsidRPr="00180585" w14:paraId="69DE6C9B" w14:textId="77777777" w:rsidTr="000E70F7">
        <w:trPr>
          <w:cantSplit/>
          <w:trHeight w:val="290"/>
        </w:trPr>
        <w:tc>
          <w:tcPr>
            <w:tcW w:w="1152" w:type="pct"/>
            <w:noWrap/>
          </w:tcPr>
          <w:p w14:paraId="733D2950" w14:textId="77777777" w:rsidR="000E70F7" w:rsidRPr="00180585" w:rsidRDefault="000E70F7" w:rsidP="000E70F7">
            <w:pPr>
              <w:rPr>
                <w:rFonts w:cs="Arial"/>
                <w:color w:val="000000"/>
              </w:rPr>
            </w:pPr>
            <w:r w:rsidRPr="00180585">
              <w:rPr>
                <w:rFonts w:cs="Arial"/>
                <w:color w:val="000000"/>
              </w:rPr>
              <w:t>Students With Disabilities</w:t>
            </w:r>
          </w:p>
        </w:tc>
        <w:tc>
          <w:tcPr>
            <w:tcW w:w="662" w:type="pct"/>
            <w:noWrap/>
            <w:vAlign w:val="center"/>
          </w:tcPr>
          <w:p w14:paraId="0C66DF32" w14:textId="77777777" w:rsidR="000E70F7" w:rsidRPr="00180585" w:rsidRDefault="000E70F7" w:rsidP="000E70F7">
            <w:pPr>
              <w:jc w:val="center"/>
              <w:rPr>
                <w:rFonts w:cs="Arial"/>
                <w:color w:val="000000"/>
              </w:rPr>
            </w:pPr>
            <w:r w:rsidRPr="00180585">
              <w:rPr>
                <w:rFonts w:cs="Arial"/>
                <w:color w:val="000000"/>
              </w:rPr>
              <w:t>-112.5</w:t>
            </w:r>
          </w:p>
        </w:tc>
        <w:tc>
          <w:tcPr>
            <w:tcW w:w="575" w:type="pct"/>
            <w:noWrap/>
            <w:vAlign w:val="center"/>
          </w:tcPr>
          <w:p w14:paraId="618D41D3" w14:textId="77777777" w:rsidR="000E70F7" w:rsidRPr="00180585" w:rsidRDefault="000E70F7" w:rsidP="000E70F7">
            <w:pPr>
              <w:jc w:val="center"/>
              <w:rPr>
                <w:rFonts w:cs="Arial"/>
                <w:color w:val="000000"/>
              </w:rPr>
            </w:pPr>
            <w:r w:rsidRPr="00180585">
              <w:rPr>
                <w:rFonts w:cs="Arial"/>
                <w:color w:val="000000"/>
              </w:rPr>
              <w:t>0</w:t>
            </w:r>
          </w:p>
        </w:tc>
        <w:tc>
          <w:tcPr>
            <w:tcW w:w="619" w:type="pct"/>
            <w:noWrap/>
            <w:vAlign w:val="center"/>
          </w:tcPr>
          <w:p w14:paraId="0323327E"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7854C265" w14:textId="77777777" w:rsidR="000E70F7" w:rsidRPr="00180585" w:rsidRDefault="000E70F7" w:rsidP="000E70F7">
            <w:pPr>
              <w:jc w:val="center"/>
              <w:rPr>
                <w:rFonts w:cs="Arial"/>
                <w:color w:val="000000"/>
              </w:rPr>
            </w:pPr>
            <w:r w:rsidRPr="00180585">
              <w:rPr>
                <w:rFonts w:cs="Arial"/>
                <w:color w:val="000000"/>
              </w:rPr>
              <w:t>17.5</w:t>
            </w:r>
          </w:p>
        </w:tc>
        <w:tc>
          <w:tcPr>
            <w:tcW w:w="1017" w:type="pct"/>
            <w:vAlign w:val="center"/>
          </w:tcPr>
          <w:p w14:paraId="66B2867E" w14:textId="77777777" w:rsidR="000E70F7" w:rsidRPr="00180585" w:rsidRDefault="000E70F7" w:rsidP="000E70F7">
            <w:pPr>
              <w:jc w:val="center"/>
              <w:rPr>
                <w:rFonts w:cs="Arial"/>
                <w:color w:val="000000"/>
              </w:rPr>
            </w:pPr>
            <w:r w:rsidRPr="00180585">
              <w:rPr>
                <w:rFonts w:cs="Arial"/>
                <w:color w:val="000000"/>
              </w:rPr>
              <w:t>-60.0</w:t>
            </w:r>
          </w:p>
        </w:tc>
      </w:tr>
    </w:tbl>
    <w:p w14:paraId="43FFDC45" w14:textId="77777777" w:rsidR="000E70F7" w:rsidRDefault="000E70F7" w:rsidP="002D172F"/>
    <w:p w14:paraId="574981B0" w14:textId="1246DFAE" w:rsidR="00BC06FD" w:rsidRDefault="00BC06FD" w:rsidP="002D172F">
      <w:r>
        <w:br w:type="page"/>
      </w:r>
    </w:p>
    <w:p w14:paraId="770602C6" w14:textId="7E71FF95" w:rsidR="000E70F7" w:rsidRDefault="000E70F7" w:rsidP="002D172F"/>
    <w:p w14:paraId="2F9CAB74" w14:textId="77777777" w:rsidR="000E70F7" w:rsidRDefault="000E70F7" w:rsidP="002D172F"/>
    <w:p w14:paraId="10656110" w14:textId="5EBFC5E7" w:rsidR="000E70F7" w:rsidRPr="00180585" w:rsidRDefault="000E70F7" w:rsidP="000E70F7">
      <w:pPr>
        <w:pStyle w:val="NoSpacing"/>
        <w:ind w:hanging="450"/>
        <w:rPr>
          <w:rFonts w:cs="Arial"/>
        </w:rPr>
      </w:pPr>
      <w:r w:rsidRPr="00180585">
        <w:rPr>
          <w:rFonts w:cs="Arial"/>
          <w:b/>
        </w:rPr>
        <w:t xml:space="preserve">Table </w:t>
      </w:r>
      <w:r>
        <w:rPr>
          <w:rFonts w:cs="Arial"/>
          <w:b/>
        </w:rPr>
        <w:t>39a</w:t>
      </w:r>
      <w:r w:rsidRPr="00180585">
        <w:rPr>
          <w:rFonts w:cs="Arial"/>
          <w:b/>
        </w:rPr>
        <w:t>: State Level Mathematics Data by Student Group (Grades 3-8)</w:t>
      </w:r>
    </w:p>
    <w:tbl>
      <w:tblPr>
        <w:tblStyle w:val="TableGrid1"/>
        <w:tblW w:w="5234" w:type="pct"/>
        <w:tblInd w:w="-455" w:type="dxa"/>
        <w:tblLook w:val="04A0" w:firstRow="1" w:lastRow="0" w:firstColumn="1" w:lastColumn="0" w:noHBand="0" w:noVBand="1"/>
        <w:tblDescription w:val="State Level Mathematics Data by Student Group (Grades 3-8)"/>
      </w:tblPr>
      <w:tblGrid>
        <w:gridCol w:w="2382"/>
        <w:gridCol w:w="1334"/>
        <w:gridCol w:w="1191"/>
        <w:gridCol w:w="1191"/>
        <w:gridCol w:w="2033"/>
        <w:gridCol w:w="2033"/>
      </w:tblGrid>
      <w:tr w:rsidR="000E70F7" w:rsidRPr="00180585" w14:paraId="6999409E" w14:textId="77777777" w:rsidTr="000E70F7">
        <w:trPr>
          <w:cantSplit/>
          <w:tblHeader/>
        </w:trPr>
        <w:tc>
          <w:tcPr>
            <w:tcW w:w="1172" w:type="pct"/>
            <w:vAlign w:val="center"/>
          </w:tcPr>
          <w:p w14:paraId="1C494C2D" w14:textId="77777777" w:rsidR="000E70F7" w:rsidRPr="00180585" w:rsidRDefault="000E70F7" w:rsidP="000E70F7">
            <w:pPr>
              <w:contextualSpacing/>
              <w:rPr>
                <w:rFonts w:cs="Arial"/>
                <w:b/>
              </w:rPr>
            </w:pPr>
            <w:r w:rsidRPr="00180585">
              <w:rPr>
                <w:rFonts w:cs="Arial"/>
                <w:b/>
              </w:rPr>
              <w:t>Student Group</w:t>
            </w:r>
          </w:p>
        </w:tc>
        <w:tc>
          <w:tcPr>
            <w:tcW w:w="656" w:type="pct"/>
            <w:vAlign w:val="center"/>
          </w:tcPr>
          <w:p w14:paraId="42FC1804" w14:textId="77777777" w:rsidR="000E70F7" w:rsidRPr="00180585" w:rsidRDefault="000E70F7" w:rsidP="000E70F7">
            <w:pPr>
              <w:contextualSpacing/>
              <w:jc w:val="center"/>
              <w:rPr>
                <w:rFonts w:cs="Arial"/>
                <w:b/>
              </w:rPr>
            </w:pPr>
            <w:r w:rsidRPr="00180585">
              <w:rPr>
                <w:rFonts w:cs="Arial"/>
                <w:b/>
              </w:rPr>
              <w:t>Status</w:t>
            </w:r>
          </w:p>
        </w:tc>
        <w:tc>
          <w:tcPr>
            <w:tcW w:w="586" w:type="pct"/>
            <w:vAlign w:val="center"/>
          </w:tcPr>
          <w:p w14:paraId="5C3217BC" w14:textId="77777777" w:rsidR="000E70F7" w:rsidRPr="00180585" w:rsidRDefault="000E70F7" w:rsidP="000E70F7">
            <w:pPr>
              <w:contextualSpacing/>
              <w:jc w:val="center"/>
              <w:rPr>
                <w:rFonts w:cs="Arial"/>
                <w:b/>
              </w:rPr>
            </w:pPr>
            <w:r w:rsidRPr="00180585">
              <w:rPr>
                <w:rFonts w:cs="Arial"/>
                <w:b/>
                <w:bCs/>
              </w:rPr>
              <w:t>Change</w:t>
            </w:r>
          </w:p>
        </w:tc>
        <w:tc>
          <w:tcPr>
            <w:tcW w:w="586" w:type="pct"/>
            <w:vAlign w:val="center"/>
          </w:tcPr>
          <w:p w14:paraId="08C56FAD" w14:textId="77777777" w:rsidR="000E70F7" w:rsidRPr="00180585" w:rsidRDefault="000E70F7" w:rsidP="000E70F7">
            <w:pPr>
              <w:contextualSpacing/>
              <w:jc w:val="center"/>
              <w:rPr>
                <w:rFonts w:cs="Arial"/>
                <w:b/>
              </w:rPr>
            </w:pPr>
            <w:r w:rsidRPr="00180585">
              <w:rPr>
                <w:rFonts w:cs="Arial"/>
                <w:b/>
                <w:bCs/>
              </w:rPr>
              <w:t>Color</w:t>
            </w:r>
          </w:p>
        </w:tc>
        <w:tc>
          <w:tcPr>
            <w:tcW w:w="1000" w:type="pct"/>
            <w:vAlign w:val="center"/>
          </w:tcPr>
          <w:p w14:paraId="1959F44D" w14:textId="77777777" w:rsidR="000E70F7" w:rsidRPr="00180585" w:rsidRDefault="000E70F7" w:rsidP="000E70F7">
            <w:pPr>
              <w:contextualSpacing/>
              <w:jc w:val="center"/>
              <w:rPr>
                <w:rFonts w:cs="Arial"/>
                <w:b/>
                <w:bCs/>
              </w:rPr>
            </w:pPr>
            <w:r w:rsidRPr="00180585">
              <w:rPr>
                <w:rFonts w:cs="Arial"/>
                <w:b/>
                <w:bCs/>
              </w:rPr>
              <w:t>Annual Average Improvement to Meet Goal</w:t>
            </w:r>
          </w:p>
        </w:tc>
        <w:tc>
          <w:tcPr>
            <w:tcW w:w="1000" w:type="pct"/>
            <w:vAlign w:val="center"/>
          </w:tcPr>
          <w:p w14:paraId="2AFDE725" w14:textId="77777777" w:rsidR="000E70F7" w:rsidRPr="00180585" w:rsidRDefault="000E70F7" w:rsidP="000E70F7">
            <w:pPr>
              <w:contextualSpacing/>
              <w:jc w:val="center"/>
              <w:rPr>
                <w:rFonts w:cs="Arial"/>
                <w:b/>
                <w:bCs/>
              </w:rPr>
            </w:pPr>
            <w:r w:rsidRPr="00180585">
              <w:rPr>
                <w:rFonts w:cs="Arial"/>
                <w:b/>
                <w:bCs/>
              </w:rPr>
              <w:t>Status After Three Years</w:t>
            </w:r>
          </w:p>
        </w:tc>
      </w:tr>
      <w:tr w:rsidR="000E70F7" w:rsidRPr="00180585" w14:paraId="377DCE62" w14:textId="77777777" w:rsidTr="000E70F7">
        <w:trPr>
          <w:cantSplit/>
        </w:trPr>
        <w:tc>
          <w:tcPr>
            <w:tcW w:w="1172" w:type="pct"/>
            <w:vAlign w:val="center"/>
          </w:tcPr>
          <w:p w14:paraId="3750E6DC" w14:textId="77777777" w:rsidR="000E70F7" w:rsidRPr="00180585" w:rsidRDefault="000E70F7" w:rsidP="000E70F7">
            <w:pPr>
              <w:contextualSpacing/>
              <w:rPr>
                <w:rFonts w:cs="Arial"/>
              </w:rPr>
            </w:pPr>
            <w:r w:rsidRPr="00180585">
              <w:rPr>
                <w:rFonts w:cs="Arial"/>
              </w:rPr>
              <w:t>All Students</w:t>
            </w:r>
          </w:p>
        </w:tc>
        <w:tc>
          <w:tcPr>
            <w:tcW w:w="656" w:type="pct"/>
            <w:vAlign w:val="center"/>
          </w:tcPr>
          <w:p w14:paraId="35B54A42" w14:textId="77777777" w:rsidR="000E70F7" w:rsidRPr="00180585" w:rsidRDefault="000E70F7" w:rsidP="000E70F7">
            <w:pPr>
              <w:contextualSpacing/>
              <w:jc w:val="center"/>
              <w:rPr>
                <w:rFonts w:cs="Arial"/>
              </w:rPr>
            </w:pPr>
            <w:r w:rsidRPr="00180585">
              <w:rPr>
                <w:rFonts w:cs="Arial"/>
              </w:rPr>
              <w:t>-38.0</w:t>
            </w:r>
          </w:p>
        </w:tc>
        <w:tc>
          <w:tcPr>
            <w:tcW w:w="586" w:type="pct"/>
            <w:vAlign w:val="center"/>
          </w:tcPr>
          <w:p w14:paraId="06EE92A2" w14:textId="77777777" w:rsidR="000E70F7" w:rsidRPr="00180585" w:rsidRDefault="000E70F7" w:rsidP="000E70F7">
            <w:pPr>
              <w:contextualSpacing/>
              <w:jc w:val="center"/>
              <w:rPr>
                <w:rFonts w:cs="Arial"/>
              </w:rPr>
            </w:pPr>
            <w:r w:rsidRPr="00180585">
              <w:rPr>
                <w:rFonts w:cs="Arial"/>
              </w:rPr>
              <w:t>0.8</w:t>
            </w:r>
          </w:p>
        </w:tc>
        <w:tc>
          <w:tcPr>
            <w:tcW w:w="586" w:type="pct"/>
            <w:vAlign w:val="center"/>
          </w:tcPr>
          <w:p w14:paraId="097BFD5D"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4B38836" w14:textId="77777777" w:rsidR="000E70F7" w:rsidRPr="00180585" w:rsidRDefault="000E70F7" w:rsidP="000E70F7">
            <w:pPr>
              <w:contextualSpacing/>
              <w:jc w:val="center"/>
              <w:rPr>
                <w:rFonts w:cs="Arial"/>
              </w:rPr>
            </w:pPr>
            <w:r w:rsidRPr="00180585">
              <w:rPr>
                <w:rFonts w:cs="Arial"/>
              </w:rPr>
              <w:t>5 points</w:t>
            </w:r>
          </w:p>
        </w:tc>
        <w:tc>
          <w:tcPr>
            <w:tcW w:w="1000" w:type="pct"/>
            <w:vAlign w:val="center"/>
          </w:tcPr>
          <w:p w14:paraId="267D7EFF" w14:textId="77777777" w:rsidR="000E70F7" w:rsidRPr="00180585" w:rsidRDefault="000E70F7" w:rsidP="000E70F7">
            <w:pPr>
              <w:contextualSpacing/>
              <w:jc w:val="center"/>
              <w:rPr>
                <w:rFonts w:cs="Arial"/>
              </w:rPr>
            </w:pPr>
            <w:r w:rsidRPr="00180585">
              <w:rPr>
                <w:rFonts w:cs="Arial"/>
              </w:rPr>
              <w:t>-23.0</w:t>
            </w:r>
          </w:p>
        </w:tc>
      </w:tr>
      <w:tr w:rsidR="000E70F7" w:rsidRPr="00180585" w14:paraId="5F764F16" w14:textId="77777777" w:rsidTr="000E70F7">
        <w:trPr>
          <w:cantSplit/>
        </w:trPr>
        <w:tc>
          <w:tcPr>
            <w:tcW w:w="1172" w:type="pct"/>
            <w:vAlign w:val="center"/>
          </w:tcPr>
          <w:p w14:paraId="706365F5" w14:textId="77777777" w:rsidR="000E70F7" w:rsidRPr="00180585" w:rsidRDefault="000E70F7" w:rsidP="000E70F7">
            <w:pPr>
              <w:contextualSpacing/>
              <w:rPr>
                <w:rFonts w:cs="Arial"/>
              </w:rPr>
            </w:pPr>
            <w:r w:rsidRPr="00180585">
              <w:rPr>
                <w:rFonts w:cs="Arial"/>
              </w:rPr>
              <w:t>American Indian</w:t>
            </w:r>
          </w:p>
        </w:tc>
        <w:tc>
          <w:tcPr>
            <w:tcW w:w="656" w:type="pct"/>
            <w:vAlign w:val="center"/>
          </w:tcPr>
          <w:p w14:paraId="304B5879" w14:textId="77777777" w:rsidR="000E70F7" w:rsidRPr="00180585" w:rsidRDefault="000E70F7" w:rsidP="000E70F7">
            <w:pPr>
              <w:contextualSpacing/>
              <w:jc w:val="center"/>
              <w:rPr>
                <w:rFonts w:cs="Arial"/>
              </w:rPr>
            </w:pPr>
            <w:r w:rsidRPr="00180585">
              <w:rPr>
                <w:rFonts w:cs="Arial"/>
              </w:rPr>
              <w:t>-73.2</w:t>
            </w:r>
          </w:p>
        </w:tc>
        <w:tc>
          <w:tcPr>
            <w:tcW w:w="586" w:type="pct"/>
            <w:vAlign w:val="center"/>
          </w:tcPr>
          <w:p w14:paraId="558DE628" w14:textId="77777777" w:rsidR="000E70F7" w:rsidRPr="00180585" w:rsidRDefault="000E70F7" w:rsidP="000E70F7">
            <w:pPr>
              <w:contextualSpacing/>
              <w:jc w:val="center"/>
              <w:rPr>
                <w:rFonts w:cs="Arial"/>
              </w:rPr>
            </w:pPr>
            <w:r w:rsidRPr="00180585">
              <w:rPr>
                <w:rFonts w:cs="Arial"/>
              </w:rPr>
              <w:t>-1.8</w:t>
            </w:r>
          </w:p>
        </w:tc>
        <w:tc>
          <w:tcPr>
            <w:tcW w:w="586" w:type="pct"/>
            <w:vAlign w:val="center"/>
          </w:tcPr>
          <w:p w14:paraId="3FC38252"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4A6B4BF2" w14:textId="77777777" w:rsidR="000E70F7" w:rsidRPr="00180585" w:rsidRDefault="000E70F7" w:rsidP="000E70F7">
            <w:pPr>
              <w:contextualSpacing/>
              <w:jc w:val="center"/>
              <w:rPr>
                <w:rFonts w:cs="Arial"/>
              </w:rPr>
            </w:pPr>
            <w:r w:rsidRPr="00180585">
              <w:rPr>
                <w:rFonts w:cs="Arial"/>
              </w:rPr>
              <w:t>10 points</w:t>
            </w:r>
          </w:p>
        </w:tc>
        <w:tc>
          <w:tcPr>
            <w:tcW w:w="1000" w:type="pct"/>
            <w:vAlign w:val="center"/>
          </w:tcPr>
          <w:p w14:paraId="114D59AF" w14:textId="77777777" w:rsidR="000E70F7" w:rsidRPr="00180585" w:rsidRDefault="000E70F7" w:rsidP="000E70F7">
            <w:pPr>
              <w:contextualSpacing/>
              <w:jc w:val="center"/>
              <w:rPr>
                <w:rFonts w:cs="Arial"/>
              </w:rPr>
            </w:pPr>
            <w:r w:rsidRPr="00180585">
              <w:rPr>
                <w:rFonts w:cs="Arial"/>
              </w:rPr>
              <w:t>-43.2</w:t>
            </w:r>
          </w:p>
        </w:tc>
      </w:tr>
      <w:tr w:rsidR="000E70F7" w:rsidRPr="00180585" w14:paraId="4D2D242B" w14:textId="77777777" w:rsidTr="000E70F7">
        <w:trPr>
          <w:cantSplit/>
        </w:trPr>
        <w:tc>
          <w:tcPr>
            <w:tcW w:w="1172" w:type="pct"/>
            <w:vAlign w:val="center"/>
          </w:tcPr>
          <w:p w14:paraId="58C4E7E4" w14:textId="77777777" w:rsidR="000E70F7" w:rsidRPr="00180585" w:rsidRDefault="000E70F7" w:rsidP="000E70F7">
            <w:pPr>
              <w:contextualSpacing/>
              <w:rPr>
                <w:rFonts w:cs="Arial"/>
              </w:rPr>
            </w:pPr>
            <w:r w:rsidRPr="00180585">
              <w:rPr>
                <w:rFonts w:cs="Arial"/>
              </w:rPr>
              <w:t>Asian</w:t>
            </w:r>
          </w:p>
        </w:tc>
        <w:tc>
          <w:tcPr>
            <w:tcW w:w="656" w:type="pct"/>
            <w:vAlign w:val="center"/>
          </w:tcPr>
          <w:p w14:paraId="1500FB0F" w14:textId="77777777" w:rsidR="000E70F7" w:rsidRPr="00180585" w:rsidRDefault="000E70F7" w:rsidP="000E70F7">
            <w:pPr>
              <w:contextualSpacing/>
              <w:jc w:val="center"/>
              <w:rPr>
                <w:rFonts w:cs="Arial"/>
              </w:rPr>
            </w:pPr>
            <w:r w:rsidRPr="00180585">
              <w:rPr>
                <w:rFonts w:cs="Arial"/>
              </w:rPr>
              <w:t>49.9</w:t>
            </w:r>
          </w:p>
        </w:tc>
        <w:tc>
          <w:tcPr>
            <w:tcW w:w="586" w:type="pct"/>
            <w:vAlign w:val="center"/>
          </w:tcPr>
          <w:p w14:paraId="61AC3122" w14:textId="77777777" w:rsidR="000E70F7" w:rsidRPr="00180585" w:rsidRDefault="000E70F7" w:rsidP="000E70F7">
            <w:pPr>
              <w:contextualSpacing/>
              <w:jc w:val="center"/>
              <w:rPr>
                <w:rFonts w:cs="Arial"/>
              </w:rPr>
            </w:pPr>
            <w:r w:rsidRPr="00180585">
              <w:rPr>
                <w:rFonts w:cs="Arial"/>
              </w:rPr>
              <w:t>3.1</w:t>
            </w:r>
          </w:p>
        </w:tc>
        <w:tc>
          <w:tcPr>
            <w:tcW w:w="586" w:type="pct"/>
            <w:vAlign w:val="center"/>
          </w:tcPr>
          <w:p w14:paraId="25E5D885" w14:textId="77777777" w:rsidR="000E70F7" w:rsidRPr="00180585" w:rsidRDefault="000E70F7" w:rsidP="000E70F7">
            <w:pPr>
              <w:contextualSpacing/>
              <w:jc w:val="center"/>
              <w:rPr>
                <w:rFonts w:cs="Arial"/>
              </w:rPr>
            </w:pPr>
            <w:r w:rsidRPr="00180585">
              <w:rPr>
                <w:rFonts w:cs="Arial"/>
              </w:rPr>
              <w:t>Blue</w:t>
            </w:r>
          </w:p>
        </w:tc>
        <w:tc>
          <w:tcPr>
            <w:tcW w:w="1000" w:type="pct"/>
            <w:vAlign w:val="center"/>
          </w:tcPr>
          <w:p w14:paraId="7DB020C2" w14:textId="77777777" w:rsidR="000E70F7" w:rsidRPr="00180585" w:rsidRDefault="000E70F7" w:rsidP="000E70F7">
            <w:pPr>
              <w:contextualSpacing/>
              <w:jc w:val="center"/>
              <w:rPr>
                <w:rFonts w:cs="Arial"/>
              </w:rPr>
            </w:pPr>
            <w:r w:rsidRPr="00180585">
              <w:rPr>
                <w:rFonts w:cs="Arial"/>
              </w:rPr>
              <w:t>Increased from Baseline</w:t>
            </w:r>
          </w:p>
        </w:tc>
        <w:tc>
          <w:tcPr>
            <w:tcW w:w="1000" w:type="pct"/>
            <w:vAlign w:val="center"/>
          </w:tcPr>
          <w:p w14:paraId="68E5A663" w14:textId="77777777" w:rsidR="000E70F7" w:rsidRPr="00180585" w:rsidRDefault="000E70F7" w:rsidP="000E70F7">
            <w:pPr>
              <w:contextualSpacing/>
              <w:jc w:val="center"/>
              <w:rPr>
                <w:rFonts w:cs="Arial"/>
              </w:rPr>
            </w:pPr>
            <w:r w:rsidRPr="00180585">
              <w:rPr>
                <w:rFonts w:cs="Arial"/>
              </w:rPr>
              <w:t>50.0</w:t>
            </w:r>
          </w:p>
        </w:tc>
      </w:tr>
      <w:tr w:rsidR="000E70F7" w:rsidRPr="00180585" w14:paraId="0396B3C6" w14:textId="77777777" w:rsidTr="000E70F7">
        <w:trPr>
          <w:cantSplit/>
        </w:trPr>
        <w:tc>
          <w:tcPr>
            <w:tcW w:w="1172" w:type="pct"/>
            <w:vAlign w:val="center"/>
          </w:tcPr>
          <w:p w14:paraId="57D1574B" w14:textId="77777777" w:rsidR="000E70F7" w:rsidRPr="00180585" w:rsidRDefault="000E70F7" w:rsidP="000E70F7">
            <w:pPr>
              <w:contextualSpacing/>
              <w:rPr>
                <w:rFonts w:cs="Arial"/>
              </w:rPr>
            </w:pPr>
            <w:r w:rsidRPr="00180585">
              <w:rPr>
                <w:rFonts w:cs="Arial"/>
              </w:rPr>
              <w:t>Black or African American</w:t>
            </w:r>
          </w:p>
        </w:tc>
        <w:tc>
          <w:tcPr>
            <w:tcW w:w="656" w:type="pct"/>
            <w:vAlign w:val="center"/>
          </w:tcPr>
          <w:p w14:paraId="150EB1A3" w14:textId="77777777" w:rsidR="000E70F7" w:rsidRPr="00180585" w:rsidRDefault="000E70F7" w:rsidP="000E70F7">
            <w:pPr>
              <w:contextualSpacing/>
              <w:jc w:val="center"/>
              <w:rPr>
                <w:rFonts w:cs="Arial"/>
              </w:rPr>
            </w:pPr>
            <w:r w:rsidRPr="00180585">
              <w:rPr>
                <w:rFonts w:cs="Arial"/>
              </w:rPr>
              <w:t>-90.7</w:t>
            </w:r>
          </w:p>
        </w:tc>
        <w:tc>
          <w:tcPr>
            <w:tcW w:w="586" w:type="pct"/>
            <w:vAlign w:val="center"/>
          </w:tcPr>
          <w:p w14:paraId="6FC18870" w14:textId="77777777" w:rsidR="000E70F7" w:rsidRPr="00180585" w:rsidRDefault="000E70F7" w:rsidP="000E70F7">
            <w:pPr>
              <w:contextualSpacing/>
              <w:jc w:val="center"/>
              <w:rPr>
                <w:rFonts w:cs="Arial"/>
              </w:rPr>
            </w:pPr>
            <w:r w:rsidRPr="00180585">
              <w:rPr>
                <w:rFonts w:cs="Arial"/>
              </w:rPr>
              <w:t>-1.1</w:t>
            </w:r>
          </w:p>
        </w:tc>
        <w:tc>
          <w:tcPr>
            <w:tcW w:w="586" w:type="pct"/>
            <w:vAlign w:val="center"/>
          </w:tcPr>
          <w:p w14:paraId="6E9C22CD"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76F004E3" w14:textId="77777777" w:rsidR="000E70F7" w:rsidRPr="00180585" w:rsidRDefault="000E70F7" w:rsidP="000E70F7">
            <w:pPr>
              <w:contextualSpacing/>
              <w:jc w:val="center"/>
              <w:rPr>
                <w:rFonts w:cs="Arial"/>
              </w:rPr>
            </w:pPr>
            <w:r w:rsidRPr="00180585">
              <w:rPr>
                <w:rFonts w:cs="Arial"/>
              </w:rPr>
              <w:t>13 points</w:t>
            </w:r>
          </w:p>
        </w:tc>
        <w:tc>
          <w:tcPr>
            <w:tcW w:w="1000" w:type="pct"/>
            <w:vAlign w:val="center"/>
          </w:tcPr>
          <w:p w14:paraId="70F86063" w14:textId="77777777" w:rsidR="000E70F7" w:rsidRPr="00180585" w:rsidRDefault="000E70F7" w:rsidP="000E70F7">
            <w:pPr>
              <w:contextualSpacing/>
              <w:jc w:val="center"/>
              <w:rPr>
                <w:rFonts w:cs="Arial"/>
              </w:rPr>
            </w:pPr>
            <w:r w:rsidRPr="00180585">
              <w:rPr>
                <w:rFonts w:cs="Arial"/>
              </w:rPr>
              <w:t>-51.7</w:t>
            </w:r>
          </w:p>
        </w:tc>
      </w:tr>
      <w:tr w:rsidR="000E70F7" w:rsidRPr="00180585" w14:paraId="3923868D" w14:textId="77777777" w:rsidTr="000E70F7">
        <w:trPr>
          <w:cantSplit/>
        </w:trPr>
        <w:tc>
          <w:tcPr>
            <w:tcW w:w="1172" w:type="pct"/>
            <w:vAlign w:val="center"/>
          </w:tcPr>
          <w:p w14:paraId="477B6582" w14:textId="77777777" w:rsidR="000E70F7" w:rsidRPr="00180585" w:rsidRDefault="000E70F7" w:rsidP="000E70F7">
            <w:pPr>
              <w:contextualSpacing/>
              <w:rPr>
                <w:rFonts w:cs="Arial"/>
              </w:rPr>
            </w:pPr>
            <w:r w:rsidRPr="00180585">
              <w:rPr>
                <w:rFonts w:cs="Arial"/>
              </w:rPr>
              <w:t>Filipino</w:t>
            </w:r>
          </w:p>
        </w:tc>
        <w:tc>
          <w:tcPr>
            <w:tcW w:w="656" w:type="pct"/>
            <w:vAlign w:val="center"/>
          </w:tcPr>
          <w:p w14:paraId="63F1F701" w14:textId="77777777" w:rsidR="000E70F7" w:rsidRPr="00180585" w:rsidRDefault="000E70F7" w:rsidP="000E70F7">
            <w:pPr>
              <w:contextualSpacing/>
              <w:jc w:val="center"/>
              <w:rPr>
                <w:rFonts w:cs="Arial"/>
              </w:rPr>
            </w:pPr>
            <w:r w:rsidRPr="00180585">
              <w:rPr>
                <w:rFonts w:cs="Arial"/>
              </w:rPr>
              <w:t>10.9</w:t>
            </w:r>
          </w:p>
        </w:tc>
        <w:tc>
          <w:tcPr>
            <w:tcW w:w="586" w:type="pct"/>
            <w:vAlign w:val="center"/>
          </w:tcPr>
          <w:p w14:paraId="549DC5D7" w14:textId="77777777" w:rsidR="000E70F7" w:rsidRPr="00180585" w:rsidRDefault="000E70F7" w:rsidP="000E70F7">
            <w:pPr>
              <w:contextualSpacing/>
              <w:jc w:val="center"/>
              <w:rPr>
                <w:rFonts w:cs="Arial"/>
              </w:rPr>
            </w:pPr>
            <w:r w:rsidRPr="00180585">
              <w:rPr>
                <w:rFonts w:cs="Arial"/>
              </w:rPr>
              <w:t>3.0</w:t>
            </w:r>
          </w:p>
        </w:tc>
        <w:tc>
          <w:tcPr>
            <w:tcW w:w="586" w:type="pct"/>
            <w:vAlign w:val="center"/>
          </w:tcPr>
          <w:p w14:paraId="43BBB933" w14:textId="77777777" w:rsidR="000E70F7" w:rsidRPr="00180585" w:rsidRDefault="000E70F7" w:rsidP="000E70F7">
            <w:pPr>
              <w:contextualSpacing/>
              <w:jc w:val="center"/>
              <w:rPr>
                <w:rFonts w:cs="Arial"/>
              </w:rPr>
            </w:pPr>
            <w:r w:rsidRPr="00180585">
              <w:rPr>
                <w:rFonts w:cs="Arial"/>
              </w:rPr>
              <w:t>Green</w:t>
            </w:r>
          </w:p>
        </w:tc>
        <w:tc>
          <w:tcPr>
            <w:tcW w:w="1000" w:type="pct"/>
            <w:vAlign w:val="center"/>
          </w:tcPr>
          <w:p w14:paraId="13BCA92E" w14:textId="77777777" w:rsidR="000E70F7" w:rsidRPr="00180585" w:rsidRDefault="000E70F7" w:rsidP="000E70F7">
            <w:pPr>
              <w:contextualSpacing/>
              <w:jc w:val="center"/>
              <w:rPr>
                <w:rFonts w:cs="Arial"/>
              </w:rPr>
            </w:pPr>
            <w:r w:rsidRPr="00180585">
              <w:rPr>
                <w:rFonts w:cs="Arial"/>
              </w:rPr>
              <w:t>Increased from Baseline</w:t>
            </w:r>
          </w:p>
        </w:tc>
        <w:tc>
          <w:tcPr>
            <w:tcW w:w="1000" w:type="pct"/>
            <w:vAlign w:val="center"/>
          </w:tcPr>
          <w:p w14:paraId="47B30069" w14:textId="77777777" w:rsidR="000E70F7" w:rsidRPr="00180585" w:rsidRDefault="000E70F7" w:rsidP="000E70F7">
            <w:pPr>
              <w:contextualSpacing/>
              <w:jc w:val="center"/>
              <w:rPr>
                <w:rFonts w:cs="Arial"/>
              </w:rPr>
            </w:pPr>
            <w:r w:rsidRPr="00180585">
              <w:rPr>
                <w:rFonts w:cs="Arial"/>
              </w:rPr>
              <w:t>11.0</w:t>
            </w:r>
          </w:p>
        </w:tc>
      </w:tr>
      <w:tr w:rsidR="000E70F7" w:rsidRPr="00180585" w14:paraId="788718EA" w14:textId="77777777" w:rsidTr="000E70F7">
        <w:trPr>
          <w:cantSplit/>
        </w:trPr>
        <w:tc>
          <w:tcPr>
            <w:tcW w:w="1172" w:type="pct"/>
            <w:vAlign w:val="center"/>
          </w:tcPr>
          <w:p w14:paraId="22ED90DD" w14:textId="77777777" w:rsidR="000E70F7" w:rsidRPr="00180585" w:rsidRDefault="000E70F7" w:rsidP="000E70F7">
            <w:pPr>
              <w:contextualSpacing/>
              <w:rPr>
                <w:rFonts w:cs="Arial"/>
              </w:rPr>
            </w:pPr>
            <w:r w:rsidRPr="00180585">
              <w:rPr>
                <w:rFonts w:cs="Arial"/>
              </w:rPr>
              <w:t>Hispanic or Latino</w:t>
            </w:r>
          </w:p>
        </w:tc>
        <w:tc>
          <w:tcPr>
            <w:tcW w:w="656" w:type="pct"/>
            <w:vAlign w:val="center"/>
          </w:tcPr>
          <w:p w14:paraId="0EDB2643" w14:textId="77777777" w:rsidR="000E70F7" w:rsidRPr="00180585" w:rsidRDefault="000E70F7" w:rsidP="000E70F7">
            <w:pPr>
              <w:contextualSpacing/>
              <w:jc w:val="center"/>
              <w:rPr>
                <w:rFonts w:cs="Arial"/>
              </w:rPr>
            </w:pPr>
            <w:r w:rsidRPr="00180585">
              <w:rPr>
                <w:rFonts w:cs="Arial"/>
              </w:rPr>
              <w:t>-65.5</w:t>
            </w:r>
          </w:p>
        </w:tc>
        <w:tc>
          <w:tcPr>
            <w:tcW w:w="586" w:type="pct"/>
            <w:vAlign w:val="center"/>
          </w:tcPr>
          <w:p w14:paraId="08577FC1" w14:textId="77777777" w:rsidR="000E70F7" w:rsidRPr="00180585" w:rsidRDefault="000E70F7" w:rsidP="000E70F7">
            <w:pPr>
              <w:contextualSpacing/>
              <w:jc w:val="center"/>
              <w:rPr>
                <w:rFonts w:cs="Arial"/>
              </w:rPr>
            </w:pPr>
            <w:r w:rsidRPr="00180585">
              <w:rPr>
                <w:rFonts w:cs="Arial"/>
              </w:rPr>
              <w:t>0.4</w:t>
            </w:r>
          </w:p>
        </w:tc>
        <w:tc>
          <w:tcPr>
            <w:tcW w:w="586" w:type="pct"/>
            <w:vAlign w:val="center"/>
          </w:tcPr>
          <w:p w14:paraId="1FCCD76C"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10710894" w14:textId="77777777" w:rsidR="000E70F7" w:rsidRPr="00180585" w:rsidRDefault="000E70F7" w:rsidP="000E70F7">
            <w:pPr>
              <w:contextualSpacing/>
              <w:jc w:val="center"/>
              <w:rPr>
                <w:rFonts w:cs="Arial"/>
              </w:rPr>
            </w:pPr>
            <w:r w:rsidRPr="00180585">
              <w:rPr>
                <w:rFonts w:cs="Arial"/>
              </w:rPr>
              <w:t>9 points</w:t>
            </w:r>
          </w:p>
        </w:tc>
        <w:tc>
          <w:tcPr>
            <w:tcW w:w="1000" w:type="pct"/>
            <w:vAlign w:val="center"/>
          </w:tcPr>
          <w:p w14:paraId="5B62CE09" w14:textId="77777777" w:rsidR="000E70F7" w:rsidRPr="00180585" w:rsidRDefault="000E70F7" w:rsidP="000E70F7">
            <w:pPr>
              <w:contextualSpacing/>
              <w:jc w:val="center"/>
              <w:rPr>
                <w:rFonts w:cs="Arial"/>
              </w:rPr>
            </w:pPr>
            <w:r w:rsidRPr="00180585">
              <w:rPr>
                <w:rFonts w:cs="Arial"/>
              </w:rPr>
              <w:t>-38.5</w:t>
            </w:r>
          </w:p>
        </w:tc>
      </w:tr>
      <w:tr w:rsidR="000E70F7" w:rsidRPr="00180585" w14:paraId="1FC631C1" w14:textId="77777777" w:rsidTr="000E70F7">
        <w:trPr>
          <w:cantSplit/>
        </w:trPr>
        <w:tc>
          <w:tcPr>
            <w:tcW w:w="1172" w:type="pct"/>
            <w:vAlign w:val="center"/>
          </w:tcPr>
          <w:p w14:paraId="71D3CD8E" w14:textId="77777777" w:rsidR="000E70F7" w:rsidRPr="00180585" w:rsidRDefault="000E70F7" w:rsidP="000E70F7">
            <w:pPr>
              <w:contextualSpacing/>
              <w:rPr>
                <w:rFonts w:cs="Arial"/>
              </w:rPr>
            </w:pPr>
            <w:r w:rsidRPr="00180585">
              <w:rPr>
                <w:rFonts w:cs="Arial"/>
              </w:rPr>
              <w:t>Pacific Islander</w:t>
            </w:r>
          </w:p>
        </w:tc>
        <w:tc>
          <w:tcPr>
            <w:tcW w:w="656" w:type="pct"/>
            <w:vAlign w:val="center"/>
          </w:tcPr>
          <w:p w14:paraId="6581A6DC" w14:textId="77777777" w:rsidR="000E70F7" w:rsidRPr="00180585" w:rsidRDefault="000E70F7" w:rsidP="000E70F7">
            <w:pPr>
              <w:contextualSpacing/>
              <w:jc w:val="center"/>
              <w:rPr>
                <w:rFonts w:cs="Arial"/>
              </w:rPr>
            </w:pPr>
            <w:r w:rsidRPr="00180585">
              <w:rPr>
                <w:rFonts w:cs="Arial"/>
              </w:rPr>
              <w:t>-50.5</w:t>
            </w:r>
          </w:p>
        </w:tc>
        <w:tc>
          <w:tcPr>
            <w:tcW w:w="586" w:type="pct"/>
            <w:vAlign w:val="center"/>
          </w:tcPr>
          <w:p w14:paraId="39EB43E1" w14:textId="77777777" w:rsidR="000E70F7" w:rsidRPr="00180585" w:rsidRDefault="000E70F7" w:rsidP="000E70F7">
            <w:pPr>
              <w:contextualSpacing/>
              <w:jc w:val="center"/>
              <w:rPr>
                <w:rFonts w:cs="Arial"/>
              </w:rPr>
            </w:pPr>
            <w:r w:rsidRPr="00180585">
              <w:rPr>
                <w:rFonts w:cs="Arial"/>
              </w:rPr>
              <w:t>0.8</w:t>
            </w:r>
          </w:p>
        </w:tc>
        <w:tc>
          <w:tcPr>
            <w:tcW w:w="586" w:type="pct"/>
            <w:vAlign w:val="center"/>
          </w:tcPr>
          <w:p w14:paraId="1197CF2E"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07F3D348" w14:textId="77777777" w:rsidR="000E70F7" w:rsidRPr="00180585" w:rsidRDefault="000E70F7" w:rsidP="000E70F7">
            <w:pPr>
              <w:contextualSpacing/>
              <w:jc w:val="center"/>
              <w:rPr>
                <w:rFonts w:cs="Arial"/>
              </w:rPr>
            </w:pPr>
            <w:r w:rsidRPr="00180585">
              <w:rPr>
                <w:rFonts w:cs="Arial"/>
              </w:rPr>
              <w:t>7 points</w:t>
            </w:r>
          </w:p>
        </w:tc>
        <w:tc>
          <w:tcPr>
            <w:tcW w:w="1000" w:type="pct"/>
            <w:vAlign w:val="center"/>
          </w:tcPr>
          <w:p w14:paraId="2FFD3425" w14:textId="77777777" w:rsidR="000E70F7" w:rsidRPr="00180585" w:rsidRDefault="000E70F7" w:rsidP="000E70F7">
            <w:pPr>
              <w:contextualSpacing/>
              <w:jc w:val="center"/>
              <w:rPr>
                <w:rFonts w:cs="Arial"/>
              </w:rPr>
            </w:pPr>
            <w:r w:rsidRPr="00180585">
              <w:rPr>
                <w:rFonts w:cs="Arial"/>
              </w:rPr>
              <w:t>-29.5</w:t>
            </w:r>
          </w:p>
        </w:tc>
      </w:tr>
      <w:tr w:rsidR="000E70F7" w:rsidRPr="00180585" w14:paraId="472FEEDD" w14:textId="77777777" w:rsidTr="000E70F7">
        <w:trPr>
          <w:cantSplit/>
        </w:trPr>
        <w:tc>
          <w:tcPr>
            <w:tcW w:w="1172" w:type="pct"/>
            <w:vAlign w:val="center"/>
          </w:tcPr>
          <w:p w14:paraId="116F8971" w14:textId="77777777" w:rsidR="000E70F7" w:rsidRPr="00180585" w:rsidRDefault="000E70F7" w:rsidP="000E70F7">
            <w:pPr>
              <w:contextualSpacing/>
              <w:rPr>
                <w:rFonts w:cs="Arial"/>
              </w:rPr>
            </w:pPr>
            <w:r w:rsidRPr="00180585">
              <w:rPr>
                <w:rFonts w:cs="Arial"/>
              </w:rPr>
              <w:t>Two or More Races</w:t>
            </w:r>
          </w:p>
        </w:tc>
        <w:tc>
          <w:tcPr>
            <w:tcW w:w="656" w:type="pct"/>
            <w:vAlign w:val="center"/>
          </w:tcPr>
          <w:p w14:paraId="7EF85CBC" w14:textId="77777777" w:rsidR="000E70F7" w:rsidRPr="00180585" w:rsidRDefault="000E70F7" w:rsidP="000E70F7">
            <w:pPr>
              <w:contextualSpacing/>
              <w:jc w:val="center"/>
              <w:rPr>
                <w:rFonts w:cs="Arial"/>
              </w:rPr>
            </w:pPr>
            <w:r w:rsidRPr="00180585">
              <w:rPr>
                <w:rFonts w:cs="Arial"/>
              </w:rPr>
              <w:t>-2.5</w:t>
            </w:r>
          </w:p>
        </w:tc>
        <w:tc>
          <w:tcPr>
            <w:tcW w:w="586" w:type="pct"/>
            <w:vAlign w:val="center"/>
          </w:tcPr>
          <w:p w14:paraId="190A8A57" w14:textId="77777777" w:rsidR="000E70F7" w:rsidRPr="00180585" w:rsidRDefault="000E70F7" w:rsidP="000E70F7">
            <w:pPr>
              <w:contextualSpacing/>
              <w:jc w:val="center"/>
              <w:rPr>
                <w:rFonts w:cs="Arial"/>
              </w:rPr>
            </w:pPr>
            <w:r w:rsidRPr="00180585">
              <w:rPr>
                <w:rFonts w:cs="Arial"/>
              </w:rPr>
              <w:t>1.4</w:t>
            </w:r>
          </w:p>
        </w:tc>
        <w:tc>
          <w:tcPr>
            <w:tcW w:w="586" w:type="pct"/>
            <w:vAlign w:val="center"/>
          </w:tcPr>
          <w:p w14:paraId="4469F0C4" w14:textId="77777777" w:rsidR="000E70F7" w:rsidRPr="00180585" w:rsidRDefault="000E70F7" w:rsidP="000E70F7">
            <w:pPr>
              <w:contextualSpacing/>
              <w:jc w:val="center"/>
              <w:rPr>
                <w:rFonts w:cs="Arial"/>
              </w:rPr>
            </w:pPr>
            <w:r w:rsidRPr="00180585">
              <w:rPr>
                <w:rFonts w:cs="Arial"/>
              </w:rPr>
              <w:t>Yellow</w:t>
            </w:r>
          </w:p>
        </w:tc>
        <w:tc>
          <w:tcPr>
            <w:tcW w:w="1000" w:type="pct"/>
            <w:vAlign w:val="center"/>
          </w:tcPr>
          <w:p w14:paraId="2F465BC8" w14:textId="77777777" w:rsidR="000E70F7" w:rsidRPr="00180585" w:rsidRDefault="000E70F7" w:rsidP="000E70F7">
            <w:pPr>
              <w:contextualSpacing/>
              <w:jc w:val="center"/>
              <w:rPr>
                <w:rFonts w:cs="Arial"/>
              </w:rPr>
            </w:pPr>
            <w:r w:rsidRPr="00180585">
              <w:rPr>
                <w:rFonts w:cs="Arial"/>
              </w:rPr>
              <w:t>1 point</w:t>
            </w:r>
          </w:p>
        </w:tc>
        <w:tc>
          <w:tcPr>
            <w:tcW w:w="1000" w:type="pct"/>
            <w:vAlign w:val="center"/>
          </w:tcPr>
          <w:p w14:paraId="393BD38F" w14:textId="77777777" w:rsidR="000E70F7" w:rsidRPr="00180585" w:rsidRDefault="000E70F7" w:rsidP="000E70F7">
            <w:pPr>
              <w:contextualSpacing/>
              <w:jc w:val="center"/>
              <w:rPr>
                <w:rFonts w:cs="Arial"/>
              </w:rPr>
            </w:pPr>
            <w:r w:rsidRPr="00180585">
              <w:rPr>
                <w:rFonts w:cs="Arial"/>
              </w:rPr>
              <w:t>0.5</w:t>
            </w:r>
          </w:p>
        </w:tc>
      </w:tr>
      <w:tr w:rsidR="000E70F7" w:rsidRPr="00180585" w14:paraId="059EC6E7" w14:textId="77777777" w:rsidTr="000E70F7">
        <w:trPr>
          <w:cantSplit/>
        </w:trPr>
        <w:tc>
          <w:tcPr>
            <w:tcW w:w="1172" w:type="pct"/>
            <w:vAlign w:val="center"/>
          </w:tcPr>
          <w:p w14:paraId="14EB6CEE" w14:textId="77777777" w:rsidR="000E70F7" w:rsidRPr="00180585" w:rsidRDefault="000E70F7" w:rsidP="000E70F7">
            <w:pPr>
              <w:contextualSpacing/>
              <w:rPr>
                <w:rFonts w:cs="Arial"/>
              </w:rPr>
            </w:pPr>
            <w:r w:rsidRPr="00180585">
              <w:rPr>
                <w:rFonts w:cs="Arial"/>
              </w:rPr>
              <w:t>White</w:t>
            </w:r>
          </w:p>
        </w:tc>
        <w:tc>
          <w:tcPr>
            <w:tcW w:w="656" w:type="pct"/>
            <w:vAlign w:val="center"/>
          </w:tcPr>
          <w:p w14:paraId="26BE955E" w14:textId="77777777" w:rsidR="000E70F7" w:rsidRPr="00180585" w:rsidRDefault="000E70F7" w:rsidP="000E70F7">
            <w:pPr>
              <w:contextualSpacing/>
              <w:jc w:val="center"/>
              <w:rPr>
                <w:rFonts w:cs="Arial"/>
              </w:rPr>
            </w:pPr>
            <w:r w:rsidRPr="00180585">
              <w:rPr>
                <w:rFonts w:cs="Arial"/>
              </w:rPr>
              <w:t>-5.0</w:t>
            </w:r>
          </w:p>
        </w:tc>
        <w:tc>
          <w:tcPr>
            <w:tcW w:w="586" w:type="pct"/>
            <w:vAlign w:val="center"/>
          </w:tcPr>
          <w:p w14:paraId="787505BF" w14:textId="77777777" w:rsidR="000E70F7" w:rsidRPr="00180585" w:rsidRDefault="000E70F7" w:rsidP="000E70F7">
            <w:pPr>
              <w:contextualSpacing/>
              <w:jc w:val="center"/>
              <w:rPr>
                <w:rFonts w:cs="Arial"/>
              </w:rPr>
            </w:pPr>
            <w:r w:rsidRPr="00180585">
              <w:rPr>
                <w:rFonts w:cs="Arial"/>
              </w:rPr>
              <w:t>0.9</w:t>
            </w:r>
          </w:p>
        </w:tc>
        <w:tc>
          <w:tcPr>
            <w:tcW w:w="586" w:type="pct"/>
            <w:vAlign w:val="center"/>
          </w:tcPr>
          <w:p w14:paraId="3C6A5EFB" w14:textId="77777777" w:rsidR="000E70F7" w:rsidRPr="00180585" w:rsidRDefault="000E70F7" w:rsidP="000E70F7">
            <w:pPr>
              <w:contextualSpacing/>
              <w:jc w:val="center"/>
              <w:rPr>
                <w:rFonts w:cs="Arial"/>
              </w:rPr>
            </w:pPr>
            <w:r w:rsidRPr="00180585">
              <w:rPr>
                <w:rFonts w:cs="Arial"/>
              </w:rPr>
              <w:t>Yellow</w:t>
            </w:r>
          </w:p>
        </w:tc>
        <w:tc>
          <w:tcPr>
            <w:tcW w:w="1000" w:type="pct"/>
            <w:vAlign w:val="center"/>
          </w:tcPr>
          <w:p w14:paraId="57CAA0EB" w14:textId="77777777" w:rsidR="000E70F7" w:rsidRPr="00180585" w:rsidRDefault="000E70F7" w:rsidP="000E70F7">
            <w:pPr>
              <w:contextualSpacing/>
              <w:jc w:val="center"/>
              <w:rPr>
                <w:rFonts w:cs="Arial"/>
              </w:rPr>
            </w:pPr>
            <w:r w:rsidRPr="00180585">
              <w:rPr>
                <w:rFonts w:cs="Arial"/>
              </w:rPr>
              <w:t>1 point</w:t>
            </w:r>
          </w:p>
        </w:tc>
        <w:tc>
          <w:tcPr>
            <w:tcW w:w="1000" w:type="pct"/>
            <w:vAlign w:val="center"/>
          </w:tcPr>
          <w:p w14:paraId="138C3A21" w14:textId="77777777" w:rsidR="000E70F7" w:rsidRPr="00180585" w:rsidRDefault="000E70F7" w:rsidP="000E70F7">
            <w:pPr>
              <w:contextualSpacing/>
              <w:jc w:val="center"/>
              <w:rPr>
                <w:rFonts w:cs="Arial"/>
              </w:rPr>
            </w:pPr>
            <w:r w:rsidRPr="00180585">
              <w:rPr>
                <w:rFonts w:cs="Arial"/>
              </w:rPr>
              <w:t>-2.0</w:t>
            </w:r>
          </w:p>
        </w:tc>
      </w:tr>
      <w:tr w:rsidR="000E70F7" w:rsidRPr="00180585" w14:paraId="7BB01953" w14:textId="77777777" w:rsidTr="000E70F7">
        <w:trPr>
          <w:cantSplit/>
        </w:trPr>
        <w:tc>
          <w:tcPr>
            <w:tcW w:w="1172" w:type="pct"/>
            <w:vAlign w:val="center"/>
          </w:tcPr>
          <w:p w14:paraId="37414743" w14:textId="77777777" w:rsidR="000E70F7" w:rsidRPr="00180585" w:rsidRDefault="000E70F7" w:rsidP="000E70F7">
            <w:pPr>
              <w:contextualSpacing/>
              <w:rPr>
                <w:rFonts w:cs="Arial"/>
              </w:rPr>
            </w:pPr>
            <w:r w:rsidRPr="00180585">
              <w:rPr>
                <w:rFonts w:cs="Arial"/>
              </w:rPr>
              <w:t>English Learner</w:t>
            </w:r>
          </w:p>
        </w:tc>
        <w:tc>
          <w:tcPr>
            <w:tcW w:w="656" w:type="pct"/>
            <w:vAlign w:val="center"/>
          </w:tcPr>
          <w:p w14:paraId="5E57A9C8" w14:textId="77777777" w:rsidR="000E70F7" w:rsidRPr="00180585" w:rsidRDefault="000E70F7" w:rsidP="000E70F7">
            <w:pPr>
              <w:contextualSpacing/>
              <w:jc w:val="center"/>
              <w:rPr>
                <w:rFonts w:cs="Arial"/>
              </w:rPr>
            </w:pPr>
            <w:r w:rsidRPr="00180585">
              <w:rPr>
                <w:rFonts w:cs="Arial"/>
              </w:rPr>
              <w:t>-68.3</w:t>
            </w:r>
          </w:p>
        </w:tc>
        <w:tc>
          <w:tcPr>
            <w:tcW w:w="586" w:type="pct"/>
            <w:vAlign w:val="center"/>
          </w:tcPr>
          <w:p w14:paraId="641952B1" w14:textId="77777777" w:rsidR="000E70F7" w:rsidRPr="00180585" w:rsidRDefault="000E70F7" w:rsidP="000E70F7">
            <w:pPr>
              <w:contextualSpacing/>
              <w:jc w:val="center"/>
              <w:rPr>
                <w:rFonts w:cs="Arial"/>
              </w:rPr>
            </w:pPr>
            <w:r w:rsidRPr="00180585">
              <w:rPr>
                <w:rFonts w:cs="Arial"/>
              </w:rPr>
              <w:t>-0.5</w:t>
            </w:r>
          </w:p>
        </w:tc>
        <w:tc>
          <w:tcPr>
            <w:tcW w:w="586" w:type="pct"/>
            <w:vAlign w:val="center"/>
          </w:tcPr>
          <w:p w14:paraId="3A8645DD"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4C3308E6" w14:textId="77777777" w:rsidR="000E70F7" w:rsidRPr="00180585" w:rsidRDefault="000E70F7" w:rsidP="000E70F7">
            <w:pPr>
              <w:contextualSpacing/>
              <w:jc w:val="center"/>
              <w:rPr>
                <w:rFonts w:cs="Arial"/>
              </w:rPr>
            </w:pPr>
            <w:r w:rsidRPr="00180585">
              <w:rPr>
                <w:rFonts w:cs="Arial"/>
              </w:rPr>
              <w:t>10 points</w:t>
            </w:r>
          </w:p>
        </w:tc>
        <w:tc>
          <w:tcPr>
            <w:tcW w:w="1000" w:type="pct"/>
            <w:vAlign w:val="center"/>
          </w:tcPr>
          <w:p w14:paraId="5CE942AF" w14:textId="77777777" w:rsidR="000E70F7" w:rsidRPr="00180585" w:rsidRDefault="000E70F7" w:rsidP="000E70F7">
            <w:pPr>
              <w:contextualSpacing/>
              <w:jc w:val="center"/>
              <w:rPr>
                <w:rFonts w:cs="Arial"/>
              </w:rPr>
            </w:pPr>
            <w:r w:rsidRPr="00180585">
              <w:rPr>
                <w:rFonts w:cs="Arial"/>
              </w:rPr>
              <w:t>-38.5</w:t>
            </w:r>
          </w:p>
        </w:tc>
      </w:tr>
      <w:tr w:rsidR="000E70F7" w:rsidRPr="00180585" w14:paraId="69A7A6C7" w14:textId="77777777" w:rsidTr="000E70F7">
        <w:trPr>
          <w:cantSplit/>
        </w:trPr>
        <w:tc>
          <w:tcPr>
            <w:tcW w:w="1172" w:type="pct"/>
            <w:vAlign w:val="center"/>
          </w:tcPr>
          <w:p w14:paraId="2DC8789E" w14:textId="77777777" w:rsidR="000E70F7" w:rsidRPr="00180585" w:rsidRDefault="000E70F7" w:rsidP="000E70F7">
            <w:pPr>
              <w:contextualSpacing/>
              <w:rPr>
                <w:rFonts w:cs="Arial"/>
              </w:rPr>
            </w:pPr>
            <w:r w:rsidRPr="00180585">
              <w:rPr>
                <w:rFonts w:cs="Arial"/>
              </w:rPr>
              <w:t>Foster Youth</w:t>
            </w:r>
          </w:p>
        </w:tc>
        <w:tc>
          <w:tcPr>
            <w:tcW w:w="656" w:type="pct"/>
            <w:vAlign w:val="center"/>
          </w:tcPr>
          <w:p w14:paraId="7EC81BCA" w14:textId="77777777" w:rsidR="000E70F7" w:rsidRPr="00180585" w:rsidRDefault="000E70F7" w:rsidP="000E70F7">
            <w:pPr>
              <w:contextualSpacing/>
              <w:jc w:val="center"/>
              <w:rPr>
                <w:rFonts w:cs="Arial"/>
              </w:rPr>
            </w:pPr>
            <w:r w:rsidRPr="00180585">
              <w:rPr>
                <w:rFonts w:cs="Arial"/>
              </w:rPr>
              <w:t>-110.0</w:t>
            </w:r>
          </w:p>
        </w:tc>
        <w:tc>
          <w:tcPr>
            <w:tcW w:w="586" w:type="pct"/>
            <w:vAlign w:val="center"/>
          </w:tcPr>
          <w:p w14:paraId="5DDEFEC8" w14:textId="77777777" w:rsidR="000E70F7" w:rsidRPr="00180585" w:rsidRDefault="000E70F7" w:rsidP="000E70F7">
            <w:pPr>
              <w:contextualSpacing/>
              <w:jc w:val="center"/>
              <w:rPr>
                <w:rFonts w:cs="Arial"/>
              </w:rPr>
            </w:pPr>
            <w:r w:rsidRPr="00180585">
              <w:rPr>
                <w:rFonts w:cs="Arial"/>
              </w:rPr>
              <w:t>6.8</w:t>
            </w:r>
          </w:p>
        </w:tc>
        <w:tc>
          <w:tcPr>
            <w:tcW w:w="586" w:type="pct"/>
            <w:vAlign w:val="center"/>
          </w:tcPr>
          <w:p w14:paraId="4EE115CC"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2C0E1677" w14:textId="77777777" w:rsidR="000E70F7" w:rsidRPr="00180585" w:rsidRDefault="000E70F7" w:rsidP="000E70F7">
            <w:pPr>
              <w:contextualSpacing/>
              <w:jc w:val="center"/>
              <w:rPr>
                <w:rFonts w:cs="Arial"/>
              </w:rPr>
            </w:pPr>
            <w:r w:rsidRPr="00180585">
              <w:rPr>
                <w:rFonts w:cs="Arial"/>
              </w:rPr>
              <w:t>16 points</w:t>
            </w:r>
          </w:p>
        </w:tc>
        <w:tc>
          <w:tcPr>
            <w:tcW w:w="1000" w:type="pct"/>
            <w:vAlign w:val="center"/>
          </w:tcPr>
          <w:p w14:paraId="3380A787" w14:textId="77777777" w:rsidR="000E70F7" w:rsidRPr="00180585" w:rsidRDefault="000E70F7" w:rsidP="000E70F7">
            <w:pPr>
              <w:contextualSpacing/>
              <w:jc w:val="center"/>
              <w:rPr>
                <w:rFonts w:cs="Arial"/>
              </w:rPr>
            </w:pPr>
            <w:r w:rsidRPr="00180585">
              <w:rPr>
                <w:rFonts w:cs="Arial"/>
              </w:rPr>
              <w:t>-62.0</w:t>
            </w:r>
          </w:p>
        </w:tc>
      </w:tr>
      <w:tr w:rsidR="000E70F7" w:rsidRPr="00180585" w14:paraId="32665FDB" w14:textId="77777777" w:rsidTr="000E70F7">
        <w:trPr>
          <w:cantSplit/>
        </w:trPr>
        <w:tc>
          <w:tcPr>
            <w:tcW w:w="1172" w:type="pct"/>
            <w:vAlign w:val="center"/>
          </w:tcPr>
          <w:p w14:paraId="5FB61E19" w14:textId="77777777" w:rsidR="000E70F7" w:rsidRPr="00180585" w:rsidRDefault="000E70F7" w:rsidP="000E70F7">
            <w:pPr>
              <w:contextualSpacing/>
              <w:rPr>
                <w:rFonts w:cs="Arial"/>
              </w:rPr>
            </w:pPr>
            <w:r w:rsidRPr="00180585">
              <w:rPr>
                <w:rFonts w:cs="Arial"/>
              </w:rPr>
              <w:t>Homeless</w:t>
            </w:r>
          </w:p>
        </w:tc>
        <w:tc>
          <w:tcPr>
            <w:tcW w:w="656" w:type="pct"/>
            <w:vAlign w:val="center"/>
          </w:tcPr>
          <w:p w14:paraId="68AD7DF2" w14:textId="77777777" w:rsidR="000E70F7" w:rsidRPr="00180585" w:rsidRDefault="000E70F7" w:rsidP="000E70F7">
            <w:pPr>
              <w:contextualSpacing/>
              <w:jc w:val="center"/>
              <w:rPr>
                <w:rFonts w:cs="Arial"/>
              </w:rPr>
            </w:pPr>
            <w:r w:rsidRPr="00180585">
              <w:rPr>
                <w:rFonts w:cs="Arial"/>
              </w:rPr>
              <w:t>-82.9</w:t>
            </w:r>
          </w:p>
        </w:tc>
        <w:tc>
          <w:tcPr>
            <w:tcW w:w="586" w:type="pct"/>
            <w:vAlign w:val="center"/>
          </w:tcPr>
          <w:p w14:paraId="62C59716" w14:textId="77777777" w:rsidR="000E70F7" w:rsidRPr="00180585" w:rsidRDefault="000E70F7" w:rsidP="000E70F7">
            <w:pPr>
              <w:contextualSpacing/>
              <w:jc w:val="center"/>
              <w:rPr>
                <w:rFonts w:cs="Arial"/>
              </w:rPr>
            </w:pPr>
            <w:r w:rsidRPr="00180585">
              <w:rPr>
                <w:rFonts w:cs="Arial"/>
              </w:rPr>
              <w:t>-2.7</w:t>
            </w:r>
          </w:p>
        </w:tc>
        <w:tc>
          <w:tcPr>
            <w:tcW w:w="586" w:type="pct"/>
            <w:vAlign w:val="center"/>
          </w:tcPr>
          <w:p w14:paraId="51420F97"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6E5D0392" w14:textId="77777777" w:rsidR="000E70F7" w:rsidRPr="00180585" w:rsidRDefault="000E70F7" w:rsidP="000E70F7">
            <w:pPr>
              <w:contextualSpacing/>
              <w:jc w:val="center"/>
              <w:rPr>
                <w:rFonts w:cs="Arial"/>
              </w:rPr>
            </w:pPr>
            <w:r w:rsidRPr="00180585">
              <w:rPr>
                <w:rFonts w:cs="Arial"/>
              </w:rPr>
              <w:t>12 points</w:t>
            </w:r>
          </w:p>
        </w:tc>
        <w:tc>
          <w:tcPr>
            <w:tcW w:w="1000" w:type="pct"/>
            <w:vAlign w:val="center"/>
          </w:tcPr>
          <w:p w14:paraId="015EF194" w14:textId="77777777" w:rsidR="000E70F7" w:rsidRPr="00180585" w:rsidRDefault="000E70F7" w:rsidP="000E70F7">
            <w:pPr>
              <w:contextualSpacing/>
              <w:jc w:val="center"/>
              <w:rPr>
                <w:rFonts w:cs="Arial"/>
              </w:rPr>
            </w:pPr>
            <w:r w:rsidRPr="00180585">
              <w:rPr>
                <w:rFonts w:cs="Arial"/>
              </w:rPr>
              <w:t>-46.9</w:t>
            </w:r>
          </w:p>
        </w:tc>
      </w:tr>
      <w:tr w:rsidR="000E70F7" w:rsidRPr="00180585" w14:paraId="01459F4C" w14:textId="77777777" w:rsidTr="000E70F7">
        <w:trPr>
          <w:cantSplit/>
        </w:trPr>
        <w:tc>
          <w:tcPr>
            <w:tcW w:w="1172" w:type="pct"/>
            <w:vAlign w:val="center"/>
          </w:tcPr>
          <w:p w14:paraId="1C782B08" w14:textId="77777777" w:rsidR="000E70F7" w:rsidRPr="00180585" w:rsidRDefault="000E70F7" w:rsidP="000E70F7">
            <w:pPr>
              <w:contextualSpacing/>
              <w:rPr>
                <w:rFonts w:cs="Arial"/>
              </w:rPr>
            </w:pPr>
            <w:r w:rsidRPr="00180585">
              <w:rPr>
                <w:rFonts w:cs="Arial"/>
              </w:rPr>
              <w:t>Socioeconomically Disadvantaged</w:t>
            </w:r>
          </w:p>
        </w:tc>
        <w:tc>
          <w:tcPr>
            <w:tcW w:w="656" w:type="pct"/>
            <w:vAlign w:val="center"/>
          </w:tcPr>
          <w:p w14:paraId="4917820C" w14:textId="77777777" w:rsidR="000E70F7" w:rsidRPr="00180585" w:rsidRDefault="000E70F7" w:rsidP="000E70F7">
            <w:pPr>
              <w:contextualSpacing/>
              <w:jc w:val="center"/>
              <w:rPr>
                <w:rFonts w:cs="Arial"/>
              </w:rPr>
            </w:pPr>
            <w:r w:rsidRPr="00180585">
              <w:rPr>
                <w:rFonts w:cs="Arial"/>
              </w:rPr>
              <w:t>-68.6</w:t>
            </w:r>
          </w:p>
        </w:tc>
        <w:tc>
          <w:tcPr>
            <w:tcW w:w="586" w:type="pct"/>
            <w:vAlign w:val="center"/>
          </w:tcPr>
          <w:p w14:paraId="25E4E808" w14:textId="77777777" w:rsidR="000E70F7" w:rsidRPr="00180585" w:rsidRDefault="000E70F7" w:rsidP="000E70F7">
            <w:pPr>
              <w:contextualSpacing/>
              <w:jc w:val="center"/>
              <w:rPr>
                <w:rFonts w:cs="Arial"/>
              </w:rPr>
            </w:pPr>
            <w:r w:rsidRPr="00180585">
              <w:rPr>
                <w:rFonts w:cs="Arial"/>
              </w:rPr>
              <w:t>-0.3</w:t>
            </w:r>
          </w:p>
        </w:tc>
        <w:tc>
          <w:tcPr>
            <w:tcW w:w="586" w:type="pct"/>
            <w:vAlign w:val="center"/>
          </w:tcPr>
          <w:p w14:paraId="59A638A5" w14:textId="77777777" w:rsidR="000E70F7" w:rsidRPr="00180585" w:rsidRDefault="000E70F7" w:rsidP="000E70F7">
            <w:pPr>
              <w:contextualSpacing/>
              <w:jc w:val="center"/>
              <w:rPr>
                <w:rFonts w:cs="Arial"/>
              </w:rPr>
            </w:pPr>
            <w:r w:rsidRPr="00180585">
              <w:rPr>
                <w:rFonts w:cs="Arial"/>
              </w:rPr>
              <w:t>Orange</w:t>
            </w:r>
          </w:p>
        </w:tc>
        <w:tc>
          <w:tcPr>
            <w:tcW w:w="1000" w:type="pct"/>
            <w:vAlign w:val="center"/>
          </w:tcPr>
          <w:p w14:paraId="58D8058E" w14:textId="77777777" w:rsidR="000E70F7" w:rsidRPr="00180585" w:rsidRDefault="000E70F7" w:rsidP="000E70F7">
            <w:pPr>
              <w:contextualSpacing/>
              <w:jc w:val="center"/>
              <w:rPr>
                <w:rFonts w:cs="Arial"/>
              </w:rPr>
            </w:pPr>
            <w:r w:rsidRPr="00180585">
              <w:rPr>
                <w:rFonts w:cs="Arial"/>
              </w:rPr>
              <w:t>10 points</w:t>
            </w:r>
          </w:p>
        </w:tc>
        <w:tc>
          <w:tcPr>
            <w:tcW w:w="1000" w:type="pct"/>
            <w:vAlign w:val="center"/>
          </w:tcPr>
          <w:p w14:paraId="7259FCD6" w14:textId="77777777" w:rsidR="000E70F7" w:rsidRPr="00180585" w:rsidRDefault="000E70F7" w:rsidP="000E70F7">
            <w:pPr>
              <w:contextualSpacing/>
              <w:jc w:val="center"/>
              <w:rPr>
                <w:rFonts w:cs="Arial"/>
              </w:rPr>
            </w:pPr>
            <w:r w:rsidRPr="00180585">
              <w:rPr>
                <w:rFonts w:cs="Arial"/>
              </w:rPr>
              <w:t>-38.6</w:t>
            </w:r>
          </w:p>
        </w:tc>
      </w:tr>
      <w:tr w:rsidR="000E70F7" w:rsidRPr="00180585" w14:paraId="51F9DA86" w14:textId="77777777" w:rsidTr="000E70F7">
        <w:trPr>
          <w:cantSplit/>
        </w:trPr>
        <w:tc>
          <w:tcPr>
            <w:tcW w:w="1172" w:type="pct"/>
            <w:vAlign w:val="center"/>
          </w:tcPr>
          <w:p w14:paraId="66FCDC55" w14:textId="77777777" w:rsidR="000E70F7" w:rsidRPr="00180585" w:rsidRDefault="000E70F7" w:rsidP="000E70F7">
            <w:pPr>
              <w:contextualSpacing/>
              <w:rPr>
                <w:rFonts w:cs="Arial"/>
              </w:rPr>
            </w:pPr>
            <w:r w:rsidRPr="00180585">
              <w:rPr>
                <w:rFonts w:cs="Arial"/>
              </w:rPr>
              <w:t>Students with Disabilities</w:t>
            </w:r>
          </w:p>
        </w:tc>
        <w:tc>
          <w:tcPr>
            <w:tcW w:w="656" w:type="pct"/>
            <w:vAlign w:val="center"/>
          </w:tcPr>
          <w:p w14:paraId="0D9D8BCA" w14:textId="77777777" w:rsidR="000E70F7" w:rsidRPr="00180585" w:rsidRDefault="000E70F7" w:rsidP="000E70F7">
            <w:pPr>
              <w:contextualSpacing/>
              <w:jc w:val="center"/>
              <w:rPr>
                <w:rFonts w:cs="Arial"/>
              </w:rPr>
            </w:pPr>
            <w:r w:rsidRPr="00180585">
              <w:rPr>
                <w:rFonts w:cs="Arial"/>
              </w:rPr>
              <w:t>-125.0</w:t>
            </w:r>
          </w:p>
        </w:tc>
        <w:tc>
          <w:tcPr>
            <w:tcW w:w="586" w:type="pct"/>
            <w:vAlign w:val="center"/>
          </w:tcPr>
          <w:p w14:paraId="70087A54" w14:textId="77777777" w:rsidR="000E70F7" w:rsidRPr="00180585" w:rsidRDefault="000E70F7" w:rsidP="000E70F7">
            <w:pPr>
              <w:contextualSpacing/>
              <w:jc w:val="center"/>
              <w:rPr>
                <w:rFonts w:cs="Arial"/>
              </w:rPr>
            </w:pPr>
            <w:r w:rsidRPr="00180585">
              <w:rPr>
                <w:rFonts w:cs="Arial"/>
              </w:rPr>
              <w:t>-.09</w:t>
            </w:r>
          </w:p>
        </w:tc>
        <w:tc>
          <w:tcPr>
            <w:tcW w:w="586" w:type="pct"/>
            <w:vAlign w:val="center"/>
          </w:tcPr>
          <w:p w14:paraId="1049E054" w14:textId="77777777" w:rsidR="000E70F7" w:rsidRPr="00180585" w:rsidRDefault="000E70F7" w:rsidP="000E70F7">
            <w:pPr>
              <w:contextualSpacing/>
              <w:jc w:val="center"/>
              <w:rPr>
                <w:rFonts w:cs="Arial"/>
              </w:rPr>
            </w:pPr>
            <w:r w:rsidRPr="00180585">
              <w:rPr>
                <w:rFonts w:cs="Arial"/>
              </w:rPr>
              <w:t>Red</w:t>
            </w:r>
          </w:p>
        </w:tc>
        <w:tc>
          <w:tcPr>
            <w:tcW w:w="1000" w:type="pct"/>
            <w:vAlign w:val="center"/>
          </w:tcPr>
          <w:p w14:paraId="7D2FBB12" w14:textId="77777777" w:rsidR="000E70F7" w:rsidRPr="00180585" w:rsidRDefault="000E70F7" w:rsidP="000E70F7">
            <w:pPr>
              <w:contextualSpacing/>
              <w:jc w:val="center"/>
              <w:rPr>
                <w:rFonts w:cs="Arial"/>
              </w:rPr>
            </w:pPr>
            <w:r w:rsidRPr="00180585">
              <w:rPr>
                <w:rFonts w:cs="Arial"/>
              </w:rPr>
              <w:t>18 points</w:t>
            </w:r>
          </w:p>
        </w:tc>
        <w:tc>
          <w:tcPr>
            <w:tcW w:w="1000" w:type="pct"/>
            <w:vAlign w:val="center"/>
          </w:tcPr>
          <w:p w14:paraId="2B28A976" w14:textId="77777777" w:rsidR="000E70F7" w:rsidRPr="00180585" w:rsidRDefault="000E70F7" w:rsidP="000E70F7">
            <w:pPr>
              <w:contextualSpacing/>
              <w:jc w:val="center"/>
              <w:rPr>
                <w:rFonts w:cs="Arial"/>
              </w:rPr>
            </w:pPr>
            <w:r w:rsidRPr="00180585">
              <w:rPr>
                <w:rFonts w:cs="Arial"/>
              </w:rPr>
              <w:t>-71.0</w:t>
            </w:r>
          </w:p>
        </w:tc>
      </w:tr>
    </w:tbl>
    <w:p w14:paraId="79412B88" w14:textId="77777777" w:rsidR="000E70F7" w:rsidRPr="00180585" w:rsidRDefault="000E70F7" w:rsidP="000E70F7">
      <w:pPr>
        <w:pStyle w:val="NoSpacing"/>
        <w:ind w:left="-450"/>
        <w:rPr>
          <w:rFonts w:cs="Arial"/>
        </w:rPr>
      </w:pPr>
    </w:p>
    <w:p w14:paraId="542FECFA" w14:textId="77777777" w:rsidR="000E70F7" w:rsidRPr="00180585" w:rsidRDefault="000E70F7" w:rsidP="000E70F7">
      <w:pPr>
        <w:rPr>
          <w:rFonts w:cs="Arial"/>
        </w:rPr>
      </w:pPr>
    </w:p>
    <w:p w14:paraId="4DA3144D" w14:textId="7E8A2450" w:rsidR="000E70F7" w:rsidRPr="00180585" w:rsidRDefault="000E70F7" w:rsidP="000E70F7">
      <w:pPr>
        <w:pStyle w:val="NoSpacing"/>
        <w:ind w:hanging="450"/>
        <w:rPr>
          <w:rFonts w:cs="Arial"/>
        </w:rPr>
      </w:pPr>
      <w:r w:rsidRPr="00180585">
        <w:rPr>
          <w:rFonts w:cs="Arial"/>
          <w:b/>
        </w:rPr>
        <w:t xml:space="preserve">Table </w:t>
      </w:r>
      <w:r>
        <w:rPr>
          <w:rFonts w:cs="Arial"/>
          <w:b/>
        </w:rPr>
        <w:t>3</w:t>
      </w:r>
      <w:r w:rsidRPr="00180585">
        <w:rPr>
          <w:rFonts w:cs="Arial"/>
          <w:b/>
        </w:rPr>
        <w:t>9</w:t>
      </w:r>
      <w:r>
        <w:rPr>
          <w:rFonts w:cs="Arial"/>
          <w:b/>
        </w:rPr>
        <w:t>b</w:t>
      </w:r>
      <w:r w:rsidRPr="00180585">
        <w:rPr>
          <w:rFonts w:cs="Arial"/>
          <w:b/>
        </w:rPr>
        <w:t>: State Level Mathematics Data by Student Group</w:t>
      </w:r>
      <w:r w:rsidRPr="00180585">
        <w:rPr>
          <w:rFonts w:cs="Arial"/>
        </w:rPr>
        <w:t xml:space="preserve"> </w:t>
      </w:r>
      <w:r w:rsidRPr="00180585">
        <w:rPr>
          <w:rFonts w:cs="Arial"/>
          <w:b/>
        </w:rPr>
        <w:t>(Grade 11)</w:t>
      </w:r>
    </w:p>
    <w:tbl>
      <w:tblPr>
        <w:tblStyle w:val="TableGrid"/>
        <w:tblW w:w="5237" w:type="pct"/>
        <w:tblInd w:w="-455" w:type="dxa"/>
        <w:tblLayout w:type="fixed"/>
        <w:tblLook w:val="04A0" w:firstRow="1" w:lastRow="0" w:firstColumn="1" w:lastColumn="0" w:noHBand="0" w:noVBand="1"/>
        <w:tblDescription w:val="State Level Mathematics Data by Student Group (Grade 11)"/>
      </w:tblPr>
      <w:tblGrid>
        <w:gridCol w:w="2342"/>
        <w:gridCol w:w="1349"/>
        <w:gridCol w:w="1170"/>
        <w:gridCol w:w="1259"/>
        <w:gridCol w:w="1981"/>
        <w:gridCol w:w="2069"/>
      </w:tblGrid>
      <w:tr w:rsidR="000E70F7" w:rsidRPr="00180585" w14:paraId="56F75B6D" w14:textId="77777777" w:rsidTr="000E70F7">
        <w:trPr>
          <w:cantSplit/>
          <w:trHeight w:val="290"/>
          <w:tblHeader/>
        </w:trPr>
        <w:tc>
          <w:tcPr>
            <w:tcW w:w="1151" w:type="pct"/>
            <w:shd w:val="clear" w:color="auto" w:fill="auto"/>
            <w:noWrap/>
            <w:vAlign w:val="center"/>
          </w:tcPr>
          <w:p w14:paraId="044EB3E1" w14:textId="77777777" w:rsidR="000E70F7" w:rsidRPr="00180585" w:rsidRDefault="000E70F7" w:rsidP="000E70F7">
            <w:pPr>
              <w:rPr>
                <w:rFonts w:cs="Arial"/>
                <w:b/>
                <w:color w:val="000000"/>
              </w:rPr>
            </w:pPr>
            <w:r w:rsidRPr="00180585">
              <w:rPr>
                <w:rFonts w:cs="Arial"/>
                <w:b/>
                <w:color w:val="000000"/>
              </w:rPr>
              <w:t>Student Group</w:t>
            </w:r>
          </w:p>
        </w:tc>
        <w:tc>
          <w:tcPr>
            <w:tcW w:w="663" w:type="pct"/>
            <w:shd w:val="clear" w:color="auto" w:fill="auto"/>
            <w:noWrap/>
            <w:vAlign w:val="center"/>
          </w:tcPr>
          <w:p w14:paraId="5A577369" w14:textId="77777777" w:rsidR="000E70F7" w:rsidRPr="00180585" w:rsidRDefault="000E70F7" w:rsidP="000E70F7">
            <w:pPr>
              <w:jc w:val="center"/>
              <w:rPr>
                <w:rFonts w:cs="Arial"/>
                <w:b/>
                <w:color w:val="000000"/>
              </w:rPr>
            </w:pPr>
            <w:r w:rsidRPr="00180585">
              <w:rPr>
                <w:rFonts w:cs="Arial"/>
                <w:b/>
                <w:color w:val="000000"/>
              </w:rPr>
              <w:t>Status</w:t>
            </w:r>
          </w:p>
        </w:tc>
        <w:tc>
          <w:tcPr>
            <w:tcW w:w="575" w:type="pct"/>
            <w:shd w:val="clear" w:color="auto" w:fill="auto"/>
            <w:noWrap/>
            <w:vAlign w:val="center"/>
          </w:tcPr>
          <w:p w14:paraId="67F37795" w14:textId="77777777" w:rsidR="000E70F7" w:rsidRPr="00180585" w:rsidRDefault="000E70F7" w:rsidP="000E70F7">
            <w:pPr>
              <w:jc w:val="center"/>
              <w:rPr>
                <w:rFonts w:cs="Arial"/>
                <w:b/>
                <w:color w:val="000000"/>
              </w:rPr>
            </w:pPr>
            <w:r w:rsidRPr="00180585">
              <w:rPr>
                <w:rFonts w:cs="Arial"/>
                <w:b/>
                <w:color w:val="000000"/>
              </w:rPr>
              <w:t>Change</w:t>
            </w:r>
          </w:p>
        </w:tc>
        <w:tc>
          <w:tcPr>
            <w:tcW w:w="619" w:type="pct"/>
            <w:shd w:val="clear" w:color="auto" w:fill="auto"/>
            <w:noWrap/>
            <w:vAlign w:val="center"/>
          </w:tcPr>
          <w:p w14:paraId="023F7350" w14:textId="77777777" w:rsidR="000E70F7" w:rsidRPr="00180585" w:rsidRDefault="000E70F7" w:rsidP="000E70F7">
            <w:pPr>
              <w:jc w:val="center"/>
              <w:rPr>
                <w:rFonts w:cs="Arial"/>
                <w:b/>
                <w:color w:val="000000"/>
              </w:rPr>
            </w:pPr>
            <w:r w:rsidRPr="00180585">
              <w:rPr>
                <w:rFonts w:cs="Arial"/>
                <w:b/>
                <w:color w:val="000000"/>
              </w:rPr>
              <w:t>Color</w:t>
            </w:r>
          </w:p>
        </w:tc>
        <w:tc>
          <w:tcPr>
            <w:tcW w:w="974" w:type="pct"/>
            <w:shd w:val="clear" w:color="auto" w:fill="auto"/>
            <w:vAlign w:val="center"/>
          </w:tcPr>
          <w:p w14:paraId="573771EB" w14:textId="77777777" w:rsidR="000E70F7" w:rsidRPr="00180585" w:rsidRDefault="000E70F7" w:rsidP="000E70F7">
            <w:pPr>
              <w:jc w:val="center"/>
              <w:rPr>
                <w:rFonts w:cs="Arial"/>
                <w:b/>
                <w:color w:val="000000"/>
              </w:rPr>
            </w:pPr>
            <w:r w:rsidRPr="00180585">
              <w:rPr>
                <w:rFonts w:cs="Arial"/>
                <w:b/>
                <w:bCs/>
              </w:rPr>
              <w:t>Average Annual Improvement to Meet Goal</w:t>
            </w:r>
          </w:p>
        </w:tc>
        <w:tc>
          <w:tcPr>
            <w:tcW w:w="1017" w:type="pct"/>
            <w:shd w:val="clear" w:color="auto" w:fill="auto"/>
            <w:vAlign w:val="center"/>
          </w:tcPr>
          <w:p w14:paraId="051A2483" w14:textId="77777777" w:rsidR="000E70F7" w:rsidRPr="00180585" w:rsidRDefault="000E70F7" w:rsidP="000E70F7">
            <w:pPr>
              <w:jc w:val="center"/>
              <w:rPr>
                <w:rFonts w:cs="Arial"/>
                <w:b/>
                <w:color w:val="000000"/>
              </w:rPr>
            </w:pPr>
            <w:r w:rsidRPr="00180585">
              <w:rPr>
                <w:rFonts w:cs="Arial"/>
                <w:b/>
                <w:bCs/>
              </w:rPr>
              <w:t>Status After Three Years</w:t>
            </w:r>
          </w:p>
        </w:tc>
      </w:tr>
      <w:tr w:rsidR="000E70F7" w:rsidRPr="00180585" w14:paraId="3A031ACC" w14:textId="77777777" w:rsidTr="000E70F7">
        <w:trPr>
          <w:cantSplit/>
          <w:trHeight w:val="290"/>
        </w:trPr>
        <w:tc>
          <w:tcPr>
            <w:tcW w:w="1151" w:type="pct"/>
            <w:noWrap/>
            <w:vAlign w:val="center"/>
          </w:tcPr>
          <w:p w14:paraId="6A7B5A62" w14:textId="77777777" w:rsidR="000E70F7" w:rsidRPr="00180585" w:rsidRDefault="000E70F7" w:rsidP="000E70F7">
            <w:pPr>
              <w:rPr>
                <w:rFonts w:cs="Arial"/>
                <w:color w:val="000000"/>
              </w:rPr>
            </w:pPr>
            <w:r w:rsidRPr="00180585">
              <w:rPr>
                <w:rFonts w:cs="Arial"/>
                <w:color w:val="000000"/>
              </w:rPr>
              <w:t>All Students</w:t>
            </w:r>
          </w:p>
        </w:tc>
        <w:tc>
          <w:tcPr>
            <w:tcW w:w="663" w:type="pct"/>
            <w:noWrap/>
            <w:vAlign w:val="center"/>
          </w:tcPr>
          <w:p w14:paraId="19475020" w14:textId="77777777" w:rsidR="000E70F7" w:rsidRPr="00180585" w:rsidRDefault="000E70F7" w:rsidP="000E70F7">
            <w:pPr>
              <w:jc w:val="center"/>
              <w:rPr>
                <w:rFonts w:cs="Arial"/>
                <w:color w:val="000000"/>
              </w:rPr>
            </w:pPr>
            <w:r w:rsidRPr="00180585">
              <w:rPr>
                <w:rFonts w:cs="Arial"/>
                <w:color w:val="000000"/>
              </w:rPr>
              <w:t>-64.5</w:t>
            </w:r>
          </w:p>
        </w:tc>
        <w:tc>
          <w:tcPr>
            <w:tcW w:w="575" w:type="pct"/>
            <w:noWrap/>
            <w:vAlign w:val="center"/>
          </w:tcPr>
          <w:p w14:paraId="5FD98C07" w14:textId="77777777" w:rsidR="000E70F7" w:rsidRPr="00180585" w:rsidRDefault="000E70F7" w:rsidP="000E70F7">
            <w:pPr>
              <w:jc w:val="center"/>
              <w:rPr>
                <w:rFonts w:cs="Arial"/>
                <w:color w:val="000000"/>
              </w:rPr>
            </w:pPr>
            <w:r w:rsidRPr="00180585">
              <w:rPr>
                <w:rFonts w:cs="Arial"/>
                <w:color w:val="000000"/>
              </w:rPr>
              <w:t>-0.7</w:t>
            </w:r>
          </w:p>
        </w:tc>
        <w:tc>
          <w:tcPr>
            <w:tcW w:w="619" w:type="pct"/>
            <w:noWrap/>
            <w:vAlign w:val="center"/>
          </w:tcPr>
          <w:p w14:paraId="37DDCF6C"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536B24C5" w14:textId="77777777" w:rsidR="000E70F7" w:rsidRPr="00180585" w:rsidRDefault="000E70F7" w:rsidP="000E70F7">
            <w:pPr>
              <w:jc w:val="center"/>
              <w:rPr>
                <w:rFonts w:cs="Arial"/>
                <w:color w:val="000000"/>
              </w:rPr>
            </w:pPr>
            <w:r w:rsidRPr="00180585">
              <w:rPr>
                <w:rFonts w:cs="Arial"/>
                <w:color w:val="000000"/>
              </w:rPr>
              <w:t>9.2</w:t>
            </w:r>
          </w:p>
        </w:tc>
        <w:tc>
          <w:tcPr>
            <w:tcW w:w="1017" w:type="pct"/>
            <w:vAlign w:val="center"/>
          </w:tcPr>
          <w:p w14:paraId="506E7ECB" w14:textId="77777777" w:rsidR="000E70F7" w:rsidRPr="00180585" w:rsidRDefault="000E70F7" w:rsidP="000E70F7">
            <w:pPr>
              <w:jc w:val="center"/>
              <w:rPr>
                <w:rFonts w:cs="Arial"/>
                <w:color w:val="000000"/>
              </w:rPr>
            </w:pPr>
            <w:r w:rsidRPr="00180585">
              <w:rPr>
                <w:rFonts w:cs="Arial"/>
                <w:color w:val="000000"/>
              </w:rPr>
              <w:t>-36.9</w:t>
            </w:r>
          </w:p>
        </w:tc>
      </w:tr>
      <w:tr w:rsidR="000E70F7" w:rsidRPr="00180585" w14:paraId="63318A19" w14:textId="77777777" w:rsidTr="000E70F7">
        <w:trPr>
          <w:cantSplit/>
          <w:trHeight w:val="290"/>
        </w:trPr>
        <w:tc>
          <w:tcPr>
            <w:tcW w:w="1151" w:type="pct"/>
            <w:noWrap/>
            <w:vAlign w:val="center"/>
          </w:tcPr>
          <w:p w14:paraId="2427D0EA" w14:textId="77777777" w:rsidR="000E70F7" w:rsidRPr="00180585" w:rsidRDefault="000E70F7" w:rsidP="000E70F7">
            <w:pPr>
              <w:rPr>
                <w:rFonts w:cs="Arial"/>
                <w:color w:val="000000"/>
              </w:rPr>
            </w:pPr>
            <w:r w:rsidRPr="00180585">
              <w:rPr>
                <w:rFonts w:cs="Arial"/>
                <w:color w:val="000000"/>
              </w:rPr>
              <w:t>American Indian</w:t>
            </w:r>
          </w:p>
        </w:tc>
        <w:tc>
          <w:tcPr>
            <w:tcW w:w="663" w:type="pct"/>
            <w:noWrap/>
            <w:vAlign w:val="center"/>
          </w:tcPr>
          <w:p w14:paraId="26865B74" w14:textId="77777777" w:rsidR="000E70F7" w:rsidRPr="00180585" w:rsidRDefault="000E70F7" w:rsidP="000E70F7">
            <w:pPr>
              <w:jc w:val="center"/>
              <w:rPr>
                <w:rFonts w:cs="Arial"/>
                <w:color w:val="000000"/>
              </w:rPr>
            </w:pPr>
            <w:r w:rsidRPr="00180585">
              <w:rPr>
                <w:rFonts w:cs="Arial"/>
                <w:color w:val="000000"/>
              </w:rPr>
              <w:t>-102.7</w:t>
            </w:r>
          </w:p>
        </w:tc>
        <w:tc>
          <w:tcPr>
            <w:tcW w:w="575" w:type="pct"/>
            <w:noWrap/>
            <w:vAlign w:val="center"/>
          </w:tcPr>
          <w:p w14:paraId="0B6F3EB2" w14:textId="77777777" w:rsidR="000E70F7" w:rsidRPr="00180585" w:rsidRDefault="000E70F7" w:rsidP="000E70F7">
            <w:pPr>
              <w:jc w:val="center"/>
              <w:rPr>
                <w:rFonts w:cs="Arial"/>
                <w:color w:val="000000"/>
              </w:rPr>
            </w:pPr>
            <w:r w:rsidRPr="00180585">
              <w:rPr>
                <w:rFonts w:cs="Arial"/>
                <w:color w:val="000000"/>
              </w:rPr>
              <w:t>-7.3</w:t>
            </w:r>
          </w:p>
        </w:tc>
        <w:tc>
          <w:tcPr>
            <w:tcW w:w="619" w:type="pct"/>
            <w:noWrap/>
            <w:vAlign w:val="center"/>
          </w:tcPr>
          <w:p w14:paraId="45C4E611"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2DBAE4E1" w14:textId="77777777" w:rsidR="000E70F7" w:rsidRPr="00180585" w:rsidRDefault="000E70F7" w:rsidP="000E70F7">
            <w:pPr>
              <w:jc w:val="center"/>
              <w:rPr>
                <w:rFonts w:cs="Arial"/>
                <w:color w:val="000000"/>
              </w:rPr>
            </w:pPr>
            <w:r w:rsidRPr="00180585">
              <w:rPr>
                <w:rFonts w:cs="Arial"/>
                <w:color w:val="000000"/>
              </w:rPr>
              <w:t>14.7</w:t>
            </w:r>
          </w:p>
        </w:tc>
        <w:tc>
          <w:tcPr>
            <w:tcW w:w="1017" w:type="pct"/>
            <w:vAlign w:val="center"/>
          </w:tcPr>
          <w:p w14:paraId="75EB693F" w14:textId="77777777" w:rsidR="000E70F7" w:rsidRPr="00180585" w:rsidRDefault="000E70F7" w:rsidP="000E70F7">
            <w:pPr>
              <w:jc w:val="center"/>
              <w:rPr>
                <w:rFonts w:cs="Arial"/>
                <w:color w:val="000000"/>
              </w:rPr>
            </w:pPr>
            <w:r w:rsidRPr="00180585">
              <w:rPr>
                <w:rFonts w:cs="Arial"/>
                <w:color w:val="000000"/>
              </w:rPr>
              <w:t>-58.6</w:t>
            </w:r>
          </w:p>
        </w:tc>
      </w:tr>
      <w:tr w:rsidR="000E70F7" w:rsidRPr="00180585" w14:paraId="235CF17E" w14:textId="77777777" w:rsidTr="000E70F7">
        <w:trPr>
          <w:cantSplit/>
          <w:trHeight w:val="290"/>
        </w:trPr>
        <w:tc>
          <w:tcPr>
            <w:tcW w:w="1151" w:type="pct"/>
            <w:noWrap/>
            <w:vAlign w:val="center"/>
          </w:tcPr>
          <w:p w14:paraId="7E8BD6CA" w14:textId="77777777" w:rsidR="000E70F7" w:rsidRPr="00180585" w:rsidRDefault="000E70F7" w:rsidP="000E70F7">
            <w:pPr>
              <w:rPr>
                <w:rFonts w:cs="Arial"/>
                <w:color w:val="000000"/>
              </w:rPr>
            </w:pPr>
            <w:r w:rsidRPr="00180585">
              <w:rPr>
                <w:rFonts w:cs="Arial"/>
                <w:color w:val="000000"/>
              </w:rPr>
              <w:t xml:space="preserve">Asian </w:t>
            </w:r>
          </w:p>
        </w:tc>
        <w:tc>
          <w:tcPr>
            <w:tcW w:w="663" w:type="pct"/>
            <w:noWrap/>
            <w:vAlign w:val="center"/>
          </w:tcPr>
          <w:p w14:paraId="55BC114C" w14:textId="77777777" w:rsidR="000E70F7" w:rsidRPr="00180585" w:rsidRDefault="000E70F7" w:rsidP="000E70F7">
            <w:pPr>
              <w:jc w:val="center"/>
              <w:rPr>
                <w:rFonts w:cs="Arial"/>
                <w:color w:val="000000"/>
              </w:rPr>
            </w:pPr>
            <w:r w:rsidRPr="00180585">
              <w:rPr>
                <w:rFonts w:cs="Arial"/>
                <w:color w:val="000000"/>
              </w:rPr>
              <w:t>46</w:t>
            </w:r>
          </w:p>
        </w:tc>
        <w:tc>
          <w:tcPr>
            <w:tcW w:w="575" w:type="pct"/>
            <w:noWrap/>
            <w:vAlign w:val="center"/>
          </w:tcPr>
          <w:p w14:paraId="2AF06BA6" w14:textId="77777777" w:rsidR="000E70F7" w:rsidRPr="00180585" w:rsidRDefault="000E70F7" w:rsidP="000E70F7">
            <w:pPr>
              <w:jc w:val="center"/>
              <w:rPr>
                <w:rFonts w:cs="Arial"/>
                <w:color w:val="000000"/>
              </w:rPr>
            </w:pPr>
            <w:r w:rsidRPr="00180585">
              <w:rPr>
                <w:rFonts w:cs="Arial"/>
                <w:color w:val="000000"/>
              </w:rPr>
              <w:t>1.9</w:t>
            </w:r>
          </w:p>
        </w:tc>
        <w:tc>
          <w:tcPr>
            <w:tcW w:w="619" w:type="pct"/>
            <w:noWrap/>
            <w:vAlign w:val="center"/>
          </w:tcPr>
          <w:p w14:paraId="645E8D61" w14:textId="77777777" w:rsidR="000E70F7" w:rsidRPr="00180585" w:rsidRDefault="000E70F7" w:rsidP="000E70F7">
            <w:pPr>
              <w:jc w:val="center"/>
              <w:rPr>
                <w:rFonts w:cs="Arial"/>
                <w:color w:val="000000"/>
              </w:rPr>
            </w:pPr>
            <w:r w:rsidRPr="00180585">
              <w:rPr>
                <w:rFonts w:cs="Arial"/>
                <w:color w:val="000000"/>
              </w:rPr>
              <w:t>Blue</w:t>
            </w:r>
          </w:p>
        </w:tc>
        <w:tc>
          <w:tcPr>
            <w:tcW w:w="974" w:type="pct"/>
            <w:vAlign w:val="center"/>
          </w:tcPr>
          <w:p w14:paraId="1A62A66C" w14:textId="77777777" w:rsidR="000E70F7" w:rsidRPr="00180585" w:rsidRDefault="000E70F7" w:rsidP="000E70F7">
            <w:pPr>
              <w:jc w:val="center"/>
              <w:rPr>
                <w:rFonts w:cs="Arial"/>
                <w:color w:val="000000"/>
              </w:rPr>
            </w:pPr>
            <w:r w:rsidRPr="00180585">
              <w:rPr>
                <w:rFonts w:cs="Arial"/>
                <w:color w:val="000000"/>
              </w:rPr>
              <w:t>Increase From Baseline</w:t>
            </w:r>
          </w:p>
        </w:tc>
        <w:tc>
          <w:tcPr>
            <w:tcW w:w="1017" w:type="pct"/>
            <w:vAlign w:val="center"/>
          </w:tcPr>
          <w:p w14:paraId="55972B17" w14:textId="77777777" w:rsidR="000E70F7" w:rsidRPr="00180585" w:rsidRDefault="000E70F7" w:rsidP="000E70F7">
            <w:pPr>
              <w:jc w:val="center"/>
              <w:rPr>
                <w:rFonts w:cs="Arial"/>
                <w:color w:val="000000"/>
              </w:rPr>
            </w:pPr>
            <w:r w:rsidRPr="00180585">
              <w:rPr>
                <w:rFonts w:cs="Arial"/>
                <w:color w:val="000000"/>
              </w:rPr>
              <w:t>46.1</w:t>
            </w:r>
          </w:p>
        </w:tc>
      </w:tr>
      <w:tr w:rsidR="000E70F7" w:rsidRPr="00180585" w14:paraId="2948A40D" w14:textId="77777777" w:rsidTr="000E70F7">
        <w:trPr>
          <w:cantSplit/>
          <w:trHeight w:val="290"/>
        </w:trPr>
        <w:tc>
          <w:tcPr>
            <w:tcW w:w="1151" w:type="pct"/>
            <w:noWrap/>
            <w:vAlign w:val="center"/>
          </w:tcPr>
          <w:p w14:paraId="3FA923F9" w14:textId="77777777" w:rsidR="000E70F7" w:rsidRPr="00180585" w:rsidRDefault="000E70F7" w:rsidP="000E70F7">
            <w:pPr>
              <w:rPr>
                <w:rFonts w:cs="Arial"/>
                <w:color w:val="000000"/>
              </w:rPr>
            </w:pPr>
            <w:r w:rsidRPr="00180585">
              <w:rPr>
                <w:rFonts w:cs="Arial"/>
                <w:color w:val="000000"/>
              </w:rPr>
              <w:t xml:space="preserve">Black or African American </w:t>
            </w:r>
          </w:p>
        </w:tc>
        <w:tc>
          <w:tcPr>
            <w:tcW w:w="663" w:type="pct"/>
            <w:noWrap/>
            <w:vAlign w:val="center"/>
          </w:tcPr>
          <w:p w14:paraId="56D5DFF2" w14:textId="77777777" w:rsidR="000E70F7" w:rsidRPr="00180585" w:rsidRDefault="000E70F7" w:rsidP="000E70F7">
            <w:pPr>
              <w:jc w:val="center"/>
              <w:rPr>
                <w:rFonts w:cs="Arial"/>
                <w:color w:val="000000"/>
              </w:rPr>
            </w:pPr>
            <w:r w:rsidRPr="00180585">
              <w:rPr>
                <w:rFonts w:cs="Arial"/>
                <w:color w:val="000000"/>
              </w:rPr>
              <w:t>-129.8</w:t>
            </w:r>
          </w:p>
        </w:tc>
        <w:tc>
          <w:tcPr>
            <w:tcW w:w="575" w:type="pct"/>
            <w:noWrap/>
            <w:vAlign w:val="center"/>
          </w:tcPr>
          <w:p w14:paraId="65FD349B" w14:textId="77777777" w:rsidR="000E70F7" w:rsidRPr="00180585" w:rsidRDefault="000E70F7" w:rsidP="000E70F7">
            <w:pPr>
              <w:jc w:val="center"/>
              <w:rPr>
                <w:rFonts w:cs="Arial"/>
                <w:color w:val="000000"/>
              </w:rPr>
            </w:pPr>
            <w:r w:rsidRPr="00180585">
              <w:rPr>
                <w:rFonts w:cs="Arial"/>
                <w:color w:val="000000"/>
              </w:rPr>
              <w:t>-3.6</w:t>
            </w:r>
          </w:p>
        </w:tc>
        <w:tc>
          <w:tcPr>
            <w:tcW w:w="619" w:type="pct"/>
            <w:noWrap/>
            <w:vAlign w:val="center"/>
          </w:tcPr>
          <w:p w14:paraId="3DD81B84"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26A45E70" w14:textId="77777777" w:rsidR="000E70F7" w:rsidRPr="00180585" w:rsidRDefault="000E70F7" w:rsidP="000E70F7">
            <w:pPr>
              <w:jc w:val="center"/>
              <w:rPr>
                <w:rFonts w:cs="Arial"/>
                <w:color w:val="000000"/>
              </w:rPr>
            </w:pPr>
            <w:r w:rsidRPr="00180585">
              <w:rPr>
                <w:rFonts w:cs="Arial"/>
                <w:color w:val="000000"/>
              </w:rPr>
              <w:t>18.5</w:t>
            </w:r>
          </w:p>
        </w:tc>
        <w:tc>
          <w:tcPr>
            <w:tcW w:w="1017" w:type="pct"/>
            <w:vAlign w:val="center"/>
          </w:tcPr>
          <w:p w14:paraId="0AC7AD1B" w14:textId="77777777" w:rsidR="000E70F7" w:rsidRPr="00180585" w:rsidRDefault="000E70F7" w:rsidP="000E70F7">
            <w:pPr>
              <w:jc w:val="center"/>
              <w:rPr>
                <w:rFonts w:cs="Arial"/>
                <w:color w:val="000000"/>
              </w:rPr>
            </w:pPr>
            <w:r w:rsidRPr="00180585">
              <w:rPr>
                <w:rFonts w:cs="Arial"/>
                <w:color w:val="000000"/>
              </w:rPr>
              <w:t>-74.3</w:t>
            </w:r>
          </w:p>
        </w:tc>
      </w:tr>
      <w:tr w:rsidR="000E70F7" w:rsidRPr="00180585" w14:paraId="02003F53" w14:textId="77777777" w:rsidTr="000E70F7">
        <w:trPr>
          <w:cantSplit/>
          <w:trHeight w:val="290"/>
        </w:trPr>
        <w:tc>
          <w:tcPr>
            <w:tcW w:w="1151" w:type="pct"/>
            <w:noWrap/>
            <w:vAlign w:val="center"/>
          </w:tcPr>
          <w:p w14:paraId="62CA45E3" w14:textId="77777777" w:rsidR="000E70F7" w:rsidRPr="00180585" w:rsidRDefault="000E70F7" w:rsidP="000E70F7">
            <w:pPr>
              <w:rPr>
                <w:rFonts w:cs="Arial"/>
                <w:color w:val="000000"/>
              </w:rPr>
            </w:pPr>
            <w:r w:rsidRPr="00180585">
              <w:rPr>
                <w:rFonts w:cs="Arial"/>
                <w:color w:val="000000"/>
              </w:rPr>
              <w:t xml:space="preserve">Filipino </w:t>
            </w:r>
          </w:p>
        </w:tc>
        <w:tc>
          <w:tcPr>
            <w:tcW w:w="663" w:type="pct"/>
            <w:noWrap/>
            <w:vAlign w:val="center"/>
          </w:tcPr>
          <w:p w14:paraId="04E7F407" w14:textId="77777777" w:rsidR="000E70F7" w:rsidRPr="00180585" w:rsidRDefault="000E70F7" w:rsidP="000E70F7">
            <w:pPr>
              <w:jc w:val="center"/>
              <w:rPr>
                <w:rFonts w:cs="Arial"/>
                <w:color w:val="000000"/>
              </w:rPr>
            </w:pPr>
            <w:r w:rsidRPr="00180585">
              <w:rPr>
                <w:rFonts w:cs="Arial"/>
                <w:color w:val="000000"/>
              </w:rPr>
              <w:t>-15.2</w:t>
            </w:r>
          </w:p>
        </w:tc>
        <w:tc>
          <w:tcPr>
            <w:tcW w:w="575" w:type="pct"/>
            <w:noWrap/>
            <w:vAlign w:val="center"/>
          </w:tcPr>
          <w:p w14:paraId="51896CDC" w14:textId="77777777" w:rsidR="000E70F7" w:rsidRPr="00180585" w:rsidRDefault="000E70F7" w:rsidP="000E70F7">
            <w:pPr>
              <w:jc w:val="center"/>
              <w:rPr>
                <w:rFonts w:cs="Arial"/>
                <w:color w:val="000000"/>
              </w:rPr>
            </w:pPr>
            <w:r w:rsidRPr="00180585">
              <w:rPr>
                <w:rFonts w:cs="Arial"/>
                <w:color w:val="000000"/>
              </w:rPr>
              <w:t>-3.9</w:t>
            </w:r>
          </w:p>
        </w:tc>
        <w:tc>
          <w:tcPr>
            <w:tcW w:w="619" w:type="pct"/>
            <w:noWrap/>
            <w:vAlign w:val="center"/>
          </w:tcPr>
          <w:p w14:paraId="2022163B" w14:textId="77777777" w:rsidR="000E70F7" w:rsidRPr="00180585" w:rsidRDefault="000E70F7" w:rsidP="000E70F7">
            <w:pPr>
              <w:jc w:val="center"/>
              <w:rPr>
                <w:rFonts w:cs="Arial"/>
                <w:color w:val="000000"/>
              </w:rPr>
            </w:pPr>
            <w:r w:rsidRPr="00180585">
              <w:rPr>
                <w:rFonts w:cs="Arial"/>
                <w:color w:val="000000"/>
              </w:rPr>
              <w:t>Yellow</w:t>
            </w:r>
          </w:p>
        </w:tc>
        <w:tc>
          <w:tcPr>
            <w:tcW w:w="974" w:type="pct"/>
            <w:vAlign w:val="center"/>
          </w:tcPr>
          <w:p w14:paraId="56BB94E6" w14:textId="77777777" w:rsidR="000E70F7" w:rsidRPr="00180585" w:rsidRDefault="000E70F7" w:rsidP="000E70F7">
            <w:pPr>
              <w:jc w:val="center"/>
              <w:rPr>
                <w:rFonts w:cs="Arial"/>
                <w:color w:val="000000"/>
              </w:rPr>
            </w:pPr>
            <w:r w:rsidRPr="00180585">
              <w:rPr>
                <w:rFonts w:cs="Arial"/>
                <w:color w:val="000000"/>
              </w:rPr>
              <w:t>2.2</w:t>
            </w:r>
          </w:p>
        </w:tc>
        <w:tc>
          <w:tcPr>
            <w:tcW w:w="1017" w:type="pct"/>
            <w:vAlign w:val="center"/>
          </w:tcPr>
          <w:p w14:paraId="754C0F9F" w14:textId="77777777" w:rsidR="000E70F7" w:rsidRPr="00180585" w:rsidRDefault="000E70F7" w:rsidP="000E70F7">
            <w:pPr>
              <w:jc w:val="center"/>
              <w:rPr>
                <w:rFonts w:cs="Arial"/>
                <w:color w:val="000000"/>
              </w:rPr>
            </w:pPr>
            <w:r w:rsidRPr="00180585">
              <w:rPr>
                <w:rFonts w:cs="Arial"/>
                <w:color w:val="000000"/>
              </w:rPr>
              <w:t>-8.6</w:t>
            </w:r>
          </w:p>
        </w:tc>
      </w:tr>
      <w:tr w:rsidR="000E70F7" w:rsidRPr="00180585" w14:paraId="30ACF95B" w14:textId="77777777" w:rsidTr="000E70F7">
        <w:trPr>
          <w:cantSplit/>
          <w:trHeight w:val="290"/>
        </w:trPr>
        <w:tc>
          <w:tcPr>
            <w:tcW w:w="1151" w:type="pct"/>
            <w:noWrap/>
            <w:vAlign w:val="center"/>
          </w:tcPr>
          <w:p w14:paraId="5E8A10AB" w14:textId="77777777" w:rsidR="000E70F7" w:rsidRPr="00180585" w:rsidRDefault="000E70F7" w:rsidP="000E70F7">
            <w:pPr>
              <w:rPr>
                <w:rFonts w:cs="Arial"/>
                <w:color w:val="000000"/>
              </w:rPr>
            </w:pPr>
            <w:r w:rsidRPr="00180585">
              <w:rPr>
                <w:rFonts w:cs="Arial"/>
                <w:color w:val="000000"/>
              </w:rPr>
              <w:t>Hispanic</w:t>
            </w:r>
          </w:p>
        </w:tc>
        <w:tc>
          <w:tcPr>
            <w:tcW w:w="663" w:type="pct"/>
            <w:noWrap/>
            <w:vAlign w:val="center"/>
          </w:tcPr>
          <w:p w14:paraId="71AE4ED5" w14:textId="77777777" w:rsidR="000E70F7" w:rsidRPr="00180585" w:rsidRDefault="000E70F7" w:rsidP="000E70F7">
            <w:pPr>
              <w:jc w:val="center"/>
              <w:rPr>
                <w:rFonts w:cs="Arial"/>
                <w:color w:val="000000"/>
              </w:rPr>
            </w:pPr>
            <w:r w:rsidRPr="00180585">
              <w:rPr>
                <w:rFonts w:cs="Arial"/>
                <w:color w:val="000000"/>
              </w:rPr>
              <w:t>-99.7</w:t>
            </w:r>
          </w:p>
        </w:tc>
        <w:tc>
          <w:tcPr>
            <w:tcW w:w="575" w:type="pct"/>
            <w:noWrap/>
            <w:vAlign w:val="center"/>
          </w:tcPr>
          <w:p w14:paraId="471322A3" w14:textId="77777777" w:rsidR="000E70F7" w:rsidRPr="00180585" w:rsidRDefault="000E70F7" w:rsidP="000E70F7">
            <w:pPr>
              <w:jc w:val="center"/>
              <w:rPr>
                <w:rFonts w:cs="Arial"/>
                <w:color w:val="000000"/>
              </w:rPr>
            </w:pPr>
            <w:r w:rsidRPr="00180585">
              <w:rPr>
                <w:rFonts w:cs="Arial"/>
                <w:color w:val="000000"/>
              </w:rPr>
              <w:t>-4.3</w:t>
            </w:r>
          </w:p>
        </w:tc>
        <w:tc>
          <w:tcPr>
            <w:tcW w:w="619" w:type="pct"/>
            <w:noWrap/>
            <w:vAlign w:val="center"/>
          </w:tcPr>
          <w:p w14:paraId="4424985D"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4AF5F6C2" w14:textId="77777777" w:rsidR="000E70F7" w:rsidRPr="00180585" w:rsidRDefault="000E70F7" w:rsidP="000E70F7">
            <w:pPr>
              <w:jc w:val="center"/>
              <w:rPr>
                <w:rFonts w:cs="Arial"/>
                <w:color w:val="000000"/>
              </w:rPr>
            </w:pPr>
            <w:r w:rsidRPr="00180585">
              <w:rPr>
                <w:rFonts w:cs="Arial"/>
                <w:color w:val="000000"/>
              </w:rPr>
              <w:t>14.2</w:t>
            </w:r>
          </w:p>
        </w:tc>
        <w:tc>
          <w:tcPr>
            <w:tcW w:w="1017" w:type="pct"/>
            <w:vAlign w:val="center"/>
          </w:tcPr>
          <w:p w14:paraId="59085B8C" w14:textId="77777777" w:rsidR="000E70F7" w:rsidRPr="00180585" w:rsidRDefault="000E70F7" w:rsidP="000E70F7">
            <w:pPr>
              <w:jc w:val="center"/>
              <w:rPr>
                <w:rFonts w:cs="Arial"/>
                <w:color w:val="000000"/>
              </w:rPr>
            </w:pPr>
            <w:r w:rsidRPr="00180585">
              <w:rPr>
                <w:rFonts w:cs="Arial"/>
                <w:color w:val="000000"/>
              </w:rPr>
              <w:t>-57.1</w:t>
            </w:r>
          </w:p>
        </w:tc>
      </w:tr>
      <w:tr w:rsidR="000E70F7" w:rsidRPr="00180585" w14:paraId="00D7091C" w14:textId="77777777" w:rsidTr="000E70F7">
        <w:trPr>
          <w:cantSplit/>
          <w:trHeight w:val="290"/>
        </w:trPr>
        <w:tc>
          <w:tcPr>
            <w:tcW w:w="1151" w:type="pct"/>
            <w:noWrap/>
            <w:vAlign w:val="center"/>
          </w:tcPr>
          <w:p w14:paraId="76E6D652" w14:textId="77777777" w:rsidR="000E70F7" w:rsidRPr="00180585" w:rsidRDefault="000E70F7" w:rsidP="000E70F7">
            <w:pPr>
              <w:rPr>
                <w:rFonts w:cs="Arial"/>
                <w:color w:val="000000"/>
              </w:rPr>
            </w:pPr>
            <w:r w:rsidRPr="00180585">
              <w:rPr>
                <w:rFonts w:cs="Arial"/>
                <w:color w:val="000000"/>
              </w:rPr>
              <w:t xml:space="preserve">Pacific Islander </w:t>
            </w:r>
          </w:p>
        </w:tc>
        <w:tc>
          <w:tcPr>
            <w:tcW w:w="663" w:type="pct"/>
            <w:noWrap/>
            <w:vAlign w:val="center"/>
          </w:tcPr>
          <w:p w14:paraId="10B905D2" w14:textId="77777777" w:rsidR="000E70F7" w:rsidRPr="00180585" w:rsidRDefault="000E70F7" w:rsidP="000E70F7">
            <w:pPr>
              <w:jc w:val="center"/>
              <w:rPr>
                <w:rFonts w:cs="Arial"/>
                <w:color w:val="000000"/>
              </w:rPr>
            </w:pPr>
            <w:r w:rsidRPr="00180585">
              <w:rPr>
                <w:rFonts w:cs="Arial"/>
                <w:color w:val="000000"/>
              </w:rPr>
              <w:t>-92.4</w:t>
            </w:r>
          </w:p>
        </w:tc>
        <w:tc>
          <w:tcPr>
            <w:tcW w:w="575" w:type="pct"/>
            <w:noWrap/>
            <w:vAlign w:val="center"/>
          </w:tcPr>
          <w:p w14:paraId="252110D9" w14:textId="77777777" w:rsidR="000E70F7" w:rsidRPr="00180585" w:rsidRDefault="000E70F7" w:rsidP="000E70F7">
            <w:pPr>
              <w:jc w:val="center"/>
              <w:rPr>
                <w:rFonts w:cs="Arial"/>
                <w:color w:val="000000"/>
              </w:rPr>
            </w:pPr>
            <w:r w:rsidRPr="00180585">
              <w:rPr>
                <w:rFonts w:cs="Arial"/>
                <w:color w:val="000000"/>
              </w:rPr>
              <w:t>-7.2</w:t>
            </w:r>
          </w:p>
        </w:tc>
        <w:tc>
          <w:tcPr>
            <w:tcW w:w="619" w:type="pct"/>
            <w:noWrap/>
            <w:vAlign w:val="center"/>
          </w:tcPr>
          <w:p w14:paraId="00901A38"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334A9177" w14:textId="77777777" w:rsidR="000E70F7" w:rsidRPr="00180585" w:rsidRDefault="000E70F7" w:rsidP="000E70F7">
            <w:pPr>
              <w:jc w:val="center"/>
              <w:rPr>
                <w:rFonts w:cs="Arial"/>
                <w:color w:val="000000"/>
              </w:rPr>
            </w:pPr>
            <w:r w:rsidRPr="00180585">
              <w:rPr>
                <w:rFonts w:cs="Arial"/>
                <w:color w:val="000000"/>
              </w:rPr>
              <w:t>13.2</w:t>
            </w:r>
          </w:p>
        </w:tc>
        <w:tc>
          <w:tcPr>
            <w:tcW w:w="1017" w:type="pct"/>
            <w:vAlign w:val="center"/>
          </w:tcPr>
          <w:p w14:paraId="4EBB41C5" w14:textId="77777777" w:rsidR="000E70F7" w:rsidRPr="00180585" w:rsidRDefault="000E70F7" w:rsidP="000E70F7">
            <w:pPr>
              <w:jc w:val="center"/>
              <w:rPr>
                <w:rFonts w:cs="Arial"/>
                <w:color w:val="000000"/>
              </w:rPr>
            </w:pPr>
            <w:r w:rsidRPr="00180585">
              <w:rPr>
                <w:rFonts w:cs="Arial"/>
                <w:color w:val="000000"/>
              </w:rPr>
              <w:t>-52.8</w:t>
            </w:r>
          </w:p>
        </w:tc>
      </w:tr>
      <w:tr w:rsidR="000E70F7" w:rsidRPr="00180585" w14:paraId="4605EFCF" w14:textId="77777777" w:rsidTr="000E70F7">
        <w:trPr>
          <w:cantSplit/>
          <w:trHeight w:val="290"/>
        </w:trPr>
        <w:tc>
          <w:tcPr>
            <w:tcW w:w="1151" w:type="pct"/>
            <w:noWrap/>
            <w:vAlign w:val="center"/>
          </w:tcPr>
          <w:p w14:paraId="54852D92" w14:textId="77777777" w:rsidR="000E70F7" w:rsidRPr="00180585" w:rsidRDefault="000E70F7" w:rsidP="000E70F7">
            <w:pPr>
              <w:rPr>
                <w:rFonts w:cs="Arial"/>
                <w:color w:val="000000"/>
              </w:rPr>
            </w:pPr>
            <w:r w:rsidRPr="00180585">
              <w:rPr>
                <w:rFonts w:cs="Arial"/>
                <w:color w:val="000000"/>
              </w:rPr>
              <w:t>Two or More Races</w:t>
            </w:r>
          </w:p>
        </w:tc>
        <w:tc>
          <w:tcPr>
            <w:tcW w:w="663" w:type="pct"/>
            <w:noWrap/>
            <w:vAlign w:val="center"/>
          </w:tcPr>
          <w:p w14:paraId="14320EF0" w14:textId="77777777" w:rsidR="000E70F7" w:rsidRPr="00180585" w:rsidRDefault="000E70F7" w:rsidP="000E70F7">
            <w:pPr>
              <w:jc w:val="center"/>
              <w:rPr>
                <w:rFonts w:cs="Arial"/>
                <w:color w:val="000000"/>
              </w:rPr>
            </w:pPr>
            <w:r w:rsidRPr="00180585">
              <w:rPr>
                <w:rFonts w:cs="Arial"/>
                <w:color w:val="000000"/>
              </w:rPr>
              <w:t>-34.1</w:t>
            </w:r>
          </w:p>
        </w:tc>
        <w:tc>
          <w:tcPr>
            <w:tcW w:w="575" w:type="pct"/>
            <w:noWrap/>
            <w:vAlign w:val="center"/>
          </w:tcPr>
          <w:p w14:paraId="5F73C468" w14:textId="77777777" w:rsidR="000E70F7" w:rsidRPr="00180585" w:rsidRDefault="000E70F7" w:rsidP="000E70F7">
            <w:pPr>
              <w:jc w:val="center"/>
              <w:rPr>
                <w:rFonts w:cs="Arial"/>
                <w:color w:val="000000"/>
              </w:rPr>
            </w:pPr>
            <w:r w:rsidRPr="00180585">
              <w:rPr>
                <w:rFonts w:cs="Arial"/>
                <w:color w:val="000000"/>
              </w:rPr>
              <w:t>2.8</w:t>
            </w:r>
          </w:p>
        </w:tc>
        <w:tc>
          <w:tcPr>
            <w:tcW w:w="619" w:type="pct"/>
            <w:noWrap/>
            <w:vAlign w:val="center"/>
          </w:tcPr>
          <w:p w14:paraId="7742C4F6" w14:textId="77777777" w:rsidR="000E70F7" w:rsidRPr="00180585" w:rsidRDefault="000E70F7" w:rsidP="000E70F7">
            <w:pPr>
              <w:jc w:val="center"/>
              <w:rPr>
                <w:rFonts w:cs="Arial"/>
                <w:color w:val="000000"/>
              </w:rPr>
            </w:pPr>
            <w:r w:rsidRPr="00180585">
              <w:rPr>
                <w:rFonts w:cs="Arial"/>
                <w:color w:val="000000"/>
              </w:rPr>
              <w:t>Orange</w:t>
            </w:r>
          </w:p>
        </w:tc>
        <w:tc>
          <w:tcPr>
            <w:tcW w:w="974" w:type="pct"/>
            <w:vAlign w:val="center"/>
          </w:tcPr>
          <w:p w14:paraId="578B02E2" w14:textId="77777777" w:rsidR="000E70F7" w:rsidRPr="00180585" w:rsidRDefault="000E70F7" w:rsidP="000E70F7">
            <w:pPr>
              <w:jc w:val="center"/>
              <w:rPr>
                <w:rFonts w:cs="Arial"/>
                <w:color w:val="000000"/>
              </w:rPr>
            </w:pPr>
            <w:r w:rsidRPr="00180585">
              <w:rPr>
                <w:rFonts w:cs="Arial"/>
                <w:color w:val="000000"/>
              </w:rPr>
              <w:t>4.9</w:t>
            </w:r>
          </w:p>
        </w:tc>
        <w:tc>
          <w:tcPr>
            <w:tcW w:w="1017" w:type="pct"/>
            <w:vAlign w:val="center"/>
          </w:tcPr>
          <w:p w14:paraId="0AFA7923" w14:textId="77777777" w:rsidR="000E70F7" w:rsidRPr="00180585" w:rsidRDefault="000E70F7" w:rsidP="000E70F7">
            <w:pPr>
              <w:jc w:val="center"/>
              <w:rPr>
                <w:rFonts w:cs="Arial"/>
                <w:color w:val="000000"/>
              </w:rPr>
            </w:pPr>
            <w:r w:rsidRPr="00180585">
              <w:rPr>
                <w:rFonts w:cs="Arial"/>
                <w:color w:val="000000"/>
              </w:rPr>
              <w:t>-19.4</w:t>
            </w:r>
          </w:p>
        </w:tc>
      </w:tr>
      <w:tr w:rsidR="000E70F7" w:rsidRPr="00180585" w14:paraId="144EF196" w14:textId="77777777" w:rsidTr="000E70F7">
        <w:trPr>
          <w:cantSplit/>
          <w:trHeight w:val="290"/>
        </w:trPr>
        <w:tc>
          <w:tcPr>
            <w:tcW w:w="1151" w:type="pct"/>
            <w:noWrap/>
            <w:vAlign w:val="center"/>
          </w:tcPr>
          <w:p w14:paraId="6CCDA599" w14:textId="77777777" w:rsidR="000E70F7" w:rsidRPr="00180585" w:rsidRDefault="000E70F7" w:rsidP="000E70F7">
            <w:pPr>
              <w:rPr>
                <w:rFonts w:cs="Arial"/>
                <w:color w:val="000000"/>
              </w:rPr>
            </w:pPr>
            <w:r w:rsidRPr="00180585">
              <w:rPr>
                <w:rFonts w:cs="Arial"/>
                <w:color w:val="000000"/>
              </w:rPr>
              <w:t>White</w:t>
            </w:r>
          </w:p>
        </w:tc>
        <w:tc>
          <w:tcPr>
            <w:tcW w:w="663" w:type="pct"/>
            <w:noWrap/>
            <w:vAlign w:val="center"/>
          </w:tcPr>
          <w:p w14:paraId="2856D0C6" w14:textId="77777777" w:rsidR="000E70F7" w:rsidRPr="00180585" w:rsidRDefault="000E70F7" w:rsidP="000E70F7">
            <w:pPr>
              <w:jc w:val="center"/>
              <w:rPr>
                <w:rFonts w:cs="Arial"/>
                <w:color w:val="000000"/>
              </w:rPr>
            </w:pPr>
            <w:r w:rsidRPr="00180585">
              <w:rPr>
                <w:rFonts w:cs="Arial"/>
                <w:color w:val="000000"/>
              </w:rPr>
              <w:t>-34.4</w:t>
            </w:r>
          </w:p>
        </w:tc>
        <w:tc>
          <w:tcPr>
            <w:tcW w:w="575" w:type="pct"/>
            <w:noWrap/>
            <w:vAlign w:val="center"/>
          </w:tcPr>
          <w:p w14:paraId="25940EE1" w14:textId="77777777" w:rsidR="000E70F7" w:rsidRPr="00180585" w:rsidRDefault="000E70F7" w:rsidP="000E70F7">
            <w:pPr>
              <w:jc w:val="center"/>
              <w:rPr>
                <w:rFonts w:cs="Arial"/>
                <w:color w:val="000000"/>
              </w:rPr>
            </w:pPr>
            <w:r w:rsidRPr="00180585">
              <w:rPr>
                <w:rFonts w:cs="Arial"/>
                <w:color w:val="000000"/>
              </w:rPr>
              <w:t>3.3</w:t>
            </w:r>
          </w:p>
        </w:tc>
        <w:tc>
          <w:tcPr>
            <w:tcW w:w="619" w:type="pct"/>
            <w:noWrap/>
            <w:vAlign w:val="center"/>
          </w:tcPr>
          <w:p w14:paraId="3C0B8423" w14:textId="77777777" w:rsidR="000E70F7" w:rsidRPr="00180585" w:rsidRDefault="000E70F7" w:rsidP="000E70F7">
            <w:pPr>
              <w:jc w:val="center"/>
              <w:rPr>
                <w:rFonts w:cs="Arial"/>
                <w:color w:val="000000"/>
              </w:rPr>
            </w:pPr>
            <w:r w:rsidRPr="00180585">
              <w:rPr>
                <w:rFonts w:cs="Arial"/>
                <w:color w:val="000000"/>
              </w:rPr>
              <w:t>Yellow</w:t>
            </w:r>
          </w:p>
        </w:tc>
        <w:tc>
          <w:tcPr>
            <w:tcW w:w="974" w:type="pct"/>
            <w:vAlign w:val="center"/>
          </w:tcPr>
          <w:p w14:paraId="20D9079C" w14:textId="77777777" w:rsidR="000E70F7" w:rsidRPr="00180585" w:rsidRDefault="000E70F7" w:rsidP="000E70F7">
            <w:pPr>
              <w:jc w:val="center"/>
              <w:rPr>
                <w:rFonts w:cs="Arial"/>
                <w:color w:val="000000"/>
              </w:rPr>
            </w:pPr>
            <w:r w:rsidRPr="00180585">
              <w:rPr>
                <w:rFonts w:cs="Arial"/>
                <w:color w:val="000000"/>
              </w:rPr>
              <w:t>4.9</w:t>
            </w:r>
          </w:p>
        </w:tc>
        <w:tc>
          <w:tcPr>
            <w:tcW w:w="1017" w:type="pct"/>
            <w:vAlign w:val="center"/>
          </w:tcPr>
          <w:p w14:paraId="4105BDCB" w14:textId="77777777" w:rsidR="000E70F7" w:rsidRPr="00180585" w:rsidRDefault="000E70F7" w:rsidP="000E70F7">
            <w:pPr>
              <w:jc w:val="center"/>
              <w:rPr>
                <w:rFonts w:cs="Arial"/>
                <w:color w:val="000000"/>
              </w:rPr>
            </w:pPr>
            <w:r w:rsidRPr="00180585">
              <w:rPr>
                <w:rFonts w:cs="Arial"/>
                <w:color w:val="000000"/>
              </w:rPr>
              <w:t>-19.7</w:t>
            </w:r>
          </w:p>
        </w:tc>
      </w:tr>
      <w:tr w:rsidR="000E70F7" w:rsidRPr="00180585" w14:paraId="6B7D0EA2" w14:textId="77777777" w:rsidTr="000E70F7">
        <w:trPr>
          <w:cantSplit/>
          <w:trHeight w:val="290"/>
        </w:trPr>
        <w:tc>
          <w:tcPr>
            <w:tcW w:w="1151" w:type="pct"/>
            <w:noWrap/>
            <w:vAlign w:val="center"/>
          </w:tcPr>
          <w:p w14:paraId="3396BCFE" w14:textId="77777777" w:rsidR="000E70F7" w:rsidRPr="00180585" w:rsidRDefault="000E70F7" w:rsidP="000E70F7">
            <w:pPr>
              <w:rPr>
                <w:rFonts w:cs="Arial"/>
                <w:color w:val="000000"/>
              </w:rPr>
            </w:pPr>
            <w:r w:rsidRPr="00180585">
              <w:rPr>
                <w:rFonts w:cs="Arial"/>
                <w:color w:val="000000"/>
              </w:rPr>
              <w:t xml:space="preserve">English Learner </w:t>
            </w:r>
          </w:p>
        </w:tc>
        <w:tc>
          <w:tcPr>
            <w:tcW w:w="663" w:type="pct"/>
            <w:noWrap/>
            <w:vAlign w:val="center"/>
          </w:tcPr>
          <w:p w14:paraId="38DD2A46" w14:textId="77777777" w:rsidR="000E70F7" w:rsidRPr="00180585" w:rsidRDefault="000E70F7" w:rsidP="000E70F7">
            <w:pPr>
              <w:jc w:val="center"/>
              <w:rPr>
                <w:rFonts w:cs="Arial"/>
                <w:color w:val="000000"/>
              </w:rPr>
            </w:pPr>
            <w:r w:rsidRPr="00180585">
              <w:rPr>
                <w:rFonts w:cs="Arial"/>
                <w:color w:val="000000"/>
              </w:rPr>
              <w:t>-153</w:t>
            </w:r>
          </w:p>
        </w:tc>
        <w:tc>
          <w:tcPr>
            <w:tcW w:w="575" w:type="pct"/>
            <w:noWrap/>
            <w:vAlign w:val="center"/>
          </w:tcPr>
          <w:p w14:paraId="17AB9CA5" w14:textId="77777777" w:rsidR="000E70F7" w:rsidRPr="00180585" w:rsidRDefault="000E70F7" w:rsidP="000E70F7">
            <w:pPr>
              <w:jc w:val="center"/>
              <w:rPr>
                <w:rFonts w:cs="Arial"/>
                <w:color w:val="000000"/>
              </w:rPr>
            </w:pPr>
            <w:r w:rsidRPr="00180585">
              <w:rPr>
                <w:rFonts w:cs="Arial"/>
                <w:color w:val="000000"/>
              </w:rPr>
              <w:t>-8.2</w:t>
            </w:r>
          </w:p>
        </w:tc>
        <w:tc>
          <w:tcPr>
            <w:tcW w:w="619" w:type="pct"/>
            <w:noWrap/>
            <w:vAlign w:val="center"/>
          </w:tcPr>
          <w:p w14:paraId="2DA517EC"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31937221" w14:textId="77777777" w:rsidR="000E70F7" w:rsidRPr="00180585" w:rsidRDefault="000E70F7" w:rsidP="000E70F7">
            <w:pPr>
              <w:jc w:val="center"/>
              <w:rPr>
                <w:rFonts w:cs="Arial"/>
                <w:color w:val="000000"/>
              </w:rPr>
            </w:pPr>
            <w:r w:rsidRPr="00180585">
              <w:rPr>
                <w:rFonts w:cs="Arial"/>
                <w:color w:val="000000"/>
              </w:rPr>
              <w:t>21.9</w:t>
            </w:r>
          </w:p>
        </w:tc>
        <w:tc>
          <w:tcPr>
            <w:tcW w:w="1017" w:type="pct"/>
            <w:vAlign w:val="center"/>
          </w:tcPr>
          <w:p w14:paraId="008E3B14" w14:textId="77777777" w:rsidR="000E70F7" w:rsidRPr="00180585" w:rsidRDefault="000E70F7" w:rsidP="000E70F7">
            <w:pPr>
              <w:jc w:val="center"/>
              <w:rPr>
                <w:rFonts w:cs="Arial"/>
                <w:color w:val="000000"/>
              </w:rPr>
            </w:pPr>
            <w:r w:rsidRPr="00180585">
              <w:rPr>
                <w:rFonts w:cs="Arial"/>
                <w:color w:val="000000"/>
              </w:rPr>
              <w:t>-87.3</w:t>
            </w:r>
          </w:p>
        </w:tc>
      </w:tr>
      <w:tr w:rsidR="000E70F7" w:rsidRPr="00180585" w14:paraId="26EAD71A" w14:textId="77777777" w:rsidTr="000E70F7">
        <w:trPr>
          <w:cantSplit/>
          <w:trHeight w:val="290"/>
        </w:trPr>
        <w:tc>
          <w:tcPr>
            <w:tcW w:w="1151" w:type="pct"/>
            <w:noWrap/>
            <w:vAlign w:val="center"/>
          </w:tcPr>
          <w:p w14:paraId="37A748AD" w14:textId="77777777" w:rsidR="000E70F7" w:rsidRPr="00180585" w:rsidRDefault="000E70F7" w:rsidP="000E70F7">
            <w:pPr>
              <w:rPr>
                <w:rFonts w:cs="Arial"/>
                <w:color w:val="000000"/>
              </w:rPr>
            </w:pPr>
            <w:r w:rsidRPr="00180585">
              <w:rPr>
                <w:rFonts w:cs="Arial"/>
                <w:color w:val="000000"/>
              </w:rPr>
              <w:t>Foster</w:t>
            </w:r>
          </w:p>
        </w:tc>
        <w:tc>
          <w:tcPr>
            <w:tcW w:w="663" w:type="pct"/>
            <w:noWrap/>
            <w:vAlign w:val="center"/>
          </w:tcPr>
          <w:p w14:paraId="279BE28D" w14:textId="77777777" w:rsidR="000E70F7" w:rsidRPr="00180585" w:rsidRDefault="000E70F7" w:rsidP="000E70F7">
            <w:pPr>
              <w:jc w:val="center"/>
              <w:rPr>
                <w:rFonts w:cs="Arial"/>
                <w:color w:val="000000"/>
              </w:rPr>
            </w:pPr>
            <w:r w:rsidRPr="00180585">
              <w:rPr>
                <w:rFonts w:cs="Arial"/>
                <w:color w:val="000000"/>
              </w:rPr>
              <w:t>-193.6</w:t>
            </w:r>
          </w:p>
        </w:tc>
        <w:tc>
          <w:tcPr>
            <w:tcW w:w="575" w:type="pct"/>
            <w:noWrap/>
            <w:vAlign w:val="center"/>
          </w:tcPr>
          <w:p w14:paraId="224EFC90" w14:textId="77777777" w:rsidR="000E70F7" w:rsidRPr="00180585" w:rsidRDefault="000E70F7" w:rsidP="000E70F7">
            <w:pPr>
              <w:jc w:val="center"/>
              <w:rPr>
                <w:rFonts w:cs="Arial"/>
                <w:color w:val="000000"/>
              </w:rPr>
            </w:pPr>
            <w:r w:rsidRPr="00180585">
              <w:rPr>
                <w:rFonts w:cs="Arial"/>
                <w:color w:val="000000"/>
              </w:rPr>
              <w:t>-3.5</w:t>
            </w:r>
          </w:p>
        </w:tc>
        <w:tc>
          <w:tcPr>
            <w:tcW w:w="619" w:type="pct"/>
            <w:noWrap/>
            <w:vAlign w:val="center"/>
          </w:tcPr>
          <w:p w14:paraId="4B3BE2C6"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5377A430" w14:textId="77777777" w:rsidR="000E70F7" w:rsidRPr="00180585" w:rsidRDefault="000E70F7" w:rsidP="000E70F7">
            <w:pPr>
              <w:jc w:val="center"/>
              <w:rPr>
                <w:rFonts w:cs="Arial"/>
                <w:color w:val="000000"/>
              </w:rPr>
            </w:pPr>
            <w:r w:rsidRPr="00180585">
              <w:rPr>
                <w:rFonts w:cs="Arial"/>
                <w:color w:val="000000"/>
              </w:rPr>
              <w:t>27.7</w:t>
            </w:r>
          </w:p>
        </w:tc>
        <w:tc>
          <w:tcPr>
            <w:tcW w:w="1017" w:type="pct"/>
            <w:vAlign w:val="center"/>
          </w:tcPr>
          <w:p w14:paraId="2FE2B29C" w14:textId="77777777" w:rsidR="000E70F7" w:rsidRPr="00180585" w:rsidRDefault="000E70F7" w:rsidP="000E70F7">
            <w:pPr>
              <w:jc w:val="center"/>
              <w:rPr>
                <w:rFonts w:cs="Arial"/>
                <w:color w:val="000000"/>
              </w:rPr>
            </w:pPr>
            <w:r w:rsidRPr="00180585">
              <w:rPr>
                <w:rFonts w:cs="Arial"/>
                <w:color w:val="000000"/>
              </w:rPr>
              <w:t>-110.5</w:t>
            </w:r>
          </w:p>
        </w:tc>
      </w:tr>
      <w:tr w:rsidR="000E70F7" w:rsidRPr="00180585" w14:paraId="48436FEB" w14:textId="77777777" w:rsidTr="000E70F7">
        <w:trPr>
          <w:cantSplit/>
          <w:trHeight w:val="290"/>
        </w:trPr>
        <w:tc>
          <w:tcPr>
            <w:tcW w:w="1151" w:type="pct"/>
            <w:noWrap/>
            <w:vAlign w:val="center"/>
          </w:tcPr>
          <w:p w14:paraId="1A4ABE6A" w14:textId="77777777" w:rsidR="000E70F7" w:rsidRPr="00180585" w:rsidRDefault="000E70F7" w:rsidP="000E70F7">
            <w:pPr>
              <w:rPr>
                <w:rFonts w:cs="Arial"/>
                <w:color w:val="000000"/>
              </w:rPr>
            </w:pPr>
            <w:r w:rsidRPr="00180585">
              <w:rPr>
                <w:rFonts w:cs="Arial"/>
                <w:color w:val="000000"/>
              </w:rPr>
              <w:t>Homeless</w:t>
            </w:r>
          </w:p>
        </w:tc>
        <w:tc>
          <w:tcPr>
            <w:tcW w:w="663" w:type="pct"/>
            <w:noWrap/>
            <w:vAlign w:val="center"/>
          </w:tcPr>
          <w:p w14:paraId="4077A44D" w14:textId="77777777" w:rsidR="000E70F7" w:rsidRPr="00180585" w:rsidRDefault="000E70F7" w:rsidP="000E70F7">
            <w:pPr>
              <w:jc w:val="center"/>
              <w:rPr>
                <w:rFonts w:cs="Arial"/>
                <w:color w:val="000000"/>
              </w:rPr>
            </w:pPr>
            <w:r w:rsidRPr="00180585">
              <w:rPr>
                <w:rFonts w:cs="Arial"/>
                <w:color w:val="000000"/>
              </w:rPr>
              <w:t>-124.7</w:t>
            </w:r>
          </w:p>
        </w:tc>
        <w:tc>
          <w:tcPr>
            <w:tcW w:w="575" w:type="pct"/>
            <w:noWrap/>
            <w:vAlign w:val="center"/>
          </w:tcPr>
          <w:p w14:paraId="48E6F5DD" w14:textId="77777777" w:rsidR="000E70F7" w:rsidRPr="00180585" w:rsidRDefault="000E70F7" w:rsidP="000E70F7">
            <w:pPr>
              <w:jc w:val="center"/>
              <w:rPr>
                <w:rFonts w:cs="Arial"/>
                <w:color w:val="000000"/>
              </w:rPr>
            </w:pPr>
            <w:r w:rsidRPr="00180585">
              <w:rPr>
                <w:rFonts w:cs="Arial"/>
                <w:color w:val="000000"/>
              </w:rPr>
              <w:t>-13.4</w:t>
            </w:r>
          </w:p>
        </w:tc>
        <w:tc>
          <w:tcPr>
            <w:tcW w:w="619" w:type="pct"/>
            <w:noWrap/>
            <w:vAlign w:val="center"/>
          </w:tcPr>
          <w:p w14:paraId="5F72FB98"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592AEE07" w14:textId="77777777" w:rsidR="000E70F7" w:rsidRPr="00180585" w:rsidRDefault="000E70F7" w:rsidP="000E70F7">
            <w:pPr>
              <w:jc w:val="center"/>
              <w:rPr>
                <w:rFonts w:cs="Arial"/>
                <w:color w:val="000000"/>
              </w:rPr>
            </w:pPr>
            <w:r w:rsidRPr="00180585">
              <w:rPr>
                <w:rFonts w:cs="Arial"/>
                <w:color w:val="000000"/>
              </w:rPr>
              <w:t>17.8</w:t>
            </w:r>
          </w:p>
        </w:tc>
        <w:tc>
          <w:tcPr>
            <w:tcW w:w="1017" w:type="pct"/>
            <w:vAlign w:val="center"/>
          </w:tcPr>
          <w:p w14:paraId="5EFA6D64" w14:textId="77777777" w:rsidR="000E70F7" w:rsidRPr="00180585" w:rsidRDefault="000E70F7" w:rsidP="000E70F7">
            <w:pPr>
              <w:jc w:val="center"/>
              <w:rPr>
                <w:rFonts w:cs="Arial"/>
                <w:color w:val="000000"/>
              </w:rPr>
            </w:pPr>
            <w:r w:rsidRPr="00180585">
              <w:rPr>
                <w:rFonts w:cs="Arial"/>
                <w:color w:val="000000"/>
              </w:rPr>
              <w:t>-71.3</w:t>
            </w:r>
          </w:p>
        </w:tc>
      </w:tr>
      <w:tr w:rsidR="000E70F7" w:rsidRPr="00180585" w14:paraId="047BF293" w14:textId="77777777" w:rsidTr="000E70F7">
        <w:trPr>
          <w:cantSplit/>
          <w:trHeight w:val="290"/>
        </w:trPr>
        <w:tc>
          <w:tcPr>
            <w:tcW w:w="1151" w:type="pct"/>
            <w:noWrap/>
            <w:vAlign w:val="center"/>
          </w:tcPr>
          <w:p w14:paraId="5E295500" w14:textId="77777777" w:rsidR="000E70F7" w:rsidRPr="00180585" w:rsidRDefault="000E70F7" w:rsidP="000E70F7">
            <w:pPr>
              <w:rPr>
                <w:rFonts w:cs="Arial"/>
                <w:color w:val="000000"/>
              </w:rPr>
            </w:pPr>
            <w:r w:rsidRPr="00180585">
              <w:rPr>
                <w:rFonts w:cs="Arial"/>
                <w:color w:val="000000"/>
              </w:rPr>
              <w:t xml:space="preserve">Socioeconomically Disadvantaged </w:t>
            </w:r>
          </w:p>
        </w:tc>
        <w:tc>
          <w:tcPr>
            <w:tcW w:w="663" w:type="pct"/>
            <w:noWrap/>
            <w:vAlign w:val="center"/>
          </w:tcPr>
          <w:p w14:paraId="72AEB78A" w14:textId="77777777" w:rsidR="000E70F7" w:rsidRPr="00180585" w:rsidRDefault="000E70F7" w:rsidP="000E70F7">
            <w:pPr>
              <w:jc w:val="center"/>
              <w:rPr>
                <w:rFonts w:cs="Arial"/>
                <w:color w:val="000000"/>
              </w:rPr>
            </w:pPr>
            <w:r w:rsidRPr="00180585">
              <w:rPr>
                <w:rFonts w:cs="Arial"/>
                <w:color w:val="000000"/>
              </w:rPr>
              <w:t>-99</w:t>
            </w:r>
          </w:p>
        </w:tc>
        <w:tc>
          <w:tcPr>
            <w:tcW w:w="575" w:type="pct"/>
            <w:noWrap/>
            <w:vAlign w:val="center"/>
          </w:tcPr>
          <w:p w14:paraId="33C42178" w14:textId="77777777" w:rsidR="000E70F7" w:rsidRPr="00180585" w:rsidRDefault="000E70F7" w:rsidP="000E70F7">
            <w:pPr>
              <w:jc w:val="center"/>
              <w:rPr>
                <w:rFonts w:cs="Arial"/>
                <w:color w:val="000000"/>
              </w:rPr>
            </w:pPr>
            <w:r w:rsidRPr="00180585">
              <w:rPr>
                <w:rFonts w:cs="Arial"/>
                <w:color w:val="000000"/>
              </w:rPr>
              <w:t>-3.4</w:t>
            </w:r>
          </w:p>
        </w:tc>
        <w:tc>
          <w:tcPr>
            <w:tcW w:w="619" w:type="pct"/>
            <w:noWrap/>
            <w:vAlign w:val="center"/>
          </w:tcPr>
          <w:p w14:paraId="0644C7A6"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17ABD09F" w14:textId="77777777" w:rsidR="000E70F7" w:rsidRPr="00180585" w:rsidRDefault="000E70F7" w:rsidP="000E70F7">
            <w:pPr>
              <w:jc w:val="center"/>
              <w:rPr>
                <w:rFonts w:cs="Arial"/>
                <w:color w:val="000000"/>
              </w:rPr>
            </w:pPr>
            <w:r w:rsidRPr="00180585">
              <w:rPr>
                <w:rFonts w:cs="Arial"/>
                <w:color w:val="000000"/>
              </w:rPr>
              <w:t>14.1</w:t>
            </w:r>
          </w:p>
        </w:tc>
        <w:tc>
          <w:tcPr>
            <w:tcW w:w="1017" w:type="pct"/>
            <w:vAlign w:val="center"/>
          </w:tcPr>
          <w:p w14:paraId="356F28C6" w14:textId="77777777" w:rsidR="000E70F7" w:rsidRPr="00180585" w:rsidRDefault="000E70F7" w:rsidP="000E70F7">
            <w:pPr>
              <w:jc w:val="center"/>
              <w:rPr>
                <w:rFonts w:cs="Arial"/>
                <w:color w:val="000000"/>
              </w:rPr>
            </w:pPr>
            <w:r w:rsidRPr="00180585">
              <w:rPr>
                <w:rFonts w:cs="Arial"/>
                <w:color w:val="000000"/>
              </w:rPr>
              <w:t>-56.7</w:t>
            </w:r>
          </w:p>
        </w:tc>
      </w:tr>
      <w:tr w:rsidR="000E70F7" w:rsidRPr="00180585" w14:paraId="00A2E67C" w14:textId="77777777" w:rsidTr="000E70F7">
        <w:trPr>
          <w:cantSplit/>
          <w:trHeight w:val="290"/>
        </w:trPr>
        <w:tc>
          <w:tcPr>
            <w:tcW w:w="1151" w:type="pct"/>
            <w:noWrap/>
            <w:vAlign w:val="center"/>
          </w:tcPr>
          <w:p w14:paraId="22159F30" w14:textId="77777777" w:rsidR="000E70F7" w:rsidRPr="00180585" w:rsidRDefault="000E70F7" w:rsidP="000E70F7">
            <w:pPr>
              <w:rPr>
                <w:rFonts w:cs="Arial"/>
                <w:color w:val="000000"/>
              </w:rPr>
            </w:pPr>
            <w:r w:rsidRPr="00180585">
              <w:rPr>
                <w:rFonts w:cs="Arial"/>
                <w:color w:val="000000"/>
              </w:rPr>
              <w:t>Students With Disabilities</w:t>
            </w:r>
          </w:p>
        </w:tc>
        <w:tc>
          <w:tcPr>
            <w:tcW w:w="663" w:type="pct"/>
            <w:noWrap/>
            <w:vAlign w:val="center"/>
          </w:tcPr>
          <w:p w14:paraId="3288A73D" w14:textId="77777777" w:rsidR="000E70F7" w:rsidRPr="00180585" w:rsidRDefault="000E70F7" w:rsidP="000E70F7">
            <w:pPr>
              <w:jc w:val="center"/>
              <w:rPr>
                <w:rFonts w:cs="Arial"/>
                <w:color w:val="000000"/>
              </w:rPr>
            </w:pPr>
            <w:r w:rsidRPr="00180585">
              <w:rPr>
                <w:rFonts w:cs="Arial"/>
                <w:color w:val="000000"/>
              </w:rPr>
              <w:t>-200.9</w:t>
            </w:r>
          </w:p>
        </w:tc>
        <w:tc>
          <w:tcPr>
            <w:tcW w:w="575" w:type="pct"/>
            <w:noWrap/>
            <w:vAlign w:val="center"/>
          </w:tcPr>
          <w:p w14:paraId="3F84AED8" w14:textId="77777777" w:rsidR="000E70F7" w:rsidRPr="00180585" w:rsidRDefault="000E70F7" w:rsidP="000E70F7">
            <w:pPr>
              <w:jc w:val="center"/>
              <w:rPr>
                <w:rFonts w:cs="Arial"/>
                <w:color w:val="000000"/>
              </w:rPr>
            </w:pPr>
            <w:r w:rsidRPr="00180585">
              <w:rPr>
                <w:rFonts w:cs="Arial"/>
                <w:color w:val="000000"/>
              </w:rPr>
              <w:t>-4.3</w:t>
            </w:r>
          </w:p>
        </w:tc>
        <w:tc>
          <w:tcPr>
            <w:tcW w:w="619" w:type="pct"/>
            <w:noWrap/>
            <w:vAlign w:val="center"/>
          </w:tcPr>
          <w:p w14:paraId="60346C95" w14:textId="77777777" w:rsidR="000E70F7" w:rsidRPr="00180585" w:rsidRDefault="000E70F7" w:rsidP="000E70F7">
            <w:pPr>
              <w:jc w:val="center"/>
              <w:rPr>
                <w:rFonts w:cs="Arial"/>
                <w:color w:val="000000"/>
              </w:rPr>
            </w:pPr>
            <w:r w:rsidRPr="00180585">
              <w:rPr>
                <w:rFonts w:cs="Arial"/>
                <w:color w:val="000000"/>
              </w:rPr>
              <w:t>Red</w:t>
            </w:r>
          </w:p>
        </w:tc>
        <w:tc>
          <w:tcPr>
            <w:tcW w:w="974" w:type="pct"/>
            <w:vAlign w:val="center"/>
          </w:tcPr>
          <w:p w14:paraId="56368158" w14:textId="77777777" w:rsidR="000E70F7" w:rsidRPr="00180585" w:rsidRDefault="000E70F7" w:rsidP="000E70F7">
            <w:pPr>
              <w:jc w:val="center"/>
              <w:rPr>
                <w:rFonts w:cs="Arial"/>
                <w:color w:val="000000"/>
              </w:rPr>
            </w:pPr>
            <w:r w:rsidRPr="00180585">
              <w:rPr>
                <w:rFonts w:cs="Arial"/>
                <w:color w:val="000000"/>
              </w:rPr>
              <w:t>28.7</w:t>
            </w:r>
          </w:p>
        </w:tc>
        <w:tc>
          <w:tcPr>
            <w:tcW w:w="1017" w:type="pct"/>
            <w:vAlign w:val="center"/>
          </w:tcPr>
          <w:p w14:paraId="040CF86B" w14:textId="77777777" w:rsidR="000E70F7" w:rsidRPr="00180585" w:rsidRDefault="000E70F7" w:rsidP="000E70F7">
            <w:pPr>
              <w:jc w:val="center"/>
              <w:rPr>
                <w:rFonts w:cs="Arial"/>
                <w:color w:val="000000"/>
              </w:rPr>
            </w:pPr>
            <w:r w:rsidRPr="00180585">
              <w:rPr>
                <w:rFonts w:cs="Arial"/>
                <w:color w:val="000000"/>
              </w:rPr>
              <w:t>-114.8</w:t>
            </w:r>
          </w:p>
        </w:tc>
      </w:tr>
    </w:tbl>
    <w:p w14:paraId="286A4853" w14:textId="77777777" w:rsidR="000E70F7" w:rsidRDefault="000E70F7" w:rsidP="002D172F"/>
    <w:p w14:paraId="2D77DBB3" w14:textId="3CA56190" w:rsidR="00BC06FD" w:rsidRDefault="00BC06FD" w:rsidP="002D172F">
      <w:r>
        <w:br w:type="page"/>
      </w:r>
    </w:p>
    <w:p w14:paraId="52071E8E" w14:textId="77777777" w:rsidR="00EB7999" w:rsidRPr="000900B3" w:rsidRDefault="00EB7999" w:rsidP="002D172F">
      <w:pPr>
        <w:spacing w:after="240"/>
        <w:rPr>
          <w:rFonts w:eastAsia="Calibri" w:cs="Arial"/>
          <w:szCs w:val="22"/>
        </w:rPr>
      </w:pPr>
      <w:r w:rsidRPr="000900B3">
        <w:rPr>
          <w:rFonts w:eastAsia="Calibri" w:cs="Arial"/>
          <w:szCs w:val="22"/>
        </w:rPr>
        <w:t>The same calculation is possible at the LEA and school levels, as illustrated through an example using the five-by-five grid for mathematics below: a school with a Low (Status) and Declined (Change) will receive a performance level of Orange, and a goal of reaching High (Status) and Maintained (Change) within 7 years. If the school’s baseline Status was 40 points below Level 3, improving by 6 points the next year would move it into the Yellow performance level based on Low (Status) and Increased (Change). If the school continues that progress, on average, over the next six years, it will be in the Green performance level, based on High (Status) and Increased (Change), exceeding the goal. Another school that started in the same Low (Status) and Declined (Change), but had a Status of 70 points below Level 3, would have to make greater improvements each year to meet or exceed the goal, and can use the five-by-five grid to measure its interim progress toward the goal. It is important to note that the amount of change will vary from year to year. Schools and/or student groups may make significant growth one year and less growth the following year. Therefore, the amount of growth required each year would always be based on the prior year’s performance.</w:t>
      </w:r>
    </w:p>
    <w:p w14:paraId="762C0B18" w14:textId="77777777" w:rsidR="00EB7999" w:rsidRPr="000900B3" w:rsidRDefault="00EB7999" w:rsidP="002D172F">
      <w:pPr>
        <w:spacing w:after="240"/>
        <w:rPr>
          <w:rFonts w:eastAsia="Calibri" w:cs="Arial"/>
          <w:szCs w:val="22"/>
        </w:rPr>
      </w:pPr>
      <w:r w:rsidRPr="000900B3">
        <w:rPr>
          <w:rFonts w:eastAsia="Calibri" w:cs="Arial"/>
          <w:szCs w:val="22"/>
        </w:rPr>
        <w:t xml:space="preserve">The CDE has produced a report that indicates where schools and student groups are on the five-by-five colored grid, allowing LEAs and schools to determine how much improvement is needed to reach the goal. These reports are available on the CDE California Model Five-by-Five Placement Reports &amp; Data Web page at </w:t>
      </w:r>
      <w:hyperlink r:id="rId75" w:tooltip="California Model Five-by-Five Placement Reports &amp; Data " w:history="1">
        <w:r w:rsidRPr="000900B3">
          <w:rPr>
            <w:rStyle w:val="Hyperlink"/>
            <w:rFonts w:eastAsia="Calibri" w:cs="Arial"/>
            <w:szCs w:val="22"/>
          </w:rPr>
          <w:t>https://www6.cde.ca.gov/californiamodel/</w:t>
        </w:r>
      </w:hyperlink>
      <w:r w:rsidRPr="000900B3">
        <w:rPr>
          <w:rFonts w:eastAsia="Calibri" w:cs="Arial"/>
          <w:szCs w:val="22"/>
        </w:rPr>
        <w:t>. California will ensure that LEAs report their measures of interim progress through the required LEA report card.</w:t>
      </w:r>
    </w:p>
    <w:p w14:paraId="12B28BF0" w14:textId="77777777" w:rsidR="00EB7999" w:rsidRPr="000900B3" w:rsidRDefault="00EB7999" w:rsidP="002D172F">
      <w:pPr>
        <w:spacing w:after="240"/>
        <w:rPr>
          <w:rFonts w:eastAsia="Calibri" w:cs="Arial"/>
          <w:szCs w:val="22"/>
        </w:rPr>
      </w:pPr>
      <w:r w:rsidRPr="000900B3">
        <w:rPr>
          <w:rFonts w:eastAsia="Calibri" w:cs="Arial"/>
          <w:szCs w:val="22"/>
        </w:rPr>
        <w:t>Additionally, under state law, every LEA must adopt and annually update a Local Control and Accountability Plan (LCAP). In the LCAP, the LEA must establish goals for all students and the statutory student groups across priority areas defined in statute. The LEA must also describe actions and services, and related expenditures, to meet the goals for student performance.</w:t>
      </w:r>
    </w:p>
    <w:p w14:paraId="66AF1F2C" w14:textId="77777777" w:rsidR="00EB7999" w:rsidRPr="000900B3" w:rsidRDefault="00EB7999" w:rsidP="002D172F">
      <w:pPr>
        <w:spacing w:after="240"/>
        <w:rPr>
          <w:rFonts w:eastAsia="Calibri" w:cs="Arial"/>
          <w:szCs w:val="22"/>
        </w:rPr>
      </w:pPr>
      <w:r w:rsidRPr="000900B3">
        <w:rPr>
          <w:rFonts w:eastAsia="Calibri" w:cs="Arial"/>
          <w:szCs w:val="22"/>
        </w:rPr>
        <w:t>The template LEAs must use for LCAPs includes a summary in which LEAs must describe changes to programs or services that the LEA will make to address any area of low performance, which is defined to include Orange or Red performance levels on any of the required indicators under ESSA. Under the California Model, any LEA that has a Red or Orange performance level as its measure of interim progress is not on track for reaching and maintaining performance that meets the long-term established in the state plan. Accordingly, through the LCAP, such LEAs must describe the efforts they will undertake to improve performance on the relevant indicator to get back on track for making progress toward the long-term goal.</w:t>
      </w:r>
    </w:p>
    <w:p w14:paraId="674BC288" w14:textId="77777777" w:rsidR="00EB7999" w:rsidRPr="000900B3" w:rsidRDefault="00EB7999" w:rsidP="002D172F">
      <w:pPr>
        <w:spacing w:after="240"/>
        <w:rPr>
          <w:rFonts w:eastAsia="Calibri" w:cs="Arial"/>
          <w:szCs w:val="22"/>
        </w:rPr>
      </w:pPr>
      <w:r w:rsidRPr="000900B3">
        <w:rPr>
          <w:rFonts w:eastAsia="Calibri" w:cs="Arial"/>
          <w:szCs w:val="22"/>
        </w:rPr>
        <w:t>The summary included in the LCAP template also requires LEAs to address any indicator where the performance of one or more student groups is two or more color-coded levels below the performance for all students (e.g., student group performance is Red while overall performance is Yellow, Green or Blue; student group performance is Orange while overall performance is Green or Blue). Under the California Model, an LEA is not making progress toward closing performance gaps among student groups if either of the examples described above are present. Accordingly, through the LCAP, such LEAs must describe the efforts they will undertake to make significant progress in closing performance gaps on the relevant indicator(s).</w:t>
      </w:r>
    </w:p>
    <w:p w14:paraId="6072DCA8" w14:textId="77777777" w:rsidR="00EB7999" w:rsidRPr="000900B3" w:rsidRDefault="00EB7999" w:rsidP="002D172F">
      <w:pPr>
        <w:spacing w:after="240"/>
        <w:rPr>
          <w:rFonts w:eastAsia="Calibri" w:cs="Arial"/>
          <w:szCs w:val="22"/>
        </w:rPr>
      </w:pPr>
      <w:r w:rsidRPr="000900B3">
        <w:rPr>
          <w:rFonts w:eastAsia="Calibri" w:cs="Arial"/>
          <w:szCs w:val="22"/>
        </w:rPr>
        <w:t>LEAs must therefore not only report performance on the LEA report card using the measures of interim progress, but also must annually review and update their overarching plans for educational programming to address areas where performance is not on track to meet the long-term goal or where the LEA is not making progress in addressing performance gaps among student groups.</w:t>
      </w:r>
    </w:p>
    <w:p w14:paraId="3187FF89" w14:textId="33BEC7FF" w:rsidR="00EB7999" w:rsidRPr="000900B3" w:rsidRDefault="006134E7" w:rsidP="002D172F">
      <w:pPr>
        <w:rPr>
          <w:rFonts w:cs="Arial"/>
          <w:b/>
        </w:rPr>
      </w:pPr>
      <w:r w:rsidRPr="000900B3">
        <w:rPr>
          <w:rFonts w:cs="Arial"/>
          <w:b/>
          <w:strike/>
        </w:rPr>
        <w:br w:type="page"/>
      </w:r>
      <w:r w:rsidR="00265AE1" w:rsidRPr="000900B3">
        <w:rPr>
          <w:rFonts w:cs="Arial"/>
          <w:b/>
        </w:rPr>
        <w:t xml:space="preserve"> </w:t>
      </w:r>
      <w:r w:rsidR="00036140" w:rsidRPr="000900B3">
        <w:rPr>
          <w:rFonts w:cs="Arial"/>
          <w:b/>
        </w:rPr>
        <w:t xml:space="preserve">Table </w:t>
      </w:r>
      <w:r w:rsidR="002D172F" w:rsidRPr="002D172F">
        <w:rPr>
          <w:b/>
        </w:rPr>
        <w:t>40.</w:t>
      </w:r>
      <w:r w:rsidR="002D172F">
        <w:t xml:space="preserve"> </w:t>
      </w:r>
      <w:r w:rsidR="00EB7999" w:rsidRPr="000900B3">
        <w:rPr>
          <w:rFonts w:cs="Arial"/>
          <w:b/>
        </w:rPr>
        <w:t>Math – Academic Indicator Change</w:t>
      </w:r>
    </w:p>
    <w:tbl>
      <w:tblPr>
        <w:tblStyle w:val="TableGrid21"/>
        <w:tblW w:w="10454" w:type="dxa"/>
        <w:tblLook w:val="04A0" w:firstRow="1" w:lastRow="0" w:firstColumn="1" w:lastColumn="0" w:noHBand="0" w:noVBand="1"/>
        <w:tblDescription w:val="Math – Academic Indicator Change"/>
      </w:tblPr>
      <w:tblGrid>
        <w:gridCol w:w="1655"/>
        <w:gridCol w:w="1809"/>
        <w:gridCol w:w="1683"/>
        <w:gridCol w:w="1771"/>
        <w:gridCol w:w="1727"/>
        <w:gridCol w:w="1809"/>
      </w:tblGrid>
      <w:tr w:rsidR="00EB7999" w:rsidRPr="000900B3" w14:paraId="742F5BEF" w14:textId="77777777">
        <w:trPr>
          <w:trHeight w:val="1771"/>
          <w:tblHeader/>
        </w:trPr>
        <w:tc>
          <w:tcPr>
            <w:tcW w:w="1655" w:type="dxa"/>
            <w:shd w:val="clear" w:color="auto" w:fill="auto"/>
            <w:vAlign w:val="center"/>
          </w:tcPr>
          <w:p w14:paraId="4962F0D4" w14:textId="77777777" w:rsidR="00EB7999" w:rsidRPr="00370735" w:rsidRDefault="00EB7999" w:rsidP="002D172F">
            <w:pPr>
              <w:jc w:val="center"/>
              <w:rPr>
                <w:rFonts w:cs="Arial"/>
                <w:lang w:eastAsia="zh-CN"/>
              </w:rPr>
            </w:pPr>
            <w:r w:rsidRPr="00370735">
              <w:rPr>
                <w:rFonts w:cs="Arial"/>
                <w:lang w:eastAsia="zh-CN"/>
              </w:rPr>
              <w:t>Levels</w:t>
            </w:r>
          </w:p>
        </w:tc>
        <w:tc>
          <w:tcPr>
            <w:tcW w:w="1809" w:type="dxa"/>
            <w:shd w:val="clear" w:color="auto" w:fill="auto"/>
            <w:vAlign w:val="center"/>
          </w:tcPr>
          <w:p w14:paraId="73BDC87C" w14:textId="77777777" w:rsidR="00EB7999" w:rsidRPr="00370735" w:rsidRDefault="00EB7999" w:rsidP="002D172F">
            <w:pPr>
              <w:jc w:val="center"/>
              <w:rPr>
                <w:rFonts w:cs="Arial"/>
                <w:lang w:eastAsia="zh-CN"/>
              </w:rPr>
            </w:pPr>
            <w:r w:rsidRPr="00370735">
              <w:rPr>
                <w:rFonts w:cs="Arial"/>
                <w:lang w:eastAsia="zh-CN"/>
              </w:rPr>
              <w:t>Declined Significantly</w:t>
            </w:r>
          </w:p>
          <w:p w14:paraId="52C12439" w14:textId="77777777" w:rsidR="00EB7999" w:rsidRPr="00370735" w:rsidRDefault="00EB7999" w:rsidP="002D172F">
            <w:pPr>
              <w:spacing w:before="240"/>
              <w:jc w:val="center"/>
              <w:rPr>
                <w:rFonts w:cs="Arial"/>
                <w:lang w:eastAsia="zh-CN"/>
              </w:rPr>
            </w:pPr>
            <w:r w:rsidRPr="00370735">
              <w:rPr>
                <w:rFonts w:cs="Arial"/>
                <w:lang w:eastAsia="zh-CN"/>
              </w:rPr>
              <w:t>by more than 15 points</w:t>
            </w:r>
          </w:p>
        </w:tc>
        <w:tc>
          <w:tcPr>
            <w:tcW w:w="1683" w:type="dxa"/>
            <w:shd w:val="clear" w:color="auto" w:fill="auto"/>
            <w:vAlign w:val="center"/>
          </w:tcPr>
          <w:p w14:paraId="56977D31" w14:textId="77777777" w:rsidR="00EB7999" w:rsidRPr="00370735" w:rsidRDefault="00EB7999" w:rsidP="002D172F">
            <w:pPr>
              <w:jc w:val="center"/>
              <w:rPr>
                <w:rFonts w:cs="Arial"/>
                <w:lang w:eastAsia="zh-CN"/>
              </w:rPr>
            </w:pPr>
            <w:r w:rsidRPr="00370735">
              <w:rPr>
                <w:rFonts w:cs="Arial"/>
                <w:lang w:eastAsia="zh-CN"/>
              </w:rPr>
              <w:t>Declined</w:t>
            </w:r>
          </w:p>
          <w:p w14:paraId="0CAA9C84" w14:textId="77777777" w:rsidR="00EB7999" w:rsidRPr="00370735" w:rsidRDefault="00EB7999" w:rsidP="002D172F">
            <w:pPr>
              <w:spacing w:before="240"/>
              <w:jc w:val="center"/>
              <w:rPr>
                <w:rFonts w:cs="Arial"/>
                <w:lang w:eastAsia="zh-CN"/>
              </w:rPr>
            </w:pPr>
            <w:r w:rsidRPr="00370735">
              <w:rPr>
                <w:rFonts w:cs="Arial"/>
                <w:lang w:eastAsia="zh-CN"/>
              </w:rPr>
              <w:t>By 3 to 15 points</w:t>
            </w:r>
          </w:p>
        </w:tc>
        <w:tc>
          <w:tcPr>
            <w:tcW w:w="1771" w:type="dxa"/>
            <w:shd w:val="clear" w:color="auto" w:fill="auto"/>
            <w:vAlign w:val="center"/>
          </w:tcPr>
          <w:p w14:paraId="08433405" w14:textId="77777777" w:rsidR="00EB7999" w:rsidRPr="00370735" w:rsidRDefault="00EB7999" w:rsidP="002D172F">
            <w:pPr>
              <w:jc w:val="center"/>
              <w:rPr>
                <w:rFonts w:cs="Arial"/>
                <w:lang w:eastAsia="zh-CN"/>
              </w:rPr>
            </w:pPr>
            <w:r w:rsidRPr="00370735">
              <w:rPr>
                <w:rFonts w:cs="Arial"/>
                <w:lang w:eastAsia="zh-CN"/>
              </w:rPr>
              <w:t>Maintained</w:t>
            </w:r>
          </w:p>
          <w:p w14:paraId="152F62E9" w14:textId="77777777" w:rsidR="00EB7999" w:rsidRPr="00370735" w:rsidRDefault="00EB7999" w:rsidP="002D172F">
            <w:pPr>
              <w:spacing w:before="120"/>
              <w:jc w:val="center"/>
              <w:rPr>
                <w:rFonts w:cs="Arial"/>
                <w:lang w:eastAsia="zh-CN"/>
              </w:rPr>
            </w:pPr>
            <w:r w:rsidRPr="00370735">
              <w:rPr>
                <w:rFonts w:cs="Arial"/>
                <w:lang w:eastAsia="zh-CN"/>
              </w:rPr>
              <w:t>Declined by less than 3 points or</w:t>
            </w:r>
            <w:r w:rsidRPr="00370735">
              <w:rPr>
                <w:rFonts w:cs="Arial"/>
                <w:lang w:eastAsia="zh-CN"/>
              </w:rPr>
              <w:br/>
              <w:t>Increased by less than 3 points</w:t>
            </w:r>
          </w:p>
        </w:tc>
        <w:tc>
          <w:tcPr>
            <w:tcW w:w="1727" w:type="dxa"/>
            <w:shd w:val="clear" w:color="auto" w:fill="auto"/>
            <w:vAlign w:val="center"/>
          </w:tcPr>
          <w:p w14:paraId="55F235DF" w14:textId="77777777" w:rsidR="00EB7999" w:rsidRPr="00370735" w:rsidRDefault="00EB7999" w:rsidP="002D172F">
            <w:pPr>
              <w:jc w:val="center"/>
              <w:rPr>
                <w:rFonts w:cs="Arial"/>
                <w:lang w:eastAsia="zh-CN"/>
              </w:rPr>
            </w:pPr>
            <w:r w:rsidRPr="00370735">
              <w:rPr>
                <w:rFonts w:cs="Arial"/>
                <w:lang w:eastAsia="zh-CN"/>
              </w:rPr>
              <w:t>Increased</w:t>
            </w:r>
          </w:p>
          <w:p w14:paraId="480992D0" w14:textId="77777777" w:rsidR="00EB7999" w:rsidRPr="00370735" w:rsidRDefault="00EB7999" w:rsidP="002D172F">
            <w:pPr>
              <w:spacing w:before="240"/>
              <w:jc w:val="center"/>
              <w:rPr>
                <w:rFonts w:cs="Arial"/>
                <w:lang w:eastAsia="zh-CN"/>
              </w:rPr>
            </w:pPr>
            <w:r w:rsidRPr="00370735">
              <w:rPr>
                <w:rFonts w:cs="Arial"/>
                <w:lang w:eastAsia="zh-CN"/>
              </w:rPr>
              <w:t>by 3 to less than 15 points</w:t>
            </w:r>
          </w:p>
        </w:tc>
        <w:tc>
          <w:tcPr>
            <w:tcW w:w="1809" w:type="dxa"/>
            <w:shd w:val="clear" w:color="auto" w:fill="auto"/>
            <w:vAlign w:val="center"/>
          </w:tcPr>
          <w:p w14:paraId="3252177F" w14:textId="77777777" w:rsidR="00EB7999" w:rsidRPr="00370735" w:rsidRDefault="00EB7999" w:rsidP="002D172F">
            <w:pPr>
              <w:jc w:val="center"/>
              <w:rPr>
                <w:rFonts w:cs="Arial"/>
                <w:lang w:eastAsia="zh-CN"/>
              </w:rPr>
            </w:pPr>
            <w:r w:rsidRPr="00370735">
              <w:rPr>
                <w:rFonts w:cs="Arial"/>
                <w:lang w:eastAsia="zh-CN"/>
              </w:rPr>
              <w:t>Increased Significantly</w:t>
            </w:r>
          </w:p>
          <w:p w14:paraId="125C2620" w14:textId="77777777" w:rsidR="00EB7999" w:rsidRPr="00370735" w:rsidRDefault="00EB7999" w:rsidP="002D172F">
            <w:pPr>
              <w:spacing w:before="120"/>
              <w:jc w:val="center"/>
              <w:rPr>
                <w:rFonts w:cs="Arial"/>
                <w:b/>
                <w:lang w:eastAsia="zh-CN"/>
              </w:rPr>
            </w:pPr>
            <w:r w:rsidRPr="00370735">
              <w:rPr>
                <w:rFonts w:cs="Arial"/>
                <w:lang w:eastAsia="zh-CN"/>
              </w:rPr>
              <w:t>By 15 points or more</w:t>
            </w:r>
          </w:p>
        </w:tc>
      </w:tr>
      <w:tr w:rsidR="00EB7999" w:rsidRPr="000900B3" w14:paraId="34BBEDE6" w14:textId="77777777">
        <w:trPr>
          <w:trHeight w:val="1224"/>
        </w:trPr>
        <w:tc>
          <w:tcPr>
            <w:tcW w:w="1655" w:type="dxa"/>
            <w:shd w:val="clear" w:color="auto" w:fill="auto"/>
            <w:vAlign w:val="center"/>
          </w:tcPr>
          <w:p w14:paraId="57E6D682" w14:textId="77777777" w:rsidR="00EB7999" w:rsidRPr="00370735" w:rsidRDefault="00EB7999" w:rsidP="002D172F">
            <w:pPr>
              <w:jc w:val="center"/>
              <w:rPr>
                <w:rFonts w:cs="Arial"/>
                <w:lang w:eastAsia="zh-CN"/>
              </w:rPr>
            </w:pPr>
            <w:r w:rsidRPr="00370735">
              <w:rPr>
                <w:rFonts w:cs="Arial"/>
                <w:lang w:eastAsia="zh-CN"/>
              </w:rPr>
              <w:t>Very High</w:t>
            </w:r>
          </w:p>
          <w:p w14:paraId="4DC02EA4" w14:textId="77777777" w:rsidR="00EB7999" w:rsidRPr="00370735" w:rsidRDefault="00EB7999" w:rsidP="002D172F">
            <w:pPr>
              <w:jc w:val="center"/>
              <w:rPr>
                <w:rFonts w:cs="Arial"/>
                <w:lang w:eastAsia="zh-CN"/>
              </w:rPr>
            </w:pPr>
            <w:r w:rsidRPr="00370735">
              <w:rPr>
                <w:rFonts w:cs="Arial"/>
                <w:lang w:eastAsia="zh-CN"/>
              </w:rPr>
              <w:t>35 points or higher</w:t>
            </w:r>
          </w:p>
        </w:tc>
        <w:tc>
          <w:tcPr>
            <w:tcW w:w="1809" w:type="dxa"/>
            <w:shd w:val="clear" w:color="auto" w:fill="auto"/>
            <w:vAlign w:val="center"/>
          </w:tcPr>
          <w:p w14:paraId="60CA1541" w14:textId="77777777" w:rsidR="00EB7999" w:rsidRPr="00370735" w:rsidRDefault="00EB7999" w:rsidP="002D172F">
            <w:pPr>
              <w:jc w:val="center"/>
              <w:rPr>
                <w:rFonts w:cs="Arial"/>
                <w:lang w:eastAsia="zh-CN"/>
              </w:rPr>
            </w:pPr>
            <w:r w:rsidRPr="00370735">
              <w:rPr>
                <w:rFonts w:cs="Arial"/>
                <w:lang w:eastAsia="zh-CN"/>
              </w:rPr>
              <w:t>Green</w:t>
            </w:r>
          </w:p>
        </w:tc>
        <w:tc>
          <w:tcPr>
            <w:tcW w:w="1683" w:type="dxa"/>
            <w:shd w:val="clear" w:color="auto" w:fill="auto"/>
            <w:vAlign w:val="center"/>
          </w:tcPr>
          <w:p w14:paraId="439E49FC" w14:textId="77777777" w:rsidR="00EB7999" w:rsidRPr="00370735" w:rsidRDefault="00EB7999" w:rsidP="002D172F">
            <w:pPr>
              <w:jc w:val="center"/>
              <w:rPr>
                <w:rFonts w:cs="Arial"/>
                <w:lang w:eastAsia="zh-CN"/>
              </w:rPr>
            </w:pPr>
            <w:r w:rsidRPr="00370735">
              <w:rPr>
                <w:rFonts w:cs="Arial"/>
                <w:lang w:eastAsia="zh-CN"/>
              </w:rPr>
              <w:t>Green</w:t>
            </w:r>
          </w:p>
        </w:tc>
        <w:tc>
          <w:tcPr>
            <w:tcW w:w="1771" w:type="dxa"/>
            <w:shd w:val="clear" w:color="auto" w:fill="auto"/>
            <w:vAlign w:val="center"/>
          </w:tcPr>
          <w:p w14:paraId="2A892D8D" w14:textId="77777777" w:rsidR="00EB7999" w:rsidRPr="00370735" w:rsidRDefault="00EB7999" w:rsidP="002D172F">
            <w:pPr>
              <w:jc w:val="center"/>
              <w:rPr>
                <w:rFonts w:cs="Arial"/>
                <w:lang w:eastAsia="zh-CN"/>
              </w:rPr>
            </w:pPr>
            <w:r w:rsidRPr="00370735">
              <w:rPr>
                <w:rFonts w:cs="Arial"/>
                <w:lang w:eastAsia="zh-CN"/>
              </w:rPr>
              <w:t>Blue</w:t>
            </w:r>
          </w:p>
        </w:tc>
        <w:tc>
          <w:tcPr>
            <w:tcW w:w="1727" w:type="dxa"/>
            <w:shd w:val="clear" w:color="auto" w:fill="auto"/>
            <w:vAlign w:val="center"/>
          </w:tcPr>
          <w:p w14:paraId="6BA54E5D" w14:textId="77777777" w:rsidR="00EB7999" w:rsidRPr="00370735" w:rsidRDefault="00EB7999" w:rsidP="002D172F">
            <w:pPr>
              <w:jc w:val="center"/>
              <w:rPr>
                <w:rFonts w:cs="Arial"/>
                <w:lang w:eastAsia="zh-CN"/>
              </w:rPr>
            </w:pPr>
            <w:r w:rsidRPr="00370735">
              <w:rPr>
                <w:rFonts w:cs="Arial"/>
                <w:lang w:eastAsia="zh-CN"/>
              </w:rPr>
              <w:t>Blue</w:t>
            </w:r>
          </w:p>
        </w:tc>
        <w:tc>
          <w:tcPr>
            <w:tcW w:w="1809" w:type="dxa"/>
            <w:shd w:val="clear" w:color="auto" w:fill="auto"/>
            <w:vAlign w:val="center"/>
          </w:tcPr>
          <w:p w14:paraId="3FBC4550" w14:textId="77777777" w:rsidR="00EB7999" w:rsidRPr="00370735" w:rsidRDefault="00EB7999" w:rsidP="002D172F">
            <w:pPr>
              <w:jc w:val="center"/>
              <w:rPr>
                <w:rFonts w:cs="Arial"/>
                <w:lang w:eastAsia="zh-CN"/>
              </w:rPr>
            </w:pPr>
            <w:r w:rsidRPr="00370735">
              <w:rPr>
                <w:rFonts w:cs="Arial"/>
                <w:lang w:eastAsia="zh-CN"/>
              </w:rPr>
              <w:t>Blue</w:t>
            </w:r>
          </w:p>
        </w:tc>
      </w:tr>
      <w:tr w:rsidR="00EB7999" w:rsidRPr="000900B3" w14:paraId="35C6284F" w14:textId="77777777">
        <w:trPr>
          <w:trHeight w:val="1339"/>
        </w:trPr>
        <w:tc>
          <w:tcPr>
            <w:tcW w:w="1655" w:type="dxa"/>
            <w:shd w:val="clear" w:color="auto" w:fill="auto"/>
            <w:vAlign w:val="center"/>
          </w:tcPr>
          <w:p w14:paraId="28A2503F" w14:textId="77777777" w:rsidR="00EB7999" w:rsidRPr="00370735" w:rsidRDefault="00EB7999" w:rsidP="002D172F">
            <w:pPr>
              <w:jc w:val="center"/>
              <w:rPr>
                <w:rFonts w:cs="Arial"/>
                <w:lang w:eastAsia="zh-CN"/>
              </w:rPr>
            </w:pPr>
            <w:r w:rsidRPr="00370735">
              <w:rPr>
                <w:rFonts w:cs="Arial"/>
                <w:lang w:eastAsia="zh-CN"/>
              </w:rPr>
              <w:t>High</w:t>
            </w:r>
          </w:p>
          <w:p w14:paraId="75ED437F" w14:textId="77777777" w:rsidR="00EB7999" w:rsidRPr="00370735" w:rsidRDefault="00EB7999" w:rsidP="002D172F">
            <w:pPr>
              <w:spacing w:before="240"/>
              <w:jc w:val="center"/>
              <w:rPr>
                <w:rFonts w:cs="Arial"/>
                <w:lang w:eastAsia="zh-CN"/>
              </w:rPr>
            </w:pPr>
            <w:r w:rsidRPr="00370735">
              <w:rPr>
                <w:rFonts w:cs="Arial"/>
                <w:lang w:eastAsia="zh-CN"/>
              </w:rPr>
              <w:t>zero to 34.9 points</w:t>
            </w:r>
          </w:p>
        </w:tc>
        <w:tc>
          <w:tcPr>
            <w:tcW w:w="1809" w:type="dxa"/>
            <w:shd w:val="clear" w:color="auto" w:fill="auto"/>
            <w:vAlign w:val="center"/>
          </w:tcPr>
          <w:p w14:paraId="2A434B56" w14:textId="77777777" w:rsidR="00EB7999" w:rsidRPr="00370735" w:rsidRDefault="00EB7999" w:rsidP="002D172F">
            <w:pPr>
              <w:jc w:val="center"/>
              <w:rPr>
                <w:rFonts w:cs="Arial"/>
                <w:lang w:eastAsia="zh-CN"/>
              </w:rPr>
            </w:pPr>
            <w:r w:rsidRPr="00370735">
              <w:rPr>
                <w:rFonts w:cs="Arial"/>
                <w:lang w:eastAsia="zh-CN"/>
              </w:rPr>
              <w:t>Green</w:t>
            </w:r>
          </w:p>
        </w:tc>
        <w:tc>
          <w:tcPr>
            <w:tcW w:w="1683" w:type="dxa"/>
            <w:shd w:val="clear" w:color="auto" w:fill="auto"/>
            <w:vAlign w:val="center"/>
          </w:tcPr>
          <w:p w14:paraId="72ADE0CE" w14:textId="77777777" w:rsidR="00EB7999" w:rsidRPr="00370735" w:rsidRDefault="00EB7999" w:rsidP="002D172F">
            <w:pPr>
              <w:jc w:val="center"/>
              <w:rPr>
                <w:rFonts w:cs="Arial"/>
                <w:lang w:eastAsia="zh-CN"/>
              </w:rPr>
            </w:pPr>
            <w:r w:rsidRPr="00370735">
              <w:rPr>
                <w:rFonts w:cs="Arial"/>
                <w:lang w:eastAsia="zh-CN"/>
              </w:rPr>
              <w:t>Green</w:t>
            </w:r>
          </w:p>
        </w:tc>
        <w:tc>
          <w:tcPr>
            <w:tcW w:w="1771" w:type="dxa"/>
            <w:shd w:val="clear" w:color="auto" w:fill="auto"/>
            <w:vAlign w:val="center"/>
          </w:tcPr>
          <w:p w14:paraId="13963261" w14:textId="77777777" w:rsidR="00EB7999" w:rsidRPr="00370735" w:rsidRDefault="00EB7999" w:rsidP="002D172F">
            <w:pPr>
              <w:jc w:val="center"/>
              <w:rPr>
                <w:rFonts w:cs="Arial"/>
                <w:lang w:eastAsia="zh-CN"/>
              </w:rPr>
            </w:pPr>
            <w:r w:rsidRPr="00370735">
              <w:rPr>
                <w:rFonts w:cs="Arial"/>
                <w:lang w:eastAsia="zh-CN"/>
              </w:rPr>
              <w:t>Green</w:t>
            </w:r>
          </w:p>
        </w:tc>
        <w:tc>
          <w:tcPr>
            <w:tcW w:w="1727" w:type="dxa"/>
            <w:shd w:val="clear" w:color="auto" w:fill="auto"/>
            <w:vAlign w:val="center"/>
          </w:tcPr>
          <w:p w14:paraId="04176A51" w14:textId="77777777" w:rsidR="00EB7999" w:rsidRPr="00370735" w:rsidRDefault="00EB7999" w:rsidP="002D172F">
            <w:pPr>
              <w:jc w:val="center"/>
              <w:rPr>
                <w:rFonts w:cs="Arial"/>
                <w:lang w:eastAsia="zh-CN"/>
              </w:rPr>
            </w:pPr>
            <w:r w:rsidRPr="00370735">
              <w:rPr>
                <w:rFonts w:cs="Arial"/>
                <w:lang w:eastAsia="zh-CN"/>
              </w:rPr>
              <w:t>Green</w:t>
            </w:r>
          </w:p>
        </w:tc>
        <w:tc>
          <w:tcPr>
            <w:tcW w:w="1809" w:type="dxa"/>
            <w:shd w:val="clear" w:color="auto" w:fill="auto"/>
            <w:vAlign w:val="center"/>
          </w:tcPr>
          <w:p w14:paraId="115645F3" w14:textId="77777777" w:rsidR="00EB7999" w:rsidRPr="00370735" w:rsidRDefault="00EB7999" w:rsidP="002D172F">
            <w:pPr>
              <w:jc w:val="center"/>
              <w:rPr>
                <w:rFonts w:cs="Arial"/>
                <w:lang w:eastAsia="zh-CN"/>
              </w:rPr>
            </w:pPr>
            <w:r w:rsidRPr="00370735">
              <w:rPr>
                <w:rFonts w:cs="Arial"/>
                <w:lang w:eastAsia="zh-CN"/>
              </w:rPr>
              <w:t>Blue</w:t>
            </w:r>
          </w:p>
        </w:tc>
      </w:tr>
      <w:tr w:rsidR="00EB7999" w:rsidRPr="000900B3" w14:paraId="75467FED" w14:textId="77777777">
        <w:trPr>
          <w:trHeight w:val="1339"/>
        </w:trPr>
        <w:tc>
          <w:tcPr>
            <w:tcW w:w="1655" w:type="dxa"/>
            <w:shd w:val="clear" w:color="auto" w:fill="auto"/>
            <w:vAlign w:val="center"/>
          </w:tcPr>
          <w:p w14:paraId="0E053EE9" w14:textId="77777777" w:rsidR="00EB7999" w:rsidRPr="00370735" w:rsidRDefault="00EB7999" w:rsidP="002D172F">
            <w:pPr>
              <w:jc w:val="center"/>
              <w:rPr>
                <w:rFonts w:cs="Arial"/>
                <w:lang w:eastAsia="zh-CN"/>
              </w:rPr>
            </w:pPr>
            <w:r w:rsidRPr="00370735">
              <w:rPr>
                <w:rFonts w:cs="Arial"/>
                <w:lang w:eastAsia="zh-CN"/>
              </w:rPr>
              <w:t>Medium</w:t>
            </w:r>
          </w:p>
          <w:p w14:paraId="7A4B2CCF" w14:textId="77777777" w:rsidR="00EB7999" w:rsidRPr="00370735" w:rsidRDefault="00EB7999" w:rsidP="002D172F">
            <w:pPr>
              <w:spacing w:before="240"/>
              <w:jc w:val="center"/>
              <w:rPr>
                <w:rFonts w:cs="Arial"/>
                <w:lang w:eastAsia="zh-CN"/>
              </w:rPr>
            </w:pPr>
            <w:r w:rsidRPr="00370735">
              <w:rPr>
                <w:rFonts w:cs="Arial"/>
                <w:lang w:eastAsia="zh-CN"/>
              </w:rPr>
              <w:t>-25 points to less than zero</w:t>
            </w:r>
          </w:p>
        </w:tc>
        <w:tc>
          <w:tcPr>
            <w:tcW w:w="1809" w:type="dxa"/>
            <w:shd w:val="clear" w:color="auto" w:fill="auto"/>
            <w:vAlign w:val="center"/>
          </w:tcPr>
          <w:p w14:paraId="3102FBEF" w14:textId="77777777" w:rsidR="00EB7999" w:rsidRPr="00370735" w:rsidRDefault="00EB7999" w:rsidP="002D172F">
            <w:pPr>
              <w:jc w:val="center"/>
              <w:rPr>
                <w:rFonts w:cs="Arial"/>
                <w:lang w:eastAsia="zh-CN"/>
              </w:rPr>
            </w:pPr>
            <w:r w:rsidRPr="00370735">
              <w:rPr>
                <w:rFonts w:cs="Arial"/>
                <w:lang w:eastAsia="zh-CN"/>
              </w:rPr>
              <w:t>Yellow</w:t>
            </w:r>
          </w:p>
        </w:tc>
        <w:tc>
          <w:tcPr>
            <w:tcW w:w="1683" w:type="dxa"/>
            <w:shd w:val="clear" w:color="auto" w:fill="auto"/>
            <w:vAlign w:val="center"/>
          </w:tcPr>
          <w:p w14:paraId="5A87C7AE" w14:textId="77777777" w:rsidR="00EB7999" w:rsidRPr="00370735" w:rsidRDefault="00EB7999" w:rsidP="002D172F">
            <w:pPr>
              <w:jc w:val="center"/>
              <w:rPr>
                <w:rFonts w:cs="Arial"/>
                <w:lang w:eastAsia="zh-CN"/>
              </w:rPr>
            </w:pPr>
            <w:r w:rsidRPr="00370735">
              <w:rPr>
                <w:rFonts w:cs="Arial"/>
                <w:lang w:eastAsia="zh-CN"/>
              </w:rPr>
              <w:t>Yellow</w:t>
            </w:r>
          </w:p>
        </w:tc>
        <w:tc>
          <w:tcPr>
            <w:tcW w:w="1771" w:type="dxa"/>
            <w:shd w:val="clear" w:color="auto" w:fill="auto"/>
            <w:vAlign w:val="center"/>
          </w:tcPr>
          <w:p w14:paraId="26043F78" w14:textId="77777777" w:rsidR="00EB7999" w:rsidRPr="00370735" w:rsidRDefault="00EB7999" w:rsidP="002D172F">
            <w:pPr>
              <w:jc w:val="center"/>
              <w:rPr>
                <w:rFonts w:cs="Arial"/>
                <w:lang w:eastAsia="zh-CN"/>
              </w:rPr>
            </w:pPr>
            <w:r w:rsidRPr="00370735">
              <w:rPr>
                <w:rFonts w:cs="Arial"/>
                <w:lang w:eastAsia="zh-CN"/>
              </w:rPr>
              <w:t>Yellow</w:t>
            </w:r>
          </w:p>
        </w:tc>
        <w:tc>
          <w:tcPr>
            <w:tcW w:w="1727" w:type="dxa"/>
            <w:shd w:val="clear" w:color="auto" w:fill="auto"/>
            <w:vAlign w:val="center"/>
          </w:tcPr>
          <w:p w14:paraId="0C03AF98" w14:textId="77777777" w:rsidR="00EB7999" w:rsidRPr="00370735" w:rsidRDefault="00EB7999" w:rsidP="002D172F">
            <w:pPr>
              <w:jc w:val="center"/>
              <w:rPr>
                <w:rFonts w:cs="Arial"/>
                <w:lang w:eastAsia="zh-CN"/>
              </w:rPr>
            </w:pPr>
            <w:r w:rsidRPr="00370735">
              <w:rPr>
                <w:rFonts w:cs="Arial"/>
                <w:lang w:eastAsia="zh-CN"/>
              </w:rPr>
              <w:t>Green</w:t>
            </w:r>
          </w:p>
        </w:tc>
        <w:tc>
          <w:tcPr>
            <w:tcW w:w="1809" w:type="dxa"/>
            <w:shd w:val="clear" w:color="auto" w:fill="auto"/>
            <w:vAlign w:val="center"/>
          </w:tcPr>
          <w:p w14:paraId="04741B43" w14:textId="77777777" w:rsidR="00EB7999" w:rsidRPr="00370735" w:rsidRDefault="00EB7999" w:rsidP="002D172F">
            <w:pPr>
              <w:jc w:val="center"/>
              <w:rPr>
                <w:rFonts w:cs="Arial"/>
                <w:lang w:eastAsia="zh-CN"/>
              </w:rPr>
            </w:pPr>
            <w:r w:rsidRPr="00370735">
              <w:rPr>
                <w:rFonts w:cs="Arial"/>
                <w:lang w:eastAsia="zh-CN"/>
              </w:rPr>
              <w:t>Green</w:t>
            </w:r>
          </w:p>
        </w:tc>
      </w:tr>
      <w:tr w:rsidR="00EB7999" w:rsidRPr="000900B3" w14:paraId="11A1C6F4" w14:textId="77777777">
        <w:trPr>
          <w:trHeight w:val="1339"/>
        </w:trPr>
        <w:tc>
          <w:tcPr>
            <w:tcW w:w="1655" w:type="dxa"/>
            <w:shd w:val="clear" w:color="auto" w:fill="auto"/>
            <w:vAlign w:val="center"/>
          </w:tcPr>
          <w:p w14:paraId="2CA695D8" w14:textId="77777777" w:rsidR="00EB7999" w:rsidRPr="00370735" w:rsidRDefault="00EB7999" w:rsidP="002D172F">
            <w:pPr>
              <w:jc w:val="center"/>
              <w:rPr>
                <w:rFonts w:cs="Arial"/>
                <w:lang w:eastAsia="zh-CN"/>
              </w:rPr>
            </w:pPr>
            <w:r w:rsidRPr="00370735">
              <w:rPr>
                <w:rFonts w:cs="Arial"/>
                <w:lang w:eastAsia="zh-CN"/>
              </w:rPr>
              <w:t>Low</w:t>
            </w:r>
          </w:p>
          <w:p w14:paraId="0DCF44EE" w14:textId="77777777" w:rsidR="00EB7999" w:rsidRPr="00370735" w:rsidRDefault="00EB7999" w:rsidP="002D172F">
            <w:pPr>
              <w:spacing w:before="240"/>
              <w:jc w:val="center"/>
              <w:rPr>
                <w:rFonts w:cs="Arial"/>
                <w:lang w:eastAsia="zh-CN"/>
              </w:rPr>
            </w:pPr>
            <w:r w:rsidRPr="00370735">
              <w:rPr>
                <w:rFonts w:cs="Arial"/>
                <w:lang w:eastAsia="zh-CN"/>
              </w:rPr>
              <w:t>-25.1 to -95 points</w:t>
            </w:r>
          </w:p>
        </w:tc>
        <w:tc>
          <w:tcPr>
            <w:tcW w:w="1809" w:type="dxa"/>
            <w:shd w:val="clear" w:color="auto" w:fill="auto"/>
            <w:vAlign w:val="center"/>
          </w:tcPr>
          <w:p w14:paraId="6394208C" w14:textId="77777777" w:rsidR="00EB7999" w:rsidRPr="00370735" w:rsidRDefault="00EB7999" w:rsidP="002D172F">
            <w:pPr>
              <w:jc w:val="center"/>
              <w:rPr>
                <w:rFonts w:cs="Arial"/>
                <w:lang w:eastAsia="zh-CN"/>
              </w:rPr>
            </w:pPr>
            <w:r w:rsidRPr="00370735">
              <w:rPr>
                <w:rFonts w:cs="Arial"/>
                <w:lang w:eastAsia="zh-CN"/>
              </w:rPr>
              <w:t>Orange</w:t>
            </w:r>
          </w:p>
        </w:tc>
        <w:tc>
          <w:tcPr>
            <w:tcW w:w="1683" w:type="dxa"/>
            <w:shd w:val="clear" w:color="auto" w:fill="auto"/>
            <w:vAlign w:val="center"/>
          </w:tcPr>
          <w:p w14:paraId="44B17CA4" w14:textId="77777777" w:rsidR="00EB7999" w:rsidRPr="00370735" w:rsidRDefault="00EB7999" w:rsidP="002D172F">
            <w:pPr>
              <w:jc w:val="center"/>
              <w:rPr>
                <w:rFonts w:cs="Arial"/>
                <w:lang w:eastAsia="zh-CN"/>
              </w:rPr>
            </w:pPr>
            <w:r w:rsidRPr="00370735">
              <w:rPr>
                <w:rFonts w:cs="Arial"/>
                <w:lang w:eastAsia="zh-CN"/>
              </w:rPr>
              <w:t>Orange</w:t>
            </w:r>
          </w:p>
        </w:tc>
        <w:tc>
          <w:tcPr>
            <w:tcW w:w="1771" w:type="dxa"/>
            <w:shd w:val="clear" w:color="auto" w:fill="auto"/>
            <w:vAlign w:val="center"/>
          </w:tcPr>
          <w:p w14:paraId="68077AFD" w14:textId="77777777" w:rsidR="00EB7999" w:rsidRPr="00370735" w:rsidRDefault="00EB7999" w:rsidP="002D172F">
            <w:pPr>
              <w:jc w:val="center"/>
              <w:rPr>
                <w:rFonts w:cs="Arial"/>
                <w:lang w:eastAsia="zh-CN"/>
              </w:rPr>
            </w:pPr>
            <w:r w:rsidRPr="00370735">
              <w:rPr>
                <w:rFonts w:cs="Arial"/>
                <w:lang w:eastAsia="zh-CN"/>
              </w:rPr>
              <w:t>Orange</w:t>
            </w:r>
          </w:p>
        </w:tc>
        <w:tc>
          <w:tcPr>
            <w:tcW w:w="1727" w:type="dxa"/>
            <w:shd w:val="clear" w:color="auto" w:fill="auto"/>
            <w:vAlign w:val="center"/>
          </w:tcPr>
          <w:p w14:paraId="02062CD5" w14:textId="77777777" w:rsidR="00EB7999" w:rsidRPr="00370735" w:rsidRDefault="00EB7999" w:rsidP="002D172F">
            <w:pPr>
              <w:jc w:val="center"/>
              <w:rPr>
                <w:rFonts w:cs="Arial"/>
                <w:lang w:eastAsia="zh-CN"/>
              </w:rPr>
            </w:pPr>
            <w:r w:rsidRPr="00370735">
              <w:rPr>
                <w:rFonts w:cs="Arial"/>
                <w:lang w:eastAsia="zh-CN"/>
              </w:rPr>
              <w:t>Yellow</w:t>
            </w:r>
          </w:p>
        </w:tc>
        <w:tc>
          <w:tcPr>
            <w:tcW w:w="1809" w:type="dxa"/>
            <w:shd w:val="clear" w:color="auto" w:fill="auto"/>
            <w:vAlign w:val="center"/>
          </w:tcPr>
          <w:p w14:paraId="41F29097" w14:textId="77777777" w:rsidR="00EB7999" w:rsidRPr="00370735" w:rsidRDefault="00EB7999" w:rsidP="002D172F">
            <w:pPr>
              <w:jc w:val="center"/>
              <w:rPr>
                <w:rFonts w:cs="Arial"/>
                <w:lang w:eastAsia="zh-CN"/>
              </w:rPr>
            </w:pPr>
            <w:r w:rsidRPr="00370735">
              <w:rPr>
                <w:rFonts w:cs="Arial"/>
                <w:lang w:eastAsia="zh-CN"/>
              </w:rPr>
              <w:t>Yellow</w:t>
            </w:r>
          </w:p>
        </w:tc>
      </w:tr>
      <w:tr w:rsidR="00EB7999" w:rsidRPr="000900B3" w14:paraId="4F5AEBDF" w14:textId="77777777">
        <w:trPr>
          <w:trHeight w:val="1166"/>
        </w:trPr>
        <w:tc>
          <w:tcPr>
            <w:tcW w:w="1655" w:type="dxa"/>
            <w:shd w:val="clear" w:color="auto" w:fill="auto"/>
            <w:vAlign w:val="center"/>
          </w:tcPr>
          <w:p w14:paraId="065A3DCF" w14:textId="77777777" w:rsidR="00EB7999" w:rsidRPr="00370735" w:rsidRDefault="00EB7999" w:rsidP="002D172F">
            <w:pPr>
              <w:jc w:val="center"/>
              <w:rPr>
                <w:rFonts w:cs="Arial"/>
                <w:lang w:eastAsia="zh-CN"/>
              </w:rPr>
            </w:pPr>
            <w:r w:rsidRPr="00370735">
              <w:rPr>
                <w:rFonts w:cs="Arial"/>
                <w:lang w:eastAsia="zh-CN"/>
              </w:rPr>
              <w:t>Very Low</w:t>
            </w:r>
          </w:p>
          <w:p w14:paraId="4F01E665" w14:textId="77777777" w:rsidR="00EB7999" w:rsidRPr="00370735" w:rsidRDefault="00EB7999" w:rsidP="002D172F">
            <w:pPr>
              <w:spacing w:before="240"/>
              <w:jc w:val="center"/>
              <w:rPr>
                <w:rFonts w:cs="Arial"/>
                <w:lang w:eastAsia="zh-CN"/>
              </w:rPr>
            </w:pPr>
            <w:r w:rsidRPr="00370735">
              <w:rPr>
                <w:rFonts w:cs="Arial"/>
                <w:lang w:eastAsia="zh-CN"/>
              </w:rPr>
              <w:t>-95.1 points or lower</w:t>
            </w:r>
          </w:p>
        </w:tc>
        <w:tc>
          <w:tcPr>
            <w:tcW w:w="1809" w:type="dxa"/>
            <w:shd w:val="clear" w:color="auto" w:fill="auto"/>
            <w:vAlign w:val="center"/>
          </w:tcPr>
          <w:p w14:paraId="16F09360" w14:textId="77777777" w:rsidR="00EB7999" w:rsidRPr="00370735" w:rsidRDefault="00EB7999" w:rsidP="002D172F">
            <w:pPr>
              <w:jc w:val="center"/>
              <w:rPr>
                <w:rFonts w:cs="Arial"/>
                <w:lang w:eastAsia="zh-CN"/>
              </w:rPr>
            </w:pPr>
            <w:r w:rsidRPr="00370735">
              <w:rPr>
                <w:rFonts w:cs="Arial"/>
                <w:lang w:eastAsia="zh-CN"/>
              </w:rPr>
              <w:t>Red</w:t>
            </w:r>
          </w:p>
        </w:tc>
        <w:tc>
          <w:tcPr>
            <w:tcW w:w="1683" w:type="dxa"/>
            <w:shd w:val="clear" w:color="auto" w:fill="auto"/>
            <w:vAlign w:val="center"/>
          </w:tcPr>
          <w:p w14:paraId="265285D2" w14:textId="77777777" w:rsidR="00EB7999" w:rsidRPr="00370735" w:rsidRDefault="00EB7999" w:rsidP="002D172F">
            <w:pPr>
              <w:jc w:val="center"/>
              <w:rPr>
                <w:rFonts w:cs="Arial"/>
                <w:lang w:eastAsia="zh-CN"/>
              </w:rPr>
            </w:pPr>
            <w:r w:rsidRPr="00370735">
              <w:rPr>
                <w:rFonts w:cs="Arial"/>
                <w:lang w:eastAsia="zh-CN"/>
              </w:rPr>
              <w:t>Red</w:t>
            </w:r>
          </w:p>
        </w:tc>
        <w:tc>
          <w:tcPr>
            <w:tcW w:w="1771" w:type="dxa"/>
            <w:shd w:val="clear" w:color="auto" w:fill="auto"/>
            <w:vAlign w:val="center"/>
          </w:tcPr>
          <w:p w14:paraId="46E488C1" w14:textId="77777777" w:rsidR="00EB7999" w:rsidRPr="00370735" w:rsidRDefault="00EB7999" w:rsidP="002D172F">
            <w:pPr>
              <w:jc w:val="center"/>
              <w:rPr>
                <w:rFonts w:cs="Arial"/>
                <w:lang w:eastAsia="zh-CN"/>
              </w:rPr>
            </w:pPr>
            <w:r w:rsidRPr="00370735">
              <w:rPr>
                <w:rFonts w:cs="Arial"/>
                <w:lang w:eastAsia="zh-CN"/>
              </w:rPr>
              <w:t>Red</w:t>
            </w:r>
          </w:p>
        </w:tc>
        <w:tc>
          <w:tcPr>
            <w:tcW w:w="1727" w:type="dxa"/>
            <w:shd w:val="clear" w:color="auto" w:fill="auto"/>
            <w:vAlign w:val="center"/>
          </w:tcPr>
          <w:p w14:paraId="485F282F" w14:textId="77777777" w:rsidR="00EB7999" w:rsidRPr="00370735" w:rsidRDefault="00EB7999" w:rsidP="002D172F">
            <w:pPr>
              <w:jc w:val="center"/>
              <w:rPr>
                <w:rFonts w:cs="Arial"/>
                <w:lang w:eastAsia="zh-CN"/>
              </w:rPr>
            </w:pPr>
            <w:r w:rsidRPr="00370735">
              <w:rPr>
                <w:rFonts w:cs="Arial"/>
                <w:lang w:eastAsia="zh-CN"/>
              </w:rPr>
              <w:t>Orange</w:t>
            </w:r>
          </w:p>
        </w:tc>
        <w:tc>
          <w:tcPr>
            <w:tcW w:w="1809" w:type="dxa"/>
            <w:shd w:val="clear" w:color="auto" w:fill="auto"/>
            <w:vAlign w:val="center"/>
          </w:tcPr>
          <w:p w14:paraId="05956546" w14:textId="77777777" w:rsidR="00EB7999" w:rsidRPr="00370735" w:rsidRDefault="00EB7999" w:rsidP="002D172F">
            <w:pPr>
              <w:jc w:val="center"/>
              <w:rPr>
                <w:rFonts w:cs="Arial"/>
                <w:lang w:eastAsia="zh-CN"/>
              </w:rPr>
            </w:pPr>
            <w:r w:rsidRPr="00370735">
              <w:rPr>
                <w:rFonts w:cs="Arial"/>
                <w:lang w:eastAsia="zh-CN"/>
              </w:rPr>
              <w:t>Orange</w:t>
            </w:r>
          </w:p>
        </w:tc>
      </w:tr>
    </w:tbl>
    <w:p w14:paraId="6E17A1C0" w14:textId="77777777" w:rsidR="00EB7999" w:rsidRPr="00370735" w:rsidRDefault="00EB7999" w:rsidP="002D172F">
      <w:pPr>
        <w:rPr>
          <w:rFonts w:ascii="Times New Roman" w:eastAsia="Calibri" w:hAnsi="Times New Roman"/>
          <w:b/>
          <w:szCs w:val="22"/>
        </w:rPr>
      </w:pPr>
      <w:r w:rsidRPr="00370735">
        <w:rPr>
          <w:rFonts w:ascii="Times New Roman" w:eastAsia="Calibri" w:hAnsi="Times New Roman"/>
          <w:b/>
          <w:szCs w:val="22"/>
        </w:rPr>
        <w:t>B. Graduation Rates</w:t>
      </w:r>
    </w:p>
    <w:p w14:paraId="1BA5377E" w14:textId="77777777" w:rsidR="00EB7999" w:rsidRPr="000900B3" w:rsidRDefault="00EB7999" w:rsidP="002D172F">
      <w:pPr>
        <w:spacing w:before="240" w:after="240"/>
        <w:ind w:right="-270"/>
        <w:rPr>
          <w:rFonts w:cs="Arial"/>
        </w:rPr>
      </w:pPr>
      <w:r w:rsidRPr="000900B3">
        <w:rPr>
          <w:rFonts w:cs="Arial"/>
        </w:rPr>
        <w:t>The five-by-five grids included in Section A.iii.b.1</w:t>
      </w:r>
      <w:r w:rsidR="007E0E3B" w:rsidRPr="000900B3">
        <w:rPr>
          <w:rFonts w:cs="Arial"/>
        </w:rPr>
        <w:t xml:space="preserve"> </w:t>
      </w:r>
      <w:r w:rsidRPr="000900B3">
        <w:rPr>
          <w:rFonts w:cs="Arial"/>
        </w:rPr>
        <w:t>provide LEAs</w:t>
      </w:r>
      <w:r w:rsidR="0043138D" w:rsidRPr="000900B3">
        <w:rPr>
          <w:rFonts w:cs="Arial"/>
        </w:rPr>
        <w:t xml:space="preserve"> </w:t>
      </w:r>
      <w:r w:rsidRPr="000900B3">
        <w:rPr>
          <w:rFonts w:cs="Arial"/>
        </w:rPr>
        <w:t>and schools the tools to determine locally how much progress is needed within the seven-year period of time to reach the goals for schools and student groups, both in the baseline year and at any point within the seven years.</w:t>
      </w:r>
    </w:p>
    <w:p w14:paraId="2C4E9040" w14:textId="77777777" w:rsidR="00EB7999" w:rsidRPr="000900B3" w:rsidRDefault="00EB7999" w:rsidP="002D172F">
      <w:pPr>
        <w:spacing w:after="360"/>
        <w:ind w:right="-270"/>
        <w:rPr>
          <w:rFonts w:cs="Arial"/>
        </w:rPr>
      </w:pPr>
      <w:r w:rsidRPr="000900B3">
        <w:rPr>
          <w:rFonts w:cs="Arial"/>
        </w:rPr>
        <w:t>The table below displays statewide baseline data for all students and each student group, and the approximate average annual improvement necessary over the seven-year period for each student group to meet the long-term goal. The tables show that many student groups would need to make significantly more progress than higher performing student groups to reach the statewide goal within 7 years.</w:t>
      </w:r>
    </w:p>
    <w:tbl>
      <w:tblPr>
        <w:tblStyle w:val="TableGrid41"/>
        <w:tblW w:w="0" w:type="auto"/>
        <w:tblLook w:val="04A0" w:firstRow="1" w:lastRow="0" w:firstColumn="1" w:lastColumn="0" w:noHBand="0" w:noVBand="1"/>
        <w:tblDescription w:val="State Level Graduation Rate by Student Group"/>
      </w:tblPr>
      <w:tblGrid>
        <w:gridCol w:w="2335"/>
        <w:gridCol w:w="1138"/>
        <w:gridCol w:w="1261"/>
        <w:gridCol w:w="1209"/>
        <w:gridCol w:w="1724"/>
        <w:gridCol w:w="1683"/>
      </w:tblGrid>
      <w:tr w:rsidR="00B63135" w:rsidRPr="00E71F22" w14:paraId="28F52732" w14:textId="77777777" w:rsidTr="00B63135">
        <w:tc>
          <w:tcPr>
            <w:tcW w:w="2335" w:type="dxa"/>
          </w:tcPr>
          <w:p w14:paraId="7AA3D41A" w14:textId="77777777" w:rsidR="00B63135" w:rsidRPr="00E71F22" w:rsidRDefault="00B63135" w:rsidP="008A4DDA">
            <w:pPr>
              <w:rPr>
                <w:rFonts w:cs="Arial"/>
                <w:b/>
              </w:rPr>
            </w:pPr>
            <w:r w:rsidRPr="00E71F22">
              <w:rPr>
                <w:rFonts w:cs="Arial"/>
                <w:b/>
              </w:rPr>
              <w:t>Student Group</w:t>
            </w:r>
          </w:p>
        </w:tc>
        <w:tc>
          <w:tcPr>
            <w:tcW w:w="1138" w:type="dxa"/>
          </w:tcPr>
          <w:p w14:paraId="7A0CF303" w14:textId="77777777" w:rsidR="00B63135" w:rsidRPr="00E71F22" w:rsidRDefault="00B63135" w:rsidP="008A4DDA">
            <w:pPr>
              <w:jc w:val="center"/>
              <w:rPr>
                <w:rFonts w:cs="Arial"/>
              </w:rPr>
            </w:pPr>
            <w:r w:rsidRPr="00E71F22">
              <w:rPr>
                <w:rFonts w:cs="Arial"/>
                <w:b/>
                <w:bCs/>
              </w:rPr>
              <w:t>Grade Rate (Status)</w:t>
            </w:r>
          </w:p>
        </w:tc>
        <w:tc>
          <w:tcPr>
            <w:tcW w:w="1261" w:type="dxa"/>
          </w:tcPr>
          <w:p w14:paraId="5DD3A6CF" w14:textId="77777777" w:rsidR="00B63135" w:rsidRPr="00E71F22" w:rsidRDefault="00B63135" w:rsidP="008A4DDA">
            <w:pPr>
              <w:jc w:val="center"/>
              <w:rPr>
                <w:rFonts w:cs="Arial"/>
                <w:b/>
              </w:rPr>
            </w:pPr>
            <w:r w:rsidRPr="00E71F22">
              <w:rPr>
                <w:rFonts w:cs="Arial"/>
                <w:b/>
                <w:bCs/>
              </w:rPr>
              <w:t>Change</w:t>
            </w:r>
          </w:p>
        </w:tc>
        <w:tc>
          <w:tcPr>
            <w:tcW w:w="1209" w:type="dxa"/>
          </w:tcPr>
          <w:p w14:paraId="1BB3429F" w14:textId="77777777" w:rsidR="00B63135" w:rsidRPr="00E71F22" w:rsidRDefault="00B63135" w:rsidP="008A4DDA">
            <w:pPr>
              <w:jc w:val="center"/>
              <w:rPr>
                <w:rFonts w:cs="Arial"/>
                <w:b/>
                <w:bCs/>
              </w:rPr>
            </w:pPr>
            <w:r w:rsidRPr="00E71F22">
              <w:rPr>
                <w:rFonts w:cs="Arial"/>
                <w:b/>
                <w:bCs/>
              </w:rPr>
              <w:t>Color</w:t>
            </w:r>
          </w:p>
        </w:tc>
        <w:tc>
          <w:tcPr>
            <w:tcW w:w="1724" w:type="dxa"/>
          </w:tcPr>
          <w:p w14:paraId="470F850F" w14:textId="77777777" w:rsidR="00B63135" w:rsidRPr="00E71F22" w:rsidRDefault="00B63135" w:rsidP="008A4DDA">
            <w:pPr>
              <w:jc w:val="center"/>
              <w:rPr>
                <w:rFonts w:cs="Arial"/>
                <w:bCs/>
              </w:rPr>
            </w:pPr>
            <w:r w:rsidRPr="00E71F22">
              <w:rPr>
                <w:rFonts w:cs="Arial"/>
                <w:b/>
                <w:bCs/>
              </w:rPr>
              <w:t>Average Annual Improvement to Meet Goal</w:t>
            </w:r>
          </w:p>
        </w:tc>
        <w:tc>
          <w:tcPr>
            <w:tcW w:w="1683" w:type="dxa"/>
          </w:tcPr>
          <w:p w14:paraId="39706C3D" w14:textId="77777777" w:rsidR="00B63135" w:rsidRPr="00E71F22" w:rsidRDefault="00B63135" w:rsidP="008A4DDA">
            <w:pPr>
              <w:jc w:val="center"/>
              <w:rPr>
                <w:rFonts w:cs="Arial"/>
                <w:b/>
                <w:bCs/>
              </w:rPr>
            </w:pPr>
            <w:r w:rsidRPr="00E71F22">
              <w:rPr>
                <w:rFonts w:cs="Arial"/>
                <w:b/>
                <w:bCs/>
              </w:rPr>
              <w:t xml:space="preserve">Status After Year 3 </w:t>
            </w:r>
          </w:p>
        </w:tc>
      </w:tr>
      <w:tr w:rsidR="00B63135" w:rsidRPr="00E71F22" w14:paraId="4A984394" w14:textId="77777777" w:rsidTr="00B63135">
        <w:tc>
          <w:tcPr>
            <w:tcW w:w="2335" w:type="dxa"/>
          </w:tcPr>
          <w:p w14:paraId="5FED6422" w14:textId="77777777" w:rsidR="00B63135" w:rsidRPr="00E71F22" w:rsidRDefault="00B63135" w:rsidP="008A4DDA">
            <w:pPr>
              <w:rPr>
                <w:rFonts w:cs="Arial"/>
              </w:rPr>
            </w:pPr>
            <w:r w:rsidRPr="00E71F22">
              <w:rPr>
                <w:rFonts w:cs="Arial"/>
              </w:rPr>
              <w:t>All Students</w:t>
            </w:r>
          </w:p>
        </w:tc>
        <w:tc>
          <w:tcPr>
            <w:tcW w:w="1138" w:type="dxa"/>
          </w:tcPr>
          <w:p w14:paraId="31274452" w14:textId="77777777" w:rsidR="00B63135" w:rsidRPr="00E71F22" w:rsidRDefault="00B63135" w:rsidP="008A4DDA">
            <w:pPr>
              <w:jc w:val="center"/>
              <w:rPr>
                <w:rFonts w:cs="Arial"/>
              </w:rPr>
            </w:pPr>
            <w:r w:rsidRPr="00E71F22">
              <w:rPr>
                <w:rFonts w:cs="Arial"/>
                <w:color w:val="000000"/>
              </w:rPr>
              <w:t>83.8</w:t>
            </w:r>
          </w:p>
        </w:tc>
        <w:tc>
          <w:tcPr>
            <w:tcW w:w="1261" w:type="dxa"/>
          </w:tcPr>
          <w:p w14:paraId="4A74BAB5" w14:textId="77777777" w:rsidR="00B63135" w:rsidRPr="00E71F22" w:rsidRDefault="00B63135" w:rsidP="008A4DDA">
            <w:pPr>
              <w:jc w:val="center"/>
              <w:rPr>
                <w:rFonts w:cs="Arial"/>
              </w:rPr>
            </w:pPr>
            <w:r w:rsidRPr="00E71F22">
              <w:rPr>
                <w:rFonts w:cs="Arial"/>
                <w:color w:val="000000"/>
              </w:rPr>
              <w:t>0.9</w:t>
            </w:r>
          </w:p>
        </w:tc>
        <w:tc>
          <w:tcPr>
            <w:tcW w:w="1209" w:type="dxa"/>
          </w:tcPr>
          <w:p w14:paraId="7B2B7F14" w14:textId="77777777" w:rsidR="00B63135" w:rsidRPr="00E71F22" w:rsidRDefault="00B63135" w:rsidP="008A4DDA">
            <w:pPr>
              <w:jc w:val="center"/>
              <w:rPr>
                <w:rFonts w:cs="Arial"/>
                <w:bCs/>
              </w:rPr>
            </w:pPr>
            <w:r w:rsidRPr="00E71F22">
              <w:rPr>
                <w:rFonts w:cs="Arial"/>
                <w:bCs/>
              </w:rPr>
              <w:t>Orange</w:t>
            </w:r>
          </w:p>
        </w:tc>
        <w:tc>
          <w:tcPr>
            <w:tcW w:w="1724" w:type="dxa"/>
          </w:tcPr>
          <w:p w14:paraId="4EB70D7D" w14:textId="77777777" w:rsidR="00B63135" w:rsidRPr="00E71F22" w:rsidRDefault="00B63135" w:rsidP="008A4DDA">
            <w:pPr>
              <w:jc w:val="center"/>
              <w:rPr>
                <w:rFonts w:cs="Arial"/>
                <w:bCs/>
              </w:rPr>
            </w:pPr>
            <w:r w:rsidRPr="00E71F22">
              <w:rPr>
                <w:rFonts w:cs="Arial"/>
                <w:bCs/>
              </w:rPr>
              <w:t>1.3</w:t>
            </w:r>
          </w:p>
        </w:tc>
        <w:tc>
          <w:tcPr>
            <w:tcW w:w="1683" w:type="dxa"/>
          </w:tcPr>
          <w:p w14:paraId="5F8D4B8D" w14:textId="77777777" w:rsidR="00B63135" w:rsidRPr="00E71F22" w:rsidRDefault="00B63135" w:rsidP="008A4DDA">
            <w:pPr>
              <w:jc w:val="center"/>
              <w:rPr>
                <w:rFonts w:cs="Arial"/>
              </w:rPr>
            </w:pPr>
            <w:r w:rsidRPr="00E71F22">
              <w:rPr>
                <w:rFonts w:cs="Arial"/>
              </w:rPr>
              <w:t>87.8</w:t>
            </w:r>
          </w:p>
        </w:tc>
      </w:tr>
      <w:tr w:rsidR="00B63135" w:rsidRPr="00E71F22" w14:paraId="23AB7DBC" w14:textId="77777777" w:rsidTr="00B63135">
        <w:tc>
          <w:tcPr>
            <w:tcW w:w="2335" w:type="dxa"/>
          </w:tcPr>
          <w:p w14:paraId="4E65590F" w14:textId="77777777" w:rsidR="00B63135" w:rsidRPr="00E71F22" w:rsidRDefault="00B63135" w:rsidP="008A4DDA">
            <w:pPr>
              <w:rPr>
                <w:rFonts w:cs="Arial"/>
              </w:rPr>
            </w:pPr>
            <w:r w:rsidRPr="00E71F22">
              <w:rPr>
                <w:rFonts w:cs="Arial"/>
              </w:rPr>
              <w:t>American Indian</w:t>
            </w:r>
          </w:p>
        </w:tc>
        <w:tc>
          <w:tcPr>
            <w:tcW w:w="1138" w:type="dxa"/>
          </w:tcPr>
          <w:p w14:paraId="21167B8E" w14:textId="77777777" w:rsidR="00B63135" w:rsidRPr="00E71F22" w:rsidRDefault="00B63135" w:rsidP="008A4DDA">
            <w:pPr>
              <w:jc w:val="center"/>
              <w:rPr>
                <w:rFonts w:cs="Arial"/>
              </w:rPr>
            </w:pPr>
            <w:r w:rsidRPr="00E71F22">
              <w:rPr>
                <w:rFonts w:cs="Arial"/>
                <w:color w:val="000000"/>
              </w:rPr>
              <w:t>74.0</w:t>
            </w:r>
          </w:p>
        </w:tc>
        <w:tc>
          <w:tcPr>
            <w:tcW w:w="1261" w:type="dxa"/>
          </w:tcPr>
          <w:p w14:paraId="768EA7A9" w14:textId="77777777" w:rsidR="00B63135" w:rsidRPr="00E71F22" w:rsidRDefault="00B63135" w:rsidP="008A4DDA">
            <w:pPr>
              <w:jc w:val="center"/>
              <w:rPr>
                <w:rFonts w:cs="Arial"/>
              </w:rPr>
            </w:pPr>
            <w:r w:rsidRPr="00E71F22">
              <w:rPr>
                <w:rFonts w:cs="Arial"/>
                <w:color w:val="000000"/>
              </w:rPr>
              <w:t>-0.4</w:t>
            </w:r>
          </w:p>
        </w:tc>
        <w:tc>
          <w:tcPr>
            <w:tcW w:w="1209" w:type="dxa"/>
          </w:tcPr>
          <w:p w14:paraId="59C2FD9F" w14:textId="77777777" w:rsidR="00B63135" w:rsidRPr="00E71F22" w:rsidRDefault="00B63135" w:rsidP="008A4DDA">
            <w:pPr>
              <w:jc w:val="center"/>
              <w:rPr>
                <w:rFonts w:cs="Arial"/>
                <w:bCs/>
              </w:rPr>
            </w:pPr>
            <w:r w:rsidRPr="00E71F22">
              <w:rPr>
                <w:rFonts w:cs="Arial"/>
                <w:bCs/>
              </w:rPr>
              <w:t>Orange</w:t>
            </w:r>
          </w:p>
        </w:tc>
        <w:tc>
          <w:tcPr>
            <w:tcW w:w="1724" w:type="dxa"/>
          </w:tcPr>
          <w:p w14:paraId="2888A716" w14:textId="77777777" w:rsidR="00B63135" w:rsidRPr="00E71F22" w:rsidRDefault="00B63135" w:rsidP="008A4DDA">
            <w:pPr>
              <w:jc w:val="center"/>
              <w:rPr>
                <w:rFonts w:cs="Arial"/>
                <w:bCs/>
              </w:rPr>
            </w:pPr>
            <w:r w:rsidRPr="00E71F22">
              <w:rPr>
                <w:rFonts w:cs="Arial"/>
                <w:bCs/>
              </w:rPr>
              <w:t>3.3</w:t>
            </w:r>
          </w:p>
        </w:tc>
        <w:tc>
          <w:tcPr>
            <w:tcW w:w="1683" w:type="dxa"/>
          </w:tcPr>
          <w:p w14:paraId="1D7EC72B" w14:textId="77777777" w:rsidR="00B63135" w:rsidRPr="00E71F22" w:rsidRDefault="00B63135" w:rsidP="008A4DDA">
            <w:pPr>
              <w:jc w:val="center"/>
              <w:rPr>
                <w:rFonts w:cs="Arial"/>
              </w:rPr>
            </w:pPr>
            <w:r w:rsidRPr="00E71F22">
              <w:rPr>
                <w:rFonts w:cs="Arial"/>
              </w:rPr>
              <w:t>83.9</w:t>
            </w:r>
          </w:p>
        </w:tc>
      </w:tr>
      <w:tr w:rsidR="00B63135" w:rsidRPr="00E71F22" w14:paraId="1FD5A6DF" w14:textId="77777777" w:rsidTr="00B63135">
        <w:tc>
          <w:tcPr>
            <w:tcW w:w="2335" w:type="dxa"/>
          </w:tcPr>
          <w:p w14:paraId="05036938" w14:textId="77777777" w:rsidR="00B63135" w:rsidRPr="00E71F22" w:rsidRDefault="00B63135" w:rsidP="008A4DDA">
            <w:pPr>
              <w:rPr>
                <w:rFonts w:cs="Arial"/>
              </w:rPr>
            </w:pPr>
            <w:r w:rsidRPr="00E71F22">
              <w:rPr>
                <w:rFonts w:cs="Arial"/>
              </w:rPr>
              <w:t>Asian</w:t>
            </w:r>
          </w:p>
        </w:tc>
        <w:tc>
          <w:tcPr>
            <w:tcW w:w="1138" w:type="dxa"/>
          </w:tcPr>
          <w:p w14:paraId="6EE84D9A" w14:textId="77777777" w:rsidR="00B63135" w:rsidRPr="00E71F22" w:rsidRDefault="00B63135" w:rsidP="008A4DDA">
            <w:pPr>
              <w:jc w:val="center"/>
              <w:rPr>
                <w:rFonts w:cs="Arial"/>
              </w:rPr>
            </w:pPr>
            <w:r w:rsidRPr="00E71F22">
              <w:rPr>
                <w:rFonts w:cs="Arial"/>
                <w:color w:val="000000"/>
              </w:rPr>
              <w:t>93.7</w:t>
            </w:r>
          </w:p>
        </w:tc>
        <w:tc>
          <w:tcPr>
            <w:tcW w:w="1261" w:type="dxa"/>
          </w:tcPr>
          <w:p w14:paraId="60F5F8FE" w14:textId="77777777" w:rsidR="00B63135" w:rsidRPr="00E71F22" w:rsidRDefault="00B63135" w:rsidP="008A4DDA">
            <w:pPr>
              <w:jc w:val="center"/>
              <w:rPr>
                <w:rFonts w:cs="Arial"/>
              </w:rPr>
            </w:pPr>
            <w:r w:rsidRPr="00E71F22">
              <w:rPr>
                <w:rFonts w:cs="Arial"/>
                <w:color w:val="000000"/>
              </w:rPr>
              <w:t>0.9</w:t>
            </w:r>
          </w:p>
        </w:tc>
        <w:tc>
          <w:tcPr>
            <w:tcW w:w="1209" w:type="dxa"/>
          </w:tcPr>
          <w:p w14:paraId="575DFF6A" w14:textId="77777777" w:rsidR="00B63135" w:rsidRPr="00E71F22" w:rsidRDefault="00B63135" w:rsidP="008A4DDA">
            <w:pPr>
              <w:jc w:val="center"/>
              <w:rPr>
                <w:rFonts w:cs="Arial"/>
                <w:bCs/>
              </w:rPr>
            </w:pPr>
            <w:r w:rsidRPr="00E71F22">
              <w:rPr>
                <w:rFonts w:cs="Arial"/>
                <w:bCs/>
              </w:rPr>
              <w:t>Green</w:t>
            </w:r>
          </w:p>
        </w:tc>
        <w:tc>
          <w:tcPr>
            <w:tcW w:w="1724" w:type="dxa"/>
          </w:tcPr>
          <w:p w14:paraId="4C1C68DD" w14:textId="77777777" w:rsidR="00B63135" w:rsidRPr="00E71F22" w:rsidRDefault="00B63135" w:rsidP="008A4DDA">
            <w:pPr>
              <w:jc w:val="center"/>
              <w:rPr>
                <w:rFonts w:cs="Arial"/>
                <w:bCs/>
              </w:rPr>
            </w:pPr>
            <w:r w:rsidRPr="00E71F22">
              <w:rPr>
                <w:rFonts w:cs="Arial"/>
              </w:rPr>
              <w:t>Increased from Baseline</w:t>
            </w:r>
          </w:p>
        </w:tc>
        <w:tc>
          <w:tcPr>
            <w:tcW w:w="1683" w:type="dxa"/>
          </w:tcPr>
          <w:p w14:paraId="78EFBA94" w14:textId="77777777" w:rsidR="00B63135" w:rsidRPr="00E71F22" w:rsidRDefault="00B63135" w:rsidP="008A4DDA">
            <w:pPr>
              <w:jc w:val="center"/>
              <w:rPr>
                <w:rFonts w:cs="Arial"/>
              </w:rPr>
            </w:pPr>
            <w:r w:rsidRPr="00E71F22">
              <w:rPr>
                <w:rFonts w:cs="Arial"/>
              </w:rPr>
              <w:t>93.8</w:t>
            </w:r>
          </w:p>
        </w:tc>
      </w:tr>
      <w:tr w:rsidR="00B63135" w:rsidRPr="00E71F22" w14:paraId="67332B82" w14:textId="77777777" w:rsidTr="00B63135">
        <w:tc>
          <w:tcPr>
            <w:tcW w:w="2335" w:type="dxa"/>
          </w:tcPr>
          <w:p w14:paraId="626F6A17" w14:textId="77777777" w:rsidR="00B63135" w:rsidRPr="00E71F22" w:rsidRDefault="00B63135" w:rsidP="008A4DDA">
            <w:pPr>
              <w:rPr>
                <w:rFonts w:cs="Arial"/>
              </w:rPr>
            </w:pPr>
            <w:r w:rsidRPr="00E71F22">
              <w:rPr>
                <w:rFonts w:cs="Arial"/>
              </w:rPr>
              <w:t>Black or African American</w:t>
            </w:r>
          </w:p>
        </w:tc>
        <w:tc>
          <w:tcPr>
            <w:tcW w:w="1138" w:type="dxa"/>
          </w:tcPr>
          <w:p w14:paraId="6745CD38" w14:textId="77777777" w:rsidR="00B63135" w:rsidRPr="00E71F22" w:rsidRDefault="00B63135" w:rsidP="008A4DDA">
            <w:pPr>
              <w:jc w:val="center"/>
              <w:rPr>
                <w:rFonts w:cs="Arial"/>
              </w:rPr>
            </w:pPr>
            <w:r w:rsidRPr="00E71F22">
              <w:rPr>
                <w:rFonts w:cs="Arial"/>
                <w:color w:val="000000"/>
              </w:rPr>
              <w:t>72.9</w:t>
            </w:r>
          </w:p>
        </w:tc>
        <w:tc>
          <w:tcPr>
            <w:tcW w:w="1261" w:type="dxa"/>
          </w:tcPr>
          <w:p w14:paraId="7BDEC784" w14:textId="77777777" w:rsidR="00B63135" w:rsidRPr="00E71F22" w:rsidRDefault="00B63135" w:rsidP="008A4DDA">
            <w:pPr>
              <w:jc w:val="center"/>
              <w:rPr>
                <w:rFonts w:cs="Arial"/>
              </w:rPr>
            </w:pPr>
            <w:r w:rsidRPr="00E71F22">
              <w:rPr>
                <w:rFonts w:cs="Arial"/>
                <w:color w:val="000000"/>
              </w:rPr>
              <w:t>0.3</w:t>
            </w:r>
          </w:p>
        </w:tc>
        <w:tc>
          <w:tcPr>
            <w:tcW w:w="1209" w:type="dxa"/>
          </w:tcPr>
          <w:p w14:paraId="2C98FB8E" w14:textId="77777777" w:rsidR="00B63135" w:rsidRPr="00E71F22" w:rsidRDefault="00B63135" w:rsidP="008A4DDA">
            <w:pPr>
              <w:jc w:val="center"/>
              <w:rPr>
                <w:rFonts w:cs="Arial"/>
                <w:bCs/>
              </w:rPr>
            </w:pPr>
            <w:r w:rsidRPr="00E71F22">
              <w:rPr>
                <w:rFonts w:cs="Arial"/>
                <w:bCs/>
              </w:rPr>
              <w:t>Orange</w:t>
            </w:r>
          </w:p>
        </w:tc>
        <w:tc>
          <w:tcPr>
            <w:tcW w:w="1724" w:type="dxa"/>
          </w:tcPr>
          <w:p w14:paraId="03F73FF2" w14:textId="77777777" w:rsidR="00B63135" w:rsidRPr="00E71F22" w:rsidRDefault="00B63135" w:rsidP="008A4DDA">
            <w:pPr>
              <w:jc w:val="center"/>
              <w:rPr>
                <w:rFonts w:cs="Arial"/>
                <w:bCs/>
              </w:rPr>
            </w:pPr>
            <w:r w:rsidRPr="00E71F22">
              <w:rPr>
                <w:rFonts w:cs="Arial"/>
                <w:bCs/>
              </w:rPr>
              <w:t>3.5</w:t>
            </w:r>
          </w:p>
        </w:tc>
        <w:tc>
          <w:tcPr>
            <w:tcW w:w="1683" w:type="dxa"/>
          </w:tcPr>
          <w:p w14:paraId="3F5CD3B9" w14:textId="77777777" w:rsidR="00B63135" w:rsidRPr="00E71F22" w:rsidRDefault="00B63135" w:rsidP="008A4DDA">
            <w:pPr>
              <w:jc w:val="center"/>
              <w:rPr>
                <w:rFonts w:cs="Arial"/>
              </w:rPr>
            </w:pPr>
            <w:r w:rsidRPr="00E71F22">
              <w:rPr>
                <w:rFonts w:cs="Arial"/>
              </w:rPr>
              <w:t>83.5</w:t>
            </w:r>
          </w:p>
        </w:tc>
      </w:tr>
      <w:tr w:rsidR="00B63135" w:rsidRPr="00E71F22" w14:paraId="302C994F" w14:textId="77777777" w:rsidTr="00B63135">
        <w:tc>
          <w:tcPr>
            <w:tcW w:w="2335" w:type="dxa"/>
          </w:tcPr>
          <w:p w14:paraId="3119091F" w14:textId="77777777" w:rsidR="00B63135" w:rsidRPr="00E71F22" w:rsidRDefault="00B63135" w:rsidP="008A4DDA">
            <w:pPr>
              <w:rPr>
                <w:rFonts w:cs="Arial"/>
              </w:rPr>
            </w:pPr>
            <w:r w:rsidRPr="00E71F22">
              <w:rPr>
                <w:rFonts w:cs="Arial"/>
              </w:rPr>
              <w:t>Filipino</w:t>
            </w:r>
          </w:p>
        </w:tc>
        <w:tc>
          <w:tcPr>
            <w:tcW w:w="1138" w:type="dxa"/>
          </w:tcPr>
          <w:p w14:paraId="287FBD82" w14:textId="77777777" w:rsidR="00B63135" w:rsidRPr="00E71F22" w:rsidRDefault="00B63135" w:rsidP="008A4DDA">
            <w:pPr>
              <w:jc w:val="center"/>
              <w:rPr>
                <w:rFonts w:cs="Arial"/>
              </w:rPr>
            </w:pPr>
            <w:r w:rsidRPr="00E71F22">
              <w:rPr>
                <w:rFonts w:cs="Arial"/>
                <w:color w:val="000000"/>
              </w:rPr>
              <w:t>94.0</w:t>
            </w:r>
          </w:p>
        </w:tc>
        <w:tc>
          <w:tcPr>
            <w:tcW w:w="1261" w:type="dxa"/>
          </w:tcPr>
          <w:p w14:paraId="4795F67F" w14:textId="77777777" w:rsidR="00B63135" w:rsidRPr="00E71F22" w:rsidRDefault="00B63135" w:rsidP="008A4DDA">
            <w:pPr>
              <w:jc w:val="center"/>
              <w:rPr>
                <w:rFonts w:cs="Arial"/>
              </w:rPr>
            </w:pPr>
            <w:r w:rsidRPr="00E71F22">
              <w:rPr>
                <w:rFonts w:cs="Arial"/>
                <w:color w:val="000000"/>
              </w:rPr>
              <w:t>0.7</w:t>
            </w:r>
          </w:p>
        </w:tc>
        <w:tc>
          <w:tcPr>
            <w:tcW w:w="1209" w:type="dxa"/>
          </w:tcPr>
          <w:p w14:paraId="5F1E50E8" w14:textId="77777777" w:rsidR="00B63135" w:rsidRPr="00E71F22" w:rsidRDefault="00B63135" w:rsidP="008A4DDA">
            <w:pPr>
              <w:jc w:val="center"/>
              <w:rPr>
                <w:rFonts w:cs="Arial"/>
                <w:bCs/>
              </w:rPr>
            </w:pPr>
            <w:r w:rsidRPr="00E71F22">
              <w:rPr>
                <w:rFonts w:cs="Arial"/>
                <w:bCs/>
              </w:rPr>
              <w:t>Green</w:t>
            </w:r>
          </w:p>
        </w:tc>
        <w:tc>
          <w:tcPr>
            <w:tcW w:w="1724" w:type="dxa"/>
          </w:tcPr>
          <w:p w14:paraId="2912CE44" w14:textId="77777777" w:rsidR="00B63135" w:rsidRPr="00E71F22" w:rsidRDefault="00B63135" w:rsidP="008A4DDA">
            <w:pPr>
              <w:jc w:val="center"/>
              <w:rPr>
                <w:rFonts w:cs="Arial"/>
                <w:bCs/>
              </w:rPr>
            </w:pPr>
            <w:r w:rsidRPr="00E71F22">
              <w:rPr>
                <w:rFonts w:cs="Arial"/>
              </w:rPr>
              <w:t>Increased from Baseline</w:t>
            </w:r>
          </w:p>
        </w:tc>
        <w:tc>
          <w:tcPr>
            <w:tcW w:w="1683" w:type="dxa"/>
          </w:tcPr>
          <w:p w14:paraId="517FD574" w14:textId="77777777" w:rsidR="00B63135" w:rsidRPr="00E71F22" w:rsidRDefault="00B63135" w:rsidP="008A4DDA">
            <w:pPr>
              <w:jc w:val="center"/>
              <w:rPr>
                <w:rFonts w:cs="Arial"/>
              </w:rPr>
            </w:pPr>
            <w:r w:rsidRPr="00E71F22">
              <w:rPr>
                <w:rFonts w:cs="Arial"/>
              </w:rPr>
              <w:t>94.1</w:t>
            </w:r>
          </w:p>
        </w:tc>
      </w:tr>
      <w:tr w:rsidR="00B63135" w:rsidRPr="00E71F22" w14:paraId="648A69C3" w14:textId="77777777" w:rsidTr="00B63135">
        <w:tc>
          <w:tcPr>
            <w:tcW w:w="2335" w:type="dxa"/>
          </w:tcPr>
          <w:p w14:paraId="3A024131" w14:textId="77777777" w:rsidR="00B63135" w:rsidRPr="00E71F22" w:rsidRDefault="00B63135" w:rsidP="008A4DDA">
            <w:pPr>
              <w:rPr>
                <w:rFonts w:cs="Arial"/>
              </w:rPr>
            </w:pPr>
            <w:r w:rsidRPr="00E71F22">
              <w:rPr>
                <w:rFonts w:cs="Arial"/>
              </w:rPr>
              <w:t>Hispanic or Latino</w:t>
            </w:r>
          </w:p>
        </w:tc>
        <w:tc>
          <w:tcPr>
            <w:tcW w:w="1138" w:type="dxa"/>
          </w:tcPr>
          <w:p w14:paraId="038BD84F" w14:textId="77777777" w:rsidR="00B63135" w:rsidRPr="00E71F22" w:rsidRDefault="00B63135" w:rsidP="008A4DDA">
            <w:pPr>
              <w:jc w:val="center"/>
              <w:rPr>
                <w:rFonts w:cs="Arial"/>
              </w:rPr>
            </w:pPr>
            <w:r w:rsidRPr="00E71F22">
              <w:rPr>
                <w:rFonts w:cs="Arial"/>
                <w:color w:val="000000"/>
              </w:rPr>
              <w:t>80.5</w:t>
            </w:r>
          </w:p>
        </w:tc>
        <w:tc>
          <w:tcPr>
            <w:tcW w:w="1261" w:type="dxa"/>
          </w:tcPr>
          <w:p w14:paraId="26F60A92" w14:textId="77777777" w:rsidR="00B63135" w:rsidRPr="00E71F22" w:rsidRDefault="00B63135" w:rsidP="008A4DDA">
            <w:pPr>
              <w:jc w:val="center"/>
              <w:rPr>
                <w:rFonts w:cs="Arial"/>
              </w:rPr>
            </w:pPr>
            <w:r w:rsidRPr="00E71F22">
              <w:rPr>
                <w:rFonts w:cs="Arial"/>
                <w:color w:val="000000"/>
              </w:rPr>
              <w:t>1.5</w:t>
            </w:r>
          </w:p>
        </w:tc>
        <w:tc>
          <w:tcPr>
            <w:tcW w:w="1209" w:type="dxa"/>
          </w:tcPr>
          <w:p w14:paraId="48003B89" w14:textId="77777777" w:rsidR="00B63135" w:rsidRPr="00E71F22" w:rsidRDefault="00B63135" w:rsidP="008A4DDA">
            <w:pPr>
              <w:jc w:val="center"/>
              <w:rPr>
                <w:rFonts w:cs="Arial"/>
                <w:bCs/>
              </w:rPr>
            </w:pPr>
            <w:r w:rsidRPr="00E71F22">
              <w:rPr>
                <w:rFonts w:cs="Arial"/>
                <w:bCs/>
              </w:rPr>
              <w:t>Yellow</w:t>
            </w:r>
          </w:p>
        </w:tc>
        <w:tc>
          <w:tcPr>
            <w:tcW w:w="1724" w:type="dxa"/>
          </w:tcPr>
          <w:p w14:paraId="4BF8CEF6" w14:textId="77777777" w:rsidR="00B63135" w:rsidRPr="00E71F22" w:rsidRDefault="00B63135" w:rsidP="008A4DDA">
            <w:pPr>
              <w:jc w:val="center"/>
              <w:rPr>
                <w:rFonts w:cs="Arial"/>
                <w:bCs/>
              </w:rPr>
            </w:pPr>
            <w:r w:rsidRPr="00E71F22">
              <w:rPr>
                <w:rFonts w:cs="Arial"/>
                <w:bCs/>
              </w:rPr>
              <w:t>2.0</w:t>
            </w:r>
          </w:p>
        </w:tc>
        <w:tc>
          <w:tcPr>
            <w:tcW w:w="1683" w:type="dxa"/>
          </w:tcPr>
          <w:p w14:paraId="23288531" w14:textId="77777777" w:rsidR="00B63135" w:rsidRPr="00E71F22" w:rsidRDefault="00B63135" w:rsidP="008A4DDA">
            <w:pPr>
              <w:jc w:val="center"/>
              <w:rPr>
                <w:rFonts w:cs="Arial"/>
              </w:rPr>
            </w:pPr>
            <w:r w:rsidRPr="00E71F22">
              <w:rPr>
                <w:rFonts w:cs="Arial"/>
              </w:rPr>
              <w:t>86.5</w:t>
            </w:r>
          </w:p>
        </w:tc>
      </w:tr>
      <w:tr w:rsidR="00B63135" w:rsidRPr="00E71F22" w14:paraId="15493E64" w14:textId="77777777" w:rsidTr="00B63135">
        <w:tc>
          <w:tcPr>
            <w:tcW w:w="2335" w:type="dxa"/>
          </w:tcPr>
          <w:p w14:paraId="2D084A30" w14:textId="77777777" w:rsidR="00B63135" w:rsidRPr="00E71F22" w:rsidRDefault="00B63135" w:rsidP="008A4DDA">
            <w:pPr>
              <w:rPr>
                <w:rFonts w:cs="Arial"/>
              </w:rPr>
            </w:pPr>
            <w:r w:rsidRPr="00E71F22">
              <w:rPr>
                <w:rFonts w:cs="Arial"/>
              </w:rPr>
              <w:t>Pacific Islander</w:t>
            </w:r>
          </w:p>
        </w:tc>
        <w:tc>
          <w:tcPr>
            <w:tcW w:w="1138" w:type="dxa"/>
          </w:tcPr>
          <w:p w14:paraId="3212DFF1" w14:textId="77777777" w:rsidR="00B63135" w:rsidRPr="00E71F22" w:rsidRDefault="00B63135" w:rsidP="008A4DDA">
            <w:pPr>
              <w:jc w:val="center"/>
              <w:rPr>
                <w:rFonts w:cs="Arial"/>
              </w:rPr>
            </w:pPr>
            <w:r w:rsidRPr="00E71F22">
              <w:rPr>
                <w:rFonts w:cs="Arial"/>
                <w:color w:val="000000"/>
              </w:rPr>
              <w:t>83.3</w:t>
            </w:r>
          </w:p>
        </w:tc>
        <w:tc>
          <w:tcPr>
            <w:tcW w:w="1261" w:type="dxa"/>
          </w:tcPr>
          <w:p w14:paraId="1925E57D" w14:textId="77777777" w:rsidR="00B63135" w:rsidRPr="00E71F22" w:rsidRDefault="00B63135" w:rsidP="008A4DDA">
            <w:pPr>
              <w:jc w:val="center"/>
              <w:rPr>
                <w:rFonts w:cs="Arial"/>
              </w:rPr>
            </w:pPr>
            <w:r w:rsidRPr="00E71F22">
              <w:rPr>
                <w:rFonts w:cs="Arial"/>
                <w:color w:val="000000"/>
              </w:rPr>
              <w:t>0.1</w:t>
            </w:r>
          </w:p>
        </w:tc>
        <w:tc>
          <w:tcPr>
            <w:tcW w:w="1209" w:type="dxa"/>
          </w:tcPr>
          <w:p w14:paraId="5DE1A415" w14:textId="77777777" w:rsidR="00B63135" w:rsidRPr="00E71F22" w:rsidRDefault="00B63135" w:rsidP="008A4DDA">
            <w:pPr>
              <w:jc w:val="center"/>
              <w:rPr>
                <w:rFonts w:cs="Arial"/>
                <w:bCs/>
              </w:rPr>
            </w:pPr>
            <w:r w:rsidRPr="00E71F22">
              <w:rPr>
                <w:rFonts w:cs="Arial"/>
                <w:bCs/>
              </w:rPr>
              <w:t>Orange</w:t>
            </w:r>
          </w:p>
        </w:tc>
        <w:tc>
          <w:tcPr>
            <w:tcW w:w="1724" w:type="dxa"/>
          </w:tcPr>
          <w:p w14:paraId="346091E5" w14:textId="77777777" w:rsidR="00B63135" w:rsidRPr="00E71F22" w:rsidRDefault="00B63135" w:rsidP="008A4DDA">
            <w:pPr>
              <w:jc w:val="center"/>
              <w:rPr>
                <w:rFonts w:cs="Arial"/>
                <w:bCs/>
              </w:rPr>
            </w:pPr>
            <w:r w:rsidRPr="00E71F22">
              <w:rPr>
                <w:rFonts w:cs="Arial"/>
                <w:bCs/>
              </w:rPr>
              <w:t>1.4</w:t>
            </w:r>
          </w:p>
        </w:tc>
        <w:tc>
          <w:tcPr>
            <w:tcW w:w="1683" w:type="dxa"/>
          </w:tcPr>
          <w:p w14:paraId="77C9D6FA" w14:textId="77777777" w:rsidR="00B63135" w:rsidRPr="00E71F22" w:rsidRDefault="00B63135" w:rsidP="008A4DDA">
            <w:pPr>
              <w:jc w:val="center"/>
              <w:rPr>
                <w:rFonts w:cs="Arial"/>
              </w:rPr>
            </w:pPr>
            <w:r w:rsidRPr="00E71F22">
              <w:rPr>
                <w:rFonts w:cs="Arial"/>
              </w:rPr>
              <w:t>87.6</w:t>
            </w:r>
          </w:p>
        </w:tc>
      </w:tr>
      <w:tr w:rsidR="00B63135" w:rsidRPr="00E71F22" w14:paraId="4FF5D049" w14:textId="77777777" w:rsidTr="00B63135">
        <w:tc>
          <w:tcPr>
            <w:tcW w:w="2335" w:type="dxa"/>
          </w:tcPr>
          <w:p w14:paraId="35EB48B0" w14:textId="77777777" w:rsidR="00B63135" w:rsidRPr="00E71F22" w:rsidRDefault="00B63135" w:rsidP="008A4DDA">
            <w:pPr>
              <w:rPr>
                <w:rFonts w:cs="Arial"/>
              </w:rPr>
            </w:pPr>
            <w:r w:rsidRPr="00E71F22">
              <w:rPr>
                <w:rFonts w:cs="Arial"/>
              </w:rPr>
              <w:t>Two or More Races</w:t>
            </w:r>
          </w:p>
        </w:tc>
        <w:tc>
          <w:tcPr>
            <w:tcW w:w="1138" w:type="dxa"/>
          </w:tcPr>
          <w:p w14:paraId="1E5050EC" w14:textId="77777777" w:rsidR="00B63135" w:rsidRPr="00E71F22" w:rsidRDefault="00B63135" w:rsidP="008A4DDA">
            <w:pPr>
              <w:jc w:val="center"/>
              <w:rPr>
                <w:rFonts w:cs="Arial"/>
              </w:rPr>
            </w:pPr>
            <w:r w:rsidRPr="00E71F22">
              <w:rPr>
                <w:rFonts w:cs="Arial"/>
                <w:color w:val="000000"/>
              </w:rPr>
              <w:t>85.8</w:t>
            </w:r>
          </w:p>
        </w:tc>
        <w:tc>
          <w:tcPr>
            <w:tcW w:w="1261" w:type="dxa"/>
          </w:tcPr>
          <w:p w14:paraId="0A3D1E11" w14:textId="77777777" w:rsidR="00B63135" w:rsidRPr="00E71F22" w:rsidRDefault="00B63135" w:rsidP="008A4DDA">
            <w:pPr>
              <w:jc w:val="center"/>
              <w:rPr>
                <w:rFonts w:cs="Arial"/>
              </w:rPr>
            </w:pPr>
            <w:r w:rsidRPr="00E71F22">
              <w:rPr>
                <w:rFonts w:cs="Arial"/>
                <w:color w:val="000000"/>
              </w:rPr>
              <w:t>-0.5</w:t>
            </w:r>
          </w:p>
        </w:tc>
        <w:tc>
          <w:tcPr>
            <w:tcW w:w="1209" w:type="dxa"/>
          </w:tcPr>
          <w:p w14:paraId="65B72BB8" w14:textId="77777777" w:rsidR="00B63135" w:rsidRPr="00E71F22" w:rsidRDefault="00B63135" w:rsidP="008A4DDA">
            <w:pPr>
              <w:jc w:val="center"/>
              <w:rPr>
                <w:rFonts w:cs="Arial"/>
                <w:bCs/>
              </w:rPr>
            </w:pPr>
            <w:r w:rsidRPr="00E71F22">
              <w:rPr>
                <w:rFonts w:cs="Arial"/>
                <w:bCs/>
              </w:rPr>
              <w:t>Yellow</w:t>
            </w:r>
          </w:p>
        </w:tc>
        <w:tc>
          <w:tcPr>
            <w:tcW w:w="1724" w:type="dxa"/>
          </w:tcPr>
          <w:p w14:paraId="3F151EDD" w14:textId="77777777" w:rsidR="00B63135" w:rsidRPr="00E71F22" w:rsidRDefault="00B63135" w:rsidP="008A4DDA">
            <w:pPr>
              <w:jc w:val="center"/>
              <w:rPr>
                <w:rFonts w:cs="Arial"/>
                <w:bCs/>
              </w:rPr>
            </w:pPr>
            <w:r w:rsidRPr="00E71F22">
              <w:rPr>
                <w:rFonts w:cs="Arial"/>
                <w:bCs/>
              </w:rPr>
              <w:t>0.9</w:t>
            </w:r>
          </w:p>
        </w:tc>
        <w:tc>
          <w:tcPr>
            <w:tcW w:w="1683" w:type="dxa"/>
          </w:tcPr>
          <w:p w14:paraId="284DE924" w14:textId="77777777" w:rsidR="00B63135" w:rsidRPr="00E71F22" w:rsidRDefault="00B63135" w:rsidP="008A4DDA">
            <w:pPr>
              <w:jc w:val="center"/>
              <w:rPr>
                <w:rFonts w:cs="Arial"/>
              </w:rPr>
            </w:pPr>
            <w:r w:rsidRPr="00E71F22">
              <w:rPr>
                <w:rFonts w:cs="Arial"/>
              </w:rPr>
              <w:t>88.6</w:t>
            </w:r>
          </w:p>
        </w:tc>
      </w:tr>
      <w:tr w:rsidR="00B63135" w:rsidRPr="00E71F22" w14:paraId="05C57548" w14:textId="77777777" w:rsidTr="00B63135">
        <w:tc>
          <w:tcPr>
            <w:tcW w:w="2335" w:type="dxa"/>
          </w:tcPr>
          <w:p w14:paraId="244461EE" w14:textId="77777777" w:rsidR="00B63135" w:rsidRPr="00E71F22" w:rsidRDefault="00B63135" w:rsidP="008A4DDA">
            <w:pPr>
              <w:rPr>
                <w:rFonts w:cs="Arial"/>
              </w:rPr>
            </w:pPr>
            <w:r w:rsidRPr="00E71F22">
              <w:rPr>
                <w:rFonts w:cs="Arial"/>
              </w:rPr>
              <w:t>White</w:t>
            </w:r>
          </w:p>
        </w:tc>
        <w:tc>
          <w:tcPr>
            <w:tcW w:w="1138" w:type="dxa"/>
          </w:tcPr>
          <w:p w14:paraId="6E6DA007" w14:textId="77777777" w:rsidR="00B63135" w:rsidRPr="00E71F22" w:rsidRDefault="00B63135" w:rsidP="008A4DDA">
            <w:pPr>
              <w:jc w:val="center"/>
              <w:rPr>
                <w:rFonts w:cs="Arial"/>
              </w:rPr>
            </w:pPr>
            <w:r w:rsidRPr="00E71F22">
              <w:rPr>
                <w:rFonts w:cs="Arial"/>
                <w:color w:val="000000"/>
              </w:rPr>
              <w:t>88.9</w:t>
            </w:r>
          </w:p>
        </w:tc>
        <w:tc>
          <w:tcPr>
            <w:tcW w:w="1261" w:type="dxa"/>
          </w:tcPr>
          <w:p w14:paraId="7EA13210" w14:textId="77777777" w:rsidR="00B63135" w:rsidRPr="00E71F22" w:rsidRDefault="00B63135" w:rsidP="008A4DDA">
            <w:pPr>
              <w:jc w:val="center"/>
              <w:rPr>
                <w:rFonts w:cs="Arial"/>
              </w:rPr>
            </w:pPr>
            <w:r w:rsidRPr="00E71F22">
              <w:rPr>
                <w:rFonts w:cs="Arial"/>
                <w:color w:val="000000"/>
              </w:rPr>
              <w:t>0.4</w:t>
            </w:r>
          </w:p>
        </w:tc>
        <w:tc>
          <w:tcPr>
            <w:tcW w:w="1209" w:type="dxa"/>
          </w:tcPr>
          <w:p w14:paraId="090A8408" w14:textId="77777777" w:rsidR="00B63135" w:rsidRPr="00E71F22" w:rsidRDefault="00B63135" w:rsidP="008A4DDA">
            <w:pPr>
              <w:jc w:val="center"/>
              <w:rPr>
                <w:rFonts w:cs="Arial"/>
                <w:bCs/>
              </w:rPr>
            </w:pPr>
            <w:r w:rsidRPr="00E71F22">
              <w:rPr>
                <w:rFonts w:cs="Arial"/>
                <w:bCs/>
              </w:rPr>
              <w:t>Yellow</w:t>
            </w:r>
          </w:p>
        </w:tc>
        <w:tc>
          <w:tcPr>
            <w:tcW w:w="1724" w:type="dxa"/>
          </w:tcPr>
          <w:p w14:paraId="7377CFE4" w14:textId="77777777" w:rsidR="00B63135" w:rsidRPr="00E71F22" w:rsidRDefault="00B63135" w:rsidP="008A4DDA">
            <w:pPr>
              <w:jc w:val="center"/>
              <w:rPr>
                <w:rFonts w:cs="Arial"/>
                <w:bCs/>
              </w:rPr>
            </w:pPr>
            <w:r w:rsidRPr="00E71F22">
              <w:rPr>
                <w:rFonts w:cs="Arial"/>
                <w:bCs/>
              </w:rPr>
              <w:t>0.3</w:t>
            </w:r>
          </w:p>
        </w:tc>
        <w:tc>
          <w:tcPr>
            <w:tcW w:w="1683" w:type="dxa"/>
          </w:tcPr>
          <w:p w14:paraId="566F4561" w14:textId="77777777" w:rsidR="00B63135" w:rsidRPr="00E71F22" w:rsidRDefault="00B63135" w:rsidP="008A4DDA">
            <w:pPr>
              <w:jc w:val="center"/>
              <w:rPr>
                <w:rFonts w:cs="Arial"/>
              </w:rPr>
            </w:pPr>
            <w:r w:rsidRPr="00E71F22">
              <w:rPr>
                <w:rFonts w:cs="Arial"/>
              </w:rPr>
              <w:t>89.9</w:t>
            </w:r>
          </w:p>
        </w:tc>
      </w:tr>
      <w:tr w:rsidR="00B63135" w:rsidRPr="00E71F22" w14:paraId="550AAE06" w14:textId="77777777" w:rsidTr="00B63135">
        <w:tc>
          <w:tcPr>
            <w:tcW w:w="2335" w:type="dxa"/>
          </w:tcPr>
          <w:p w14:paraId="0330F2DF" w14:textId="77777777" w:rsidR="00B63135" w:rsidRPr="00E71F22" w:rsidRDefault="00B63135" w:rsidP="008A4DDA">
            <w:pPr>
              <w:rPr>
                <w:rFonts w:cs="Arial"/>
              </w:rPr>
            </w:pPr>
            <w:r w:rsidRPr="00E71F22">
              <w:rPr>
                <w:rFonts w:cs="Arial"/>
              </w:rPr>
              <w:t>English Learner</w:t>
            </w:r>
          </w:p>
        </w:tc>
        <w:tc>
          <w:tcPr>
            <w:tcW w:w="1138" w:type="dxa"/>
          </w:tcPr>
          <w:p w14:paraId="07E212D5" w14:textId="77777777" w:rsidR="00B63135" w:rsidRPr="00E71F22" w:rsidRDefault="00B63135" w:rsidP="008A4DDA">
            <w:pPr>
              <w:jc w:val="center"/>
              <w:rPr>
                <w:rFonts w:cs="Arial"/>
              </w:rPr>
            </w:pPr>
            <w:r w:rsidRPr="00E71F22">
              <w:rPr>
                <w:rFonts w:cs="Arial"/>
                <w:color w:val="000000"/>
              </w:rPr>
              <w:t>72.5</w:t>
            </w:r>
          </w:p>
        </w:tc>
        <w:tc>
          <w:tcPr>
            <w:tcW w:w="1261" w:type="dxa"/>
          </w:tcPr>
          <w:p w14:paraId="06F9233E" w14:textId="77777777" w:rsidR="00B63135" w:rsidRPr="00E71F22" w:rsidRDefault="00B63135" w:rsidP="008A4DDA">
            <w:pPr>
              <w:jc w:val="center"/>
              <w:rPr>
                <w:rFonts w:cs="Arial"/>
              </w:rPr>
            </w:pPr>
            <w:r w:rsidRPr="00E71F22">
              <w:rPr>
                <w:rFonts w:cs="Arial"/>
                <w:color w:val="000000"/>
              </w:rPr>
              <w:t>3.0</w:t>
            </w:r>
          </w:p>
        </w:tc>
        <w:tc>
          <w:tcPr>
            <w:tcW w:w="1209" w:type="dxa"/>
          </w:tcPr>
          <w:p w14:paraId="1EC9ABED" w14:textId="77777777" w:rsidR="00B63135" w:rsidRPr="00E71F22" w:rsidRDefault="00B63135" w:rsidP="008A4DDA">
            <w:pPr>
              <w:jc w:val="center"/>
              <w:rPr>
                <w:rFonts w:cs="Arial"/>
                <w:bCs/>
              </w:rPr>
            </w:pPr>
            <w:r w:rsidRPr="00E71F22">
              <w:rPr>
                <w:rFonts w:cs="Arial"/>
                <w:bCs/>
              </w:rPr>
              <w:t>Yellow</w:t>
            </w:r>
          </w:p>
        </w:tc>
        <w:tc>
          <w:tcPr>
            <w:tcW w:w="1724" w:type="dxa"/>
          </w:tcPr>
          <w:p w14:paraId="39D56656" w14:textId="77777777" w:rsidR="00B63135" w:rsidRPr="00E71F22" w:rsidRDefault="00B63135" w:rsidP="008A4DDA">
            <w:pPr>
              <w:jc w:val="center"/>
              <w:rPr>
                <w:rFonts w:cs="Arial"/>
                <w:bCs/>
              </w:rPr>
            </w:pPr>
            <w:r w:rsidRPr="00E71F22">
              <w:rPr>
                <w:rFonts w:cs="Arial"/>
              </w:rPr>
              <w:t xml:space="preserve"> 3.6</w:t>
            </w:r>
          </w:p>
        </w:tc>
        <w:tc>
          <w:tcPr>
            <w:tcW w:w="1683" w:type="dxa"/>
          </w:tcPr>
          <w:p w14:paraId="4AC3CFE0" w14:textId="77777777" w:rsidR="00B63135" w:rsidRPr="00E71F22" w:rsidRDefault="00B63135" w:rsidP="008A4DDA">
            <w:pPr>
              <w:jc w:val="center"/>
              <w:rPr>
                <w:rFonts w:cs="Arial"/>
              </w:rPr>
            </w:pPr>
            <w:r w:rsidRPr="00E71F22">
              <w:rPr>
                <w:rFonts w:cs="Arial"/>
              </w:rPr>
              <w:t>83.3</w:t>
            </w:r>
          </w:p>
        </w:tc>
      </w:tr>
      <w:tr w:rsidR="00B63135" w:rsidRPr="00E71F22" w14:paraId="54A061C9" w14:textId="77777777" w:rsidTr="00B63135">
        <w:tc>
          <w:tcPr>
            <w:tcW w:w="2335" w:type="dxa"/>
          </w:tcPr>
          <w:p w14:paraId="15C2FA5E" w14:textId="77777777" w:rsidR="00B63135" w:rsidRPr="00E71F22" w:rsidRDefault="00B63135" w:rsidP="008A4DDA">
            <w:pPr>
              <w:rPr>
                <w:rFonts w:cs="Arial"/>
              </w:rPr>
            </w:pPr>
            <w:r w:rsidRPr="00E71F22">
              <w:rPr>
                <w:rFonts w:cs="Arial"/>
              </w:rPr>
              <w:t>Foster Youth</w:t>
            </w:r>
          </w:p>
        </w:tc>
        <w:tc>
          <w:tcPr>
            <w:tcW w:w="1138" w:type="dxa"/>
          </w:tcPr>
          <w:p w14:paraId="740BA7FC" w14:textId="77777777" w:rsidR="00B63135" w:rsidRPr="00E71F22" w:rsidRDefault="00B63135" w:rsidP="008A4DDA">
            <w:pPr>
              <w:jc w:val="center"/>
              <w:rPr>
                <w:rFonts w:cs="Arial"/>
              </w:rPr>
            </w:pPr>
            <w:r w:rsidRPr="00E71F22">
              <w:rPr>
                <w:rFonts w:cs="Arial"/>
                <w:color w:val="000000"/>
              </w:rPr>
              <w:t>51.1</w:t>
            </w:r>
          </w:p>
        </w:tc>
        <w:tc>
          <w:tcPr>
            <w:tcW w:w="1261" w:type="dxa"/>
          </w:tcPr>
          <w:p w14:paraId="7E386574" w14:textId="77777777" w:rsidR="00B63135" w:rsidRPr="00E71F22" w:rsidRDefault="00B63135" w:rsidP="008A4DDA">
            <w:pPr>
              <w:jc w:val="center"/>
              <w:rPr>
                <w:rFonts w:cs="Arial"/>
              </w:rPr>
            </w:pPr>
            <w:r w:rsidRPr="00E71F22">
              <w:rPr>
                <w:rFonts w:cs="Arial"/>
                <w:color w:val="000000"/>
              </w:rPr>
              <w:t>1.0</w:t>
            </w:r>
          </w:p>
        </w:tc>
        <w:tc>
          <w:tcPr>
            <w:tcW w:w="1209" w:type="dxa"/>
          </w:tcPr>
          <w:p w14:paraId="54991D88" w14:textId="77777777" w:rsidR="00B63135" w:rsidRPr="00E71F22" w:rsidRDefault="00B63135" w:rsidP="008A4DDA">
            <w:pPr>
              <w:jc w:val="center"/>
              <w:rPr>
                <w:rFonts w:cs="Arial"/>
                <w:bCs/>
              </w:rPr>
            </w:pPr>
            <w:r w:rsidRPr="00E71F22">
              <w:rPr>
                <w:rFonts w:cs="Arial"/>
                <w:bCs/>
              </w:rPr>
              <w:t>Red</w:t>
            </w:r>
          </w:p>
        </w:tc>
        <w:tc>
          <w:tcPr>
            <w:tcW w:w="1724" w:type="dxa"/>
          </w:tcPr>
          <w:p w14:paraId="110ED721" w14:textId="77777777" w:rsidR="00B63135" w:rsidRPr="00E71F22" w:rsidRDefault="00B63135" w:rsidP="008A4DDA">
            <w:pPr>
              <w:jc w:val="center"/>
              <w:rPr>
                <w:rFonts w:cs="Arial"/>
                <w:bCs/>
              </w:rPr>
            </w:pPr>
            <w:r w:rsidRPr="00E71F22">
              <w:rPr>
                <w:rFonts w:cs="Arial"/>
                <w:bCs/>
              </w:rPr>
              <w:t>7.9</w:t>
            </w:r>
          </w:p>
        </w:tc>
        <w:tc>
          <w:tcPr>
            <w:tcW w:w="1683" w:type="dxa"/>
          </w:tcPr>
          <w:p w14:paraId="015FD5F9" w14:textId="77777777" w:rsidR="00B63135" w:rsidRPr="00E71F22" w:rsidRDefault="00B63135" w:rsidP="008A4DDA">
            <w:pPr>
              <w:jc w:val="center"/>
              <w:rPr>
                <w:rFonts w:cs="Arial"/>
              </w:rPr>
            </w:pPr>
            <w:r w:rsidRPr="00E71F22">
              <w:rPr>
                <w:rFonts w:cs="Arial"/>
              </w:rPr>
              <w:t>74.7</w:t>
            </w:r>
          </w:p>
        </w:tc>
      </w:tr>
      <w:tr w:rsidR="00B63135" w:rsidRPr="00E71F22" w14:paraId="7D49D3EC" w14:textId="77777777" w:rsidTr="00B63135">
        <w:tc>
          <w:tcPr>
            <w:tcW w:w="2335" w:type="dxa"/>
          </w:tcPr>
          <w:p w14:paraId="27D43BEE" w14:textId="77777777" w:rsidR="00B63135" w:rsidRPr="00E71F22" w:rsidRDefault="00B63135" w:rsidP="008A4DDA">
            <w:pPr>
              <w:rPr>
                <w:rFonts w:cs="Arial"/>
              </w:rPr>
            </w:pPr>
            <w:r w:rsidRPr="00E71F22">
              <w:rPr>
                <w:rFonts w:cs="Arial"/>
              </w:rPr>
              <w:t>Homeless</w:t>
            </w:r>
          </w:p>
        </w:tc>
        <w:tc>
          <w:tcPr>
            <w:tcW w:w="1138" w:type="dxa"/>
          </w:tcPr>
          <w:p w14:paraId="140BEB96" w14:textId="77777777" w:rsidR="00B63135" w:rsidRPr="00E71F22" w:rsidRDefault="00B63135" w:rsidP="008A4DDA">
            <w:pPr>
              <w:jc w:val="center"/>
              <w:rPr>
                <w:rFonts w:cs="Arial"/>
              </w:rPr>
            </w:pPr>
            <w:r w:rsidRPr="00E71F22">
              <w:rPr>
                <w:rFonts w:cs="Arial"/>
                <w:color w:val="000000"/>
              </w:rPr>
              <w:t>70.5</w:t>
            </w:r>
          </w:p>
        </w:tc>
        <w:tc>
          <w:tcPr>
            <w:tcW w:w="1261" w:type="dxa"/>
          </w:tcPr>
          <w:p w14:paraId="28598FF8" w14:textId="77777777" w:rsidR="00B63135" w:rsidRPr="00E71F22" w:rsidRDefault="00B63135" w:rsidP="008A4DDA">
            <w:pPr>
              <w:jc w:val="center"/>
              <w:rPr>
                <w:rFonts w:cs="Arial"/>
              </w:rPr>
            </w:pPr>
            <w:r w:rsidRPr="00E71F22">
              <w:rPr>
                <w:rFonts w:cs="Arial"/>
                <w:color w:val="000000"/>
              </w:rPr>
              <w:t>3.1</w:t>
            </w:r>
          </w:p>
        </w:tc>
        <w:tc>
          <w:tcPr>
            <w:tcW w:w="1209" w:type="dxa"/>
          </w:tcPr>
          <w:p w14:paraId="0EF4D299" w14:textId="77777777" w:rsidR="00B63135" w:rsidRPr="00E71F22" w:rsidRDefault="00B63135" w:rsidP="008A4DDA">
            <w:pPr>
              <w:jc w:val="center"/>
              <w:rPr>
                <w:rFonts w:cs="Arial"/>
                <w:bCs/>
              </w:rPr>
            </w:pPr>
            <w:r w:rsidRPr="00E71F22">
              <w:rPr>
                <w:rFonts w:cs="Arial"/>
                <w:bCs/>
              </w:rPr>
              <w:t>Yellow</w:t>
            </w:r>
          </w:p>
        </w:tc>
        <w:tc>
          <w:tcPr>
            <w:tcW w:w="1724" w:type="dxa"/>
          </w:tcPr>
          <w:p w14:paraId="613FDF38" w14:textId="77777777" w:rsidR="00B63135" w:rsidRPr="00E71F22" w:rsidRDefault="00B63135" w:rsidP="008A4DDA">
            <w:pPr>
              <w:jc w:val="center"/>
              <w:rPr>
                <w:rFonts w:cs="Arial"/>
                <w:bCs/>
              </w:rPr>
            </w:pPr>
            <w:r w:rsidRPr="00E71F22">
              <w:rPr>
                <w:rFonts w:cs="Arial"/>
                <w:bCs/>
              </w:rPr>
              <w:t>4.0</w:t>
            </w:r>
          </w:p>
        </w:tc>
        <w:tc>
          <w:tcPr>
            <w:tcW w:w="1683" w:type="dxa"/>
          </w:tcPr>
          <w:p w14:paraId="6A63448D" w14:textId="77777777" w:rsidR="00B63135" w:rsidRPr="00E71F22" w:rsidRDefault="00B63135" w:rsidP="008A4DDA">
            <w:pPr>
              <w:jc w:val="center"/>
              <w:rPr>
                <w:rFonts w:cs="Arial"/>
              </w:rPr>
            </w:pPr>
            <w:r w:rsidRPr="00E71F22">
              <w:rPr>
                <w:rFonts w:cs="Arial"/>
              </w:rPr>
              <w:t>82.5</w:t>
            </w:r>
          </w:p>
        </w:tc>
      </w:tr>
      <w:tr w:rsidR="00B63135" w:rsidRPr="00E71F22" w14:paraId="4F86F61A" w14:textId="77777777" w:rsidTr="00B63135">
        <w:tc>
          <w:tcPr>
            <w:tcW w:w="2335" w:type="dxa"/>
          </w:tcPr>
          <w:p w14:paraId="14540ADC" w14:textId="77777777" w:rsidR="00B63135" w:rsidRPr="00E71F22" w:rsidRDefault="00B63135" w:rsidP="008A4DDA">
            <w:pPr>
              <w:rPr>
                <w:rFonts w:cs="Arial"/>
              </w:rPr>
            </w:pPr>
            <w:r w:rsidRPr="00E71F22">
              <w:rPr>
                <w:rFonts w:cs="Arial"/>
              </w:rPr>
              <w:t>Socioeconomically Disadvantaged</w:t>
            </w:r>
          </w:p>
        </w:tc>
        <w:tc>
          <w:tcPr>
            <w:tcW w:w="1138" w:type="dxa"/>
          </w:tcPr>
          <w:p w14:paraId="773152CA" w14:textId="77777777" w:rsidR="00B63135" w:rsidRPr="00E71F22" w:rsidRDefault="00B63135" w:rsidP="008A4DDA">
            <w:pPr>
              <w:jc w:val="center"/>
              <w:rPr>
                <w:rFonts w:cs="Arial"/>
              </w:rPr>
            </w:pPr>
            <w:r w:rsidRPr="00E71F22">
              <w:rPr>
                <w:rFonts w:cs="Arial"/>
                <w:color w:val="000000"/>
              </w:rPr>
              <w:t>79.8</w:t>
            </w:r>
          </w:p>
        </w:tc>
        <w:tc>
          <w:tcPr>
            <w:tcW w:w="1261" w:type="dxa"/>
          </w:tcPr>
          <w:p w14:paraId="3A420A6A" w14:textId="77777777" w:rsidR="00B63135" w:rsidRPr="00E71F22" w:rsidRDefault="00B63135" w:rsidP="008A4DDA">
            <w:pPr>
              <w:jc w:val="center"/>
              <w:rPr>
                <w:rFonts w:cs="Arial"/>
              </w:rPr>
            </w:pPr>
            <w:r w:rsidRPr="00E71F22">
              <w:rPr>
                <w:rFonts w:cs="Arial"/>
                <w:color w:val="000000"/>
              </w:rPr>
              <w:t>1.8</w:t>
            </w:r>
          </w:p>
        </w:tc>
        <w:tc>
          <w:tcPr>
            <w:tcW w:w="1209" w:type="dxa"/>
          </w:tcPr>
          <w:p w14:paraId="1296683E" w14:textId="77777777" w:rsidR="00B63135" w:rsidRPr="00E71F22" w:rsidRDefault="00B63135" w:rsidP="008A4DDA">
            <w:pPr>
              <w:jc w:val="center"/>
              <w:rPr>
                <w:rFonts w:cs="Arial"/>
                <w:bCs/>
              </w:rPr>
            </w:pPr>
            <w:r w:rsidRPr="00E71F22">
              <w:rPr>
                <w:rFonts w:cs="Arial"/>
                <w:bCs/>
              </w:rPr>
              <w:t>Yellow</w:t>
            </w:r>
          </w:p>
        </w:tc>
        <w:tc>
          <w:tcPr>
            <w:tcW w:w="1724" w:type="dxa"/>
          </w:tcPr>
          <w:p w14:paraId="2F29BCEF" w14:textId="77777777" w:rsidR="00B63135" w:rsidRPr="00E71F22" w:rsidRDefault="00B63135" w:rsidP="008A4DDA">
            <w:pPr>
              <w:jc w:val="center"/>
              <w:rPr>
                <w:rFonts w:cs="Arial"/>
                <w:bCs/>
              </w:rPr>
            </w:pPr>
            <w:r w:rsidRPr="00E71F22">
              <w:rPr>
                <w:rFonts w:cs="Arial"/>
                <w:bCs/>
              </w:rPr>
              <w:t>2.1</w:t>
            </w:r>
          </w:p>
        </w:tc>
        <w:tc>
          <w:tcPr>
            <w:tcW w:w="1683" w:type="dxa"/>
          </w:tcPr>
          <w:p w14:paraId="6F41EF51" w14:textId="77777777" w:rsidR="00B63135" w:rsidRPr="00E71F22" w:rsidRDefault="00B63135" w:rsidP="008A4DDA">
            <w:pPr>
              <w:jc w:val="center"/>
              <w:rPr>
                <w:rFonts w:cs="Arial"/>
              </w:rPr>
            </w:pPr>
            <w:r w:rsidRPr="00E71F22">
              <w:rPr>
                <w:rFonts w:cs="Arial"/>
              </w:rPr>
              <w:t>86.2</w:t>
            </w:r>
          </w:p>
        </w:tc>
      </w:tr>
      <w:tr w:rsidR="00B63135" w:rsidRPr="00E71F22" w14:paraId="12305D27" w14:textId="77777777" w:rsidTr="00B63135">
        <w:tc>
          <w:tcPr>
            <w:tcW w:w="2335" w:type="dxa"/>
          </w:tcPr>
          <w:p w14:paraId="079C3112" w14:textId="77777777" w:rsidR="00B63135" w:rsidRPr="00E71F22" w:rsidRDefault="00B63135" w:rsidP="008A4DDA">
            <w:pPr>
              <w:rPr>
                <w:rFonts w:cs="Arial"/>
              </w:rPr>
            </w:pPr>
            <w:r w:rsidRPr="00E71F22">
              <w:rPr>
                <w:rFonts w:cs="Arial"/>
              </w:rPr>
              <w:t>Students with Disabilities</w:t>
            </w:r>
          </w:p>
        </w:tc>
        <w:tc>
          <w:tcPr>
            <w:tcW w:w="1138" w:type="dxa"/>
          </w:tcPr>
          <w:p w14:paraId="0E13290D" w14:textId="77777777" w:rsidR="00B63135" w:rsidRPr="00E71F22" w:rsidRDefault="00B63135" w:rsidP="008A4DDA">
            <w:pPr>
              <w:jc w:val="center"/>
              <w:rPr>
                <w:rFonts w:cs="Arial"/>
              </w:rPr>
            </w:pPr>
            <w:r w:rsidRPr="00E71F22">
              <w:rPr>
                <w:rFonts w:cs="Arial"/>
                <w:color w:val="000000"/>
              </w:rPr>
              <w:t>66.1</w:t>
            </w:r>
          </w:p>
        </w:tc>
        <w:tc>
          <w:tcPr>
            <w:tcW w:w="1261" w:type="dxa"/>
          </w:tcPr>
          <w:p w14:paraId="101AA354" w14:textId="77777777" w:rsidR="00B63135" w:rsidRPr="00E71F22" w:rsidRDefault="00B63135" w:rsidP="008A4DDA">
            <w:pPr>
              <w:jc w:val="center"/>
              <w:rPr>
                <w:rFonts w:cs="Arial"/>
              </w:rPr>
            </w:pPr>
            <w:r w:rsidRPr="00E71F22">
              <w:rPr>
                <w:rFonts w:cs="Arial"/>
                <w:color w:val="000000"/>
              </w:rPr>
              <w:t>1.4</w:t>
            </w:r>
          </w:p>
        </w:tc>
        <w:tc>
          <w:tcPr>
            <w:tcW w:w="1209" w:type="dxa"/>
          </w:tcPr>
          <w:p w14:paraId="68F88B8E" w14:textId="77777777" w:rsidR="00B63135" w:rsidRPr="00E71F22" w:rsidRDefault="00B63135" w:rsidP="008A4DDA">
            <w:pPr>
              <w:jc w:val="center"/>
              <w:rPr>
                <w:rFonts w:cs="Arial"/>
                <w:bCs/>
              </w:rPr>
            </w:pPr>
            <w:r w:rsidRPr="00E71F22">
              <w:rPr>
                <w:rFonts w:cs="Arial"/>
                <w:bCs/>
              </w:rPr>
              <w:t>Red</w:t>
            </w:r>
          </w:p>
        </w:tc>
        <w:tc>
          <w:tcPr>
            <w:tcW w:w="1724" w:type="dxa"/>
          </w:tcPr>
          <w:p w14:paraId="220EAFB6" w14:textId="77777777" w:rsidR="00B63135" w:rsidRPr="00E71F22" w:rsidRDefault="00B63135" w:rsidP="008A4DDA">
            <w:pPr>
              <w:jc w:val="center"/>
              <w:rPr>
                <w:rFonts w:cs="Arial"/>
                <w:bCs/>
              </w:rPr>
            </w:pPr>
            <w:r w:rsidRPr="00E71F22">
              <w:rPr>
                <w:rFonts w:cs="Arial"/>
                <w:bCs/>
              </w:rPr>
              <w:t>4.9</w:t>
            </w:r>
          </w:p>
        </w:tc>
        <w:tc>
          <w:tcPr>
            <w:tcW w:w="1683" w:type="dxa"/>
          </w:tcPr>
          <w:p w14:paraId="2877ACE4" w14:textId="77777777" w:rsidR="00B63135" w:rsidRPr="00E71F22" w:rsidRDefault="00B63135" w:rsidP="008A4DDA">
            <w:pPr>
              <w:jc w:val="center"/>
              <w:rPr>
                <w:rFonts w:cs="Arial"/>
              </w:rPr>
            </w:pPr>
            <w:r w:rsidRPr="00E71F22">
              <w:rPr>
                <w:rFonts w:cs="Arial"/>
              </w:rPr>
              <w:t>80.7</w:t>
            </w:r>
          </w:p>
        </w:tc>
      </w:tr>
    </w:tbl>
    <w:p w14:paraId="4FAB45E6" w14:textId="77777777" w:rsidR="00EB7999" w:rsidRPr="000900B3" w:rsidRDefault="00EB7999" w:rsidP="002D172F">
      <w:pPr>
        <w:spacing w:before="480" w:after="240"/>
        <w:ind w:right="-90"/>
        <w:rPr>
          <w:rFonts w:cs="Arial"/>
        </w:rPr>
      </w:pPr>
      <w:r w:rsidRPr="000900B3">
        <w:rPr>
          <w:rFonts w:cs="Arial"/>
        </w:rPr>
        <w:t xml:space="preserve">The same calculation is possible at the LEA and school levels, as illustrated through an example using the five-by-five grid for graduation rate below: a school in the Orange performance level due to the combination of Low (Status) and Declined (Change), and a goal of reaching High (Status) and Maintained (Change) within 7 years. If the school’s initial status was 75 percent, improving by 2 percentage points the next year would move it into the Yellow performance level based on Low (Status) and Increased (Change). If the school continues that progress, on average, over the next five years, it will be in the Green performance level, based on Medium </w:t>
      </w:r>
      <w:r w:rsidR="008A5257" w:rsidRPr="000900B3">
        <w:rPr>
          <w:rFonts w:cs="Arial"/>
        </w:rPr>
        <w:t>(</w:t>
      </w:r>
      <w:r w:rsidRPr="000900B3">
        <w:rPr>
          <w:rFonts w:cs="Arial"/>
        </w:rPr>
        <w:t>Status) and Increased (Change), but not meeting the goal.</w:t>
      </w:r>
    </w:p>
    <w:p w14:paraId="78A563D0" w14:textId="77777777" w:rsidR="00EB7999" w:rsidRPr="00830FD1" w:rsidRDefault="00EB7999" w:rsidP="002D172F">
      <w:pPr>
        <w:spacing w:after="240"/>
        <w:ind w:right="-90"/>
        <w:rPr>
          <w:rFonts w:cs="Arial"/>
        </w:rPr>
      </w:pPr>
      <w:r w:rsidRPr="000900B3">
        <w:rPr>
          <w:rFonts w:cs="Arial"/>
        </w:rPr>
        <w:t xml:space="preserve">The CDE has produced a report that indicates where schools and student groups are on the five-by-five colored grid, allowing LEAs and schools to determine how much improvement is needed to reach the goal. </w:t>
      </w:r>
      <w:r w:rsidRPr="000900B3">
        <w:rPr>
          <w:rFonts w:eastAsia="Calibri" w:cs="Arial"/>
          <w:szCs w:val="22"/>
        </w:rPr>
        <w:t xml:space="preserve">These reports are available on the CDE California Model Five-by-Five Placement Reports &amp; Data Web page at </w:t>
      </w:r>
      <w:hyperlink r:id="rId76" w:tooltip="California Model Five-by-Five Placement Reports &amp; Data " w:history="1">
        <w:r w:rsidRPr="000900B3">
          <w:rPr>
            <w:rStyle w:val="Hyperlink"/>
            <w:rFonts w:eastAsia="Calibri" w:cs="Arial"/>
            <w:szCs w:val="22"/>
          </w:rPr>
          <w:t>https://www6.cde.ca.gov/californiamodel/</w:t>
        </w:r>
      </w:hyperlink>
      <w:r w:rsidRPr="000900B3">
        <w:rPr>
          <w:rFonts w:eastAsia="Calibri" w:cs="Arial"/>
          <w:szCs w:val="22"/>
        </w:rPr>
        <w:t xml:space="preserve">. </w:t>
      </w:r>
      <w:r w:rsidRPr="000900B3">
        <w:rPr>
          <w:rFonts w:cs="Arial"/>
        </w:rPr>
        <w:t>California will ensure that LEAs report their measures of interim progress through the required LEA report card. California will ensure that LEAs report their measures of interim progress through the required LEA report card.</w:t>
      </w:r>
    </w:p>
    <w:p w14:paraId="7BF32BE7" w14:textId="77777777" w:rsidR="00EB7999" w:rsidRPr="000900B3" w:rsidRDefault="00EB7999" w:rsidP="002D172F">
      <w:pPr>
        <w:spacing w:after="240"/>
        <w:ind w:right="-90"/>
        <w:rPr>
          <w:rFonts w:cs="Arial"/>
        </w:rPr>
      </w:pPr>
      <w:r w:rsidRPr="000900B3">
        <w:rPr>
          <w:rFonts w:cs="Arial"/>
        </w:rPr>
        <w:t>Additionally, under state law, every LEA must adopt and annually update a Local Control and Accountability Plan (LCAP). In the LCAP, the LEA must establish goals for all students and the statutory student groups across priority areas defined in statute. The LEA must also describe actions and services, and related expenditures, to meet the goals for student performance.</w:t>
      </w:r>
    </w:p>
    <w:p w14:paraId="3AE83B2C" w14:textId="77777777" w:rsidR="00EB7999" w:rsidRPr="000900B3" w:rsidRDefault="00EB7999" w:rsidP="002D172F">
      <w:pPr>
        <w:spacing w:after="240"/>
        <w:ind w:right="-90"/>
        <w:rPr>
          <w:rFonts w:cs="Arial"/>
        </w:rPr>
      </w:pPr>
      <w:r w:rsidRPr="000900B3">
        <w:rPr>
          <w:rFonts w:cs="Arial"/>
        </w:rPr>
        <w:t>The template LEAs must use for LCAPs includes a summary in which LEAs must describe changes to programs or services that the LEA will make to address any area of low performance, which is defined to include Orange or Red performance levels on any of the required indicators under ESSA. Under the California Model, any LEA that has a Red or Orange performance level as its measure of interim progress is not on track for reaching and maintaining performance that meets the long-term established in the state plan. Accordingly, through the LCAP, such LEAs must describe the efforts they will undertake to improve performance on the relevant indicator to get back on track for making progress toward the long-term goal.</w:t>
      </w:r>
    </w:p>
    <w:p w14:paraId="7A32E35E" w14:textId="77777777" w:rsidR="00EB7999" w:rsidRPr="000900B3" w:rsidRDefault="00EB7999" w:rsidP="002D172F">
      <w:pPr>
        <w:spacing w:after="240"/>
        <w:ind w:right="-90"/>
        <w:rPr>
          <w:rFonts w:cs="Arial"/>
        </w:rPr>
      </w:pPr>
      <w:r w:rsidRPr="000900B3">
        <w:rPr>
          <w:rFonts w:cs="Arial"/>
        </w:rPr>
        <w:t>The summary included in the LCAP template also requires LEAs to address any indicator where the performance of one or more student groups is two or more color-coded levels below the performance for all students (e.g., student group performance is Red while overall performance is Yellow, Green or Blue; student group performance is Orange while overall performance is Green or Blue). Under the California Model, an LEA is not making progress toward closing performance gaps among student groups if either of the examples described above are present. Accordingly, through the LCAP, such LEAs must describe the efforts they will undertake to make significant progress in closing performance gaps on the relevant indicator(s).</w:t>
      </w:r>
    </w:p>
    <w:p w14:paraId="0D498BEE" w14:textId="77777777" w:rsidR="00CD21DD" w:rsidRPr="000900B3" w:rsidRDefault="00EB7999" w:rsidP="002D172F">
      <w:pPr>
        <w:spacing w:after="720"/>
        <w:ind w:right="-90"/>
        <w:rPr>
          <w:rFonts w:cs="Arial"/>
          <w:b/>
        </w:rPr>
      </w:pPr>
      <w:r w:rsidRPr="000900B3">
        <w:rPr>
          <w:rFonts w:cs="Arial"/>
        </w:rPr>
        <w:t>LEAs must therefore not only report performance on the LEA report card using the measures of interim progress, but also must annually review and update their overarching plans for educational programming to address areas where performance is not on track to meet the long-term goal or where the LEA is not making progress in addressing performance gaps among student groups.</w:t>
      </w:r>
      <w:r w:rsidR="00CD21DD" w:rsidRPr="000900B3">
        <w:rPr>
          <w:rFonts w:cs="Arial"/>
          <w:b/>
        </w:rPr>
        <w:br w:type="page"/>
      </w:r>
    </w:p>
    <w:p w14:paraId="5989E9D3" w14:textId="77777777" w:rsidR="00EB7999" w:rsidRPr="000900B3" w:rsidRDefault="00036140" w:rsidP="002D172F">
      <w:pPr>
        <w:pStyle w:val="NoSpacing"/>
        <w:rPr>
          <w:b/>
        </w:rPr>
      </w:pPr>
      <w:r w:rsidRPr="000900B3">
        <w:rPr>
          <w:b/>
        </w:rPr>
        <w:t>Table 42</w:t>
      </w:r>
      <w:r w:rsidR="00EB7999" w:rsidRPr="000900B3">
        <w:rPr>
          <w:b/>
        </w:rPr>
        <w:t>. Graduation Rate Indicator</w:t>
      </w:r>
    </w:p>
    <w:tbl>
      <w:tblPr>
        <w:tblStyle w:val="TableGrid42"/>
        <w:tblW w:w="5000" w:type="pct"/>
        <w:tblLook w:val="04A0" w:firstRow="1" w:lastRow="0" w:firstColumn="1" w:lastColumn="0" w:noHBand="0" w:noVBand="1"/>
        <w:tblDescription w:val="Graduation Rate Indicator"/>
      </w:tblPr>
      <w:tblGrid>
        <w:gridCol w:w="1456"/>
        <w:gridCol w:w="1689"/>
        <w:gridCol w:w="1618"/>
        <w:gridCol w:w="1618"/>
        <w:gridCol w:w="1620"/>
        <w:gridCol w:w="1709"/>
      </w:tblGrid>
      <w:tr w:rsidR="005070DF" w:rsidRPr="00370735" w14:paraId="0FCDD4BE" w14:textId="77777777">
        <w:trPr>
          <w:trHeight w:val="1339"/>
          <w:tblHeader/>
        </w:trPr>
        <w:tc>
          <w:tcPr>
            <w:tcW w:w="750" w:type="pct"/>
            <w:shd w:val="clear" w:color="auto" w:fill="auto"/>
            <w:vAlign w:val="center"/>
          </w:tcPr>
          <w:p w14:paraId="1ADC1E9E" w14:textId="77777777" w:rsidR="005070DF" w:rsidRPr="00370735" w:rsidRDefault="005070DF" w:rsidP="002D172F">
            <w:pPr>
              <w:jc w:val="center"/>
              <w:rPr>
                <w:rFonts w:cs="Arial"/>
                <w:lang w:eastAsia="zh-CN"/>
              </w:rPr>
            </w:pPr>
            <w:r w:rsidRPr="00370735">
              <w:rPr>
                <w:rFonts w:cs="Arial"/>
                <w:lang w:eastAsia="zh-CN"/>
              </w:rPr>
              <w:t>Level</w:t>
            </w:r>
          </w:p>
        </w:tc>
        <w:tc>
          <w:tcPr>
            <w:tcW w:w="870" w:type="pct"/>
            <w:shd w:val="clear" w:color="auto" w:fill="auto"/>
            <w:vAlign w:val="center"/>
          </w:tcPr>
          <w:p w14:paraId="098F5A82" w14:textId="77777777" w:rsidR="005070DF" w:rsidRPr="00370735" w:rsidRDefault="005070DF" w:rsidP="002D172F">
            <w:pPr>
              <w:jc w:val="center"/>
              <w:rPr>
                <w:rFonts w:cs="Arial"/>
                <w:lang w:eastAsia="zh-CN"/>
              </w:rPr>
            </w:pPr>
            <w:r w:rsidRPr="00370735">
              <w:rPr>
                <w:rFonts w:cs="Arial"/>
                <w:lang w:eastAsia="zh-CN"/>
              </w:rPr>
              <w:t>Declined Significantly</w:t>
            </w:r>
          </w:p>
          <w:p w14:paraId="5B8FEF29" w14:textId="77777777" w:rsidR="005070DF" w:rsidRPr="00370735" w:rsidRDefault="005070DF" w:rsidP="002D172F">
            <w:pPr>
              <w:spacing w:before="240"/>
              <w:jc w:val="center"/>
              <w:rPr>
                <w:rFonts w:cs="Arial"/>
                <w:lang w:eastAsia="zh-CN"/>
              </w:rPr>
            </w:pPr>
            <w:r w:rsidRPr="00370735">
              <w:rPr>
                <w:rFonts w:cs="Arial"/>
                <w:lang w:eastAsia="zh-CN"/>
              </w:rPr>
              <w:t>by greater than 5.0%</w:t>
            </w:r>
          </w:p>
        </w:tc>
        <w:tc>
          <w:tcPr>
            <w:tcW w:w="833" w:type="pct"/>
            <w:shd w:val="clear" w:color="auto" w:fill="auto"/>
            <w:vAlign w:val="center"/>
          </w:tcPr>
          <w:p w14:paraId="3BD6F21A" w14:textId="77777777" w:rsidR="005070DF" w:rsidRPr="00370735" w:rsidRDefault="005070DF" w:rsidP="002D172F">
            <w:pPr>
              <w:jc w:val="center"/>
              <w:rPr>
                <w:rFonts w:cs="Arial"/>
                <w:lang w:eastAsia="zh-CN"/>
              </w:rPr>
            </w:pPr>
            <w:r w:rsidRPr="00370735">
              <w:rPr>
                <w:rFonts w:cs="Arial"/>
                <w:lang w:eastAsia="zh-CN"/>
              </w:rPr>
              <w:t>Declined</w:t>
            </w:r>
          </w:p>
          <w:p w14:paraId="4012B31A" w14:textId="77777777" w:rsidR="005070DF" w:rsidRPr="00370735" w:rsidRDefault="005070DF" w:rsidP="002D172F">
            <w:pPr>
              <w:spacing w:before="240"/>
              <w:jc w:val="center"/>
              <w:rPr>
                <w:rFonts w:cs="Arial"/>
                <w:lang w:eastAsia="zh-CN"/>
              </w:rPr>
            </w:pPr>
            <w:r w:rsidRPr="00370735">
              <w:rPr>
                <w:rFonts w:cs="Arial"/>
                <w:lang w:eastAsia="zh-CN"/>
              </w:rPr>
              <w:t>by 1.0% to 5.0%</w:t>
            </w:r>
          </w:p>
        </w:tc>
        <w:tc>
          <w:tcPr>
            <w:tcW w:w="833" w:type="pct"/>
            <w:shd w:val="clear" w:color="auto" w:fill="auto"/>
            <w:vAlign w:val="center"/>
          </w:tcPr>
          <w:p w14:paraId="286DB640" w14:textId="77777777" w:rsidR="005070DF" w:rsidRPr="00370735" w:rsidRDefault="005070DF" w:rsidP="002D172F">
            <w:pPr>
              <w:jc w:val="center"/>
              <w:rPr>
                <w:rFonts w:cs="Arial"/>
                <w:lang w:eastAsia="zh-CN"/>
              </w:rPr>
            </w:pPr>
            <w:r w:rsidRPr="00370735">
              <w:rPr>
                <w:rFonts w:cs="Arial"/>
                <w:lang w:eastAsia="zh-CN"/>
              </w:rPr>
              <w:t>Maintained</w:t>
            </w:r>
          </w:p>
          <w:p w14:paraId="13F58BDF" w14:textId="77777777" w:rsidR="005070DF" w:rsidRPr="00370735" w:rsidRDefault="005070DF" w:rsidP="002D172F">
            <w:pPr>
              <w:spacing w:before="120"/>
              <w:jc w:val="center"/>
              <w:rPr>
                <w:rFonts w:cs="Arial"/>
                <w:lang w:eastAsia="zh-CN"/>
              </w:rPr>
            </w:pPr>
            <w:r w:rsidRPr="00370735">
              <w:rPr>
                <w:rFonts w:cs="Arial"/>
                <w:lang w:eastAsia="zh-CN"/>
              </w:rPr>
              <w:t>Declined or increased by less than 1.0%</w:t>
            </w:r>
          </w:p>
        </w:tc>
        <w:tc>
          <w:tcPr>
            <w:tcW w:w="834" w:type="pct"/>
            <w:shd w:val="clear" w:color="auto" w:fill="auto"/>
            <w:vAlign w:val="center"/>
          </w:tcPr>
          <w:p w14:paraId="4E039C96" w14:textId="77777777" w:rsidR="005070DF" w:rsidRPr="00370735" w:rsidRDefault="005070DF" w:rsidP="002D172F">
            <w:pPr>
              <w:jc w:val="center"/>
              <w:rPr>
                <w:rFonts w:cs="Arial"/>
                <w:lang w:eastAsia="zh-CN"/>
              </w:rPr>
            </w:pPr>
            <w:r w:rsidRPr="00370735">
              <w:rPr>
                <w:rFonts w:cs="Arial"/>
                <w:lang w:eastAsia="zh-CN"/>
              </w:rPr>
              <w:t>Increased</w:t>
            </w:r>
          </w:p>
          <w:p w14:paraId="7B9B17A1" w14:textId="77777777" w:rsidR="005070DF" w:rsidRPr="00370735" w:rsidRDefault="005070DF" w:rsidP="002D172F">
            <w:pPr>
              <w:spacing w:before="240"/>
              <w:jc w:val="center"/>
              <w:rPr>
                <w:rFonts w:cs="Arial"/>
                <w:lang w:eastAsia="zh-CN"/>
              </w:rPr>
            </w:pPr>
            <w:r w:rsidRPr="00370735">
              <w:rPr>
                <w:rFonts w:cs="Arial"/>
                <w:lang w:eastAsia="zh-CN"/>
              </w:rPr>
              <w:t xml:space="preserve">by 1.0% </w:t>
            </w:r>
          </w:p>
          <w:p w14:paraId="07E68656" w14:textId="77777777" w:rsidR="005070DF" w:rsidRPr="00370735" w:rsidRDefault="005070DF" w:rsidP="002D172F">
            <w:pPr>
              <w:jc w:val="center"/>
              <w:rPr>
                <w:rFonts w:cs="Arial"/>
                <w:lang w:eastAsia="zh-CN"/>
              </w:rPr>
            </w:pPr>
            <w:r w:rsidRPr="00370735">
              <w:rPr>
                <w:rFonts w:cs="Arial"/>
                <w:lang w:eastAsia="zh-CN"/>
              </w:rPr>
              <w:t>to less than 5.0%</w:t>
            </w:r>
          </w:p>
        </w:tc>
        <w:tc>
          <w:tcPr>
            <w:tcW w:w="895" w:type="pct"/>
            <w:shd w:val="clear" w:color="auto" w:fill="auto"/>
            <w:vAlign w:val="center"/>
          </w:tcPr>
          <w:p w14:paraId="31BC34AF" w14:textId="77777777" w:rsidR="005070DF" w:rsidRPr="00370735" w:rsidRDefault="005070DF" w:rsidP="002D172F">
            <w:pPr>
              <w:jc w:val="center"/>
              <w:rPr>
                <w:rFonts w:cs="Arial"/>
                <w:lang w:eastAsia="zh-CN"/>
              </w:rPr>
            </w:pPr>
            <w:r w:rsidRPr="00370735">
              <w:rPr>
                <w:rFonts w:cs="Arial"/>
                <w:lang w:eastAsia="zh-CN"/>
              </w:rPr>
              <w:t>Increased Significantly</w:t>
            </w:r>
          </w:p>
          <w:p w14:paraId="1C3DF432" w14:textId="77777777" w:rsidR="005070DF" w:rsidRPr="00370735" w:rsidRDefault="005070DF" w:rsidP="002D172F">
            <w:pPr>
              <w:spacing w:before="240"/>
              <w:jc w:val="center"/>
              <w:rPr>
                <w:rFonts w:cs="Arial"/>
                <w:b/>
                <w:lang w:eastAsia="zh-CN"/>
              </w:rPr>
            </w:pPr>
            <w:r w:rsidRPr="00370735">
              <w:rPr>
                <w:rFonts w:cs="Arial"/>
                <w:lang w:eastAsia="zh-CN"/>
              </w:rPr>
              <w:t>by 5.0% or greater</w:t>
            </w:r>
          </w:p>
        </w:tc>
      </w:tr>
      <w:tr w:rsidR="005070DF" w:rsidRPr="00370735" w14:paraId="64F68EC5" w14:textId="77777777">
        <w:trPr>
          <w:trHeight w:val="778"/>
        </w:trPr>
        <w:tc>
          <w:tcPr>
            <w:tcW w:w="750" w:type="pct"/>
            <w:shd w:val="clear" w:color="auto" w:fill="auto"/>
            <w:vAlign w:val="center"/>
          </w:tcPr>
          <w:p w14:paraId="666747CD" w14:textId="77777777" w:rsidR="005070DF" w:rsidRPr="00370735" w:rsidRDefault="005070DF" w:rsidP="002D172F">
            <w:pPr>
              <w:spacing w:after="120"/>
              <w:jc w:val="center"/>
              <w:rPr>
                <w:rFonts w:cs="Arial"/>
                <w:lang w:eastAsia="zh-CN"/>
              </w:rPr>
            </w:pPr>
            <w:r w:rsidRPr="00370735">
              <w:rPr>
                <w:rFonts w:cs="Arial"/>
                <w:lang w:eastAsia="zh-CN"/>
              </w:rPr>
              <w:t>Very High</w:t>
            </w:r>
          </w:p>
          <w:p w14:paraId="233A67F4" w14:textId="77777777" w:rsidR="005070DF" w:rsidRPr="00370735" w:rsidRDefault="005070DF" w:rsidP="002D172F">
            <w:pPr>
              <w:jc w:val="center"/>
              <w:rPr>
                <w:rFonts w:cs="Arial"/>
                <w:lang w:eastAsia="zh-CN"/>
              </w:rPr>
            </w:pPr>
            <w:r w:rsidRPr="00370735">
              <w:rPr>
                <w:rFonts w:cs="Arial"/>
                <w:lang w:eastAsia="zh-CN"/>
              </w:rPr>
              <w:t>95.0% or greater</w:t>
            </w:r>
          </w:p>
        </w:tc>
        <w:tc>
          <w:tcPr>
            <w:tcW w:w="870" w:type="pct"/>
            <w:shd w:val="clear" w:color="auto" w:fill="9F9F9F"/>
            <w:vAlign w:val="center"/>
          </w:tcPr>
          <w:p w14:paraId="12B2C560" w14:textId="77777777" w:rsidR="005070DF" w:rsidRPr="00370735" w:rsidRDefault="005070DF" w:rsidP="002D172F">
            <w:pPr>
              <w:jc w:val="center"/>
              <w:rPr>
                <w:rFonts w:cs="Arial"/>
                <w:lang w:eastAsia="zh-CN"/>
              </w:rPr>
            </w:pPr>
            <w:r w:rsidRPr="00370735">
              <w:rPr>
                <w:rFonts w:cs="Arial"/>
                <w:lang w:eastAsia="zh-CN"/>
              </w:rPr>
              <w:t>N/A</w:t>
            </w:r>
          </w:p>
        </w:tc>
        <w:tc>
          <w:tcPr>
            <w:tcW w:w="833" w:type="pct"/>
            <w:shd w:val="clear" w:color="auto" w:fill="0000FF"/>
            <w:vAlign w:val="center"/>
          </w:tcPr>
          <w:p w14:paraId="6F4A9D28"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c>
          <w:tcPr>
            <w:tcW w:w="833" w:type="pct"/>
            <w:shd w:val="clear" w:color="auto" w:fill="0000FF"/>
            <w:vAlign w:val="center"/>
          </w:tcPr>
          <w:p w14:paraId="1C7C0AF5"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c>
          <w:tcPr>
            <w:tcW w:w="834" w:type="pct"/>
            <w:shd w:val="clear" w:color="auto" w:fill="0000FF"/>
            <w:vAlign w:val="center"/>
          </w:tcPr>
          <w:p w14:paraId="5DBD238E"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c>
          <w:tcPr>
            <w:tcW w:w="895" w:type="pct"/>
            <w:shd w:val="clear" w:color="auto" w:fill="0000FF"/>
            <w:vAlign w:val="center"/>
          </w:tcPr>
          <w:p w14:paraId="3C09F486"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r>
      <w:tr w:rsidR="005070DF" w:rsidRPr="00370735" w14:paraId="4547B88D" w14:textId="77777777">
        <w:trPr>
          <w:trHeight w:val="965"/>
        </w:trPr>
        <w:tc>
          <w:tcPr>
            <w:tcW w:w="750" w:type="pct"/>
            <w:shd w:val="clear" w:color="auto" w:fill="auto"/>
            <w:vAlign w:val="center"/>
          </w:tcPr>
          <w:p w14:paraId="61D01074" w14:textId="77777777" w:rsidR="005070DF" w:rsidRPr="00370735" w:rsidRDefault="005070DF" w:rsidP="002D172F">
            <w:pPr>
              <w:jc w:val="center"/>
              <w:rPr>
                <w:rFonts w:cs="Arial"/>
                <w:lang w:eastAsia="zh-CN"/>
              </w:rPr>
            </w:pPr>
            <w:r w:rsidRPr="00370735">
              <w:rPr>
                <w:rFonts w:cs="Arial"/>
                <w:lang w:eastAsia="zh-CN"/>
              </w:rPr>
              <w:t>High</w:t>
            </w:r>
          </w:p>
          <w:p w14:paraId="061419C5" w14:textId="2D0D62AA" w:rsidR="005070DF" w:rsidRPr="00370735" w:rsidRDefault="005070DF" w:rsidP="00325881">
            <w:pPr>
              <w:spacing w:before="120"/>
              <w:jc w:val="center"/>
              <w:rPr>
                <w:rFonts w:cs="Arial"/>
                <w:lang w:eastAsia="zh-CN"/>
              </w:rPr>
            </w:pPr>
            <w:r w:rsidRPr="00370735">
              <w:rPr>
                <w:rFonts w:cs="Arial"/>
                <w:lang w:eastAsia="zh-CN"/>
              </w:rPr>
              <w:t>90.</w:t>
            </w:r>
            <w:r w:rsidR="00325881">
              <w:rPr>
                <w:rFonts w:cs="Arial"/>
                <w:lang w:eastAsia="zh-CN"/>
              </w:rPr>
              <w:t>5</w:t>
            </w:r>
            <w:r w:rsidRPr="00370735">
              <w:rPr>
                <w:rFonts w:cs="Arial"/>
                <w:lang w:eastAsia="zh-CN"/>
              </w:rPr>
              <w:t>% to less than 95.0%</w:t>
            </w:r>
          </w:p>
        </w:tc>
        <w:tc>
          <w:tcPr>
            <w:tcW w:w="870" w:type="pct"/>
            <w:shd w:val="clear" w:color="auto" w:fill="FFA500"/>
            <w:vAlign w:val="center"/>
          </w:tcPr>
          <w:p w14:paraId="4C2D560F" w14:textId="77777777" w:rsidR="005070DF" w:rsidRPr="00370735" w:rsidRDefault="005070DF" w:rsidP="002D172F">
            <w:pPr>
              <w:jc w:val="center"/>
              <w:rPr>
                <w:rFonts w:cs="Arial"/>
                <w:lang w:eastAsia="zh-CN"/>
              </w:rPr>
            </w:pPr>
            <w:r w:rsidRPr="00370735">
              <w:rPr>
                <w:rFonts w:cs="Arial"/>
                <w:lang w:eastAsia="zh-CN"/>
              </w:rPr>
              <w:t>Orange</w:t>
            </w:r>
          </w:p>
        </w:tc>
        <w:tc>
          <w:tcPr>
            <w:tcW w:w="833" w:type="pct"/>
            <w:shd w:val="clear" w:color="auto" w:fill="FFFF00"/>
            <w:vAlign w:val="center"/>
          </w:tcPr>
          <w:p w14:paraId="024B5FD6" w14:textId="77777777" w:rsidR="005070DF" w:rsidRPr="00370735" w:rsidRDefault="005070DF" w:rsidP="002D172F">
            <w:pPr>
              <w:jc w:val="center"/>
              <w:rPr>
                <w:rFonts w:cs="Arial"/>
                <w:lang w:eastAsia="zh-CN"/>
              </w:rPr>
            </w:pPr>
            <w:r w:rsidRPr="00370735">
              <w:rPr>
                <w:rFonts w:cs="Arial"/>
                <w:lang w:eastAsia="zh-CN"/>
              </w:rPr>
              <w:t>Yellow</w:t>
            </w:r>
          </w:p>
        </w:tc>
        <w:tc>
          <w:tcPr>
            <w:tcW w:w="833" w:type="pct"/>
            <w:shd w:val="clear" w:color="auto" w:fill="006500"/>
            <w:vAlign w:val="center"/>
          </w:tcPr>
          <w:p w14:paraId="20A834D0"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c>
          <w:tcPr>
            <w:tcW w:w="834" w:type="pct"/>
            <w:shd w:val="clear" w:color="auto" w:fill="006500"/>
            <w:vAlign w:val="center"/>
          </w:tcPr>
          <w:p w14:paraId="6FFEDF83"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c>
          <w:tcPr>
            <w:tcW w:w="895" w:type="pct"/>
            <w:shd w:val="clear" w:color="auto" w:fill="0000FF"/>
            <w:vAlign w:val="center"/>
          </w:tcPr>
          <w:p w14:paraId="1FD18E2B"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r>
      <w:tr w:rsidR="005070DF" w:rsidRPr="00370735" w14:paraId="130BC5D2" w14:textId="77777777">
        <w:trPr>
          <w:trHeight w:val="850"/>
        </w:trPr>
        <w:tc>
          <w:tcPr>
            <w:tcW w:w="750" w:type="pct"/>
            <w:shd w:val="clear" w:color="auto" w:fill="auto"/>
            <w:vAlign w:val="center"/>
          </w:tcPr>
          <w:p w14:paraId="6B7FC426" w14:textId="77777777" w:rsidR="005070DF" w:rsidRPr="00370735" w:rsidRDefault="005070DF" w:rsidP="002D172F">
            <w:pPr>
              <w:spacing w:after="120"/>
              <w:jc w:val="center"/>
              <w:rPr>
                <w:rFonts w:cs="Arial"/>
                <w:lang w:eastAsia="zh-CN"/>
              </w:rPr>
            </w:pPr>
            <w:r w:rsidRPr="00370735">
              <w:rPr>
                <w:rFonts w:cs="Arial"/>
                <w:lang w:eastAsia="zh-CN"/>
              </w:rPr>
              <w:t>Medium</w:t>
            </w:r>
          </w:p>
          <w:p w14:paraId="1F94D839" w14:textId="758ED3F8" w:rsidR="005070DF" w:rsidRPr="00370735" w:rsidRDefault="005070DF" w:rsidP="00325881">
            <w:pPr>
              <w:jc w:val="center"/>
              <w:rPr>
                <w:rFonts w:cs="Arial"/>
                <w:lang w:eastAsia="zh-CN"/>
              </w:rPr>
            </w:pPr>
            <w:r w:rsidRPr="00370735">
              <w:rPr>
                <w:rFonts w:cs="Arial"/>
                <w:lang w:eastAsia="zh-CN"/>
              </w:rPr>
              <w:t>85.0% to less than 90.</w:t>
            </w:r>
            <w:r w:rsidR="00325881">
              <w:rPr>
                <w:rFonts w:cs="Arial"/>
                <w:lang w:eastAsia="zh-CN"/>
              </w:rPr>
              <w:t>5</w:t>
            </w:r>
            <w:r w:rsidRPr="00370735">
              <w:rPr>
                <w:rFonts w:cs="Arial"/>
                <w:lang w:eastAsia="zh-CN"/>
              </w:rPr>
              <w:t>%</w:t>
            </w:r>
          </w:p>
        </w:tc>
        <w:tc>
          <w:tcPr>
            <w:tcW w:w="870" w:type="pct"/>
            <w:shd w:val="clear" w:color="auto" w:fill="FFA500"/>
            <w:vAlign w:val="center"/>
          </w:tcPr>
          <w:p w14:paraId="2C37C445" w14:textId="77777777" w:rsidR="005070DF" w:rsidRPr="00370735" w:rsidRDefault="005070DF" w:rsidP="002D172F">
            <w:pPr>
              <w:jc w:val="center"/>
              <w:rPr>
                <w:rFonts w:cs="Arial"/>
                <w:lang w:eastAsia="zh-CN"/>
              </w:rPr>
            </w:pPr>
            <w:r w:rsidRPr="00370735">
              <w:rPr>
                <w:rFonts w:cs="Arial"/>
                <w:lang w:eastAsia="zh-CN"/>
              </w:rPr>
              <w:t>Orange</w:t>
            </w:r>
          </w:p>
        </w:tc>
        <w:tc>
          <w:tcPr>
            <w:tcW w:w="833" w:type="pct"/>
            <w:shd w:val="clear" w:color="auto" w:fill="FFA500"/>
            <w:vAlign w:val="center"/>
          </w:tcPr>
          <w:p w14:paraId="7271626E" w14:textId="77777777" w:rsidR="005070DF" w:rsidRPr="00370735" w:rsidRDefault="005070DF" w:rsidP="002D172F">
            <w:pPr>
              <w:jc w:val="center"/>
              <w:rPr>
                <w:rFonts w:cs="Arial"/>
                <w:lang w:eastAsia="zh-CN"/>
              </w:rPr>
            </w:pPr>
            <w:r w:rsidRPr="00370735">
              <w:rPr>
                <w:rFonts w:cs="Arial"/>
                <w:lang w:eastAsia="zh-CN"/>
              </w:rPr>
              <w:t>Orange</w:t>
            </w:r>
          </w:p>
        </w:tc>
        <w:tc>
          <w:tcPr>
            <w:tcW w:w="833" w:type="pct"/>
            <w:shd w:val="clear" w:color="auto" w:fill="FFFF00"/>
            <w:vAlign w:val="center"/>
          </w:tcPr>
          <w:p w14:paraId="02DA0E3A" w14:textId="77777777" w:rsidR="005070DF" w:rsidRPr="00370735" w:rsidRDefault="005070DF" w:rsidP="002D172F">
            <w:pPr>
              <w:jc w:val="center"/>
              <w:rPr>
                <w:rFonts w:cs="Arial"/>
                <w:lang w:eastAsia="zh-CN"/>
              </w:rPr>
            </w:pPr>
            <w:r w:rsidRPr="00370735">
              <w:rPr>
                <w:rFonts w:cs="Arial"/>
                <w:lang w:eastAsia="zh-CN"/>
              </w:rPr>
              <w:t>Yellow</w:t>
            </w:r>
          </w:p>
        </w:tc>
        <w:tc>
          <w:tcPr>
            <w:tcW w:w="834" w:type="pct"/>
            <w:shd w:val="clear" w:color="auto" w:fill="006500"/>
            <w:vAlign w:val="center"/>
          </w:tcPr>
          <w:p w14:paraId="026068B8"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c>
          <w:tcPr>
            <w:tcW w:w="895" w:type="pct"/>
            <w:shd w:val="clear" w:color="auto" w:fill="006500"/>
            <w:vAlign w:val="center"/>
          </w:tcPr>
          <w:p w14:paraId="479DFD50"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r>
      <w:tr w:rsidR="005070DF" w:rsidRPr="00370735" w14:paraId="7FBA87F1" w14:textId="77777777">
        <w:trPr>
          <w:trHeight w:val="734"/>
        </w:trPr>
        <w:tc>
          <w:tcPr>
            <w:tcW w:w="750" w:type="pct"/>
            <w:shd w:val="clear" w:color="auto" w:fill="auto"/>
            <w:vAlign w:val="center"/>
          </w:tcPr>
          <w:p w14:paraId="45B0BA5E" w14:textId="77777777" w:rsidR="005070DF" w:rsidRPr="00370735" w:rsidRDefault="005070DF" w:rsidP="002D172F">
            <w:pPr>
              <w:jc w:val="center"/>
              <w:rPr>
                <w:rFonts w:cs="Arial"/>
                <w:lang w:eastAsia="zh-CN"/>
              </w:rPr>
            </w:pPr>
            <w:r w:rsidRPr="00370735">
              <w:rPr>
                <w:rFonts w:cs="Arial"/>
                <w:lang w:eastAsia="zh-CN"/>
              </w:rPr>
              <w:t>Low</w:t>
            </w:r>
          </w:p>
          <w:p w14:paraId="27EA8104" w14:textId="77777777" w:rsidR="005070DF" w:rsidRPr="00370735" w:rsidRDefault="005070DF" w:rsidP="002D172F">
            <w:pPr>
              <w:spacing w:before="120"/>
              <w:jc w:val="center"/>
              <w:rPr>
                <w:rFonts w:cs="Arial"/>
                <w:lang w:eastAsia="zh-CN"/>
              </w:rPr>
            </w:pPr>
            <w:r w:rsidRPr="00370735">
              <w:rPr>
                <w:rFonts w:cs="Arial"/>
                <w:lang w:eastAsia="zh-CN"/>
              </w:rPr>
              <w:t>67.0% to less than 85.0%</w:t>
            </w:r>
          </w:p>
        </w:tc>
        <w:tc>
          <w:tcPr>
            <w:tcW w:w="870" w:type="pct"/>
            <w:shd w:val="clear" w:color="auto" w:fill="A20000"/>
            <w:vAlign w:val="center"/>
          </w:tcPr>
          <w:p w14:paraId="6A643A43" w14:textId="77777777" w:rsidR="005070DF" w:rsidRPr="00370735" w:rsidRDefault="005070DF" w:rsidP="002D172F">
            <w:pPr>
              <w:jc w:val="center"/>
              <w:rPr>
                <w:rFonts w:cs="Arial"/>
                <w:lang w:eastAsia="zh-CN"/>
              </w:rPr>
            </w:pPr>
            <w:r w:rsidRPr="00370735">
              <w:rPr>
                <w:rFonts w:cs="Arial"/>
                <w:lang w:eastAsia="zh-CN"/>
              </w:rPr>
              <w:t>Red</w:t>
            </w:r>
          </w:p>
        </w:tc>
        <w:tc>
          <w:tcPr>
            <w:tcW w:w="833" w:type="pct"/>
            <w:shd w:val="clear" w:color="auto" w:fill="FFA500"/>
            <w:vAlign w:val="center"/>
          </w:tcPr>
          <w:p w14:paraId="221C04F1" w14:textId="77777777" w:rsidR="005070DF" w:rsidRPr="00370735" w:rsidRDefault="005070DF" w:rsidP="002D172F">
            <w:pPr>
              <w:jc w:val="center"/>
              <w:rPr>
                <w:rFonts w:cs="Arial"/>
                <w:lang w:eastAsia="zh-CN"/>
              </w:rPr>
            </w:pPr>
            <w:r w:rsidRPr="00370735">
              <w:rPr>
                <w:rFonts w:cs="Arial"/>
                <w:lang w:eastAsia="zh-CN"/>
              </w:rPr>
              <w:t>Orange</w:t>
            </w:r>
          </w:p>
        </w:tc>
        <w:tc>
          <w:tcPr>
            <w:tcW w:w="833" w:type="pct"/>
            <w:shd w:val="clear" w:color="auto" w:fill="FFA500"/>
            <w:vAlign w:val="center"/>
          </w:tcPr>
          <w:p w14:paraId="27F65AE8" w14:textId="77777777" w:rsidR="005070DF" w:rsidRPr="00370735" w:rsidRDefault="005070DF" w:rsidP="002D172F">
            <w:pPr>
              <w:jc w:val="center"/>
              <w:rPr>
                <w:rFonts w:cs="Arial"/>
                <w:lang w:eastAsia="zh-CN"/>
              </w:rPr>
            </w:pPr>
            <w:r w:rsidRPr="00370735">
              <w:rPr>
                <w:rFonts w:cs="Arial"/>
                <w:lang w:eastAsia="zh-CN"/>
              </w:rPr>
              <w:t>Orange</w:t>
            </w:r>
          </w:p>
        </w:tc>
        <w:tc>
          <w:tcPr>
            <w:tcW w:w="834" w:type="pct"/>
            <w:shd w:val="clear" w:color="auto" w:fill="FFFF00"/>
            <w:vAlign w:val="center"/>
          </w:tcPr>
          <w:p w14:paraId="310A4974" w14:textId="77777777" w:rsidR="005070DF" w:rsidRPr="00370735" w:rsidRDefault="005070DF" w:rsidP="002D172F">
            <w:pPr>
              <w:jc w:val="center"/>
              <w:rPr>
                <w:rFonts w:cs="Arial"/>
                <w:lang w:eastAsia="zh-CN"/>
              </w:rPr>
            </w:pPr>
            <w:r w:rsidRPr="00370735">
              <w:rPr>
                <w:rFonts w:cs="Arial"/>
                <w:lang w:eastAsia="zh-CN"/>
              </w:rPr>
              <w:t>Yellow</w:t>
            </w:r>
          </w:p>
        </w:tc>
        <w:tc>
          <w:tcPr>
            <w:tcW w:w="895" w:type="pct"/>
            <w:shd w:val="clear" w:color="auto" w:fill="FFFF00"/>
            <w:vAlign w:val="center"/>
          </w:tcPr>
          <w:p w14:paraId="72B0B271" w14:textId="77777777" w:rsidR="005070DF" w:rsidRPr="00370735" w:rsidRDefault="005070DF" w:rsidP="002D172F">
            <w:pPr>
              <w:jc w:val="center"/>
              <w:rPr>
                <w:rFonts w:cs="Arial"/>
                <w:lang w:eastAsia="zh-CN"/>
              </w:rPr>
            </w:pPr>
            <w:r w:rsidRPr="00370735">
              <w:rPr>
                <w:rFonts w:cs="Arial"/>
                <w:lang w:eastAsia="zh-CN"/>
              </w:rPr>
              <w:t>Yellow</w:t>
            </w:r>
          </w:p>
        </w:tc>
      </w:tr>
      <w:tr w:rsidR="005070DF" w:rsidRPr="00370735" w14:paraId="6A2221EA" w14:textId="77777777">
        <w:trPr>
          <w:trHeight w:val="677"/>
        </w:trPr>
        <w:tc>
          <w:tcPr>
            <w:tcW w:w="750" w:type="pct"/>
            <w:shd w:val="clear" w:color="auto" w:fill="auto"/>
            <w:vAlign w:val="center"/>
          </w:tcPr>
          <w:p w14:paraId="31FE2229" w14:textId="77777777" w:rsidR="005070DF" w:rsidRPr="00370735" w:rsidRDefault="005070DF" w:rsidP="002D172F">
            <w:pPr>
              <w:jc w:val="center"/>
              <w:rPr>
                <w:rFonts w:cs="Arial"/>
                <w:lang w:eastAsia="zh-CN"/>
              </w:rPr>
            </w:pPr>
            <w:r w:rsidRPr="00370735">
              <w:rPr>
                <w:rFonts w:cs="Arial"/>
                <w:lang w:eastAsia="zh-CN"/>
              </w:rPr>
              <w:t>Very Low</w:t>
            </w:r>
          </w:p>
          <w:p w14:paraId="7D71513D" w14:textId="0366C47D" w:rsidR="005070DF" w:rsidRPr="00370735" w:rsidRDefault="005070DF" w:rsidP="00325881">
            <w:pPr>
              <w:spacing w:before="120"/>
              <w:jc w:val="center"/>
              <w:rPr>
                <w:rFonts w:cs="Arial"/>
                <w:lang w:eastAsia="zh-CN"/>
              </w:rPr>
            </w:pPr>
            <w:r w:rsidRPr="00370735">
              <w:rPr>
                <w:rFonts w:cs="Arial"/>
                <w:lang w:eastAsia="zh-CN"/>
              </w:rPr>
              <w:t xml:space="preserve">Less than </w:t>
            </w:r>
            <w:r w:rsidR="00325881" w:rsidRPr="00370735">
              <w:rPr>
                <w:rFonts w:cs="Arial"/>
                <w:lang w:eastAsia="zh-CN"/>
              </w:rPr>
              <w:t>6</w:t>
            </w:r>
            <w:r w:rsidR="00325881">
              <w:rPr>
                <w:rFonts w:cs="Arial"/>
                <w:lang w:eastAsia="zh-CN"/>
              </w:rPr>
              <w:t>8</w:t>
            </w:r>
            <w:r w:rsidRPr="00370735">
              <w:rPr>
                <w:rFonts w:cs="Arial"/>
                <w:lang w:eastAsia="zh-CN"/>
              </w:rPr>
              <w:t xml:space="preserve">.0% </w:t>
            </w:r>
          </w:p>
        </w:tc>
        <w:tc>
          <w:tcPr>
            <w:tcW w:w="870" w:type="pct"/>
            <w:shd w:val="clear" w:color="auto" w:fill="A20000"/>
            <w:vAlign w:val="center"/>
          </w:tcPr>
          <w:p w14:paraId="7F4682E6" w14:textId="77777777" w:rsidR="005070DF" w:rsidRPr="00370735" w:rsidRDefault="005070DF" w:rsidP="002D172F">
            <w:pPr>
              <w:jc w:val="center"/>
              <w:rPr>
                <w:rFonts w:cs="Arial"/>
                <w:lang w:eastAsia="zh-CN"/>
              </w:rPr>
            </w:pPr>
            <w:r w:rsidRPr="00370735">
              <w:rPr>
                <w:rFonts w:cs="Arial"/>
                <w:lang w:eastAsia="zh-CN"/>
              </w:rPr>
              <w:t>Red</w:t>
            </w:r>
          </w:p>
        </w:tc>
        <w:tc>
          <w:tcPr>
            <w:tcW w:w="833" w:type="pct"/>
            <w:shd w:val="clear" w:color="auto" w:fill="A20000"/>
            <w:vAlign w:val="center"/>
          </w:tcPr>
          <w:p w14:paraId="4F18A791" w14:textId="77777777" w:rsidR="005070DF" w:rsidRPr="00370735" w:rsidRDefault="005070DF" w:rsidP="002D172F">
            <w:pPr>
              <w:jc w:val="center"/>
              <w:rPr>
                <w:rFonts w:cs="Arial"/>
                <w:lang w:eastAsia="zh-CN"/>
              </w:rPr>
            </w:pPr>
            <w:r w:rsidRPr="00370735">
              <w:rPr>
                <w:rFonts w:cs="Arial"/>
                <w:lang w:eastAsia="zh-CN"/>
              </w:rPr>
              <w:t>Red</w:t>
            </w:r>
          </w:p>
        </w:tc>
        <w:tc>
          <w:tcPr>
            <w:tcW w:w="833" w:type="pct"/>
            <w:shd w:val="clear" w:color="auto" w:fill="A20000"/>
            <w:vAlign w:val="center"/>
          </w:tcPr>
          <w:p w14:paraId="7FE142CF" w14:textId="77777777" w:rsidR="005070DF" w:rsidRPr="00370735" w:rsidRDefault="005070DF" w:rsidP="002D172F">
            <w:pPr>
              <w:jc w:val="center"/>
              <w:rPr>
                <w:lang w:eastAsia="zh-CN"/>
              </w:rPr>
            </w:pPr>
            <w:r w:rsidRPr="00370735">
              <w:rPr>
                <w:rFonts w:cs="Arial"/>
                <w:lang w:eastAsia="zh-CN"/>
              </w:rPr>
              <w:t>Red</w:t>
            </w:r>
          </w:p>
        </w:tc>
        <w:tc>
          <w:tcPr>
            <w:tcW w:w="834" w:type="pct"/>
            <w:shd w:val="clear" w:color="auto" w:fill="A20000"/>
            <w:vAlign w:val="center"/>
          </w:tcPr>
          <w:p w14:paraId="7FCCF6EE" w14:textId="77777777" w:rsidR="005070DF" w:rsidRPr="00370735" w:rsidRDefault="005070DF" w:rsidP="002D172F">
            <w:pPr>
              <w:jc w:val="center"/>
              <w:rPr>
                <w:rFonts w:cs="Arial"/>
                <w:lang w:eastAsia="zh-CN"/>
              </w:rPr>
            </w:pPr>
            <w:r w:rsidRPr="00370735">
              <w:rPr>
                <w:rFonts w:cs="Arial"/>
                <w:lang w:eastAsia="zh-CN"/>
              </w:rPr>
              <w:t>Red</w:t>
            </w:r>
          </w:p>
        </w:tc>
        <w:tc>
          <w:tcPr>
            <w:tcW w:w="895" w:type="pct"/>
            <w:shd w:val="clear" w:color="auto" w:fill="A20000"/>
            <w:vAlign w:val="center"/>
          </w:tcPr>
          <w:p w14:paraId="752A12DA" w14:textId="77777777" w:rsidR="005070DF" w:rsidRPr="00370735" w:rsidRDefault="005070DF" w:rsidP="002D172F">
            <w:pPr>
              <w:jc w:val="center"/>
              <w:rPr>
                <w:lang w:eastAsia="zh-CN"/>
              </w:rPr>
            </w:pPr>
            <w:r w:rsidRPr="00370735">
              <w:rPr>
                <w:rFonts w:cs="Arial"/>
                <w:lang w:eastAsia="zh-CN"/>
              </w:rPr>
              <w:t>Red</w:t>
            </w:r>
          </w:p>
        </w:tc>
      </w:tr>
    </w:tbl>
    <w:p w14:paraId="3A7BFD6D" w14:textId="77777777" w:rsidR="00EB7999" w:rsidRPr="00370735" w:rsidRDefault="00EB7999" w:rsidP="002D172F">
      <w:pPr>
        <w:spacing w:before="240" w:after="120"/>
        <w:rPr>
          <w:rFonts w:ascii="Times New Roman" w:eastAsia="Calibri" w:hAnsi="Times New Roman"/>
          <w:b/>
          <w:szCs w:val="22"/>
        </w:rPr>
      </w:pPr>
      <w:r w:rsidRPr="00370735">
        <w:rPr>
          <w:rFonts w:ascii="Times New Roman" w:eastAsia="Calibri" w:hAnsi="Times New Roman"/>
          <w:b/>
          <w:szCs w:val="22"/>
        </w:rPr>
        <w:t xml:space="preserve">C. Progress in Achieving English Language Proficiency </w:t>
      </w:r>
    </w:p>
    <w:p w14:paraId="41B61C42" w14:textId="73049F87" w:rsidR="00EB7999" w:rsidRPr="000900B3" w:rsidRDefault="00EB7999" w:rsidP="002D172F">
      <w:pPr>
        <w:spacing w:after="240"/>
        <w:rPr>
          <w:rFonts w:cs="Arial"/>
        </w:rPr>
      </w:pPr>
      <w:r w:rsidRPr="000900B3">
        <w:rPr>
          <w:rFonts w:cs="Arial"/>
        </w:rPr>
        <w:t>The five-by-five grids included in Section A.iii.c.1 allow LEAs or schools to determine how much progress is needed within the relevant period of time to reach the goal, both in the baseline year and at any point within the seven</w:t>
      </w:r>
      <w:r w:rsidR="003067A9">
        <w:rPr>
          <w:rFonts w:cs="Arial"/>
        </w:rPr>
        <w:t>-</w:t>
      </w:r>
      <w:r w:rsidRPr="000900B3">
        <w:rPr>
          <w:rFonts w:cs="Arial"/>
        </w:rPr>
        <w:t xml:space="preserve">year time period. </w:t>
      </w:r>
    </w:p>
    <w:p w14:paraId="0266EBC5" w14:textId="77777777" w:rsidR="00EB7999" w:rsidRPr="000900B3" w:rsidRDefault="00EB7999" w:rsidP="002D172F">
      <w:pPr>
        <w:spacing w:after="240"/>
        <w:rPr>
          <w:rFonts w:cs="Arial"/>
        </w:rPr>
      </w:pPr>
      <w:r w:rsidRPr="000900B3">
        <w:rPr>
          <w:rFonts w:cs="Arial"/>
        </w:rPr>
        <w:t>The table below displays statewide baseline data on this indicator, and the approximate average annual improvement necessary over the seven-year period to meet the long-term goal.</w:t>
      </w:r>
    </w:p>
    <w:p w14:paraId="416F853C" w14:textId="77777777" w:rsidR="00EB7999" w:rsidRPr="000900B3" w:rsidRDefault="00EB7999" w:rsidP="002D172F">
      <w:pPr>
        <w:spacing w:after="240"/>
        <w:contextualSpacing/>
        <w:rPr>
          <w:rFonts w:eastAsia="Calibri" w:cs="Arial"/>
          <w:b/>
        </w:rPr>
      </w:pPr>
      <w:r w:rsidRPr="000900B3">
        <w:rPr>
          <w:rFonts w:eastAsia="Calibri" w:cs="Arial"/>
          <w:b/>
        </w:rPr>
        <w:t xml:space="preserve">Table </w:t>
      </w:r>
      <w:r w:rsidR="00036140" w:rsidRPr="000900B3">
        <w:rPr>
          <w:rFonts w:eastAsia="Calibri" w:cs="Arial"/>
          <w:b/>
        </w:rPr>
        <w:t>43</w:t>
      </w:r>
      <w:r w:rsidRPr="000900B3">
        <w:rPr>
          <w:rFonts w:eastAsia="Calibri" w:cs="Arial"/>
          <w:b/>
        </w:rPr>
        <w:t>: State Level English Learner Progress Performance Level</w:t>
      </w:r>
    </w:p>
    <w:tbl>
      <w:tblPr>
        <w:tblStyle w:val="TableGrid"/>
        <w:tblW w:w="0" w:type="auto"/>
        <w:tblLook w:val="04A0" w:firstRow="1" w:lastRow="0" w:firstColumn="1" w:lastColumn="0" w:noHBand="0" w:noVBand="1"/>
      </w:tblPr>
      <w:tblGrid>
        <w:gridCol w:w="1715"/>
        <w:gridCol w:w="1567"/>
        <w:gridCol w:w="1624"/>
        <w:gridCol w:w="1264"/>
        <w:gridCol w:w="1972"/>
        <w:gridCol w:w="1568"/>
      </w:tblGrid>
      <w:tr w:rsidR="00325881" w:rsidRPr="0099252E" w14:paraId="0CC0325D" w14:textId="77777777" w:rsidTr="000E6527">
        <w:tc>
          <w:tcPr>
            <w:tcW w:w="1783" w:type="dxa"/>
          </w:tcPr>
          <w:p w14:paraId="5C709682" w14:textId="77777777" w:rsidR="00325881" w:rsidRPr="0099252E" w:rsidRDefault="00325881" w:rsidP="00325881">
            <w:pPr>
              <w:spacing w:after="240"/>
              <w:jc w:val="center"/>
              <w:rPr>
                <w:rFonts w:eastAsia="Calibri" w:cs="Arial"/>
              </w:rPr>
            </w:pPr>
            <w:r w:rsidRPr="0099252E">
              <w:rPr>
                <w:rFonts w:eastAsia="Calibri" w:cs="Arial"/>
              </w:rPr>
              <w:t>Student Group</w:t>
            </w:r>
          </w:p>
        </w:tc>
        <w:tc>
          <w:tcPr>
            <w:tcW w:w="1649" w:type="dxa"/>
          </w:tcPr>
          <w:p w14:paraId="664ADEAD" w14:textId="430F0CC3" w:rsidR="00325881" w:rsidRPr="0099252E" w:rsidRDefault="00325881" w:rsidP="00325881">
            <w:pPr>
              <w:spacing w:after="240"/>
              <w:jc w:val="center"/>
              <w:rPr>
                <w:rFonts w:eastAsia="Calibri" w:cs="Arial"/>
              </w:rPr>
            </w:pPr>
            <w:r>
              <w:rPr>
                <w:rFonts w:eastAsia="Calibri" w:cs="Arial"/>
              </w:rPr>
              <w:t>20</w:t>
            </w:r>
            <w:r w:rsidR="00C27FBC">
              <w:rPr>
                <w:rFonts w:eastAsia="Calibri" w:cs="Arial"/>
              </w:rPr>
              <w:t>1</w:t>
            </w:r>
            <w:r>
              <w:rPr>
                <w:rFonts w:eastAsia="Calibri" w:cs="Arial"/>
              </w:rPr>
              <w:t>8-19 ELPI Status</w:t>
            </w:r>
          </w:p>
        </w:tc>
        <w:tc>
          <w:tcPr>
            <w:tcW w:w="1306" w:type="dxa"/>
          </w:tcPr>
          <w:p w14:paraId="40123C4A" w14:textId="39ED4E0E" w:rsidR="00A828A9" w:rsidRPr="000E6527" w:rsidRDefault="00ED0DF1" w:rsidP="00325881">
            <w:pPr>
              <w:spacing w:after="240"/>
              <w:jc w:val="center"/>
              <w:rPr>
                <w:rFonts w:eastAsia="Calibri" w:cs="Arial"/>
                <w:highlight w:val="yellow"/>
              </w:rPr>
            </w:pPr>
            <w:r w:rsidRPr="00ED0DF1">
              <w:rPr>
                <w:rFonts w:eastAsia="Calibri" w:cs="Arial"/>
                <w:highlight w:val="yellow"/>
              </w:rPr>
              <w:t>&lt;Start Add&gt;</w:t>
            </w:r>
            <w:r w:rsidR="00A828A9" w:rsidRPr="000E6527">
              <w:rPr>
                <w:rFonts w:eastAsia="Calibri" w:cs="Arial"/>
                <w:highlight w:val="yellow"/>
              </w:rPr>
              <w:t>Change</w:t>
            </w:r>
          </w:p>
        </w:tc>
        <w:tc>
          <w:tcPr>
            <w:tcW w:w="1306" w:type="dxa"/>
          </w:tcPr>
          <w:p w14:paraId="09D380F7" w14:textId="37B2B896" w:rsidR="00F822A2" w:rsidRPr="000E6527" w:rsidRDefault="00F822A2" w:rsidP="00325881">
            <w:pPr>
              <w:spacing w:after="240"/>
              <w:jc w:val="center"/>
              <w:rPr>
                <w:rFonts w:eastAsia="Calibri" w:cs="Arial"/>
                <w:highlight w:val="yellow"/>
              </w:rPr>
            </w:pPr>
            <w:r w:rsidRPr="000E6527">
              <w:rPr>
                <w:rFonts w:eastAsia="Calibri" w:cs="Arial"/>
                <w:highlight w:val="yellow"/>
              </w:rPr>
              <w:t>Color</w:t>
            </w:r>
            <w:r w:rsidR="00ED0DF1" w:rsidRPr="00ED0DF1">
              <w:rPr>
                <w:rFonts w:eastAsia="Calibri" w:cs="Arial"/>
                <w:highlight w:val="yellow"/>
              </w:rPr>
              <w:t xml:space="preserve"> &lt;End Add&gt;</w:t>
            </w:r>
          </w:p>
        </w:tc>
        <w:tc>
          <w:tcPr>
            <w:tcW w:w="2016" w:type="dxa"/>
          </w:tcPr>
          <w:p w14:paraId="614D90CD" w14:textId="76DFFC00" w:rsidR="00325881" w:rsidRPr="0099252E" w:rsidRDefault="00325881" w:rsidP="00325881">
            <w:pPr>
              <w:spacing w:after="240"/>
              <w:jc w:val="center"/>
              <w:rPr>
                <w:rFonts w:eastAsia="Calibri" w:cs="Arial"/>
              </w:rPr>
            </w:pPr>
            <w:r>
              <w:rPr>
                <w:rFonts w:eastAsia="Calibri" w:cs="Arial"/>
              </w:rPr>
              <w:t xml:space="preserve">Average Annual Improvement to Meet </w:t>
            </w:r>
            <w:r w:rsidR="00F822A2">
              <w:rPr>
                <w:rFonts w:eastAsia="Calibri" w:cs="Arial"/>
              </w:rPr>
              <w:t>Goal</w:t>
            </w:r>
          </w:p>
        </w:tc>
        <w:tc>
          <w:tcPr>
            <w:tcW w:w="1650" w:type="dxa"/>
          </w:tcPr>
          <w:p w14:paraId="77B8EF45" w14:textId="77777777" w:rsidR="00325881" w:rsidRPr="0099252E" w:rsidRDefault="00325881" w:rsidP="00325881">
            <w:pPr>
              <w:spacing w:after="240"/>
              <w:jc w:val="center"/>
              <w:rPr>
                <w:rFonts w:eastAsia="Calibri" w:cs="Arial"/>
              </w:rPr>
            </w:pPr>
            <w:r>
              <w:rPr>
                <w:rFonts w:eastAsia="Calibri" w:cs="Arial"/>
              </w:rPr>
              <w:t>Status After Year 3</w:t>
            </w:r>
          </w:p>
        </w:tc>
      </w:tr>
      <w:tr w:rsidR="00325881" w:rsidRPr="0099252E" w14:paraId="1BF8D427" w14:textId="77777777" w:rsidTr="000E6527">
        <w:tc>
          <w:tcPr>
            <w:tcW w:w="1783" w:type="dxa"/>
          </w:tcPr>
          <w:p w14:paraId="4458DCD9" w14:textId="77777777" w:rsidR="00325881" w:rsidRPr="0099252E" w:rsidRDefault="00325881" w:rsidP="00325881">
            <w:pPr>
              <w:spacing w:after="240"/>
              <w:rPr>
                <w:rFonts w:eastAsia="Calibri" w:cs="Arial"/>
              </w:rPr>
            </w:pPr>
            <w:r>
              <w:rPr>
                <w:rFonts w:eastAsia="Calibri" w:cs="Arial"/>
              </w:rPr>
              <w:t xml:space="preserve">English Learners </w:t>
            </w:r>
          </w:p>
        </w:tc>
        <w:tc>
          <w:tcPr>
            <w:tcW w:w="1649" w:type="dxa"/>
          </w:tcPr>
          <w:p w14:paraId="201D3A1D" w14:textId="77777777" w:rsidR="00325881" w:rsidRPr="0099252E" w:rsidRDefault="00325881" w:rsidP="00325881">
            <w:pPr>
              <w:spacing w:after="240"/>
              <w:jc w:val="center"/>
              <w:rPr>
                <w:rFonts w:eastAsia="Calibri" w:cs="Arial"/>
              </w:rPr>
            </w:pPr>
            <w:r>
              <w:rPr>
                <w:rFonts w:eastAsia="Calibri" w:cs="Arial"/>
              </w:rPr>
              <w:t>48.3</w:t>
            </w:r>
          </w:p>
        </w:tc>
        <w:tc>
          <w:tcPr>
            <w:tcW w:w="1306" w:type="dxa"/>
          </w:tcPr>
          <w:p w14:paraId="34ECB25E" w14:textId="1F2DFE3F" w:rsidR="00A828A9" w:rsidRPr="000E6527" w:rsidRDefault="00ED0DF1" w:rsidP="00325881">
            <w:pPr>
              <w:spacing w:after="240"/>
              <w:jc w:val="center"/>
              <w:rPr>
                <w:rFonts w:eastAsia="Calibri" w:cs="Arial"/>
                <w:highlight w:val="yellow"/>
              </w:rPr>
            </w:pPr>
            <w:r w:rsidRPr="00ED0DF1">
              <w:rPr>
                <w:rFonts w:eastAsia="Calibri" w:cs="Arial"/>
                <w:highlight w:val="yellow"/>
              </w:rPr>
              <w:t>&lt;Start Add&gt;</w:t>
            </w:r>
            <w:r w:rsidR="00A828A9" w:rsidRPr="000E6527">
              <w:rPr>
                <w:rFonts w:eastAsia="Calibri" w:cs="Arial"/>
                <w:highlight w:val="yellow"/>
              </w:rPr>
              <w:t>-0.2</w:t>
            </w:r>
          </w:p>
        </w:tc>
        <w:tc>
          <w:tcPr>
            <w:tcW w:w="1306" w:type="dxa"/>
          </w:tcPr>
          <w:p w14:paraId="6500D001" w14:textId="56327ECD" w:rsidR="00F822A2" w:rsidRPr="000E6527" w:rsidRDefault="00F822A2" w:rsidP="00325881">
            <w:pPr>
              <w:spacing w:after="240"/>
              <w:jc w:val="center"/>
              <w:rPr>
                <w:rFonts w:eastAsia="Calibri" w:cs="Arial"/>
                <w:highlight w:val="yellow"/>
              </w:rPr>
            </w:pPr>
            <w:r w:rsidRPr="000E6527">
              <w:rPr>
                <w:rFonts w:eastAsia="Calibri" w:cs="Arial"/>
                <w:highlight w:val="yellow"/>
              </w:rPr>
              <w:t>Yellow</w:t>
            </w:r>
            <w:r w:rsidR="00ED0DF1" w:rsidRPr="00ED0DF1">
              <w:rPr>
                <w:rFonts w:eastAsia="Calibri" w:cs="Arial"/>
                <w:highlight w:val="yellow"/>
              </w:rPr>
              <w:t xml:space="preserve"> &lt;End Add&gt;</w:t>
            </w:r>
          </w:p>
        </w:tc>
        <w:tc>
          <w:tcPr>
            <w:tcW w:w="2016" w:type="dxa"/>
          </w:tcPr>
          <w:p w14:paraId="1C4B36BD" w14:textId="4B430417" w:rsidR="00325881" w:rsidRPr="0099252E" w:rsidRDefault="00325881" w:rsidP="00325881">
            <w:pPr>
              <w:spacing w:after="240"/>
              <w:jc w:val="center"/>
              <w:rPr>
                <w:rFonts w:eastAsia="Calibri" w:cs="Arial"/>
              </w:rPr>
            </w:pPr>
            <w:r>
              <w:rPr>
                <w:rFonts w:eastAsia="Calibri" w:cs="Arial"/>
              </w:rPr>
              <w:t>1.3</w:t>
            </w:r>
          </w:p>
        </w:tc>
        <w:tc>
          <w:tcPr>
            <w:tcW w:w="1650" w:type="dxa"/>
          </w:tcPr>
          <w:p w14:paraId="0C7FC016" w14:textId="77777777" w:rsidR="00325881" w:rsidRPr="0099252E" w:rsidRDefault="00325881" w:rsidP="00325881">
            <w:pPr>
              <w:spacing w:after="240"/>
              <w:jc w:val="center"/>
              <w:rPr>
                <w:rFonts w:eastAsia="Calibri" w:cs="Arial"/>
              </w:rPr>
            </w:pPr>
            <w:r>
              <w:rPr>
                <w:rFonts w:eastAsia="Calibri" w:cs="Arial"/>
              </w:rPr>
              <w:t>52.2</w:t>
            </w:r>
          </w:p>
        </w:tc>
      </w:tr>
    </w:tbl>
    <w:p w14:paraId="34DEA51A" w14:textId="77777777" w:rsidR="00325881" w:rsidRPr="000900B3" w:rsidRDefault="00325881" w:rsidP="002D172F">
      <w:pPr>
        <w:spacing w:after="240"/>
        <w:rPr>
          <w:rFonts w:cs="Arial"/>
        </w:rPr>
      </w:pPr>
    </w:p>
    <w:p w14:paraId="130BBE8C" w14:textId="1BDA1983" w:rsidR="00EB7999" w:rsidRPr="000900B3" w:rsidRDefault="00EB7999" w:rsidP="002D172F">
      <w:pPr>
        <w:spacing w:after="240"/>
        <w:rPr>
          <w:rFonts w:cs="Arial"/>
        </w:rPr>
      </w:pPr>
      <w:r w:rsidRPr="000900B3">
        <w:rPr>
          <w:rFonts w:cs="Arial"/>
        </w:rPr>
        <w:t xml:space="preserve">The same calculation is possible at the LEA and school levels, as illustrated through an example using the </w:t>
      </w:r>
      <w:r w:rsidR="00325881">
        <w:rPr>
          <w:rFonts w:cs="Arial"/>
        </w:rPr>
        <w:t xml:space="preserve">prior </w:t>
      </w:r>
      <w:r w:rsidRPr="000900B3">
        <w:rPr>
          <w:rFonts w:cs="Arial"/>
        </w:rPr>
        <w:t>five-by-five grid for the ELPI below: a school in the Orange performance level due to the combination of Low (Status) and Declined (Change), and a goal of reaching High (Status) and Maintained (Change) within seven years. If the school’s initial status was 61 percent, improving by 5 percentage points the next year would move it into the Yellow performance level based on Low (Status) and Increased (Change). If the school continues that progress, on average, over the next five years, it will be in the Blue performance level, based on Very High (Status) and Increased (Change), exceeding the goal.</w:t>
      </w:r>
    </w:p>
    <w:p w14:paraId="4499ABCB" w14:textId="4D369E2C" w:rsidR="00EB7999" w:rsidRPr="000900B3" w:rsidRDefault="00EB7999" w:rsidP="002D172F">
      <w:pPr>
        <w:spacing w:after="240"/>
        <w:rPr>
          <w:rFonts w:cs="Arial"/>
        </w:rPr>
      </w:pPr>
      <w:r w:rsidRPr="000900B3">
        <w:rPr>
          <w:rFonts w:cs="Arial"/>
        </w:rPr>
        <w:t xml:space="preserve">The CDE has produced a report that indicates where schools are on the five-by-five colored grid, allowing LEAs and schools to determine how much improvement is needed to reach the goal. </w:t>
      </w:r>
      <w:r w:rsidRPr="000900B3">
        <w:rPr>
          <w:rFonts w:eastAsia="Calibri" w:cs="Arial"/>
          <w:szCs w:val="22"/>
        </w:rPr>
        <w:t xml:space="preserve">These reports are available on the CDE California Model Five-by-Five Placement Reports &amp; Data Web page at </w:t>
      </w:r>
      <w:hyperlink r:id="rId77" w:tooltip="California Model Five-by-Five Placement Reports &amp; Data " w:history="1">
        <w:r w:rsidRPr="000900B3">
          <w:rPr>
            <w:rStyle w:val="Hyperlink"/>
            <w:rFonts w:eastAsia="Calibri" w:cs="Arial"/>
            <w:szCs w:val="22"/>
          </w:rPr>
          <w:t>https://www6.cde.ca.gov/californiamodel/</w:t>
        </w:r>
      </w:hyperlink>
      <w:r w:rsidRPr="000900B3">
        <w:rPr>
          <w:rFonts w:eastAsia="Calibri" w:cs="Arial"/>
          <w:szCs w:val="22"/>
        </w:rPr>
        <w:t xml:space="preserve">. </w:t>
      </w:r>
      <w:r w:rsidRPr="000900B3">
        <w:rPr>
          <w:rFonts w:cs="Arial"/>
        </w:rPr>
        <w:t xml:space="preserve">California will ensure that LEAs report their measures of interim progress through the required LEA report card. </w:t>
      </w:r>
      <w:r w:rsidR="004179AD" w:rsidRPr="000E6527">
        <w:rPr>
          <w:rFonts w:cs="Arial"/>
          <w:highlight w:val="yellow"/>
        </w:rPr>
        <w:t>&lt;Begin Delete&gt;</w:t>
      </w:r>
      <w:r w:rsidR="00325881" w:rsidRPr="000E6527">
        <w:rPr>
          <w:rFonts w:cs="Arial"/>
          <w:highlight w:val="yellow"/>
        </w:rPr>
        <w:t xml:space="preserve">Note: </w:t>
      </w:r>
      <w:r w:rsidR="00C71A38" w:rsidRPr="000E6527">
        <w:rPr>
          <w:rFonts w:cs="Arial"/>
          <w:highlight w:val="yellow"/>
        </w:rPr>
        <w:t xml:space="preserve">A third year of ELPAC data is required to produce a five-by-five colored grid for the ELPI. As a result, the </w:t>
      </w:r>
      <w:r w:rsidR="004179AD" w:rsidRPr="000E6527">
        <w:rPr>
          <w:rFonts w:cs="Arial"/>
          <w:highlight w:val="yellow"/>
        </w:rPr>
        <w:t>&lt;End Delete&gt;</w:t>
      </w:r>
      <w:r w:rsidR="001F15EA" w:rsidRPr="000E6527">
        <w:rPr>
          <w:rFonts w:cs="Arial"/>
          <w:highlight w:val="yellow"/>
        </w:rPr>
        <w:t>&lt;Begin Add&gt;</w:t>
      </w:r>
      <w:r w:rsidR="005A09DD" w:rsidRPr="000E6527">
        <w:rPr>
          <w:rFonts w:cs="Arial"/>
          <w:highlight w:val="yellow"/>
        </w:rPr>
        <w:t>The</w:t>
      </w:r>
      <w:r w:rsidR="00C71A38" w:rsidRPr="000E6527">
        <w:rPr>
          <w:rFonts w:cs="Arial"/>
          <w:highlight w:val="yellow"/>
        </w:rPr>
        <w:t xml:space="preserve"> color grid </w:t>
      </w:r>
      <w:r w:rsidR="005A09DD" w:rsidRPr="000E6527">
        <w:rPr>
          <w:rFonts w:cs="Arial"/>
          <w:highlight w:val="yellow"/>
        </w:rPr>
        <w:t>for</w:t>
      </w:r>
      <w:r w:rsidR="00C71A38" w:rsidRPr="000E6527">
        <w:rPr>
          <w:rFonts w:cs="Arial"/>
          <w:highlight w:val="yellow"/>
        </w:rPr>
        <w:t xml:space="preserve"> the 202</w:t>
      </w:r>
      <w:r w:rsidR="005A09DD" w:rsidRPr="000E6527">
        <w:rPr>
          <w:rFonts w:cs="Arial"/>
          <w:highlight w:val="yellow"/>
        </w:rPr>
        <w:t>3</w:t>
      </w:r>
      <w:r w:rsidR="00C71A38" w:rsidRPr="000E6527">
        <w:rPr>
          <w:rFonts w:cs="Arial"/>
          <w:highlight w:val="yellow"/>
        </w:rPr>
        <w:t xml:space="preserve"> Dashboard</w:t>
      </w:r>
      <w:r w:rsidR="005A09DD" w:rsidRPr="000E6527">
        <w:rPr>
          <w:rFonts w:cs="Arial"/>
          <w:highlight w:val="yellow"/>
        </w:rPr>
        <w:t xml:space="preserve"> is shown in Table </w:t>
      </w:r>
      <w:proofErr w:type="gramStart"/>
      <w:r w:rsidR="005A09DD" w:rsidRPr="000E6527">
        <w:rPr>
          <w:rFonts w:cs="Arial"/>
          <w:highlight w:val="yellow"/>
        </w:rPr>
        <w:t>44</w:t>
      </w:r>
      <w:r w:rsidR="00C71A38" w:rsidRPr="001F15EA">
        <w:rPr>
          <w:rFonts w:cs="Arial"/>
          <w:highlight w:val="yellow"/>
        </w:rPr>
        <w:t>.</w:t>
      </w:r>
      <w:r w:rsidR="001F15EA" w:rsidRPr="000E6527">
        <w:rPr>
          <w:rFonts w:cs="Arial"/>
          <w:highlight w:val="yellow"/>
        </w:rPr>
        <w:t>&lt;</w:t>
      </w:r>
      <w:proofErr w:type="gramEnd"/>
      <w:r w:rsidR="001F15EA" w:rsidRPr="000E6527">
        <w:rPr>
          <w:rFonts w:cs="Arial"/>
          <w:highlight w:val="yellow"/>
        </w:rPr>
        <w:t>End Add&gt;</w:t>
      </w:r>
    </w:p>
    <w:p w14:paraId="566067A8" w14:textId="77777777" w:rsidR="00EB7999" w:rsidRPr="000900B3" w:rsidRDefault="00EB7999" w:rsidP="002D172F">
      <w:pPr>
        <w:spacing w:after="240"/>
        <w:rPr>
          <w:rFonts w:cs="Arial"/>
        </w:rPr>
      </w:pPr>
      <w:r w:rsidRPr="000900B3">
        <w:rPr>
          <w:rFonts w:cs="Arial"/>
        </w:rPr>
        <w:t xml:space="preserve">Additionally, under state law, every LEA must adopt and annually update a LCAP. In the LCAP, the LEA must establish goals for all students and the statutory student groups across priority areas defined in statute. The LEA must also describe actions and services, and related expenditures, to meet the goals for student performance. </w:t>
      </w:r>
    </w:p>
    <w:p w14:paraId="4B757ADC" w14:textId="77777777" w:rsidR="00EB7999" w:rsidRPr="000900B3" w:rsidRDefault="00EB7999" w:rsidP="002D172F">
      <w:pPr>
        <w:spacing w:after="240"/>
        <w:rPr>
          <w:rFonts w:cs="Arial"/>
        </w:rPr>
      </w:pPr>
      <w:r w:rsidRPr="000900B3">
        <w:rPr>
          <w:rFonts w:cs="Arial"/>
        </w:rPr>
        <w:t>The template LEAs must use for LCAPs includes a summary in which LEAs must describe changes to programs or services that the LEA will make to address any area of low performance, which is defined to include Orange or Red performance levels o</w:t>
      </w:r>
      <w:r w:rsidR="008D1AD8" w:rsidRPr="000900B3">
        <w:rPr>
          <w:rFonts w:cs="Arial"/>
        </w:rPr>
        <w:t xml:space="preserve">n </w:t>
      </w:r>
      <w:r w:rsidRPr="000900B3">
        <w:rPr>
          <w:rFonts w:cs="Arial"/>
        </w:rPr>
        <w:t>any of the required indicators under ESSA. Under the California Model, any LEA that has a Red or Orange performance level as its measure of interim progress is not on track for reaching and maintaining performance that meets the long-term established in the state plan. Accordingly, through the LCAP, such LEAs must describe the efforts they will undertake to improve performance on the relevant indicator to get back on track for making progress toward the long-term goal.</w:t>
      </w:r>
    </w:p>
    <w:p w14:paraId="74F73A29" w14:textId="77777777" w:rsidR="00EB7999" w:rsidRPr="000900B3" w:rsidRDefault="00EB7999" w:rsidP="002D172F">
      <w:pPr>
        <w:spacing w:after="240"/>
        <w:rPr>
          <w:rFonts w:cs="Arial"/>
        </w:rPr>
      </w:pPr>
      <w:r w:rsidRPr="000900B3">
        <w:rPr>
          <w:rFonts w:cs="Arial"/>
        </w:rPr>
        <w:t>The summary included in the LCAP template also requires LEAs to address any indicator where the performance of one or more student groups is two or more color-coded levels below the performance for all students (e.g., student group performance is Red while overall performance is Yellow, Green or Blue; student group performance is Orange while overall performance is Green or Blue). Under the California Model, an LEA is not making progress toward closing performance gaps among student groups if either of the examples described above are present. Accordingly, through the LCAP, such LEAs must describe the efforts they will undertake to make significant progress in closing performance gaps on the relevant indicator(s).</w:t>
      </w:r>
    </w:p>
    <w:p w14:paraId="4B7F3AD8" w14:textId="5AEA77EF" w:rsidR="006134E7" w:rsidRPr="000900B3" w:rsidRDefault="00EB7999" w:rsidP="002D172F">
      <w:pPr>
        <w:spacing w:after="240"/>
        <w:rPr>
          <w:rFonts w:cs="Arial"/>
          <w:b/>
        </w:rPr>
      </w:pPr>
      <w:r w:rsidRPr="000900B3">
        <w:rPr>
          <w:rFonts w:cs="Arial"/>
        </w:rPr>
        <w:t xml:space="preserve">LEAs must therefore not only report performance on the LEA report card using the measures of interim progress, but also must annually review and update their overarching plans for educational programming to address areas where performance is not on track to meet the long-term goal or where the LEA is not making progress in addressing </w:t>
      </w:r>
      <w:r w:rsidR="008D1AD8" w:rsidRPr="000900B3">
        <w:rPr>
          <w:rFonts w:cs="Arial"/>
        </w:rPr>
        <w:t>p</w:t>
      </w:r>
      <w:r w:rsidRPr="000900B3">
        <w:rPr>
          <w:rFonts w:cs="Arial"/>
        </w:rPr>
        <w:t>erformance gaps among student groups.</w:t>
      </w:r>
      <w:r w:rsidR="006134E7" w:rsidRPr="000900B3">
        <w:rPr>
          <w:rFonts w:cs="Arial"/>
          <w:b/>
        </w:rPr>
        <w:br w:type="page"/>
      </w:r>
    </w:p>
    <w:p w14:paraId="6B01455C" w14:textId="1EBFD6CE" w:rsidR="00EB7999" w:rsidRPr="000900B3" w:rsidRDefault="00036140" w:rsidP="002D172F">
      <w:pPr>
        <w:pStyle w:val="NoSpacing"/>
        <w:rPr>
          <w:b/>
        </w:rPr>
      </w:pPr>
      <w:r w:rsidRPr="000900B3">
        <w:rPr>
          <w:b/>
        </w:rPr>
        <w:t>Table 44</w:t>
      </w:r>
      <w:r w:rsidR="00EB7999" w:rsidRPr="000900B3">
        <w:rPr>
          <w:b/>
        </w:rPr>
        <w:t>. English Learner Progress Indicator</w:t>
      </w:r>
      <w:r w:rsidR="004840A1" w:rsidRPr="00094427">
        <w:rPr>
          <w:rFonts w:eastAsia="Calibri" w:cs="Arial"/>
          <w:highlight w:val="yellow"/>
        </w:rPr>
        <w:t xml:space="preserve"> </w:t>
      </w:r>
      <w:r w:rsidR="004840A1" w:rsidRPr="004840A1">
        <w:rPr>
          <w:rFonts w:eastAsia="Calibri" w:cs="Arial"/>
          <w:highlight w:val="yellow"/>
        </w:rPr>
        <w:t>&lt;Start Delete&gt;</w:t>
      </w:r>
      <w:r w:rsidR="001909B9" w:rsidRPr="000E6527">
        <w:rPr>
          <w:b/>
          <w:highlight w:val="yellow"/>
        </w:rPr>
        <w:t xml:space="preserve"> (Five-by-Five used for the 2017 Dashboard)</w:t>
      </w:r>
      <w:r w:rsidR="004840A1" w:rsidRPr="004840A1">
        <w:rPr>
          <w:rFonts w:eastAsia="Calibri" w:cs="Arial"/>
          <w:highlight w:val="yellow"/>
        </w:rPr>
        <w:t xml:space="preserve"> &lt;End Delete</w:t>
      </w:r>
      <w:r w:rsidR="004840A1" w:rsidRPr="00094427">
        <w:rPr>
          <w:rFonts w:eastAsia="Calibri" w:cs="Arial"/>
          <w:highlight w:val="yellow"/>
        </w:rPr>
        <w:t>&gt; &lt;</w:t>
      </w:r>
      <w:r w:rsidR="004840A1">
        <w:rPr>
          <w:rFonts w:eastAsia="Calibri" w:cs="Arial"/>
          <w:highlight w:val="yellow"/>
        </w:rPr>
        <w:t>Start</w:t>
      </w:r>
      <w:r w:rsidR="004840A1" w:rsidRPr="00094427">
        <w:rPr>
          <w:rFonts w:eastAsia="Calibri" w:cs="Arial"/>
          <w:highlight w:val="yellow"/>
        </w:rPr>
        <w:t xml:space="preserve"> Add&gt;</w:t>
      </w:r>
    </w:p>
    <w:tbl>
      <w:tblPr>
        <w:tblStyle w:val="TableGrid44"/>
        <w:tblW w:w="5000" w:type="pct"/>
        <w:tblLook w:val="04A0" w:firstRow="1" w:lastRow="0" w:firstColumn="1" w:lastColumn="0" w:noHBand="0" w:noVBand="1"/>
        <w:tblDescription w:val="English Learner Progress Indicator"/>
      </w:tblPr>
      <w:tblGrid>
        <w:gridCol w:w="1504"/>
        <w:gridCol w:w="1536"/>
        <w:gridCol w:w="1557"/>
        <w:gridCol w:w="1738"/>
        <w:gridCol w:w="1637"/>
        <w:gridCol w:w="1738"/>
      </w:tblGrid>
      <w:tr w:rsidR="005070DF" w:rsidRPr="00370735" w14:paraId="7D9288CB" w14:textId="77777777" w:rsidTr="000E6527">
        <w:trPr>
          <w:trHeight w:val="1339"/>
          <w:tblHeader/>
        </w:trPr>
        <w:tc>
          <w:tcPr>
            <w:tcW w:w="774" w:type="pct"/>
            <w:shd w:val="clear" w:color="auto" w:fill="auto"/>
            <w:vAlign w:val="center"/>
          </w:tcPr>
          <w:p w14:paraId="2ACED2E8" w14:textId="77777777" w:rsidR="005070DF" w:rsidRPr="00370735" w:rsidRDefault="005070DF" w:rsidP="002D172F">
            <w:pPr>
              <w:jc w:val="center"/>
              <w:rPr>
                <w:rFonts w:cs="Arial"/>
                <w:lang w:eastAsia="zh-CN"/>
              </w:rPr>
            </w:pPr>
            <w:r w:rsidRPr="00370735">
              <w:rPr>
                <w:rFonts w:cs="Arial"/>
                <w:lang w:eastAsia="zh-CN"/>
              </w:rPr>
              <w:t>Level</w:t>
            </w:r>
          </w:p>
        </w:tc>
        <w:tc>
          <w:tcPr>
            <w:tcW w:w="791" w:type="pct"/>
            <w:shd w:val="clear" w:color="auto" w:fill="auto"/>
          </w:tcPr>
          <w:p w14:paraId="61DA2BAB" w14:textId="77777777" w:rsidR="00060D92" w:rsidRDefault="00060D92" w:rsidP="00060D92">
            <w:pPr>
              <w:jc w:val="center"/>
              <w:rPr>
                <w:rFonts w:cs="Arial"/>
              </w:rPr>
            </w:pPr>
            <w:r w:rsidRPr="608A58B2">
              <w:rPr>
                <w:rFonts w:cs="Arial"/>
              </w:rPr>
              <w:t xml:space="preserve">Change: </w:t>
            </w:r>
          </w:p>
          <w:p w14:paraId="09CA28C6" w14:textId="77777777" w:rsidR="00060D92" w:rsidRDefault="00060D92" w:rsidP="00060D92">
            <w:pPr>
              <w:jc w:val="center"/>
              <w:rPr>
                <w:rFonts w:cs="Arial"/>
              </w:rPr>
            </w:pPr>
            <w:r w:rsidRPr="608A58B2">
              <w:rPr>
                <w:rFonts w:cs="Arial"/>
              </w:rPr>
              <w:t>Declined Significantly</w:t>
            </w:r>
          </w:p>
          <w:p w14:paraId="08B1B9C4" w14:textId="6D4EA523" w:rsidR="005070DF" w:rsidRPr="00370735" w:rsidRDefault="00060D92" w:rsidP="002D172F">
            <w:pPr>
              <w:jc w:val="center"/>
              <w:rPr>
                <w:rFonts w:cs="Arial"/>
                <w:lang w:eastAsia="zh-CN"/>
              </w:rPr>
            </w:pPr>
            <w:r w:rsidRPr="608A58B2">
              <w:rPr>
                <w:rFonts w:cs="Arial"/>
              </w:rPr>
              <w:t xml:space="preserve">by greater than 10% </w:t>
            </w:r>
            <w:r>
              <w:rPr>
                <w:rFonts w:cs="Arial"/>
              </w:rPr>
              <w:t>p</w:t>
            </w:r>
            <w:r w:rsidRPr="608A58B2">
              <w:rPr>
                <w:rFonts w:cs="Arial"/>
              </w:rPr>
              <w:t>oints</w:t>
            </w:r>
          </w:p>
        </w:tc>
        <w:tc>
          <w:tcPr>
            <w:tcW w:w="802" w:type="pct"/>
            <w:shd w:val="clear" w:color="auto" w:fill="auto"/>
          </w:tcPr>
          <w:p w14:paraId="7146DE01" w14:textId="77777777" w:rsidR="00060D92" w:rsidRDefault="00060D92" w:rsidP="00060D92">
            <w:pPr>
              <w:jc w:val="center"/>
              <w:rPr>
                <w:rFonts w:cs="Arial"/>
              </w:rPr>
            </w:pPr>
            <w:r w:rsidRPr="608A58B2">
              <w:rPr>
                <w:rFonts w:cs="Arial"/>
              </w:rPr>
              <w:t xml:space="preserve">Change: </w:t>
            </w:r>
          </w:p>
          <w:p w14:paraId="46BFB8DC" w14:textId="77777777" w:rsidR="00060D92" w:rsidRDefault="00060D92" w:rsidP="00060D92">
            <w:pPr>
              <w:jc w:val="center"/>
              <w:rPr>
                <w:rFonts w:cs="Arial"/>
              </w:rPr>
            </w:pPr>
            <w:r w:rsidRPr="608A58B2">
              <w:rPr>
                <w:rFonts w:cs="Arial"/>
              </w:rPr>
              <w:t>Declined</w:t>
            </w:r>
          </w:p>
          <w:p w14:paraId="46748451" w14:textId="11E7D2D2" w:rsidR="005070DF" w:rsidRPr="00370735" w:rsidRDefault="00060D92" w:rsidP="002D172F">
            <w:pPr>
              <w:jc w:val="center"/>
              <w:rPr>
                <w:rFonts w:cs="Arial"/>
                <w:lang w:eastAsia="zh-CN"/>
              </w:rPr>
            </w:pPr>
            <w:r w:rsidRPr="608A58B2">
              <w:rPr>
                <w:rFonts w:cs="Arial"/>
              </w:rPr>
              <w:t>by 2% points to 10% Points</w:t>
            </w:r>
          </w:p>
        </w:tc>
        <w:tc>
          <w:tcPr>
            <w:tcW w:w="895" w:type="pct"/>
            <w:shd w:val="clear" w:color="auto" w:fill="auto"/>
          </w:tcPr>
          <w:p w14:paraId="4BC769C8" w14:textId="77777777" w:rsidR="00060D92" w:rsidRDefault="00060D92" w:rsidP="00060D92">
            <w:pPr>
              <w:jc w:val="center"/>
              <w:rPr>
                <w:rFonts w:cs="Arial"/>
              </w:rPr>
            </w:pPr>
            <w:r w:rsidRPr="608A58B2">
              <w:rPr>
                <w:rFonts w:cs="Arial"/>
              </w:rPr>
              <w:t xml:space="preserve">Change: </w:t>
            </w:r>
          </w:p>
          <w:p w14:paraId="3C320D86" w14:textId="77777777" w:rsidR="00060D92" w:rsidRDefault="00060D92" w:rsidP="00060D92">
            <w:pPr>
              <w:jc w:val="center"/>
              <w:rPr>
                <w:rFonts w:cs="Arial"/>
              </w:rPr>
            </w:pPr>
            <w:r w:rsidRPr="608A58B2">
              <w:rPr>
                <w:rFonts w:cs="Arial"/>
              </w:rPr>
              <w:t>Maintained</w:t>
            </w:r>
          </w:p>
          <w:p w14:paraId="7B6F11F5" w14:textId="2853EB46" w:rsidR="005070DF" w:rsidRPr="00370735" w:rsidRDefault="00060D92" w:rsidP="002D172F">
            <w:pPr>
              <w:jc w:val="center"/>
              <w:rPr>
                <w:rFonts w:cs="Arial"/>
                <w:lang w:eastAsia="zh-CN"/>
              </w:rPr>
            </w:pPr>
            <w:r w:rsidRPr="608A58B2">
              <w:rPr>
                <w:rFonts w:cs="Arial"/>
              </w:rPr>
              <w:t xml:space="preserve">Declined or increased by less than 2% </w:t>
            </w:r>
            <w:r>
              <w:rPr>
                <w:rFonts w:cs="Arial"/>
              </w:rPr>
              <w:t>p</w:t>
            </w:r>
            <w:r w:rsidRPr="608A58B2">
              <w:rPr>
                <w:rFonts w:cs="Arial"/>
              </w:rPr>
              <w:t>oints</w:t>
            </w:r>
          </w:p>
        </w:tc>
        <w:tc>
          <w:tcPr>
            <w:tcW w:w="843" w:type="pct"/>
            <w:shd w:val="clear" w:color="auto" w:fill="auto"/>
          </w:tcPr>
          <w:p w14:paraId="7FEA4336" w14:textId="77777777" w:rsidR="00060D92" w:rsidRDefault="00060D92" w:rsidP="00060D92">
            <w:pPr>
              <w:jc w:val="center"/>
              <w:rPr>
                <w:rFonts w:cs="Arial"/>
              </w:rPr>
            </w:pPr>
            <w:r w:rsidRPr="608A58B2">
              <w:rPr>
                <w:rFonts w:cs="Arial"/>
              </w:rPr>
              <w:t xml:space="preserve">Change: </w:t>
            </w:r>
          </w:p>
          <w:p w14:paraId="59217BDB" w14:textId="77777777" w:rsidR="00060D92" w:rsidRDefault="00060D92" w:rsidP="00060D92">
            <w:pPr>
              <w:jc w:val="center"/>
              <w:rPr>
                <w:rFonts w:cs="Arial"/>
              </w:rPr>
            </w:pPr>
            <w:r w:rsidRPr="608A58B2">
              <w:rPr>
                <w:rFonts w:cs="Arial"/>
              </w:rPr>
              <w:t>Increased</w:t>
            </w:r>
          </w:p>
          <w:p w14:paraId="74996988" w14:textId="77777777" w:rsidR="00060D92" w:rsidRDefault="00060D92" w:rsidP="00060D92">
            <w:pPr>
              <w:jc w:val="center"/>
              <w:rPr>
                <w:rFonts w:cs="Arial"/>
              </w:rPr>
            </w:pPr>
            <w:r w:rsidRPr="608A58B2">
              <w:rPr>
                <w:rFonts w:cs="Arial"/>
              </w:rPr>
              <w:t xml:space="preserve">by 2% </w:t>
            </w:r>
            <w:r>
              <w:rPr>
                <w:rFonts w:cs="Arial"/>
              </w:rPr>
              <w:t>points</w:t>
            </w:r>
          </w:p>
          <w:p w14:paraId="52EE838F" w14:textId="41689C49" w:rsidR="005070DF" w:rsidRPr="00370735" w:rsidRDefault="00060D92" w:rsidP="002D172F">
            <w:pPr>
              <w:jc w:val="center"/>
              <w:rPr>
                <w:rFonts w:cs="Arial"/>
                <w:lang w:eastAsia="zh-CN"/>
              </w:rPr>
            </w:pPr>
            <w:r w:rsidRPr="608A58B2">
              <w:rPr>
                <w:rFonts w:cs="Arial"/>
              </w:rPr>
              <w:t xml:space="preserve">to less than 10% </w:t>
            </w:r>
            <w:r>
              <w:rPr>
                <w:rFonts w:cs="Arial"/>
              </w:rPr>
              <w:t>p</w:t>
            </w:r>
            <w:r w:rsidRPr="608A58B2">
              <w:rPr>
                <w:rFonts w:cs="Arial"/>
              </w:rPr>
              <w:t>oints</w:t>
            </w:r>
          </w:p>
        </w:tc>
        <w:tc>
          <w:tcPr>
            <w:tcW w:w="895" w:type="pct"/>
            <w:shd w:val="clear" w:color="auto" w:fill="auto"/>
          </w:tcPr>
          <w:p w14:paraId="65BC5889" w14:textId="77777777" w:rsidR="00060D92" w:rsidRDefault="00060D92" w:rsidP="00060D92">
            <w:pPr>
              <w:jc w:val="center"/>
              <w:rPr>
                <w:rFonts w:cs="Arial"/>
              </w:rPr>
            </w:pPr>
            <w:r w:rsidRPr="608A58B2">
              <w:rPr>
                <w:rFonts w:cs="Arial"/>
              </w:rPr>
              <w:t xml:space="preserve">Change: </w:t>
            </w:r>
          </w:p>
          <w:p w14:paraId="059D5B69" w14:textId="77777777" w:rsidR="00060D92" w:rsidRDefault="00060D92" w:rsidP="00060D92">
            <w:pPr>
              <w:jc w:val="center"/>
              <w:rPr>
                <w:rFonts w:cs="Arial"/>
              </w:rPr>
            </w:pPr>
            <w:r w:rsidRPr="608A58B2">
              <w:rPr>
                <w:rFonts w:cs="Arial"/>
              </w:rPr>
              <w:t>Increased Significantly</w:t>
            </w:r>
          </w:p>
          <w:p w14:paraId="00E21D81" w14:textId="1AA294E8" w:rsidR="005070DF" w:rsidRPr="00370735" w:rsidRDefault="00060D92" w:rsidP="002D172F">
            <w:pPr>
              <w:jc w:val="center"/>
              <w:rPr>
                <w:rFonts w:cs="Arial"/>
                <w:b/>
                <w:lang w:eastAsia="zh-CN"/>
              </w:rPr>
            </w:pPr>
            <w:r w:rsidRPr="608A58B2">
              <w:rPr>
                <w:rFonts w:cs="Arial"/>
              </w:rPr>
              <w:t>by 10%</w:t>
            </w:r>
            <w:r>
              <w:rPr>
                <w:rFonts w:cs="Arial"/>
              </w:rPr>
              <w:t xml:space="preserve"> p</w:t>
            </w:r>
            <w:r w:rsidRPr="608A58B2">
              <w:rPr>
                <w:rFonts w:cs="Arial"/>
              </w:rPr>
              <w:t>oints or greater</w:t>
            </w:r>
          </w:p>
        </w:tc>
      </w:tr>
      <w:tr w:rsidR="005070DF" w:rsidRPr="00370735" w14:paraId="09E283C6" w14:textId="77777777" w:rsidTr="000E6527">
        <w:trPr>
          <w:trHeight w:val="778"/>
        </w:trPr>
        <w:tc>
          <w:tcPr>
            <w:tcW w:w="774" w:type="pct"/>
            <w:shd w:val="clear" w:color="auto" w:fill="auto"/>
          </w:tcPr>
          <w:p w14:paraId="4A200AA0" w14:textId="77777777" w:rsidR="00F2015E" w:rsidRDefault="00F2015E" w:rsidP="00F2015E">
            <w:pPr>
              <w:jc w:val="center"/>
              <w:rPr>
                <w:rFonts w:cs="Arial"/>
              </w:rPr>
            </w:pPr>
            <w:r w:rsidRPr="608A58B2">
              <w:rPr>
                <w:rFonts w:cs="Arial"/>
              </w:rPr>
              <w:t xml:space="preserve">Status: </w:t>
            </w:r>
          </w:p>
          <w:p w14:paraId="4A44828D" w14:textId="77777777" w:rsidR="00F2015E" w:rsidRDefault="00F2015E" w:rsidP="00F2015E">
            <w:pPr>
              <w:jc w:val="center"/>
              <w:rPr>
                <w:rFonts w:cs="Arial"/>
              </w:rPr>
            </w:pPr>
            <w:r w:rsidRPr="608A58B2">
              <w:rPr>
                <w:rFonts w:cs="Arial"/>
              </w:rPr>
              <w:t>Very High</w:t>
            </w:r>
          </w:p>
          <w:p w14:paraId="2AC3C930" w14:textId="592CA87B" w:rsidR="005070DF" w:rsidRPr="00370735" w:rsidRDefault="00F2015E" w:rsidP="002D172F">
            <w:pPr>
              <w:spacing w:before="120"/>
              <w:jc w:val="center"/>
              <w:rPr>
                <w:rFonts w:cs="Arial"/>
                <w:lang w:eastAsia="zh-CN"/>
              </w:rPr>
            </w:pPr>
            <w:r w:rsidRPr="608A58B2">
              <w:rPr>
                <w:rFonts w:cs="Arial"/>
              </w:rPr>
              <w:t>65.0% or greater</w:t>
            </w:r>
          </w:p>
        </w:tc>
        <w:tc>
          <w:tcPr>
            <w:tcW w:w="791" w:type="pct"/>
            <w:shd w:val="clear" w:color="auto" w:fill="FFFF00"/>
            <w:vAlign w:val="center"/>
          </w:tcPr>
          <w:p w14:paraId="3409FF58" w14:textId="77777777" w:rsidR="005070DF" w:rsidRPr="00370735" w:rsidRDefault="005070DF" w:rsidP="002D172F">
            <w:pPr>
              <w:jc w:val="center"/>
              <w:rPr>
                <w:rFonts w:cs="Arial"/>
                <w:color w:val="FFFFFF"/>
                <w:lang w:eastAsia="zh-CN"/>
              </w:rPr>
            </w:pPr>
            <w:r w:rsidRPr="00370735">
              <w:rPr>
                <w:rFonts w:cs="Arial"/>
                <w:lang w:eastAsia="zh-CN"/>
              </w:rPr>
              <w:t>Yellow</w:t>
            </w:r>
          </w:p>
        </w:tc>
        <w:tc>
          <w:tcPr>
            <w:tcW w:w="802" w:type="pct"/>
            <w:shd w:val="clear" w:color="auto" w:fill="006500"/>
            <w:vAlign w:val="center"/>
          </w:tcPr>
          <w:p w14:paraId="7E95A2B0"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c>
          <w:tcPr>
            <w:tcW w:w="895" w:type="pct"/>
            <w:shd w:val="clear" w:color="auto" w:fill="0000FF"/>
            <w:vAlign w:val="center"/>
          </w:tcPr>
          <w:p w14:paraId="4D8F4454"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c>
          <w:tcPr>
            <w:tcW w:w="843" w:type="pct"/>
            <w:shd w:val="clear" w:color="auto" w:fill="0000FF"/>
            <w:vAlign w:val="center"/>
          </w:tcPr>
          <w:p w14:paraId="0C3D373D"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c>
          <w:tcPr>
            <w:tcW w:w="895" w:type="pct"/>
            <w:shd w:val="clear" w:color="auto" w:fill="0000FF"/>
            <w:vAlign w:val="center"/>
          </w:tcPr>
          <w:p w14:paraId="237CE824" w14:textId="77777777" w:rsidR="005070DF" w:rsidRPr="00370735" w:rsidRDefault="005070DF" w:rsidP="002D172F">
            <w:pPr>
              <w:jc w:val="center"/>
              <w:rPr>
                <w:rFonts w:cs="Arial"/>
                <w:color w:val="FFFFFF"/>
                <w:lang w:eastAsia="zh-CN"/>
              </w:rPr>
            </w:pPr>
            <w:r w:rsidRPr="00370735">
              <w:rPr>
                <w:rFonts w:cs="Arial"/>
                <w:color w:val="FFFFFF"/>
                <w:lang w:eastAsia="zh-CN"/>
              </w:rPr>
              <w:t>Blue</w:t>
            </w:r>
          </w:p>
        </w:tc>
      </w:tr>
      <w:tr w:rsidR="005070DF" w:rsidRPr="00370735" w14:paraId="320EE173" w14:textId="77777777" w:rsidTr="000E6527">
        <w:trPr>
          <w:trHeight w:val="965"/>
        </w:trPr>
        <w:tc>
          <w:tcPr>
            <w:tcW w:w="774" w:type="pct"/>
            <w:shd w:val="clear" w:color="auto" w:fill="auto"/>
          </w:tcPr>
          <w:p w14:paraId="4D5C76F4" w14:textId="77777777" w:rsidR="00F2015E" w:rsidRDefault="00F2015E" w:rsidP="00F2015E">
            <w:pPr>
              <w:jc w:val="center"/>
              <w:rPr>
                <w:rFonts w:cs="Arial"/>
              </w:rPr>
            </w:pPr>
            <w:r w:rsidRPr="608A58B2">
              <w:rPr>
                <w:rFonts w:cs="Arial"/>
              </w:rPr>
              <w:t xml:space="preserve">Status: </w:t>
            </w:r>
          </w:p>
          <w:p w14:paraId="7F139AF9" w14:textId="624F7187" w:rsidR="005070DF" w:rsidRPr="00370735" w:rsidRDefault="00F2015E" w:rsidP="002D172F">
            <w:pPr>
              <w:jc w:val="center"/>
              <w:rPr>
                <w:rFonts w:cs="Arial"/>
                <w:lang w:eastAsia="zh-CN"/>
              </w:rPr>
            </w:pPr>
            <w:r w:rsidRPr="608A58B2">
              <w:rPr>
                <w:rFonts w:cs="Arial"/>
              </w:rPr>
              <w:t>High</w:t>
            </w:r>
            <w:r>
              <w:br/>
            </w:r>
            <w:r w:rsidRPr="608A58B2">
              <w:rPr>
                <w:rFonts w:cs="Arial"/>
              </w:rPr>
              <w:t>55.0% to less than 65.0%</w:t>
            </w:r>
          </w:p>
        </w:tc>
        <w:tc>
          <w:tcPr>
            <w:tcW w:w="791" w:type="pct"/>
            <w:shd w:val="clear" w:color="auto" w:fill="FFA500"/>
            <w:vAlign w:val="center"/>
          </w:tcPr>
          <w:p w14:paraId="2E2D4DAD" w14:textId="77777777" w:rsidR="005070DF" w:rsidRPr="00370735" w:rsidRDefault="005070DF" w:rsidP="002D172F">
            <w:pPr>
              <w:jc w:val="center"/>
              <w:rPr>
                <w:rFonts w:cs="Arial"/>
                <w:lang w:eastAsia="zh-CN"/>
              </w:rPr>
            </w:pPr>
            <w:r w:rsidRPr="00370735">
              <w:rPr>
                <w:rFonts w:cs="Arial"/>
                <w:lang w:eastAsia="zh-CN"/>
              </w:rPr>
              <w:t>Orange</w:t>
            </w:r>
          </w:p>
        </w:tc>
        <w:tc>
          <w:tcPr>
            <w:tcW w:w="802" w:type="pct"/>
            <w:shd w:val="clear" w:color="auto" w:fill="FFFF00"/>
            <w:vAlign w:val="center"/>
          </w:tcPr>
          <w:p w14:paraId="1B09AC35" w14:textId="77777777" w:rsidR="005070DF" w:rsidRPr="00370735" w:rsidRDefault="005070DF" w:rsidP="002D172F">
            <w:pPr>
              <w:jc w:val="center"/>
              <w:rPr>
                <w:rFonts w:cs="Arial"/>
                <w:color w:val="FFFFFF"/>
                <w:lang w:eastAsia="zh-CN"/>
              </w:rPr>
            </w:pPr>
            <w:r w:rsidRPr="00370735">
              <w:rPr>
                <w:rFonts w:cs="Arial"/>
                <w:lang w:eastAsia="zh-CN"/>
              </w:rPr>
              <w:t>Yellow</w:t>
            </w:r>
          </w:p>
        </w:tc>
        <w:tc>
          <w:tcPr>
            <w:tcW w:w="895" w:type="pct"/>
            <w:shd w:val="clear" w:color="auto" w:fill="006500"/>
            <w:vAlign w:val="center"/>
          </w:tcPr>
          <w:p w14:paraId="5D20363C"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c>
          <w:tcPr>
            <w:tcW w:w="843" w:type="pct"/>
            <w:shd w:val="clear" w:color="auto" w:fill="006500"/>
            <w:vAlign w:val="center"/>
          </w:tcPr>
          <w:p w14:paraId="37CD727D"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c>
          <w:tcPr>
            <w:tcW w:w="895" w:type="pct"/>
            <w:shd w:val="clear" w:color="auto" w:fill="0000FF"/>
            <w:vAlign w:val="center"/>
          </w:tcPr>
          <w:p w14:paraId="5FAE0551" w14:textId="77777777" w:rsidR="005070DF" w:rsidRPr="00370735" w:rsidRDefault="005070DF" w:rsidP="002D172F">
            <w:pPr>
              <w:jc w:val="center"/>
              <w:rPr>
                <w:rFonts w:cs="Arial"/>
                <w:color w:val="FFFFFF"/>
                <w:lang w:eastAsia="zh-CN"/>
              </w:rPr>
            </w:pPr>
            <w:r w:rsidRPr="00370735">
              <w:rPr>
                <w:rFonts w:cs="Arial"/>
                <w:color w:val="FFFFFF"/>
                <w:lang w:eastAsia="zh-CN"/>
              </w:rPr>
              <w:t xml:space="preserve">Blue </w:t>
            </w:r>
          </w:p>
        </w:tc>
      </w:tr>
      <w:tr w:rsidR="005070DF" w:rsidRPr="00370735" w14:paraId="7E53EC56" w14:textId="77777777" w:rsidTr="000E6527">
        <w:trPr>
          <w:trHeight w:val="850"/>
        </w:trPr>
        <w:tc>
          <w:tcPr>
            <w:tcW w:w="774" w:type="pct"/>
            <w:shd w:val="clear" w:color="auto" w:fill="auto"/>
          </w:tcPr>
          <w:p w14:paraId="69E72259" w14:textId="77777777" w:rsidR="00F2015E" w:rsidRDefault="00F2015E" w:rsidP="00F2015E">
            <w:pPr>
              <w:jc w:val="center"/>
              <w:rPr>
                <w:rFonts w:cs="Arial"/>
              </w:rPr>
            </w:pPr>
            <w:r w:rsidRPr="608A58B2">
              <w:rPr>
                <w:rFonts w:cs="Arial"/>
              </w:rPr>
              <w:t xml:space="preserve">Status: </w:t>
            </w:r>
          </w:p>
          <w:p w14:paraId="631DAAD7" w14:textId="77777777" w:rsidR="00F2015E" w:rsidRPr="00445F4B" w:rsidRDefault="00F2015E" w:rsidP="00F2015E">
            <w:pPr>
              <w:jc w:val="center"/>
              <w:rPr>
                <w:rFonts w:cs="Arial"/>
              </w:rPr>
            </w:pPr>
            <w:r w:rsidRPr="608A58B2">
              <w:rPr>
                <w:rFonts w:cs="Arial"/>
              </w:rPr>
              <w:t>Medium</w:t>
            </w:r>
          </w:p>
          <w:p w14:paraId="10E29847" w14:textId="01F41B99" w:rsidR="005070DF" w:rsidRPr="00370735" w:rsidRDefault="00F2015E" w:rsidP="002D172F">
            <w:pPr>
              <w:spacing w:before="120"/>
              <w:jc w:val="center"/>
              <w:rPr>
                <w:rFonts w:cs="Arial"/>
                <w:lang w:eastAsia="zh-CN"/>
              </w:rPr>
            </w:pPr>
            <w:r w:rsidRPr="608A58B2">
              <w:rPr>
                <w:rFonts w:cs="Arial"/>
              </w:rPr>
              <w:t>45.0% to less than 55.0%</w:t>
            </w:r>
          </w:p>
        </w:tc>
        <w:tc>
          <w:tcPr>
            <w:tcW w:w="791" w:type="pct"/>
            <w:shd w:val="clear" w:color="auto" w:fill="FFA500"/>
            <w:vAlign w:val="center"/>
          </w:tcPr>
          <w:p w14:paraId="5FF896E9" w14:textId="77777777" w:rsidR="005070DF" w:rsidRPr="00370735" w:rsidRDefault="005070DF" w:rsidP="002D172F">
            <w:pPr>
              <w:jc w:val="center"/>
              <w:rPr>
                <w:rFonts w:cs="Arial"/>
                <w:color w:val="FFFFFF"/>
                <w:lang w:eastAsia="zh-CN"/>
              </w:rPr>
            </w:pPr>
            <w:r w:rsidRPr="00370735">
              <w:rPr>
                <w:rFonts w:cs="Arial"/>
                <w:lang w:eastAsia="zh-CN"/>
              </w:rPr>
              <w:t>Orange</w:t>
            </w:r>
          </w:p>
        </w:tc>
        <w:tc>
          <w:tcPr>
            <w:tcW w:w="802" w:type="pct"/>
            <w:shd w:val="clear" w:color="auto" w:fill="FFA500"/>
            <w:vAlign w:val="center"/>
          </w:tcPr>
          <w:p w14:paraId="5EC24E8C" w14:textId="77777777" w:rsidR="005070DF" w:rsidRPr="00370735" w:rsidRDefault="005070DF" w:rsidP="002D172F">
            <w:pPr>
              <w:jc w:val="center"/>
              <w:rPr>
                <w:rFonts w:cs="Arial"/>
                <w:color w:val="FFFFFF"/>
                <w:lang w:eastAsia="zh-CN"/>
              </w:rPr>
            </w:pPr>
            <w:r w:rsidRPr="00370735">
              <w:rPr>
                <w:rFonts w:cs="Arial"/>
                <w:lang w:eastAsia="zh-CN"/>
              </w:rPr>
              <w:t>Orange</w:t>
            </w:r>
          </w:p>
        </w:tc>
        <w:tc>
          <w:tcPr>
            <w:tcW w:w="895" w:type="pct"/>
            <w:shd w:val="clear" w:color="auto" w:fill="FFFF00"/>
            <w:vAlign w:val="center"/>
          </w:tcPr>
          <w:p w14:paraId="5F4C2BE5" w14:textId="77777777" w:rsidR="005070DF" w:rsidRPr="00370735" w:rsidRDefault="005070DF" w:rsidP="002D172F">
            <w:pPr>
              <w:jc w:val="center"/>
              <w:rPr>
                <w:rFonts w:cs="Arial"/>
                <w:lang w:eastAsia="zh-CN"/>
              </w:rPr>
            </w:pPr>
            <w:r w:rsidRPr="00370735">
              <w:rPr>
                <w:rFonts w:cs="Arial"/>
                <w:lang w:eastAsia="zh-CN"/>
              </w:rPr>
              <w:t>Yellow</w:t>
            </w:r>
          </w:p>
        </w:tc>
        <w:tc>
          <w:tcPr>
            <w:tcW w:w="843" w:type="pct"/>
            <w:shd w:val="clear" w:color="auto" w:fill="006500"/>
            <w:vAlign w:val="center"/>
          </w:tcPr>
          <w:p w14:paraId="083CE4A2" w14:textId="77777777" w:rsidR="005070DF" w:rsidRPr="00370735" w:rsidRDefault="005070DF" w:rsidP="002D172F">
            <w:pPr>
              <w:jc w:val="center"/>
              <w:rPr>
                <w:color w:val="FFFFFF"/>
                <w:lang w:eastAsia="zh-CN"/>
              </w:rPr>
            </w:pPr>
            <w:r w:rsidRPr="00370735">
              <w:rPr>
                <w:rFonts w:cs="Arial"/>
                <w:color w:val="FFFFFF"/>
                <w:lang w:eastAsia="zh-CN"/>
              </w:rPr>
              <w:t>Green</w:t>
            </w:r>
          </w:p>
        </w:tc>
        <w:tc>
          <w:tcPr>
            <w:tcW w:w="895" w:type="pct"/>
            <w:shd w:val="clear" w:color="auto" w:fill="006500"/>
            <w:vAlign w:val="center"/>
          </w:tcPr>
          <w:p w14:paraId="231BD8AB" w14:textId="77777777" w:rsidR="005070DF" w:rsidRPr="00370735" w:rsidRDefault="005070DF" w:rsidP="002D172F">
            <w:pPr>
              <w:jc w:val="center"/>
              <w:rPr>
                <w:rFonts w:cs="Arial"/>
                <w:color w:val="FFFFFF"/>
                <w:lang w:eastAsia="zh-CN"/>
              </w:rPr>
            </w:pPr>
            <w:r w:rsidRPr="00370735">
              <w:rPr>
                <w:rFonts w:cs="Arial"/>
                <w:color w:val="FFFFFF"/>
                <w:lang w:eastAsia="zh-CN"/>
              </w:rPr>
              <w:t>Green</w:t>
            </w:r>
          </w:p>
        </w:tc>
      </w:tr>
      <w:tr w:rsidR="005070DF" w:rsidRPr="00370735" w14:paraId="3DC7306F" w14:textId="77777777" w:rsidTr="000E6527">
        <w:trPr>
          <w:trHeight w:val="734"/>
        </w:trPr>
        <w:tc>
          <w:tcPr>
            <w:tcW w:w="774" w:type="pct"/>
            <w:shd w:val="clear" w:color="auto" w:fill="auto"/>
          </w:tcPr>
          <w:p w14:paraId="353F22F3" w14:textId="77777777" w:rsidR="00F2015E" w:rsidRDefault="00F2015E" w:rsidP="00F2015E">
            <w:pPr>
              <w:jc w:val="center"/>
              <w:rPr>
                <w:rFonts w:cs="Arial"/>
              </w:rPr>
            </w:pPr>
            <w:r w:rsidRPr="608A58B2">
              <w:rPr>
                <w:rFonts w:cs="Arial"/>
              </w:rPr>
              <w:t xml:space="preserve">Status: </w:t>
            </w:r>
          </w:p>
          <w:p w14:paraId="522C89E3" w14:textId="77777777" w:rsidR="00F2015E" w:rsidRPr="00445F4B" w:rsidRDefault="00F2015E" w:rsidP="00F2015E">
            <w:pPr>
              <w:jc w:val="center"/>
              <w:rPr>
                <w:rFonts w:cs="Arial"/>
              </w:rPr>
            </w:pPr>
            <w:r w:rsidRPr="608A58B2">
              <w:rPr>
                <w:rFonts w:cs="Arial"/>
              </w:rPr>
              <w:t>Low</w:t>
            </w:r>
          </w:p>
          <w:p w14:paraId="05491F4D" w14:textId="43E656CD" w:rsidR="005070DF" w:rsidRPr="00370735" w:rsidRDefault="00F2015E" w:rsidP="002D172F">
            <w:pPr>
              <w:spacing w:before="120"/>
              <w:jc w:val="center"/>
              <w:rPr>
                <w:rFonts w:cs="Arial"/>
                <w:lang w:eastAsia="zh-CN"/>
              </w:rPr>
            </w:pPr>
            <w:r w:rsidRPr="608A58B2">
              <w:rPr>
                <w:rFonts w:cs="Arial"/>
              </w:rPr>
              <w:t>35.0% to less than 45.0%</w:t>
            </w:r>
          </w:p>
        </w:tc>
        <w:tc>
          <w:tcPr>
            <w:tcW w:w="791" w:type="pct"/>
            <w:shd w:val="clear" w:color="auto" w:fill="A20000"/>
            <w:vAlign w:val="center"/>
          </w:tcPr>
          <w:p w14:paraId="61428624" w14:textId="77777777" w:rsidR="005070DF" w:rsidRPr="00370735" w:rsidRDefault="005070DF" w:rsidP="002D172F">
            <w:pPr>
              <w:jc w:val="center"/>
              <w:rPr>
                <w:rFonts w:cs="Arial"/>
                <w:lang w:eastAsia="zh-CN"/>
              </w:rPr>
            </w:pPr>
            <w:r w:rsidRPr="00370735">
              <w:rPr>
                <w:rFonts w:cs="Arial"/>
                <w:lang w:eastAsia="zh-CN"/>
              </w:rPr>
              <w:t>Red</w:t>
            </w:r>
          </w:p>
        </w:tc>
        <w:tc>
          <w:tcPr>
            <w:tcW w:w="802" w:type="pct"/>
            <w:shd w:val="clear" w:color="auto" w:fill="FFA500"/>
            <w:vAlign w:val="center"/>
          </w:tcPr>
          <w:p w14:paraId="5021039F" w14:textId="77777777" w:rsidR="005070DF" w:rsidRPr="00370735" w:rsidRDefault="005070DF" w:rsidP="002D172F">
            <w:pPr>
              <w:jc w:val="center"/>
              <w:rPr>
                <w:rFonts w:cs="Arial"/>
                <w:lang w:eastAsia="zh-CN"/>
              </w:rPr>
            </w:pPr>
            <w:r w:rsidRPr="00370735">
              <w:rPr>
                <w:rFonts w:cs="Arial"/>
                <w:lang w:eastAsia="zh-CN"/>
              </w:rPr>
              <w:t>Orange</w:t>
            </w:r>
          </w:p>
        </w:tc>
        <w:tc>
          <w:tcPr>
            <w:tcW w:w="895" w:type="pct"/>
            <w:shd w:val="clear" w:color="auto" w:fill="FFA500"/>
            <w:vAlign w:val="center"/>
          </w:tcPr>
          <w:p w14:paraId="1D94BDDC" w14:textId="77777777" w:rsidR="005070DF" w:rsidRPr="00370735" w:rsidRDefault="005070DF" w:rsidP="002D172F">
            <w:pPr>
              <w:jc w:val="center"/>
              <w:rPr>
                <w:lang w:eastAsia="zh-CN"/>
              </w:rPr>
            </w:pPr>
            <w:r w:rsidRPr="00370735">
              <w:rPr>
                <w:rFonts w:cs="Arial"/>
                <w:lang w:eastAsia="zh-CN"/>
              </w:rPr>
              <w:t>Orange</w:t>
            </w:r>
          </w:p>
        </w:tc>
        <w:tc>
          <w:tcPr>
            <w:tcW w:w="843" w:type="pct"/>
            <w:shd w:val="clear" w:color="auto" w:fill="FFFF00"/>
            <w:vAlign w:val="center"/>
          </w:tcPr>
          <w:p w14:paraId="6E446541" w14:textId="77777777" w:rsidR="005070DF" w:rsidRPr="00370735" w:rsidRDefault="005070DF" w:rsidP="002D172F">
            <w:pPr>
              <w:jc w:val="center"/>
              <w:rPr>
                <w:lang w:eastAsia="zh-CN"/>
              </w:rPr>
            </w:pPr>
            <w:r w:rsidRPr="00370735">
              <w:rPr>
                <w:rFonts w:cs="Arial"/>
                <w:lang w:eastAsia="zh-CN"/>
              </w:rPr>
              <w:t>Yellow</w:t>
            </w:r>
          </w:p>
        </w:tc>
        <w:tc>
          <w:tcPr>
            <w:tcW w:w="895" w:type="pct"/>
            <w:shd w:val="clear" w:color="auto" w:fill="FFFF00"/>
            <w:vAlign w:val="center"/>
          </w:tcPr>
          <w:p w14:paraId="50ED61A1" w14:textId="77777777" w:rsidR="005070DF" w:rsidRPr="00370735" w:rsidRDefault="005070DF" w:rsidP="002D172F">
            <w:pPr>
              <w:jc w:val="center"/>
              <w:rPr>
                <w:lang w:eastAsia="zh-CN"/>
              </w:rPr>
            </w:pPr>
            <w:r w:rsidRPr="00370735">
              <w:rPr>
                <w:rFonts w:cs="Arial"/>
                <w:lang w:eastAsia="zh-CN"/>
              </w:rPr>
              <w:t>Yellow</w:t>
            </w:r>
          </w:p>
        </w:tc>
      </w:tr>
      <w:tr w:rsidR="005070DF" w:rsidRPr="00370735" w14:paraId="05D4DADB" w14:textId="77777777" w:rsidTr="000E6527">
        <w:trPr>
          <w:trHeight w:val="677"/>
        </w:trPr>
        <w:tc>
          <w:tcPr>
            <w:tcW w:w="774" w:type="pct"/>
            <w:shd w:val="clear" w:color="auto" w:fill="auto"/>
          </w:tcPr>
          <w:p w14:paraId="6F51CE09" w14:textId="77777777" w:rsidR="00F2015E" w:rsidRDefault="00F2015E" w:rsidP="00F2015E">
            <w:pPr>
              <w:jc w:val="center"/>
              <w:rPr>
                <w:rFonts w:cs="Arial"/>
              </w:rPr>
            </w:pPr>
            <w:r w:rsidRPr="608A58B2">
              <w:rPr>
                <w:rFonts w:cs="Arial"/>
              </w:rPr>
              <w:t xml:space="preserve">Status: </w:t>
            </w:r>
          </w:p>
          <w:p w14:paraId="3575F3E3" w14:textId="102853B7" w:rsidR="005070DF" w:rsidRPr="00370735" w:rsidRDefault="00F2015E" w:rsidP="002D172F">
            <w:pPr>
              <w:jc w:val="center"/>
              <w:rPr>
                <w:rFonts w:cs="Arial"/>
                <w:lang w:eastAsia="zh-CN"/>
              </w:rPr>
            </w:pPr>
            <w:r w:rsidRPr="608A58B2">
              <w:rPr>
                <w:rFonts w:cs="Arial"/>
              </w:rPr>
              <w:t>Very Low</w:t>
            </w:r>
            <w:r>
              <w:br/>
            </w:r>
            <w:r w:rsidRPr="608A58B2">
              <w:rPr>
                <w:rFonts w:cs="Arial"/>
              </w:rPr>
              <w:t xml:space="preserve">Less than 35.0% </w:t>
            </w:r>
          </w:p>
        </w:tc>
        <w:tc>
          <w:tcPr>
            <w:tcW w:w="791" w:type="pct"/>
            <w:shd w:val="clear" w:color="auto" w:fill="A20000"/>
            <w:vAlign w:val="center"/>
          </w:tcPr>
          <w:p w14:paraId="091A1D97" w14:textId="77777777" w:rsidR="005070DF" w:rsidRPr="00370735" w:rsidRDefault="005070DF" w:rsidP="002D172F">
            <w:pPr>
              <w:jc w:val="center"/>
              <w:rPr>
                <w:rFonts w:cs="Arial"/>
                <w:lang w:eastAsia="zh-CN"/>
              </w:rPr>
            </w:pPr>
            <w:r w:rsidRPr="00370735">
              <w:rPr>
                <w:rFonts w:cs="Arial"/>
                <w:lang w:eastAsia="zh-CN"/>
              </w:rPr>
              <w:t>Red</w:t>
            </w:r>
          </w:p>
        </w:tc>
        <w:tc>
          <w:tcPr>
            <w:tcW w:w="802" w:type="pct"/>
            <w:shd w:val="clear" w:color="auto" w:fill="A20000"/>
            <w:vAlign w:val="center"/>
          </w:tcPr>
          <w:p w14:paraId="49EDE054" w14:textId="77777777" w:rsidR="005070DF" w:rsidRPr="00370735" w:rsidRDefault="005070DF" w:rsidP="002D172F">
            <w:pPr>
              <w:jc w:val="center"/>
              <w:rPr>
                <w:rFonts w:cs="Arial"/>
                <w:lang w:eastAsia="zh-CN"/>
              </w:rPr>
            </w:pPr>
            <w:r w:rsidRPr="00370735">
              <w:rPr>
                <w:rFonts w:cs="Arial"/>
                <w:lang w:eastAsia="zh-CN"/>
              </w:rPr>
              <w:t>Red</w:t>
            </w:r>
          </w:p>
        </w:tc>
        <w:tc>
          <w:tcPr>
            <w:tcW w:w="895" w:type="pct"/>
            <w:shd w:val="clear" w:color="auto" w:fill="A20000"/>
            <w:vAlign w:val="center"/>
          </w:tcPr>
          <w:p w14:paraId="45C3D261" w14:textId="77777777" w:rsidR="005070DF" w:rsidRPr="00370735" w:rsidRDefault="005070DF" w:rsidP="002D172F">
            <w:pPr>
              <w:jc w:val="center"/>
              <w:rPr>
                <w:lang w:eastAsia="zh-CN"/>
              </w:rPr>
            </w:pPr>
            <w:r w:rsidRPr="00370735">
              <w:rPr>
                <w:rFonts w:cs="Arial"/>
                <w:lang w:eastAsia="zh-CN"/>
              </w:rPr>
              <w:t>Red</w:t>
            </w:r>
          </w:p>
        </w:tc>
        <w:tc>
          <w:tcPr>
            <w:tcW w:w="843" w:type="pct"/>
            <w:shd w:val="clear" w:color="auto" w:fill="FFA500"/>
            <w:vAlign w:val="center"/>
          </w:tcPr>
          <w:p w14:paraId="046AA13E" w14:textId="77777777" w:rsidR="005070DF" w:rsidRPr="00370735" w:rsidRDefault="005070DF" w:rsidP="002D172F">
            <w:pPr>
              <w:jc w:val="center"/>
              <w:rPr>
                <w:rFonts w:cs="Arial"/>
                <w:lang w:eastAsia="zh-CN"/>
              </w:rPr>
            </w:pPr>
            <w:r w:rsidRPr="00370735">
              <w:rPr>
                <w:rFonts w:cs="Arial"/>
                <w:lang w:eastAsia="zh-CN"/>
              </w:rPr>
              <w:t>Orange</w:t>
            </w:r>
          </w:p>
        </w:tc>
        <w:tc>
          <w:tcPr>
            <w:tcW w:w="895" w:type="pct"/>
            <w:shd w:val="clear" w:color="auto" w:fill="FFFF00"/>
            <w:vAlign w:val="center"/>
          </w:tcPr>
          <w:p w14:paraId="09B87E60" w14:textId="77777777" w:rsidR="005070DF" w:rsidRPr="00370735" w:rsidRDefault="005070DF" w:rsidP="002D172F">
            <w:pPr>
              <w:jc w:val="center"/>
              <w:rPr>
                <w:lang w:eastAsia="zh-CN"/>
              </w:rPr>
            </w:pPr>
            <w:r w:rsidRPr="00370735">
              <w:rPr>
                <w:rFonts w:cs="Arial"/>
                <w:lang w:eastAsia="zh-CN"/>
              </w:rPr>
              <w:t>Yellow</w:t>
            </w:r>
          </w:p>
        </w:tc>
      </w:tr>
    </w:tbl>
    <w:p w14:paraId="6DC25383" w14:textId="47959186" w:rsidR="004840A1" w:rsidRDefault="004840A1" w:rsidP="008645EE">
      <w:pPr>
        <w:rPr>
          <w:rFonts w:ascii="Times New Roman" w:hAnsi="Times New Roman"/>
          <w:b/>
          <w:bCs/>
          <w:color w:val="365F91"/>
          <w:sz w:val="28"/>
          <w:szCs w:val="28"/>
        </w:rPr>
      </w:pPr>
      <w:r w:rsidRPr="00094427">
        <w:rPr>
          <w:rFonts w:eastAsia="Calibri"/>
          <w:highlight w:val="yellow"/>
        </w:rPr>
        <w:t>&lt;End Add&gt;</w:t>
      </w:r>
    </w:p>
    <w:p w14:paraId="51DCBCF4" w14:textId="708D09EA" w:rsidR="004924D8" w:rsidRPr="000900B3" w:rsidRDefault="004924D8" w:rsidP="002D172F">
      <w:pPr>
        <w:keepNext/>
        <w:keepLines/>
        <w:spacing w:before="480" w:after="240"/>
        <w:outlineLvl w:val="0"/>
        <w:rPr>
          <w:rFonts w:ascii="Times New Roman" w:hAnsi="Times New Roman"/>
          <w:b/>
          <w:bCs/>
          <w:color w:val="365F91"/>
          <w:sz w:val="28"/>
          <w:szCs w:val="28"/>
        </w:rPr>
      </w:pPr>
      <w:r w:rsidRPr="000900B3">
        <w:rPr>
          <w:rFonts w:ascii="Times New Roman" w:hAnsi="Times New Roman"/>
          <w:b/>
          <w:bCs/>
          <w:color w:val="365F91"/>
          <w:sz w:val="28"/>
          <w:szCs w:val="28"/>
        </w:rPr>
        <w:t>Appendix B</w:t>
      </w:r>
      <w:r w:rsidRPr="000900B3">
        <w:rPr>
          <w:rFonts w:ascii="Times New Roman" w:hAnsi="Times New Roman"/>
          <w:b/>
          <w:bCs/>
          <w:color w:val="365F91"/>
          <w:sz w:val="28"/>
          <w:szCs w:val="28"/>
        </w:rPr>
        <w:tab/>
        <w:t>: Section 427 of the General Education Provisions Act (GEPA)</w:t>
      </w:r>
    </w:p>
    <w:p w14:paraId="1C49BBBA" w14:textId="6AA1FBE0" w:rsidR="00EB7999" w:rsidRPr="00370735" w:rsidRDefault="00EB7999" w:rsidP="002D172F">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ind w:right="360"/>
        <w:rPr>
          <w:rFonts w:ascii="Times New Roman" w:eastAsia="Calibri" w:hAnsi="Times New Roman"/>
          <w:i/>
          <w:szCs w:val="22"/>
        </w:rPr>
      </w:pPr>
      <w:r w:rsidRPr="00370735">
        <w:rPr>
          <w:rFonts w:ascii="Times New Roman" w:eastAsia="Calibri" w:hAnsi="Times New Roman"/>
          <w:i/>
          <w:szCs w:val="22"/>
        </w:rPr>
        <w:t>Instructions: In the text box below,</w:t>
      </w:r>
      <w:r w:rsidRPr="00370735">
        <w:rPr>
          <w:rFonts w:ascii="Calibri" w:eastAsia="Calibri" w:hAnsi="Calibri"/>
          <w:szCs w:val="22"/>
        </w:rPr>
        <w:t xml:space="preserve"> </w:t>
      </w:r>
      <w:r w:rsidRPr="00370735">
        <w:rPr>
          <w:rFonts w:ascii="Times New Roman" w:eastAsia="Calibri" w:hAnsi="Times New Roman"/>
          <w:i/>
          <w:szCs w:val="22"/>
        </w:rPr>
        <w:t xml:space="preserve">describe the steps the applicant proposes to take to ensure </w:t>
      </w:r>
      <w:r w:rsidR="0085774D" w:rsidRPr="00370735">
        <w:rPr>
          <w:rFonts w:ascii="Times New Roman" w:eastAsia="Calibri" w:hAnsi="Times New Roman"/>
          <w:i/>
          <w:szCs w:val="22"/>
        </w:rPr>
        <w:br/>
      </w:r>
      <w:r w:rsidRPr="00370735">
        <w:rPr>
          <w:rFonts w:ascii="Times New Roman" w:eastAsia="Calibri" w:hAnsi="Times New Roman"/>
          <w:i/>
          <w:szCs w:val="22"/>
        </w:rPr>
        <w:t xml:space="preserve">equitable access to, and participation in, its Federally-assisted program for students, teachers, and other program beneficiaries with special needs provide the information to meet the requirements of Section 427 of the General Education Provisions Act (GEPA), consistent with the following instructions. </w:t>
      </w:r>
    </w:p>
    <w:p w14:paraId="53B3954D" w14:textId="77777777" w:rsidR="00EB7999" w:rsidRPr="000900B3" w:rsidRDefault="00EB7999" w:rsidP="002D172F">
      <w:pPr>
        <w:spacing w:before="240" w:after="240"/>
        <w:rPr>
          <w:rFonts w:eastAsia="Calibri" w:cs="Arial"/>
          <w:i/>
          <w:iCs/>
        </w:rPr>
      </w:pPr>
      <w:r w:rsidRPr="000900B3">
        <w:rPr>
          <w:rFonts w:eastAsia="Calibri" w:cs="Arial"/>
        </w:rPr>
        <w:t xml:space="preserve">California state law ensures that all persons in public schools—regardless of gender, </w:t>
      </w:r>
      <w:r w:rsidR="0085774D" w:rsidRPr="000900B3">
        <w:rPr>
          <w:rFonts w:eastAsia="Calibri" w:cs="Arial"/>
        </w:rPr>
        <w:br/>
      </w:r>
      <w:r w:rsidRPr="000900B3">
        <w:rPr>
          <w:rFonts w:eastAsia="Calibri" w:cs="Arial"/>
        </w:rPr>
        <w:t xml:space="preserve">race, national origin, color, disability, or age—are provided equitable access to, and participation in, federally-assisted education programs. Per California </w:t>
      </w:r>
      <w:r w:rsidRPr="000900B3">
        <w:rPr>
          <w:rFonts w:eastAsia="Calibri" w:cs="Arial"/>
          <w:i/>
          <w:iCs/>
        </w:rPr>
        <w:t xml:space="preserve">Education </w:t>
      </w:r>
      <w:r w:rsidRPr="000900B3">
        <w:rPr>
          <w:rFonts w:eastAsia="Calibri" w:cs="Arial"/>
          <w:i/>
          <w:iCs/>
        </w:rPr>
        <w:br/>
        <w:t>Code:</w:t>
      </w:r>
    </w:p>
    <w:p w14:paraId="2B7396CC" w14:textId="77777777" w:rsidR="00EB7999" w:rsidRPr="000900B3" w:rsidRDefault="00EB7999" w:rsidP="00F047D3">
      <w:pPr>
        <w:numPr>
          <w:ilvl w:val="0"/>
          <w:numId w:val="55"/>
        </w:numPr>
        <w:spacing w:after="240"/>
        <w:rPr>
          <w:rFonts w:eastAsia="Calibri" w:cs="Arial"/>
        </w:rPr>
      </w:pPr>
      <w:r w:rsidRPr="000900B3">
        <w:rPr>
          <w:rFonts w:eastAsia="Calibri" w:cs="Arial"/>
        </w:rPr>
        <w:t>Section 200: It is the policy of the State of California to afford all persons in public schools, regardless of their disability, gender, gender identity, gender expression, nationality, race or ethnicity, religion, sexual orientation, or any other characteristic that is contained in the definition of hate crimes set forth in Section 422.55 of the Penal Code, equal rights and opportunities in the educational institutions of the state. The purpose of this chapter is to prohibit acts that are contrary to that policy and to provide remedies therefor.</w:t>
      </w:r>
    </w:p>
    <w:p w14:paraId="0C6CD233" w14:textId="77777777" w:rsidR="00EB7999" w:rsidRPr="000900B3" w:rsidRDefault="00EB7999" w:rsidP="00F047D3">
      <w:pPr>
        <w:numPr>
          <w:ilvl w:val="0"/>
          <w:numId w:val="55"/>
        </w:numPr>
        <w:spacing w:after="240"/>
        <w:rPr>
          <w:rFonts w:eastAsia="Calibri" w:cs="Arial"/>
        </w:rPr>
      </w:pPr>
      <w:r w:rsidRPr="000900B3">
        <w:rPr>
          <w:rFonts w:eastAsia="Calibri" w:cs="Arial"/>
        </w:rPr>
        <w:t>Section 201(a): All pupils have the right to participate fully in the educational process, free from discrimination and harassment.</w:t>
      </w:r>
    </w:p>
    <w:p w14:paraId="45C8A9F2" w14:textId="77777777" w:rsidR="00EB7999" w:rsidRPr="000900B3" w:rsidRDefault="00EB7999" w:rsidP="00F047D3">
      <w:pPr>
        <w:numPr>
          <w:ilvl w:val="0"/>
          <w:numId w:val="55"/>
        </w:numPr>
        <w:spacing w:after="240"/>
        <w:rPr>
          <w:rFonts w:eastAsia="Calibri" w:cs="Arial"/>
        </w:rPr>
      </w:pPr>
      <w:r w:rsidRPr="000900B3">
        <w:rPr>
          <w:rFonts w:eastAsia="Calibri" w:cs="Arial"/>
        </w:rPr>
        <w:t>Section 220: No person shall be subjected to discrimination on the basis of disability, gender, gender identity, gender expression, nationality, race or ethnicity, religion, sexual orientation, or any other characteristic that is contained in the definition of hate crimes set forth in Section 422.55 of the Penal Code in any program or activity conducted by an educational institution that receives, or benefits from, state financial assistance or enrolls pupils who receive state student financial aid.</w:t>
      </w:r>
    </w:p>
    <w:p w14:paraId="3E2C8454" w14:textId="77777777" w:rsidR="00EB7999" w:rsidRPr="000900B3" w:rsidRDefault="00EB7999" w:rsidP="00F047D3">
      <w:pPr>
        <w:numPr>
          <w:ilvl w:val="0"/>
          <w:numId w:val="55"/>
        </w:numPr>
        <w:spacing w:after="240"/>
        <w:rPr>
          <w:rFonts w:eastAsia="Calibri" w:cs="Arial"/>
        </w:rPr>
      </w:pPr>
      <w:r w:rsidRPr="000900B3">
        <w:rPr>
          <w:rFonts w:eastAsia="Calibri" w:cs="Arial"/>
        </w:rPr>
        <w:t>Section 250: Prior to receipt of any state financial assistance or state student financial aid, an educational institution shall provide assurance to the agency administering the funds, in the manner required by the funding agency, that each program or activity conducted by the educational institution will be conducted in compliance with the provisions of this chapter and all other applicable provisions of state law prohibiting discrimination. A single assurance, not more than one page in length and signed by an appropriate responsible official of the educational institution, may be provided for all the programs and activities conducted by an educational institution.</w:t>
      </w:r>
    </w:p>
    <w:p w14:paraId="4CDD5512" w14:textId="77777777" w:rsidR="00EB7999" w:rsidRPr="000900B3" w:rsidRDefault="00EB7999" w:rsidP="00F047D3">
      <w:pPr>
        <w:numPr>
          <w:ilvl w:val="0"/>
          <w:numId w:val="55"/>
        </w:numPr>
        <w:spacing w:after="240"/>
        <w:rPr>
          <w:rFonts w:eastAsia="Calibri" w:cs="Arial"/>
        </w:rPr>
      </w:pPr>
      <w:r w:rsidRPr="000900B3">
        <w:rPr>
          <w:rFonts w:eastAsia="Calibri" w:cs="Arial"/>
        </w:rPr>
        <w:t>Section 260: The governing board of a school district shall have the primary responsibility for ensuring that school district programs and activities are free from discrimination based on age and the characteristics listed in Section 220 and for monitoring compliance with any and all rules and regulations promulgated pursuant to Section 11138 of the Government Code.</w:t>
      </w:r>
    </w:p>
    <w:p w14:paraId="6215631C" w14:textId="67400E63" w:rsidR="00370735" w:rsidRDefault="00EB7999" w:rsidP="002D172F">
      <w:pPr>
        <w:spacing w:before="120" w:after="240"/>
        <w:ind w:left="720" w:right="-274"/>
        <w:rPr>
          <w:rFonts w:eastAsia="Calibri" w:cs="Arial"/>
        </w:rPr>
      </w:pPr>
      <w:r w:rsidRPr="000900B3">
        <w:rPr>
          <w:rFonts w:eastAsia="Calibri" w:cs="Arial"/>
        </w:rPr>
        <w:t>Section 262.3(a): A party to a written complaint of prohibited discrimination may appeal the action taken by the governing board of a school district pursuant to this article, to the State Department of Education.</w:t>
      </w:r>
    </w:p>
    <w:p w14:paraId="78EE40FC" w14:textId="612DDAF8" w:rsidR="004F4EB7" w:rsidRPr="000900B3" w:rsidRDefault="00370735" w:rsidP="002D172F">
      <w:pPr>
        <w:rPr>
          <w:rFonts w:eastAsia="Calibri" w:cs="Arial"/>
        </w:rPr>
      </w:pPr>
      <w:r>
        <w:rPr>
          <w:rFonts w:eastAsia="Calibri" w:cs="Arial"/>
        </w:rPr>
        <w:br w:type="page"/>
      </w:r>
    </w:p>
    <w:p w14:paraId="698825A0" w14:textId="77777777" w:rsidR="00875D7A" w:rsidRPr="00370735" w:rsidRDefault="00875D7A" w:rsidP="002D172F">
      <w:pPr>
        <w:tabs>
          <w:tab w:val="left" w:pos="-1080"/>
          <w:tab w:val="left" w:pos="-360"/>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after="240"/>
        <w:ind w:right="360"/>
        <w:jc w:val="right"/>
        <w:rPr>
          <w:rFonts w:ascii="Calibri" w:eastAsia="Calibri" w:hAnsi="Calibri"/>
        </w:rPr>
      </w:pPr>
      <w:r w:rsidRPr="00370735">
        <w:rPr>
          <w:rFonts w:ascii="Calibri" w:eastAsia="Calibri" w:hAnsi="Calibri"/>
        </w:rPr>
        <w:t>OMB Control No. 1894-0005 (Exp. 04/30/2020)</w:t>
      </w:r>
    </w:p>
    <w:p w14:paraId="27186004" w14:textId="77777777" w:rsidR="00875D7A" w:rsidRPr="00370735" w:rsidRDefault="00875D7A" w:rsidP="002D172F">
      <w:pPr>
        <w:tabs>
          <w:tab w:val="center" w:pos="4680"/>
        </w:tabs>
        <w:ind w:firstLine="360"/>
        <w:jc w:val="center"/>
        <w:rPr>
          <w:rFonts w:ascii="Calibri" w:eastAsia="Calibri" w:hAnsi="Calibri"/>
          <w:b/>
        </w:rPr>
      </w:pPr>
      <w:r w:rsidRPr="00370735">
        <w:rPr>
          <w:rFonts w:ascii="Calibri" w:eastAsia="Calibri" w:hAnsi="Calibri"/>
          <w:b/>
        </w:rPr>
        <w:t>NOTICE TO ALL APPLICANTS</w:t>
      </w:r>
    </w:p>
    <w:p w14:paraId="6D283AB7" w14:textId="77777777" w:rsidR="00875D7A" w:rsidRPr="00370735" w:rsidRDefault="00875D7A" w:rsidP="002D172F">
      <w:pPr>
        <w:tabs>
          <w:tab w:val="left" w:pos="-1080"/>
          <w:tab w:val="left" w:pos="-720"/>
          <w:tab w:val="left" w:pos="0"/>
          <w:tab w:val="left" w:pos="360"/>
        </w:tabs>
        <w:jc w:val="both"/>
        <w:rPr>
          <w:rFonts w:ascii="Calibri" w:eastAsia="Calibri" w:hAnsi="Calibri"/>
        </w:rPr>
      </w:pPr>
    </w:p>
    <w:p w14:paraId="3B616056" w14:textId="77777777" w:rsidR="00875D7A" w:rsidRPr="00370735" w:rsidRDefault="00875D7A" w:rsidP="002D172F">
      <w:pPr>
        <w:tabs>
          <w:tab w:val="left" w:pos="-1080"/>
          <w:tab w:val="left" w:pos="-720"/>
          <w:tab w:val="left" w:pos="0"/>
          <w:tab w:val="left" w:pos="360"/>
        </w:tabs>
        <w:jc w:val="both"/>
        <w:rPr>
          <w:rFonts w:ascii="Calibri" w:eastAsia="Calibri" w:hAnsi="Calibri"/>
        </w:rPr>
        <w:sectPr w:rsidR="00875D7A" w:rsidRPr="00370735" w:rsidSect="002A5421">
          <w:pgSz w:w="12240" w:h="15840"/>
          <w:pgMar w:top="1440" w:right="1080" w:bottom="1440" w:left="1440" w:header="720" w:footer="720" w:gutter="0"/>
          <w:cols w:space="720"/>
          <w:noEndnote/>
          <w:docGrid w:linePitch="326"/>
        </w:sectPr>
      </w:pPr>
    </w:p>
    <w:p w14:paraId="21B9A5C6" w14:textId="77777777" w:rsidR="00875D7A" w:rsidRPr="008A4DDA" w:rsidRDefault="00875D7A" w:rsidP="002D172F">
      <w:pPr>
        <w:tabs>
          <w:tab w:val="left" w:pos="-1080"/>
          <w:tab w:val="left" w:pos="-720"/>
          <w:tab w:val="left" w:pos="0"/>
          <w:tab w:val="left" w:pos="360"/>
        </w:tabs>
        <w:spacing w:after="240"/>
        <w:jc w:val="both"/>
        <w:rPr>
          <w:rFonts w:ascii="Times New Roman" w:eastAsia="Calibri" w:hAnsi="Times New Roman"/>
        </w:rPr>
      </w:pPr>
      <w:r w:rsidRPr="008A4DDA">
        <w:rPr>
          <w:rFonts w:ascii="Times New Roman" w:eastAsia="Calibri" w:hAnsi="Times New Roman"/>
        </w:rPr>
        <w:t>The purpose of this enclosure is to inform you about the following provision in the Department of Education's General Education Provisions Act (GEPA) that applies to applicants for new grant awards under Department programs.  This provision is Section 427 of GEPA, enacted as part of the Improving America's Schools Act of 1994 (Public Law (P.L.) 103-382).</w:t>
      </w:r>
    </w:p>
    <w:p w14:paraId="6A19714C" w14:textId="77777777" w:rsidR="00875D7A" w:rsidRPr="008A4DDA" w:rsidRDefault="00875D7A" w:rsidP="002D172F">
      <w:pPr>
        <w:tabs>
          <w:tab w:val="left" w:pos="-1080"/>
          <w:tab w:val="left" w:pos="-720"/>
          <w:tab w:val="left" w:pos="0"/>
          <w:tab w:val="left" w:pos="360"/>
        </w:tabs>
        <w:spacing w:after="240"/>
        <w:jc w:val="center"/>
        <w:rPr>
          <w:rFonts w:ascii="Times New Roman" w:eastAsia="Calibri" w:hAnsi="Times New Roman"/>
          <w:b/>
        </w:rPr>
      </w:pPr>
      <w:r w:rsidRPr="008A4DDA">
        <w:rPr>
          <w:rFonts w:ascii="Times New Roman" w:eastAsia="Calibri" w:hAnsi="Times New Roman"/>
          <w:b/>
        </w:rPr>
        <w:t>To Whom Does This Provision Apply?</w:t>
      </w:r>
    </w:p>
    <w:p w14:paraId="6D1C5EAD" w14:textId="77777777" w:rsidR="00875D7A" w:rsidRPr="008A4DDA" w:rsidRDefault="00875D7A" w:rsidP="002D172F">
      <w:pPr>
        <w:tabs>
          <w:tab w:val="left" w:pos="-1080"/>
          <w:tab w:val="left" w:pos="-720"/>
          <w:tab w:val="left" w:pos="0"/>
          <w:tab w:val="left" w:pos="360"/>
        </w:tabs>
        <w:spacing w:after="240"/>
        <w:jc w:val="both"/>
        <w:rPr>
          <w:rFonts w:ascii="Times New Roman" w:eastAsia="Calibri" w:hAnsi="Times New Roman"/>
        </w:rPr>
      </w:pPr>
      <w:r w:rsidRPr="008A4DDA">
        <w:rPr>
          <w:rFonts w:ascii="Times New Roman" w:eastAsia="Calibri" w:hAnsi="Times New Roman"/>
        </w:rPr>
        <w:t xml:space="preserve">Section 427 of GEPA affects applicants for new grant awards under this program.  </w:t>
      </w:r>
      <w:r w:rsidRPr="008A4DDA">
        <w:rPr>
          <w:rFonts w:ascii="Times New Roman" w:eastAsia="Calibri" w:hAnsi="Times New Roman"/>
          <w:b/>
        </w:rPr>
        <w:t>ALL APPLICANTS FOR NEW AWARDS MUST INCLUDE INFORMATION IN THEIR APPLICATIONS TO ADDRESS THIS NEW PROVISION IN ORDER TO RECEIVE FUNDING UNDER THIS PROGRAM.</w:t>
      </w:r>
    </w:p>
    <w:p w14:paraId="74690C87" w14:textId="77777777" w:rsidR="00875D7A" w:rsidRPr="008A4DDA" w:rsidRDefault="00875D7A" w:rsidP="002D172F">
      <w:pPr>
        <w:tabs>
          <w:tab w:val="left" w:pos="-1080"/>
          <w:tab w:val="left" w:pos="-720"/>
          <w:tab w:val="left" w:pos="0"/>
          <w:tab w:val="left" w:pos="360"/>
        </w:tabs>
        <w:spacing w:after="240"/>
        <w:jc w:val="both"/>
        <w:rPr>
          <w:rFonts w:ascii="Times New Roman" w:eastAsia="Calibri" w:hAnsi="Times New Roman"/>
        </w:rPr>
      </w:pPr>
      <w:r w:rsidRPr="008A4DDA">
        <w:rPr>
          <w:rFonts w:ascii="Times New Roman" w:eastAsia="Calibri" w:hAnsi="Times New Roman"/>
        </w:rPr>
        <w:t>(If this program is a State-formula grant program, a State needs to provide this description only for projects or activities that it carries out with funds reserved for State-level uses.  In addition, local school districts or other eligible applicants that apply to the State for funding need to provide this description in their applications to the State for funding.  The State would be responsible for ensuring that the school district or other local entity has submitted a sufficient section 427 statement as described below.)</w:t>
      </w:r>
    </w:p>
    <w:p w14:paraId="7D1296A4" w14:textId="77777777" w:rsidR="00875D7A" w:rsidRPr="008A4DDA" w:rsidRDefault="00875D7A" w:rsidP="002D172F">
      <w:pPr>
        <w:tabs>
          <w:tab w:val="left" w:pos="-1080"/>
          <w:tab w:val="left" w:pos="-720"/>
          <w:tab w:val="left" w:pos="0"/>
          <w:tab w:val="left" w:pos="360"/>
        </w:tabs>
        <w:spacing w:after="240"/>
        <w:jc w:val="center"/>
        <w:rPr>
          <w:rFonts w:ascii="Times New Roman" w:eastAsia="Calibri" w:hAnsi="Times New Roman"/>
        </w:rPr>
      </w:pPr>
      <w:r w:rsidRPr="008A4DDA">
        <w:rPr>
          <w:rFonts w:ascii="Times New Roman" w:eastAsia="Calibri" w:hAnsi="Times New Roman"/>
          <w:b/>
        </w:rPr>
        <w:t>What Does This Provision Require?</w:t>
      </w:r>
    </w:p>
    <w:p w14:paraId="4D2A1EAB" w14:textId="77777777" w:rsidR="00875D7A" w:rsidRPr="008A4DDA" w:rsidRDefault="00875D7A" w:rsidP="002D172F">
      <w:pPr>
        <w:tabs>
          <w:tab w:val="left" w:pos="-1080"/>
          <w:tab w:val="left" w:pos="-720"/>
          <w:tab w:val="left" w:pos="0"/>
          <w:tab w:val="left" w:pos="360"/>
        </w:tabs>
        <w:spacing w:after="100" w:afterAutospacing="1"/>
        <w:jc w:val="both"/>
        <w:rPr>
          <w:rFonts w:ascii="Times New Roman" w:eastAsia="Calibri" w:hAnsi="Times New Roman"/>
        </w:rPr>
      </w:pPr>
      <w:r w:rsidRPr="008A4DDA">
        <w:rPr>
          <w:rFonts w:ascii="Times New Roman" w:eastAsia="Calibri" w:hAnsi="Times New Roman"/>
        </w:rPr>
        <w:t>Section 427 requires each applicant for funds (other than an individual person) to include in its application a description of the steps the applicant proposes to take to ensure equitable access to, and participation in, its Federally-assisted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or participation in, the Federally-funded project or activity.  The description in your application of steps 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63E76128" w14:textId="77777777" w:rsidR="00875D7A" w:rsidRPr="008A4DDA" w:rsidRDefault="00875D7A" w:rsidP="002D172F">
      <w:pPr>
        <w:tabs>
          <w:tab w:val="left" w:pos="-1080"/>
          <w:tab w:val="left" w:pos="-720"/>
          <w:tab w:val="left" w:pos="0"/>
          <w:tab w:val="left" w:pos="360"/>
        </w:tabs>
        <w:spacing w:after="100" w:afterAutospacing="1"/>
        <w:jc w:val="both"/>
        <w:rPr>
          <w:rFonts w:ascii="Times New Roman" w:eastAsia="Calibri" w:hAnsi="Times New Roman"/>
        </w:rPr>
      </w:pPr>
      <w:r w:rsidRPr="008A4DDA">
        <w:rPr>
          <w:rFonts w:ascii="Times New Roman" w:eastAsia="Calibri" w:hAnsi="Times New Roman"/>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to high standards.  Consistent with program requirements and its approved application, an applicant may use the Federal funds awarded to it to eliminate barriers it identifies.</w:t>
      </w:r>
    </w:p>
    <w:p w14:paraId="3E872FF8" w14:textId="77777777" w:rsidR="00875D7A" w:rsidRPr="008A4DDA" w:rsidRDefault="00875D7A" w:rsidP="002D172F">
      <w:pPr>
        <w:tabs>
          <w:tab w:val="left" w:pos="-1080"/>
          <w:tab w:val="left" w:pos="-720"/>
          <w:tab w:val="left" w:pos="0"/>
          <w:tab w:val="left" w:pos="360"/>
        </w:tabs>
        <w:spacing w:after="100" w:afterAutospacing="1"/>
        <w:jc w:val="center"/>
        <w:rPr>
          <w:rFonts w:ascii="Times New Roman" w:eastAsia="Calibri" w:hAnsi="Times New Roman"/>
        </w:rPr>
      </w:pPr>
      <w:r w:rsidRPr="008A4DDA">
        <w:rPr>
          <w:rFonts w:ascii="Times New Roman" w:eastAsia="Calibri" w:hAnsi="Times New Roman"/>
          <w:b/>
        </w:rPr>
        <w:t>What are Examples of How an Applicant Might Satisfy the Requirement of This Provision?</w:t>
      </w:r>
    </w:p>
    <w:p w14:paraId="63482145" w14:textId="77777777" w:rsidR="00875D7A" w:rsidRPr="008A4DDA" w:rsidRDefault="00875D7A" w:rsidP="002D172F">
      <w:pPr>
        <w:tabs>
          <w:tab w:val="left" w:pos="-1080"/>
          <w:tab w:val="left" w:pos="-720"/>
          <w:tab w:val="left" w:pos="0"/>
          <w:tab w:val="left" w:pos="360"/>
        </w:tabs>
        <w:spacing w:after="100" w:afterAutospacing="1"/>
        <w:jc w:val="both"/>
        <w:rPr>
          <w:rFonts w:ascii="Times New Roman" w:eastAsia="Calibri" w:hAnsi="Times New Roman"/>
        </w:rPr>
      </w:pPr>
      <w:r w:rsidRPr="008A4DDA">
        <w:rPr>
          <w:rFonts w:ascii="Times New Roman" w:eastAsia="Calibri" w:hAnsi="Times New Roman"/>
        </w:rPr>
        <w:t>The following examples may help illustrate how an applicant may comply with Section 427.</w:t>
      </w:r>
    </w:p>
    <w:p w14:paraId="61314EA6" w14:textId="77777777" w:rsidR="00875D7A" w:rsidRPr="008A4DDA" w:rsidRDefault="00875D7A" w:rsidP="002D172F">
      <w:pPr>
        <w:tabs>
          <w:tab w:val="left" w:pos="-1080"/>
          <w:tab w:val="left" w:pos="-720"/>
          <w:tab w:val="left" w:pos="0"/>
          <w:tab w:val="left" w:pos="360"/>
        </w:tabs>
        <w:spacing w:after="100" w:afterAutospacing="1"/>
        <w:ind w:left="360"/>
        <w:jc w:val="both"/>
        <w:rPr>
          <w:rFonts w:ascii="Times New Roman" w:eastAsia="Calibri" w:hAnsi="Times New Roman"/>
        </w:rPr>
      </w:pPr>
      <w:r w:rsidRPr="008A4DDA">
        <w:rPr>
          <w:rFonts w:ascii="Times New Roman" w:eastAsia="Calibri" w:hAnsi="Times New Roman"/>
        </w:rPr>
        <w:t>(1) 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3BA31670" w14:textId="77777777" w:rsidR="00875D7A" w:rsidRPr="008A4DDA" w:rsidRDefault="00875D7A" w:rsidP="002D172F">
      <w:pPr>
        <w:tabs>
          <w:tab w:val="left" w:pos="-1080"/>
          <w:tab w:val="left" w:pos="-720"/>
          <w:tab w:val="left" w:pos="0"/>
          <w:tab w:val="left" w:pos="360"/>
        </w:tabs>
        <w:spacing w:after="100" w:afterAutospacing="1"/>
        <w:ind w:left="360"/>
        <w:jc w:val="both"/>
        <w:rPr>
          <w:rFonts w:ascii="Times New Roman" w:eastAsia="Calibri" w:hAnsi="Times New Roman"/>
        </w:rPr>
      </w:pPr>
      <w:r w:rsidRPr="008A4DDA">
        <w:rPr>
          <w:rFonts w:ascii="Times New Roman" w:eastAsia="Calibri" w:hAnsi="Times New Roman"/>
        </w:rPr>
        <w:t>(2) An applicant that proposes to develop instructional materials for classroom use might describe how it will make the materials available on audio tape or in braille for students who are blind.</w:t>
      </w:r>
    </w:p>
    <w:p w14:paraId="7AA0A23F" w14:textId="77777777" w:rsidR="00875D7A" w:rsidRPr="008A4DDA" w:rsidRDefault="00875D7A" w:rsidP="002D172F">
      <w:pPr>
        <w:tabs>
          <w:tab w:val="left" w:pos="-1080"/>
          <w:tab w:val="left" w:pos="-720"/>
          <w:tab w:val="left" w:pos="0"/>
          <w:tab w:val="left" w:pos="360"/>
        </w:tabs>
        <w:spacing w:after="240"/>
        <w:ind w:left="360"/>
        <w:jc w:val="both"/>
        <w:rPr>
          <w:rFonts w:ascii="Times New Roman" w:eastAsia="Calibri" w:hAnsi="Times New Roman"/>
        </w:rPr>
      </w:pPr>
      <w:r w:rsidRPr="008A4DDA">
        <w:rPr>
          <w:rFonts w:ascii="Times New Roman" w:eastAsia="Calibri" w:hAnsi="Times New Roman"/>
        </w:rPr>
        <w:t>(3) An applicant that proposes to carry out a model science program for secondary students and is concerned that girls may be less likely than boys to enroll in the course, might indicate how it intends to conduct "outreach" efforts to girls, to encourage their enrollment.</w:t>
      </w:r>
    </w:p>
    <w:p w14:paraId="7F7D49BD" w14:textId="77777777" w:rsidR="00875D7A" w:rsidRPr="008A4DDA" w:rsidRDefault="00875D7A" w:rsidP="002D172F">
      <w:pPr>
        <w:tabs>
          <w:tab w:val="left" w:pos="-1080"/>
          <w:tab w:val="left" w:pos="-720"/>
          <w:tab w:val="left" w:pos="0"/>
          <w:tab w:val="left" w:pos="360"/>
        </w:tabs>
        <w:spacing w:after="100" w:afterAutospacing="1"/>
        <w:ind w:left="360"/>
        <w:jc w:val="both"/>
        <w:rPr>
          <w:rFonts w:ascii="Times New Roman" w:eastAsia="Calibri" w:hAnsi="Times New Roman"/>
        </w:rPr>
      </w:pPr>
      <w:r w:rsidRPr="008A4DDA">
        <w:rPr>
          <w:rFonts w:ascii="Times New Roman" w:eastAsia="Calibri" w:hAnsi="Times New Roman"/>
        </w:rPr>
        <w:t>(4) An applicant that proposes a project to increase school safety might describe the special efforts it will take to address concern of lesbian, gay, bisexual, and transgender students, and efforts to reach out to and involve the families of LGBT students</w:t>
      </w:r>
    </w:p>
    <w:p w14:paraId="0482C56F" w14:textId="77777777" w:rsidR="00875D7A" w:rsidRPr="008A4DDA" w:rsidRDefault="00875D7A" w:rsidP="008A4DDA">
      <w:pPr>
        <w:tabs>
          <w:tab w:val="left" w:pos="-1080"/>
          <w:tab w:val="left" w:pos="-720"/>
          <w:tab w:val="left" w:pos="0"/>
          <w:tab w:val="left" w:pos="360"/>
        </w:tabs>
        <w:spacing w:after="360"/>
        <w:jc w:val="both"/>
        <w:rPr>
          <w:rFonts w:ascii="Times New Roman" w:eastAsia="Calibri" w:hAnsi="Times New Roman"/>
        </w:rPr>
      </w:pPr>
      <w:r w:rsidRPr="008A4DDA">
        <w:rPr>
          <w:rFonts w:ascii="Times New Roman" w:eastAsia="Calibri" w:hAnsi="Times New Roman"/>
        </w:rPr>
        <w:t>We recognize that many applicants may already be implementing effective steps to ensure equity of access and participation in their grant programs, and we appreciate your cooperation in responding to the requirements of this provision.</w:t>
      </w:r>
    </w:p>
    <w:p w14:paraId="27DCEAD9" w14:textId="77777777" w:rsidR="00875D7A" w:rsidRPr="008A4DDA" w:rsidRDefault="00875D7A" w:rsidP="002D172F">
      <w:pPr>
        <w:tabs>
          <w:tab w:val="left" w:pos="-1080"/>
          <w:tab w:val="left" w:pos="-720"/>
          <w:tab w:val="left" w:pos="0"/>
          <w:tab w:val="left" w:pos="360"/>
        </w:tabs>
        <w:jc w:val="both"/>
        <w:rPr>
          <w:rFonts w:eastAsia="Calibri" w:cs="Arial"/>
        </w:rPr>
        <w:sectPr w:rsidR="00875D7A" w:rsidRPr="008A4DDA">
          <w:type w:val="continuous"/>
          <w:pgSz w:w="12240" w:h="15840"/>
          <w:pgMar w:top="432" w:right="1440" w:bottom="576" w:left="1440" w:header="864" w:footer="864" w:gutter="0"/>
          <w:cols w:num="2" w:space="720" w:equalWidth="0">
            <w:col w:w="4320" w:space="720"/>
            <w:col w:w="4320"/>
          </w:cols>
          <w:noEndnote/>
        </w:sectPr>
      </w:pPr>
    </w:p>
    <w:p w14:paraId="612A5129" w14:textId="77777777" w:rsidR="00875D7A" w:rsidRPr="008A4DDA" w:rsidRDefault="00875D7A" w:rsidP="002D172F">
      <w:pPr>
        <w:tabs>
          <w:tab w:val="center" w:pos="4680"/>
        </w:tabs>
        <w:jc w:val="center"/>
        <w:rPr>
          <w:rFonts w:ascii="Times New Roman" w:eastAsia="Calibri" w:hAnsi="Times New Roman"/>
          <w:b/>
        </w:rPr>
      </w:pPr>
      <w:r w:rsidRPr="008A4DDA">
        <w:rPr>
          <w:rFonts w:ascii="Times New Roman" w:eastAsia="Calibri" w:hAnsi="Times New Roman"/>
          <w:b/>
        </w:rPr>
        <w:t>Estimated Burden Statement for GEPA Requirements</w:t>
      </w:r>
    </w:p>
    <w:p w14:paraId="5807D63D" w14:textId="475058C2" w:rsidR="00F745D0" w:rsidRDefault="00875D7A" w:rsidP="00F745D0">
      <w:pPr>
        <w:spacing w:after="1000"/>
        <w:jc w:val="both"/>
        <w:rPr>
          <w:rFonts w:ascii="Times New Roman" w:eastAsia="Calibri" w:hAnsi="Times New Roman"/>
          <w:b/>
        </w:rPr>
      </w:pPr>
      <w:r w:rsidRPr="008A4DDA">
        <w:rPr>
          <w:rFonts w:ascii="Times New Roman" w:eastAsia="Calibri" w:hAnsi="Times New Roman"/>
          <w:b/>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1.5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 Send comments regarding the burden estimate or any other aspect of this collection of information, including suggestions for reducing this burden, to the U.S. Department of Education, 400 Maryland Ave., SW, Washington, DC 20210-4537 or </w:t>
      </w:r>
      <w:r w:rsidRPr="008A4DDA">
        <w:rPr>
          <w:rFonts w:ascii="Times New Roman" w:eastAsia="Calibri" w:hAnsi="Times New Roman"/>
          <w:b/>
          <w:color w:val="000000"/>
        </w:rPr>
        <w:t xml:space="preserve">email </w:t>
      </w:r>
      <w:hyperlink r:id="rId78" w:history="1">
        <w:r w:rsidRPr="008A4DDA">
          <w:rPr>
            <w:rFonts w:ascii="Times New Roman" w:eastAsia="Calibri" w:hAnsi="Times New Roman"/>
            <w:b/>
            <w:color w:val="0000FF"/>
            <w:u w:val="single"/>
          </w:rPr>
          <w:t>ICDocketMgr@ed.gov</w:t>
        </w:r>
      </w:hyperlink>
      <w:r w:rsidRPr="008A4DDA">
        <w:rPr>
          <w:rFonts w:ascii="Times New Roman" w:eastAsia="Calibri" w:hAnsi="Times New Roman"/>
          <w:b/>
          <w:color w:val="000000"/>
        </w:rPr>
        <w:t xml:space="preserve"> </w:t>
      </w:r>
      <w:r w:rsidRPr="008A4DDA">
        <w:rPr>
          <w:rFonts w:ascii="Times New Roman" w:eastAsia="Calibri" w:hAnsi="Times New Roman"/>
          <w:b/>
        </w:rPr>
        <w:t>and reference the OMB Control Number 1894-000</w:t>
      </w:r>
    </w:p>
    <w:p w14:paraId="28DECF4F" w14:textId="77777777" w:rsidR="00F745D0" w:rsidRPr="00830FD1" w:rsidRDefault="00F745D0" w:rsidP="00F745D0">
      <w:pPr>
        <w:pStyle w:val="Footer"/>
        <w:spacing w:before="240"/>
        <w:jc w:val="center"/>
      </w:pPr>
      <w:r w:rsidRPr="00830FD1">
        <w:t>California ESSA Consolidated State Plan</w:t>
      </w:r>
    </w:p>
    <w:p w14:paraId="06C3C2E0" w14:textId="77777777" w:rsidR="00F745D0" w:rsidRPr="00830FD1" w:rsidRDefault="00F745D0" w:rsidP="00F745D0">
      <w:pPr>
        <w:pStyle w:val="Footer"/>
        <w:jc w:val="center"/>
      </w:pPr>
      <w:r w:rsidRPr="00830FD1">
        <w:t>State Board of Education | California Department of Education</w:t>
      </w:r>
    </w:p>
    <w:p w14:paraId="1F17AF31" w14:textId="77777777" w:rsidR="00F745D0" w:rsidRPr="00830FD1" w:rsidRDefault="00F745D0" w:rsidP="00F745D0">
      <w:pPr>
        <w:pStyle w:val="Footer"/>
        <w:jc w:val="center"/>
      </w:pPr>
      <w:r w:rsidRPr="00830FD1">
        <w:t>December 2020</w:t>
      </w:r>
    </w:p>
    <w:p w14:paraId="7069E0B7" w14:textId="7C0A236C" w:rsidR="00F745D0" w:rsidRPr="00F745D0" w:rsidRDefault="00830FD1" w:rsidP="00830FD1">
      <w:pPr>
        <w:tabs>
          <w:tab w:val="left" w:pos="5970"/>
        </w:tabs>
        <w:spacing w:after="10560"/>
        <w:jc w:val="both"/>
        <w:rPr>
          <w:rFonts w:ascii="Times New Roman" w:eastAsia="Calibri" w:hAnsi="Times New Roman"/>
          <w:b/>
        </w:rPr>
      </w:pPr>
      <w:r>
        <w:rPr>
          <w:rFonts w:ascii="Times New Roman" w:eastAsia="Calibri" w:hAnsi="Times New Roman"/>
          <w:b/>
        </w:rPr>
        <w:tab/>
      </w:r>
    </w:p>
    <w:sectPr w:rsidR="00F745D0" w:rsidRPr="00F745D0" w:rsidSect="00C55619">
      <w:headerReference w:type="default" r:id="rId79"/>
      <w:footerReference w:type="default" r:id="rId80"/>
      <w:type w:val="continuous"/>
      <w:pgSz w:w="12240" w:h="15840" w:code="1"/>
      <w:pgMar w:top="1080" w:right="1440" w:bottom="720" w:left="144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9B6C9" w14:textId="77777777" w:rsidR="00AB4638" w:rsidRDefault="00AB4638">
      <w:r>
        <w:separator/>
      </w:r>
    </w:p>
  </w:endnote>
  <w:endnote w:type="continuationSeparator" w:id="0">
    <w:p w14:paraId="2F2C01A5" w14:textId="77777777" w:rsidR="00AB4638" w:rsidRDefault="00AB4638">
      <w:r>
        <w:continuationSeparator/>
      </w:r>
    </w:p>
  </w:endnote>
  <w:endnote w:type="continuationNotice" w:id="1">
    <w:p w14:paraId="5131F739" w14:textId="77777777" w:rsidR="00AB4638" w:rsidRDefault="00AB4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95516" w14:textId="77777777" w:rsidR="00EE3934" w:rsidRPr="00830FD1" w:rsidRDefault="00EE3934" w:rsidP="00682BCC">
    <w:pPr>
      <w:pStyle w:val="Footer"/>
      <w:spacing w:before="240"/>
      <w:jc w:val="center"/>
    </w:pPr>
    <w:r w:rsidRPr="00830FD1">
      <w:t>California ESSA Consolidated State Plan</w:t>
    </w:r>
  </w:p>
  <w:p w14:paraId="01D21E83" w14:textId="77777777" w:rsidR="00EE3934" w:rsidRPr="00830FD1" w:rsidRDefault="00EE3934" w:rsidP="00B66AD5">
    <w:pPr>
      <w:pStyle w:val="Footer"/>
      <w:jc w:val="center"/>
    </w:pPr>
    <w:r w:rsidRPr="00830FD1">
      <w:t>State Board of Education | California Department of Education</w:t>
    </w:r>
  </w:p>
  <w:p w14:paraId="74E94241" w14:textId="5E0C38A6" w:rsidR="00EE3934" w:rsidRPr="00830FD1" w:rsidRDefault="006D78D3" w:rsidP="006C23F2">
    <w:pPr>
      <w:pStyle w:val="Footer"/>
      <w:jc w:val="center"/>
    </w:pPr>
    <w:r>
      <w:t>January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98854" w14:textId="77777777" w:rsidR="00EE3934" w:rsidRPr="006C23F2" w:rsidRDefault="00EE3934" w:rsidP="006C23F2">
    <w:pPr>
      <w:pStyle w:val="Footer"/>
      <w:jc w:val="center"/>
      <w:rPr>
        <w:sz w:val="22"/>
      </w:rPr>
    </w:pPr>
    <w:r w:rsidRPr="006C23F2">
      <w:rPr>
        <w:sz w:val="22"/>
      </w:rPr>
      <w:t>California ESSA Consolidated State Plan</w:t>
    </w:r>
  </w:p>
  <w:p w14:paraId="755FB536" w14:textId="77777777" w:rsidR="00EE3934" w:rsidRPr="006C23F2" w:rsidRDefault="00EE3934" w:rsidP="006C23F2">
    <w:pPr>
      <w:pStyle w:val="Footer"/>
      <w:jc w:val="center"/>
      <w:rPr>
        <w:sz w:val="22"/>
      </w:rPr>
    </w:pPr>
    <w:r w:rsidRPr="006C23F2">
      <w:rPr>
        <w:sz w:val="22"/>
      </w:rPr>
      <w:t>State Board of Education | California Department of Education</w:t>
    </w:r>
  </w:p>
  <w:p w14:paraId="73B7C962" w14:textId="77777777" w:rsidR="00EE3934" w:rsidRPr="006C23F2" w:rsidRDefault="00EE3934" w:rsidP="006C23F2">
    <w:pPr>
      <w:pStyle w:val="Footer"/>
      <w:jc w:val="center"/>
      <w:rPr>
        <w:sz w:val="22"/>
      </w:rPr>
    </w:pPr>
    <w:r w:rsidRPr="006C23F2">
      <w:rPr>
        <w:sz w:val="22"/>
      </w:rPr>
      <w:t xml:space="preserve">September 2017 | Page </w:t>
    </w:r>
    <w:r>
      <w:fldChar w:fldCharType="begin"/>
    </w:r>
    <w:r>
      <w:instrText xml:space="preserve"> PAGE   \* MERGEFORMAT </w:instrText>
    </w:r>
    <w:r>
      <w:fldChar w:fldCharType="separate"/>
    </w:r>
    <w:r>
      <w:rPr>
        <w:noProof/>
        <w:sz w:val="22"/>
      </w:rPr>
      <w:t>1</w:t>
    </w:r>
    <w:r>
      <w:rPr>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165E8" w14:textId="77777777" w:rsidR="00EE3934" w:rsidRPr="003A5C88" w:rsidRDefault="00EE3934" w:rsidP="00C55619">
    <w:pPr>
      <w:pStyle w:val="Footer"/>
      <w:jc w:val="center"/>
      <w:rPr>
        <w:sz w:val="22"/>
      </w:rPr>
    </w:pPr>
    <w:r w:rsidRPr="003A5C88">
      <w:rPr>
        <w:sz w:val="22"/>
      </w:rPr>
      <w:t>California ESSA Consolidated State Plan</w:t>
    </w:r>
  </w:p>
  <w:p w14:paraId="7B2F33EB" w14:textId="77777777" w:rsidR="00EE3934" w:rsidRPr="003A5C88" w:rsidRDefault="00EE3934" w:rsidP="00C55619">
    <w:pPr>
      <w:pStyle w:val="Footer"/>
      <w:jc w:val="center"/>
      <w:rPr>
        <w:sz w:val="22"/>
      </w:rPr>
    </w:pPr>
    <w:r w:rsidRPr="003A5C88">
      <w:rPr>
        <w:sz w:val="22"/>
      </w:rPr>
      <w:t>State Board of Education | California Department of Education</w:t>
    </w:r>
  </w:p>
  <w:p w14:paraId="5CE7B8E1" w14:textId="77777777" w:rsidR="00EE3934" w:rsidRPr="006C23F2" w:rsidRDefault="00EE3934" w:rsidP="00C55619">
    <w:pPr>
      <w:pStyle w:val="Footer"/>
      <w:jc w:val="center"/>
      <w:rPr>
        <w:sz w:val="22"/>
      </w:rPr>
    </w:pPr>
    <w:r>
      <w:rPr>
        <w:sz w:val="22"/>
      </w:rPr>
      <w:t>September 2017</w:t>
    </w:r>
    <w:r w:rsidRPr="003A5C88">
      <w:rPr>
        <w:sz w:val="22"/>
      </w:rPr>
      <w:t xml:space="preserve"> | Page </w:t>
    </w:r>
    <w:r>
      <w:fldChar w:fldCharType="begin"/>
    </w:r>
    <w:r>
      <w:instrText xml:space="preserve"> PAGE   \* MERGEFORMAT </w:instrText>
    </w:r>
    <w:r>
      <w:fldChar w:fldCharType="separate"/>
    </w:r>
    <w:r w:rsidRPr="00370735">
      <w:rPr>
        <w:noProof/>
        <w:sz w:val="22"/>
      </w:rPr>
      <w:t>177</w:t>
    </w:r>
    <w:r>
      <w:rPr>
        <w:noProof/>
        <w:sz w:val="22"/>
      </w:rPr>
      <w:fldChar w:fldCharType="end"/>
    </w:r>
  </w:p>
  <w:p w14:paraId="40AC68FA" w14:textId="77777777" w:rsidR="00EE3934" w:rsidRDefault="00EE3934">
    <w:pPr>
      <w:pStyle w:val="Footer"/>
    </w:pPr>
  </w:p>
  <w:p w14:paraId="31442579" w14:textId="77777777" w:rsidR="00EE3934" w:rsidRDefault="00EE393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9E622" w14:textId="77777777" w:rsidR="00AB4638" w:rsidRDefault="00AB4638">
      <w:r>
        <w:separator/>
      </w:r>
    </w:p>
  </w:footnote>
  <w:footnote w:type="continuationSeparator" w:id="0">
    <w:p w14:paraId="1F6EE158" w14:textId="77777777" w:rsidR="00AB4638" w:rsidRDefault="00AB4638">
      <w:r>
        <w:continuationSeparator/>
      </w:r>
    </w:p>
  </w:footnote>
  <w:footnote w:type="continuationNotice" w:id="1">
    <w:p w14:paraId="36A7ACF7" w14:textId="77777777" w:rsidR="00AB4638" w:rsidRDefault="00AB4638"/>
  </w:footnote>
  <w:footnote w:id="2">
    <w:p w14:paraId="730A5192" w14:textId="77777777" w:rsidR="00EE3934" w:rsidRPr="00822B9D" w:rsidRDefault="00EE3934" w:rsidP="00465547">
      <w:pPr>
        <w:pStyle w:val="FootnoteText"/>
        <w:rPr>
          <w:rFonts w:ascii="Times New Roman" w:hAnsi="Times New Roman"/>
          <w:sz w:val="18"/>
          <w:szCs w:val="18"/>
        </w:rPr>
      </w:pPr>
      <w:r w:rsidRPr="00830FD1">
        <w:rPr>
          <w:rStyle w:val="FootnoteReference"/>
          <w:rFonts w:ascii="Times New Roman" w:hAnsi="Times New Roman"/>
          <w:szCs w:val="18"/>
        </w:rPr>
        <w:footnoteRef/>
      </w:r>
      <w:r w:rsidRPr="00822B9D">
        <w:rPr>
          <w:rFonts w:ascii="Times New Roman" w:hAnsi="Times New Roman"/>
          <w:sz w:val="18"/>
          <w:szCs w:val="18"/>
        </w:rPr>
        <w:t xml:space="preserve"> </w:t>
      </w:r>
      <w:r w:rsidRPr="00830FD1">
        <w:rPr>
          <w:rFonts w:ascii="Times New Roman" w:hAnsi="Times New Roman"/>
          <w:sz w:val="24"/>
          <w:szCs w:val="18"/>
        </w:rPr>
        <w:t>Unless otherwise indicated, citations to the ESEA refer to the ESEA, as amended by the ESSA.</w:t>
      </w:r>
    </w:p>
  </w:footnote>
  <w:footnote w:id="3">
    <w:p w14:paraId="6DE84BC4" w14:textId="77777777" w:rsidR="00EE3934" w:rsidRPr="00105847" w:rsidRDefault="00EE3934" w:rsidP="00D1517D">
      <w:pPr>
        <w:pStyle w:val="FootnoteText"/>
        <w:rPr>
          <w:rFonts w:ascii="Times New Roman" w:hAnsi="Times New Roman"/>
          <w:sz w:val="18"/>
          <w:szCs w:val="18"/>
        </w:rPr>
      </w:pPr>
      <w:r w:rsidRPr="00830FD1">
        <w:rPr>
          <w:rStyle w:val="FootnoteReference"/>
          <w:rFonts w:ascii="Times New Roman" w:hAnsi="Times New Roman"/>
          <w:szCs w:val="18"/>
        </w:rPr>
        <w:footnoteRef/>
      </w:r>
      <w:r w:rsidRPr="00105847">
        <w:rPr>
          <w:rFonts w:ascii="Times New Roman" w:hAnsi="Times New Roman"/>
          <w:sz w:val="18"/>
          <w:szCs w:val="18"/>
        </w:rPr>
        <w:t xml:space="preserve"> </w:t>
      </w:r>
      <w:r w:rsidRPr="00830FD1">
        <w:rPr>
          <w:rFonts w:ascii="Times New Roman" w:hAnsi="Times New Roman"/>
          <w:sz w:val="24"/>
          <w:szCs w:val="18"/>
        </w:rPr>
        <w:t xml:space="preserve">The Secretary anticipates collecting relevant information consistent with the assessment peer review process in 34 CFR § 200.2(d).  An SEA need not submit any information regarding challenging State academic standards and assessments at this time.  </w:t>
      </w:r>
    </w:p>
  </w:footnote>
  <w:footnote w:id="4">
    <w:p w14:paraId="03AF969E" w14:textId="674E1E41" w:rsidR="00EE3934" w:rsidRPr="00AB45CC" w:rsidRDefault="00EE3934" w:rsidP="004F7B82">
      <w:pPr>
        <w:spacing w:after="240"/>
        <w:rPr>
          <w:rFonts w:ascii="Times New Roman" w:hAnsi="Times New Roman"/>
          <w:color w:val="FF0000"/>
          <w:sz w:val="18"/>
          <w:szCs w:val="18"/>
        </w:rPr>
      </w:pPr>
      <w:r w:rsidRPr="00830FD1">
        <w:rPr>
          <w:rStyle w:val="FootnoteReference"/>
          <w:rFonts w:ascii="Times New Roman" w:hAnsi="Times New Roman"/>
          <w:sz w:val="20"/>
          <w:szCs w:val="18"/>
        </w:rPr>
        <w:footnoteRef/>
      </w:r>
      <w:r w:rsidRPr="00830FD1">
        <w:rPr>
          <w:rFonts w:ascii="Times New Roman" w:hAnsi="Times New Roman"/>
          <w:sz w:val="20"/>
          <w:szCs w:val="18"/>
        </w:rPr>
        <w:t xml:space="preserve"> </w:t>
      </w:r>
      <w:r w:rsidRPr="004F7B82">
        <w:rPr>
          <w:rFonts w:ascii="Times New Roman" w:hAnsi="Times New Roman"/>
          <w:sz w:val="22"/>
          <w:szCs w:val="18"/>
        </w:rPr>
        <w:t>Consistent with ESEA section1111(i), information collected or disseminated under ESEA section 1111 shall be collected and disseminated in a manner that protects the privacy of individuals consistent with section 444 of the General Education Provisions Act (20 U.S.C. 1232g, commonly known as the “Family Educational Rights and Privacy Act of 1974”).  When selecting a minimum n-size for reporting, States should consult the Institute for Education Sciences report “Best Practices for Determining Subgroup Size in Accountability Systems While Protecting Personally Identifiable Student Information” to identify appropriate statistical disclosure limitation strategies for protecting student privacy.</w:t>
      </w:r>
    </w:p>
  </w:footnote>
  <w:footnote w:id="5">
    <w:p w14:paraId="0231DAFB" w14:textId="77777777" w:rsidR="00EE3934" w:rsidRPr="002A5421" w:rsidRDefault="00EE3934" w:rsidP="00E67C09">
      <w:pPr>
        <w:pStyle w:val="FootnoteText"/>
        <w:rPr>
          <w:sz w:val="24"/>
          <w:szCs w:val="24"/>
        </w:rPr>
      </w:pPr>
      <w:r w:rsidRPr="00027C8B">
        <w:rPr>
          <w:rStyle w:val="FootnoteReference"/>
        </w:rPr>
        <w:footnoteRef/>
      </w:r>
      <w:r w:rsidRPr="00027C8B">
        <w:t xml:space="preserve"> </w:t>
      </w:r>
      <w:r w:rsidRPr="002A5421">
        <w:rPr>
          <w:sz w:val="24"/>
          <w:szCs w:val="24"/>
        </w:rPr>
        <w:t xml:space="preserve">Additional information about the a-g subject requirements is available on the University of California’s Web site: </w:t>
      </w:r>
      <w:hyperlink r:id="rId1" w:tooltip="University of California a-g Subject Requirements Web Page" w:history="1">
        <w:r w:rsidRPr="002A5421">
          <w:rPr>
            <w:rStyle w:val="Hyperlink"/>
            <w:sz w:val="24"/>
            <w:szCs w:val="24"/>
          </w:rPr>
          <w:t>https://www.ucop.edu/agguide/a-g-requirements/</w:t>
        </w:r>
      </w:hyperlink>
      <w:r w:rsidRPr="002A5421">
        <w:rPr>
          <w:sz w:val="24"/>
          <w:szCs w:val="24"/>
        </w:rPr>
        <w:t xml:space="preserve">. </w:t>
      </w:r>
    </w:p>
  </w:footnote>
  <w:footnote w:id="6">
    <w:p w14:paraId="4DAA8FC5" w14:textId="1A3492C2" w:rsidR="00EE3934" w:rsidRPr="005C676F" w:rsidRDefault="00EE3934" w:rsidP="00CE2DA7">
      <w:pPr>
        <w:pStyle w:val="FootnoteText"/>
        <w:rPr>
          <w:rFonts w:ascii="Times New Roman" w:hAnsi="Times New Roman"/>
          <w:sz w:val="18"/>
          <w:szCs w:val="18"/>
        </w:rPr>
      </w:pPr>
      <w:r w:rsidRPr="002A5421">
        <w:rPr>
          <w:rStyle w:val="FootnoteReference"/>
          <w:rFonts w:ascii="Times New Roman" w:hAnsi="Times New Roman"/>
          <w:sz w:val="24"/>
          <w:szCs w:val="18"/>
        </w:rPr>
        <w:footnoteRef/>
      </w:r>
      <w:r w:rsidRPr="002A5421">
        <w:rPr>
          <w:rFonts w:ascii="Times New Roman" w:hAnsi="Times New Roman"/>
          <w:sz w:val="24"/>
          <w:szCs w:val="18"/>
        </w:rPr>
        <w:t xml:space="preserve"> Consistent with ESEA section 1111(g)(1)(B</w:t>
      </w:r>
      <w:r w:rsidRPr="002A5421">
        <w:rPr>
          <w:rFonts w:ascii="Times New Roman" w:hAnsi="Times New Roman"/>
          <w:sz w:val="24"/>
        </w:rPr>
        <w:t>), this</w:t>
      </w:r>
      <w:r w:rsidRPr="002A5421">
        <w:rPr>
          <w:rFonts w:ascii="Times New Roman" w:hAnsi="Times New Roman"/>
          <w:sz w:val="24"/>
          <w:szCs w:val="18"/>
        </w:rPr>
        <w:t xml:space="preserve"> description should not be construed as requiring a State to develop or implement a teacher, principal or other school leader evaluation system.</w:t>
      </w:r>
    </w:p>
  </w:footnote>
  <w:footnote w:id="7">
    <w:p w14:paraId="235A6870" w14:textId="6DEEDDBD" w:rsidR="00EE3934" w:rsidRDefault="00EE3934" w:rsidP="002A10AB">
      <w:pPr>
        <w:contextualSpacing/>
      </w:pPr>
      <w:r w:rsidRPr="002A5421">
        <w:rPr>
          <w:rStyle w:val="FootnoteReference"/>
          <w:szCs w:val="20"/>
        </w:rPr>
        <w:footnoteRef/>
      </w:r>
      <w:r w:rsidRPr="002A5421">
        <w:rPr>
          <w:szCs w:val="20"/>
        </w:rPr>
        <w:t xml:space="preserve"> </w:t>
      </w:r>
      <w:r w:rsidRPr="002A5421">
        <w:rPr>
          <w:rFonts w:cs="Arial"/>
          <w:szCs w:val="20"/>
        </w:rPr>
        <w:t xml:space="preserve">California </w:t>
      </w:r>
      <w:r w:rsidRPr="002A5421">
        <w:rPr>
          <w:rFonts w:cs="Arial"/>
          <w:i/>
          <w:szCs w:val="20"/>
        </w:rPr>
        <w:t>Education Code (EC)</w:t>
      </w:r>
      <w:r w:rsidRPr="002A5421">
        <w:rPr>
          <w:rFonts w:cs="Arial"/>
          <w:szCs w:val="20"/>
        </w:rPr>
        <w:t xml:space="preserve"> Section 47605(l) states that teachers in charter schools shall hold a CTC certificate, permit, or other document equivalent to that which a teacher in other public schools would be required to hold. However, </w:t>
      </w:r>
      <w:r w:rsidRPr="002A5421">
        <w:rPr>
          <w:rFonts w:cs="Arial"/>
          <w:i/>
          <w:szCs w:val="20"/>
        </w:rPr>
        <w:t>EC</w:t>
      </w:r>
      <w:r w:rsidRPr="002A5421">
        <w:rPr>
          <w:rFonts w:cs="Arial"/>
          <w:szCs w:val="20"/>
        </w:rPr>
        <w:t xml:space="preserve"> Section 47605(l) grants charter schools credentialing flexibility with regard to non-core, non-college preparatory courses. Therefore, the ESSA required definitions and approach to reporting data for ineffective, out-of-field, and inexperienced teachers will account for the statutory flexibility afforded to charter schools under state law.</w:t>
      </w:r>
    </w:p>
  </w:footnote>
  <w:footnote w:id="8">
    <w:p w14:paraId="5E65626F" w14:textId="77777777" w:rsidR="00EE3934" w:rsidRPr="00622AE8" w:rsidRDefault="00EE3934" w:rsidP="009C6F97">
      <w:pPr>
        <w:pStyle w:val="FootnoteText"/>
        <w:rPr>
          <w:rFonts w:cs="Arial"/>
        </w:rPr>
      </w:pPr>
      <w:r w:rsidRPr="00622AE8">
        <w:rPr>
          <w:rStyle w:val="FootnoteReference"/>
          <w:rFonts w:cs="Arial"/>
        </w:rPr>
        <w:footnoteRef/>
      </w:r>
      <w:r w:rsidRPr="00622AE8">
        <w:rPr>
          <w:rFonts w:cs="Arial"/>
        </w:rPr>
        <w:t xml:space="preserve"> </w:t>
      </w:r>
      <w:r w:rsidRPr="00682BCC">
        <w:rPr>
          <w:rFonts w:cs="Arial"/>
          <w:sz w:val="24"/>
        </w:rPr>
        <w:t xml:space="preserve">Available at </w:t>
      </w:r>
      <w:hyperlink r:id="rId2" w:tooltip="SBE-Adopted ELA/ELD Framework Chapters" w:history="1">
        <w:r w:rsidRPr="00682BCC">
          <w:rPr>
            <w:rStyle w:val="Hyperlink"/>
            <w:rFonts w:cs="Arial"/>
            <w:sz w:val="24"/>
          </w:rPr>
          <w:t>http://www.cde.ca.gov/ci/rl/cf/elaeldfrmwrksbeadopted.asp</w:t>
        </w:r>
      </w:hyperlink>
      <w:r w:rsidRPr="00682BCC">
        <w:rPr>
          <w:rFonts w:cs="Arial"/>
          <w:sz w:val="24"/>
        </w:rPr>
        <w:t xml:space="preserve">. </w:t>
      </w:r>
    </w:p>
  </w:footnote>
  <w:footnote w:id="9">
    <w:p w14:paraId="727E1CAE" w14:textId="7CB56276" w:rsidR="00EE3934" w:rsidRPr="00C614A4" w:rsidRDefault="00EE3934" w:rsidP="008C2702">
      <w:pPr>
        <w:pStyle w:val="FootnoteText"/>
        <w:rPr>
          <w:rFonts w:cs="Arial"/>
        </w:rPr>
      </w:pPr>
      <w:r w:rsidRPr="00C614A4">
        <w:rPr>
          <w:rStyle w:val="FootnoteReference"/>
          <w:rFonts w:cs="Arial"/>
        </w:rPr>
        <w:footnoteRef/>
      </w:r>
      <w:r w:rsidRPr="00C614A4">
        <w:rPr>
          <w:rFonts w:cs="Arial"/>
        </w:rPr>
        <w:t xml:space="preserve"> </w:t>
      </w:r>
      <w:r w:rsidRPr="00830FD1">
        <w:rPr>
          <w:rFonts w:cs="Arial"/>
          <w:sz w:val="24"/>
        </w:rPr>
        <w:t>Eligible entities include LEAs, community-based organizations, Indian tribes or tribal organizations, another public or private entity, or a consortium of two or more such agencies or organizations or entities.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E29C" w14:textId="79DAD010" w:rsidR="00FD4596" w:rsidRDefault="00FD4596" w:rsidP="00FD4596">
    <w:pPr>
      <w:pStyle w:val="Header"/>
      <w:jc w:val="right"/>
    </w:pPr>
    <w:r>
      <w:t>itb-amard-sep23item01</w:t>
    </w:r>
  </w:p>
  <w:p w14:paraId="07DB494C" w14:textId="3D84D447" w:rsidR="00FD4596" w:rsidRDefault="00FD4596" w:rsidP="00FD4596">
    <w:pPr>
      <w:pStyle w:val="Header"/>
      <w:jc w:val="right"/>
    </w:pPr>
    <w:r>
      <w:t xml:space="preserve">Attachment </w:t>
    </w:r>
    <w:r w:rsidR="00EB1CB6">
      <w:t>3</w:t>
    </w:r>
  </w:p>
  <w:p w14:paraId="547BE670" w14:textId="35C6A385" w:rsidR="00EE3934" w:rsidRPr="004F7B82" w:rsidRDefault="00EE3934" w:rsidP="00FD4596">
    <w:pPr>
      <w:pStyle w:val="Header"/>
      <w:jc w:val="right"/>
      <w:rPr>
        <w:bCs/>
      </w:rPr>
    </w:pPr>
    <w:r w:rsidRPr="00045ADB">
      <w:t xml:space="preserve">Page </w:t>
    </w:r>
    <w:r>
      <w:rPr>
        <w:bCs/>
        <w:noProof/>
      </w:rPr>
      <w:fldChar w:fldCharType="begin"/>
    </w:r>
    <w:r>
      <w:rPr>
        <w:bCs/>
        <w:noProof/>
      </w:rPr>
      <w:instrText xml:space="preserve"> PAGE  \* Arabic  \* MERGEFORMAT </w:instrText>
    </w:r>
    <w:r>
      <w:rPr>
        <w:bCs/>
        <w:noProof/>
      </w:rPr>
      <w:fldChar w:fldCharType="separate"/>
    </w:r>
    <w:r>
      <w:rPr>
        <w:bCs/>
        <w:noProof/>
      </w:rPr>
      <w:t>159</w:t>
    </w:r>
    <w:r>
      <w:rPr>
        <w:bCs/>
        <w:noProof/>
      </w:rPr>
      <w:fldChar w:fldCharType="end"/>
    </w:r>
    <w:r w:rsidRPr="00045ADB">
      <w:t xml:space="preserve"> of </w:t>
    </w:r>
    <w:r>
      <w:rPr>
        <w:bCs/>
        <w:noProof/>
      </w:rPr>
      <w:fldChar w:fldCharType="begin"/>
    </w:r>
    <w:r>
      <w:rPr>
        <w:bCs/>
        <w:noProof/>
      </w:rPr>
      <w:instrText xml:space="preserve"> NUMPAGES  \* Arabic  \* MERGEFORMAT </w:instrText>
    </w:r>
    <w:r>
      <w:rPr>
        <w:bCs/>
        <w:noProof/>
      </w:rPr>
      <w:fldChar w:fldCharType="separate"/>
    </w:r>
    <w:r>
      <w:rPr>
        <w:bCs/>
        <w:noProof/>
      </w:rPr>
      <w:t>168</w:t>
    </w:r>
    <w:r>
      <w:rPr>
        <w:bCs/>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646CE" w14:textId="77777777" w:rsidR="00EE3934" w:rsidRPr="006C23F2" w:rsidRDefault="00EE3934" w:rsidP="006C23F2">
    <w:pPr>
      <w:pStyle w:val="Header"/>
      <w:jc w:val="center"/>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1C18" w14:textId="77777777" w:rsidR="00EE3934" w:rsidRDefault="00EE3934" w:rsidP="00E113A9">
    <w:pPr>
      <w:pStyle w:val="Header"/>
      <w:jc w:val="right"/>
      <w:rPr>
        <w:rFonts w:cs="Arial"/>
      </w:rPr>
    </w:pPr>
  </w:p>
  <w:p w14:paraId="686FA227" w14:textId="77777777" w:rsidR="00EE3934" w:rsidRPr="00CC4E71" w:rsidRDefault="00EE3934" w:rsidP="00E113A9">
    <w:pPr>
      <w:pStyle w:val="Header"/>
      <w:jc w:val="right"/>
      <w:rPr>
        <w:rFonts w:cs="Arial"/>
      </w:rPr>
    </w:pPr>
    <w:r w:rsidRPr="00CC4E71">
      <w:rPr>
        <w:rFonts w:cs="Arial"/>
      </w:rPr>
      <w:t>pptd-amard-</w:t>
    </w:r>
    <w:r>
      <w:rPr>
        <w:rFonts w:cs="Arial"/>
      </w:rPr>
      <w:t>apr</w:t>
    </w:r>
    <w:r w:rsidRPr="00CC4E71">
      <w:rPr>
        <w:rFonts w:cs="Arial"/>
      </w:rPr>
      <w:t>18item0</w:t>
    </w:r>
    <w:r w:rsidRPr="002C4B94">
      <w:rPr>
        <w:rFonts w:cs="Arial"/>
      </w:rPr>
      <w:t>1</w:t>
    </w:r>
  </w:p>
  <w:p w14:paraId="1DAC9F6A" w14:textId="77777777" w:rsidR="00EE3934" w:rsidRPr="00F94DD9" w:rsidRDefault="00EE3934" w:rsidP="00E113A9">
    <w:pPr>
      <w:pStyle w:val="Header"/>
      <w:jc w:val="right"/>
      <w:rPr>
        <w:rFonts w:cs="Arial"/>
      </w:rPr>
    </w:pPr>
    <w:r w:rsidRPr="00CC4E71">
      <w:rPr>
        <w:rFonts w:cs="Arial"/>
      </w:rPr>
      <w:t>Attachment 0</w:t>
    </w:r>
    <w:r>
      <w:rPr>
        <w:rFonts w:cs="Arial"/>
      </w:rPr>
      <w:t>2</w:t>
    </w:r>
  </w:p>
  <w:p w14:paraId="026C78E8" w14:textId="77777777" w:rsidR="00EE3934" w:rsidRDefault="00EE3934">
    <w:pPr>
      <w:pStyle w:val="Header"/>
    </w:pPr>
  </w:p>
  <w:p w14:paraId="16671621" w14:textId="77777777" w:rsidR="00EE3934" w:rsidRDefault="00EE393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193E"/>
    <w:multiLevelType w:val="hybridMultilevel"/>
    <w:tmpl w:val="814C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F4359"/>
    <w:multiLevelType w:val="hybridMultilevel"/>
    <w:tmpl w:val="F8E046E6"/>
    <w:lvl w:ilvl="0" w:tplc="3946B3CC">
      <w:start w:val="6"/>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13837"/>
    <w:multiLevelType w:val="hybridMultilevel"/>
    <w:tmpl w:val="BD88A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A267C"/>
    <w:multiLevelType w:val="hybridMultilevel"/>
    <w:tmpl w:val="51DA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57B37"/>
    <w:multiLevelType w:val="hybridMultilevel"/>
    <w:tmpl w:val="8B50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365AE0"/>
    <w:multiLevelType w:val="hybridMultilevel"/>
    <w:tmpl w:val="2A4AE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36B8F"/>
    <w:multiLevelType w:val="hybridMultilevel"/>
    <w:tmpl w:val="3CF63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F30A79"/>
    <w:multiLevelType w:val="hybridMultilevel"/>
    <w:tmpl w:val="D0E0C68C"/>
    <w:lvl w:ilvl="0" w:tplc="3906E942">
      <w:start w:val="7"/>
      <w:numFmt w:val="lowerRoman"/>
      <w:lvlText w:val="%1."/>
      <w:lvlJc w:val="righ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9566D8"/>
    <w:multiLevelType w:val="hybridMultilevel"/>
    <w:tmpl w:val="FBEE9160"/>
    <w:lvl w:ilvl="0" w:tplc="FE104C58">
      <w:start w:val="1"/>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15:restartNumberingAfterBreak="0">
    <w:nsid w:val="0E0760BE"/>
    <w:multiLevelType w:val="hybridMultilevel"/>
    <w:tmpl w:val="B0B81D12"/>
    <w:lvl w:ilvl="0" w:tplc="0409000F">
      <w:start w:val="1"/>
      <w:numFmt w:val="decimal"/>
      <w:lvlText w:val="%1."/>
      <w:lvlJc w:val="left"/>
      <w:pPr>
        <w:ind w:left="720" w:hanging="360"/>
      </w:pPr>
    </w:lvl>
    <w:lvl w:ilvl="1" w:tplc="B81ED3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4777A"/>
    <w:multiLevelType w:val="hybridMultilevel"/>
    <w:tmpl w:val="BC9EB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2163B2"/>
    <w:multiLevelType w:val="hybridMultilevel"/>
    <w:tmpl w:val="1E16B9A0"/>
    <w:lvl w:ilvl="0" w:tplc="387A1528">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0F">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1171525E"/>
    <w:multiLevelType w:val="hybridMultilevel"/>
    <w:tmpl w:val="49DE58F4"/>
    <w:lvl w:ilvl="0" w:tplc="CEBA35AA">
      <w:start w:val="3"/>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81B31"/>
    <w:multiLevelType w:val="hybridMultilevel"/>
    <w:tmpl w:val="CFBC13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44D1185"/>
    <w:multiLevelType w:val="hybridMultilevel"/>
    <w:tmpl w:val="25848D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Symbol"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Symbol"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14E968D6"/>
    <w:multiLevelType w:val="hybridMultilevel"/>
    <w:tmpl w:val="2DA4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297CFF"/>
    <w:multiLevelType w:val="hybridMultilevel"/>
    <w:tmpl w:val="31C01B84"/>
    <w:lvl w:ilvl="0" w:tplc="3C248EDC">
      <w:start w:val="3"/>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2B0EA6"/>
    <w:multiLevelType w:val="hybridMultilevel"/>
    <w:tmpl w:val="5C467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E54B4"/>
    <w:multiLevelType w:val="hybridMultilevel"/>
    <w:tmpl w:val="9C6EC53A"/>
    <w:lvl w:ilvl="0" w:tplc="D7569A4A">
      <w:start w:val="1"/>
      <w:numFmt w:val="bullet"/>
      <w:lvlText w:val="•"/>
      <w:lvlJc w:val="left"/>
      <w:pPr>
        <w:tabs>
          <w:tab w:val="num" w:pos="720"/>
        </w:tabs>
        <w:ind w:left="720" w:hanging="360"/>
      </w:pPr>
      <w:rPr>
        <w:rFonts w:ascii="Arial" w:hAnsi="Arial" w:hint="default"/>
      </w:rPr>
    </w:lvl>
    <w:lvl w:ilvl="1" w:tplc="7642568E" w:tentative="1">
      <w:start w:val="1"/>
      <w:numFmt w:val="bullet"/>
      <w:lvlText w:val="•"/>
      <w:lvlJc w:val="left"/>
      <w:pPr>
        <w:tabs>
          <w:tab w:val="num" w:pos="1440"/>
        </w:tabs>
        <w:ind w:left="1440" w:hanging="360"/>
      </w:pPr>
      <w:rPr>
        <w:rFonts w:ascii="Arial" w:hAnsi="Arial" w:hint="default"/>
      </w:rPr>
    </w:lvl>
    <w:lvl w:ilvl="2" w:tplc="E7763310" w:tentative="1">
      <w:start w:val="1"/>
      <w:numFmt w:val="bullet"/>
      <w:lvlText w:val="•"/>
      <w:lvlJc w:val="left"/>
      <w:pPr>
        <w:tabs>
          <w:tab w:val="num" w:pos="2160"/>
        </w:tabs>
        <w:ind w:left="2160" w:hanging="360"/>
      </w:pPr>
      <w:rPr>
        <w:rFonts w:ascii="Arial" w:hAnsi="Arial" w:hint="default"/>
      </w:rPr>
    </w:lvl>
    <w:lvl w:ilvl="3" w:tplc="669246FE" w:tentative="1">
      <w:start w:val="1"/>
      <w:numFmt w:val="bullet"/>
      <w:lvlText w:val="•"/>
      <w:lvlJc w:val="left"/>
      <w:pPr>
        <w:tabs>
          <w:tab w:val="num" w:pos="2880"/>
        </w:tabs>
        <w:ind w:left="2880" w:hanging="360"/>
      </w:pPr>
      <w:rPr>
        <w:rFonts w:ascii="Arial" w:hAnsi="Arial" w:hint="default"/>
      </w:rPr>
    </w:lvl>
    <w:lvl w:ilvl="4" w:tplc="EC8418F8" w:tentative="1">
      <w:start w:val="1"/>
      <w:numFmt w:val="bullet"/>
      <w:lvlText w:val="•"/>
      <w:lvlJc w:val="left"/>
      <w:pPr>
        <w:tabs>
          <w:tab w:val="num" w:pos="3600"/>
        </w:tabs>
        <w:ind w:left="3600" w:hanging="360"/>
      </w:pPr>
      <w:rPr>
        <w:rFonts w:ascii="Arial" w:hAnsi="Arial" w:hint="default"/>
      </w:rPr>
    </w:lvl>
    <w:lvl w:ilvl="5" w:tplc="297CD51A" w:tentative="1">
      <w:start w:val="1"/>
      <w:numFmt w:val="bullet"/>
      <w:lvlText w:val="•"/>
      <w:lvlJc w:val="left"/>
      <w:pPr>
        <w:tabs>
          <w:tab w:val="num" w:pos="4320"/>
        </w:tabs>
        <w:ind w:left="4320" w:hanging="360"/>
      </w:pPr>
      <w:rPr>
        <w:rFonts w:ascii="Arial" w:hAnsi="Arial" w:hint="default"/>
      </w:rPr>
    </w:lvl>
    <w:lvl w:ilvl="6" w:tplc="FB6ADB5C" w:tentative="1">
      <w:start w:val="1"/>
      <w:numFmt w:val="bullet"/>
      <w:lvlText w:val="•"/>
      <w:lvlJc w:val="left"/>
      <w:pPr>
        <w:tabs>
          <w:tab w:val="num" w:pos="5040"/>
        </w:tabs>
        <w:ind w:left="5040" w:hanging="360"/>
      </w:pPr>
      <w:rPr>
        <w:rFonts w:ascii="Arial" w:hAnsi="Arial" w:hint="default"/>
      </w:rPr>
    </w:lvl>
    <w:lvl w:ilvl="7" w:tplc="E2FED85E" w:tentative="1">
      <w:start w:val="1"/>
      <w:numFmt w:val="bullet"/>
      <w:lvlText w:val="•"/>
      <w:lvlJc w:val="left"/>
      <w:pPr>
        <w:tabs>
          <w:tab w:val="num" w:pos="5760"/>
        </w:tabs>
        <w:ind w:left="5760" w:hanging="360"/>
      </w:pPr>
      <w:rPr>
        <w:rFonts w:ascii="Arial" w:hAnsi="Arial" w:hint="default"/>
      </w:rPr>
    </w:lvl>
    <w:lvl w:ilvl="8" w:tplc="33ACD3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B7A55DA"/>
    <w:multiLevelType w:val="hybridMultilevel"/>
    <w:tmpl w:val="C9C04D34"/>
    <w:lvl w:ilvl="0" w:tplc="18609B0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3C4D50"/>
    <w:multiLevelType w:val="hybridMultilevel"/>
    <w:tmpl w:val="B3706A8A"/>
    <w:lvl w:ilvl="0" w:tplc="9C62E4DE">
      <w:start w:val="1"/>
      <w:numFmt w:val="lowerLetter"/>
      <w:lvlText w:val="%1."/>
      <w:lvlJc w:val="left"/>
      <w:pPr>
        <w:ind w:left="2160" w:hanging="360"/>
      </w:pPr>
      <w:rPr>
        <w:rFonts w:hint="default"/>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52C3D28"/>
    <w:multiLevelType w:val="hybridMultilevel"/>
    <w:tmpl w:val="185AB9F4"/>
    <w:lvl w:ilvl="0" w:tplc="4BFA0A7C">
      <w:start w:val="1"/>
      <w:numFmt w:val="decimal"/>
      <w:lvlText w:val="%1."/>
      <w:lvlJc w:val="left"/>
      <w:pPr>
        <w:ind w:left="720" w:hanging="360"/>
      </w:pPr>
      <w:rPr>
        <w:rFonts w:asciiTheme="minorBidi" w:hAnsiTheme="minorBidi" w:cstheme="minorBidi"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C2B1D7F"/>
    <w:multiLevelType w:val="hybridMultilevel"/>
    <w:tmpl w:val="A122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37AE0"/>
    <w:multiLevelType w:val="hybridMultilevel"/>
    <w:tmpl w:val="A27A9AF8"/>
    <w:lvl w:ilvl="0" w:tplc="B4D85C60">
      <w:start w:val="8"/>
      <w:numFmt w:val="lowerRoman"/>
      <w:lvlText w:val="%1."/>
      <w:lvlJc w:val="righ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0A1DCF"/>
    <w:multiLevelType w:val="hybridMultilevel"/>
    <w:tmpl w:val="7BA01354"/>
    <w:lvl w:ilvl="0" w:tplc="5AB672AA">
      <w:start w:val="2"/>
      <w:numFmt w:val="decimal"/>
      <w:lvlText w:val="%1."/>
      <w:lvlJc w:val="left"/>
      <w:pPr>
        <w:ind w:left="360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AA0112"/>
    <w:multiLevelType w:val="hybridMultilevel"/>
    <w:tmpl w:val="689C7ED4"/>
    <w:lvl w:ilvl="0" w:tplc="E63E60A0">
      <w:start w:val="8"/>
      <w:numFmt w:val="upperLetter"/>
      <w:lvlText w:val="%1."/>
      <w:lvlJc w:val="left"/>
      <w:pPr>
        <w:ind w:left="720" w:hanging="360"/>
      </w:pPr>
      <w:rPr>
        <w:rFonts w:ascii="Times New Roman" w:eastAsia="Calibri" w:hAnsi="Times New Roman"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FC6A0A"/>
    <w:multiLevelType w:val="hybridMultilevel"/>
    <w:tmpl w:val="86C6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195620"/>
    <w:multiLevelType w:val="hybridMultilevel"/>
    <w:tmpl w:val="A384A70A"/>
    <w:lvl w:ilvl="0" w:tplc="F274D1B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2203C3A"/>
    <w:multiLevelType w:val="hybridMultilevel"/>
    <w:tmpl w:val="56789684"/>
    <w:lvl w:ilvl="0" w:tplc="6704965A">
      <w:start w:val="3"/>
      <w:numFmt w:val="decimal"/>
      <w:lvlText w:val="%1."/>
      <w:lvlJc w:val="left"/>
      <w:pPr>
        <w:ind w:left="1980" w:hanging="360"/>
      </w:pPr>
      <w:rPr>
        <w:rFonts w:ascii="Times New Roman" w:hAnsi="Times New Roman" w:cs="Times New Roman"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29" w15:restartNumberingAfterBreak="0">
    <w:nsid w:val="341E1F38"/>
    <w:multiLevelType w:val="hybridMultilevel"/>
    <w:tmpl w:val="AB6A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75879B1"/>
    <w:multiLevelType w:val="hybridMultilevel"/>
    <w:tmpl w:val="B63A5F8C"/>
    <w:lvl w:ilvl="0" w:tplc="A308D322">
      <w:start w:val="2"/>
      <w:numFmt w:val="decimal"/>
      <w:lvlText w:val="%1."/>
      <w:lvlJc w:val="left"/>
      <w:pPr>
        <w:ind w:left="1260" w:hanging="360"/>
      </w:pPr>
      <w:rPr>
        <w:rFonts w:ascii="Times New Roman" w:hAnsi="Times New Roman" w:cs="Times New Roman"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80" w:hanging="180"/>
      </w:pPr>
    </w:lvl>
    <w:lvl w:ilvl="3" w:tplc="0409000F" w:tentative="1">
      <w:start w:val="1"/>
      <w:numFmt w:val="decimal"/>
      <w:lvlText w:val="%4."/>
      <w:lvlJc w:val="left"/>
      <w:pPr>
        <w:ind w:left="540" w:hanging="360"/>
      </w:pPr>
    </w:lvl>
    <w:lvl w:ilvl="4" w:tplc="04090019" w:tentative="1">
      <w:start w:val="1"/>
      <w:numFmt w:val="lowerLetter"/>
      <w:lvlText w:val="%5."/>
      <w:lvlJc w:val="left"/>
      <w:pPr>
        <w:ind w:left="1260" w:hanging="360"/>
      </w:pPr>
    </w:lvl>
    <w:lvl w:ilvl="5" w:tplc="0409001B" w:tentative="1">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31" w15:restartNumberingAfterBreak="0">
    <w:nsid w:val="39397ADE"/>
    <w:multiLevelType w:val="hybridMultilevel"/>
    <w:tmpl w:val="D9985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381544"/>
    <w:multiLevelType w:val="hybridMultilevel"/>
    <w:tmpl w:val="313C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0071BAF"/>
    <w:multiLevelType w:val="hybridMultilevel"/>
    <w:tmpl w:val="6A7A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51C789D"/>
    <w:multiLevelType w:val="hybridMultilevel"/>
    <w:tmpl w:val="067E6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483D01EC"/>
    <w:multiLevelType w:val="hybridMultilevel"/>
    <w:tmpl w:val="9280A360"/>
    <w:lvl w:ilvl="0" w:tplc="C8E6BE00">
      <w:start w:val="4"/>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847170C"/>
    <w:multiLevelType w:val="hybridMultilevel"/>
    <w:tmpl w:val="63B0F33E"/>
    <w:lvl w:ilvl="0" w:tplc="E1EE104A">
      <w:start w:val="1"/>
      <w:numFmt w:val="bullet"/>
      <w:pStyle w:val="DocTitle"/>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8AF14E2"/>
    <w:multiLevelType w:val="hybridMultilevel"/>
    <w:tmpl w:val="B70C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1E377D"/>
    <w:multiLevelType w:val="hybridMultilevel"/>
    <w:tmpl w:val="F3D28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4F193A4E"/>
    <w:multiLevelType w:val="multilevel"/>
    <w:tmpl w:val="A75A969E"/>
    <w:lvl w:ilvl="0">
      <w:start w:val="1"/>
      <w:numFmt w:val="upperLetter"/>
      <w:lvlText w:val="%1."/>
      <w:lvlJc w:val="left"/>
      <w:pPr>
        <w:ind w:left="720" w:hanging="360"/>
      </w:pPr>
      <w:rPr>
        <w:rFonts w:ascii="Times New Roman" w:hAnsi="Times New Roman" w:hint="default"/>
      </w:rPr>
    </w:lvl>
    <w:lvl w:ilvl="1">
      <w:start w:val="1"/>
      <w:numFmt w:val="lowerRoman"/>
      <w:pStyle w:val="Style4"/>
      <w:lvlText w:val="%2."/>
      <w:lvlJc w:val="left"/>
      <w:pPr>
        <w:ind w:left="1440" w:hanging="360"/>
      </w:pPr>
      <w:rPr>
        <w:rFonts w:ascii="Times New Roman" w:hAnsi="Times New Roman"/>
        <w:b w:val="0"/>
      </w:rPr>
    </w:lvl>
    <w:lvl w:ilvl="2">
      <w:start w:val="1"/>
      <w:numFmt w:val="decimal"/>
      <w:lvlText w:val="%3."/>
      <w:lvlJc w:val="right"/>
      <w:pPr>
        <w:ind w:left="2160" w:hanging="180"/>
      </w:pPr>
      <w:rPr>
        <w:rFonts w:ascii="Times New Roman" w:hAnsi="Times New Roman"/>
        <w:i w:val="0"/>
      </w:rPr>
    </w:lvl>
    <w:lvl w:ilvl="3">
      <w:start w:val="1"/>
      <w:numFmt w:val="lowerLetter"/>
      <w:lvlText w:val="%4."/>
      <w:lvlJc w:val="left"/>
      <w:pPr>
        <w:ind w:left="2880" w:hanging="360"/>
      </w:pPr>
      <w:rPr>
        <w:rFonts w:ascii="Times New Roman" w:hAnsi="Times New Roman"/>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D10F40"/>
    <w:multiLevelType w:val="hybridMultilevel"/>
    <w:tmpl w:val="572CBC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56147453"/>
    <w:multiLevelType w:val="hybridMultilevel"/>
    <w:tmpl w:val="A804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C215F7"/>
    <w:multiLevelType w:val="hybridMultilevel"/>
    <w:tmpl w:val="AD8EBF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FC3711"/>
    <w:multiLevelType w:val="hybridMultilevel"/>
    <w:tmpl w:val="A1AE1696"/>
    <w:lvl w:ilvl="0" w:tplc="F274D1B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7911C27"/>
    <w:multiLevelType w:val="hybridMultilevel"/>
    <w:tmpl w:val="62387146"/>
    <w:lvl w:ilvl="0" w:tplc="F274D1B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5AA81B2A"/>
    <w:multiLevelType w:val="hybridMultilevel"/>
    <w:tmpl w:val="89227ACA"/>
    <w:lvl w:ilvl="0" w:tplc="0F9E8368">
      <w:start w:val="5"/>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B6159E7"/>
    <w:multiLevelType w:val="hybridMultilevel"/>
    <w:tmpl w:val="8CBC9D44"/>
    <w:lvl w:ilvl="0" w:tplc="F274D1B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5CEA4996"/>
    <w:multiLevelType w:val="hybridMultilevel"/>
    <w:tmpl w:val="D88C2B1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8" w15:restartNumberingAfterBreak="0">
    <w:nsid w:val="5ED30A40"/>
    <w:multiLevelType w:val="hybridMultilevel"/>
    <w:tmpl w:val="F2B6EEBE"/>
    <w:lvl w:ilvl="0" w:tplc="233C26E6">
      <w:start w:val="6"/>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0F271A1"/>
    <w:multiLevelType w:val="hybridMultilevel"/>
    <w:tmpl w:val="1612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51E9D"/>
    <w:multiLevelType w:val="hybridMultilevel"/>
    <w:tmpl w:val="4AAE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DA6D4A"/>
    <w:multiLevelType w:val="hybridMultilevel"/>
    <w:tmpl w:val="F09427FE"/>
    <w:lvl w:ilvl="0" w:tplc="E8A0C088">
      <w:start w:val="2"/>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6260E66"/>
    <w:multiLevelType w:val="hybridMultilevel"/>
    <w:tmpl w:val="17AA270A"/>
    <w:lvl w:ilvl="0" w:tplc="0D663D36">
      <w:start w:val="2"/>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AA93423"/>
    <w:multiLevelType w:val="hybridMultilevel"/>
    <w:tmpl w:val="A66046F6"/>
    <w:lvl w:ilvl="0" w:tplc="F274D1B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6AF924CA"/>
    <w:multiLevelType w:val="hybridMultilevel"/>
    <w:tmpl w:val="405201E0"/>
    <w:lvl w:ilvl="0" w:tplc="37FC35AE">
      <w:start w:val="1"/>
      <w:numFmt w:val="decimal"/>
      <w:lvlText w:val="%1."/>
      <w:lvlJc w:val="left"/>
      <w:pPr>
        <w:ind w:left="39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B5D1EAB"/>
    <w:multiLevelType w:val="hybridMultilevel"/>
    <w:tmpl w:val="3324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CBC3DF7"/>
    <w:multiLevelType w:val="hybridMultilevel"/>
    <w:tmpl w:val="EEE45974"/>
    <w:lvl w:ilvl="0" w:tplc="387A152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6CEB383F"/>
    <w:multiLevelType w:val="hybridMultilevel"/>
    <w:tmpl w:val="FD32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B928E6"/>
    <w:multiLevelType w:val="hybridMultilevel"/>
    <w:tmpl w:val="E0B4F9B0"/>
    <w:lvl w:ilvl="0" w:tplc="114E62EC">
      <w:start w:val="1"/>
      <w:numFmt w:val="lowerLetter"/>
      <w:lvlText w:val="%1."/>
      <w:lvlJc w:val="left"/>
      <w:pPr>
        <w:ind w:left="1350" w:hanging="360"/>
      </w:pPr>
      <w:rPr>
        <w:rFonts w:hint="default"/>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9" w15:restartNumberingAfterBreak="0">
    <w:nsid w:val="6E841DC1"/>
    <w:multiLevelType w:val="hybridMultilevel"/>
    <w:tmpl w:val="4678C518"/>
    <w:lvl w:ilvl="0" w:tplc="15907FD6">
      <w:start w:val="7"/>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3056B9"/>
    <w:multiLevelType w:val="hybridMultilevel"/>
    <w:tmpl w:val="3E56B4CC"/>
    <w:lvl w:ilvl="0" w:tplc="AB660AFA">
      <w:start w:val="1"/>
      <w:numFmt w:val="upperLetter"/>
      <w:lvlText w:val="%1."/>
      <w:lvlJc w:val="left"/>
      <w:pPr>
        <w:ind w:left="720" w:hanging="360"/>
      </w:pPr>
      <w:rPr>
        <w:rFonts w:ascii="Times New Roman" w:eastAsia="Calibri" w:hAnsi="Times New Roman" w:cs="Times New Roman"/>
        <w:b/>
        <w:color w:val="2F5496" w:themeColor="accent5" w:themeShade="BF"/>
        <w:sz w:val="28"/>
      </w:rPr>
    </w:lvl>
    <w:lvl w:ilvl="1" w:tplc="F274D1BA">
      <w:start w:val="1"/>
      <w:numFmt w:val="decimal"/>
      <w:lvlText w:val="%2."/>
      <w:lvlJc w:val="left"/>
      <w:pPr>
        <w:ind w:left="360" w:hanging="360"/>
      </w:pPr>
      <w:rPr>
        <w:rFonts w:ascii="Times New Roman" w:hAnsi="Times New Roman" w:cs="Times New Roman" w:hint="default"/>
        <w:b w:val="0"/>
      </w:rPr>
    </w:lvl>
    <w:lvl w:ilvl="2" w:tplc="0409001B">
      <w:start w:val="1"/>
      <w:numFmt w:val="lowerRoman"/>
      <w:lvlText w:val="%3."/>
      <w:lvlJc w:val="right"/>
      <w:pPr>
        <w:ind w:left="2700" w:hanging="720"/>
      </w:pPr>
      <w:rPr>
        <w:rFonts w:hint="default"/>
      </w:rPr>
    </w:lvl>
    <w:lvl w:ilvl="3" w:tplc="7CFC5D68">
      <w:start w:val="1"/>
      <w:numFmt w:val="lowerLetter"/>
      <w:lvlText w:val="%4."/>
      <w:lvlJc w:val="left"/>
      <w:pPr>
        <w:ind w:left="1440" w:hanging="360"/>
      </w:pPr>
      <w:rPr>
        <w:rFonts w:ascii="Times New Roman" w:hAnsi="Times New Roman" w:cs="Times New Roman" w:hint="default"/>
      </w:rPr>
    </w:lvl>
    <w:lvl w:ilvl="4" w:tplc="4ED26518">
      <w:start w:val="1"/>
      <w:numFmt w:val="decimal"/>
      <w:lvlText w:val="%5."/>
      <w:lvlJc w:val="left"/>
      <w:pPr>
        <w:ind w:left="3600" w:hanging="360"/>
      </w:pPr>
      <w:rPr>
        <w:rFonts w:ascii="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F4D26FB"/>
    <w:multiLevelType w:val="hybridMultilevel"/>
    <w:tmpl w:val="1632C4A0"/>
    <w:lvl w:ilvl="0" w:tplc="0409001B">
      <w:start w:val="1"/>
      <w:numFmt w:val="lowerRoman"/>
      <w:lvlText w:val="%1."/>
      <w:lvlJc w:val="righ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E548B260">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2" w15:restartNumberingAfterBreak="0">
    <w:nsid w:val="751D39D1"/>
    <w:multiLevelType w:val="multilevel"/>
    <w:tmpl w:val="776A7B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6EF6E15"/>
    <w:multiLevelType w:val="hybridMultilevel"/>
    <w:tmpl w:val="A384A70A"/>
    <w:lvl w:ilvl="0" w:tplc="F274D1BA">
      <w:start w:val="1"/>
      <w:numFmt w:val="decimal"/>
      <w:lvlText w:val="%1."/>
      <w:lvlJc w:val="left"/>
      <w:pPr>
        <w:ind w:left="1080" w:hanging="360"/>
      </w:pPr>
      <w:rPr>
        <w:rFonts w:ascii="Times New Roman" w:hAnsi="Times New Roman" w:cs="Times New Roma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7A8935BD"/>
    <w:multiLevelType w:val="hybridMultilevel"/>
    <w:tmpl w:val="E6062A40"/>
    <w:lvl w:ilvl="0" w:tplc="8B162E8A">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5" w15:restartNumberingAfterBreak="0">
    <w:nsid w:val="7AA55756"/>
    <w:multiLevelType w:val="hybridMultilevel"/>
    <w:tmpl w:val="9968915E"/>
    <w:lvl w:ilvl="0" w:tplc="182E0F36">
      <w:start w:val="6"/>
      <w:numFmt w:val="lowerRoman"/>
      <w:lvlText w:val="%1."/>
      <w:lvlJc w:val="righ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EFD7785"/>
    <w:multiLevelType w:val="hybridMultilevel"/>
    <w:tmpl w:val="08305E48"/>
    <w:lvl w:ilvl="0" w:tplc="A3627C7C">
      <w:start w:val="5"/>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926606">
    <w:abstractNumId w:val="42"/>
  </w:num>
  <w:num w:numId="2" w16cid:durableId="1196580864">
    <w:abstractNumId w:val="15"/>
  </w:num>
  <w:num w:numId="3" w16cid:durableId="1534224577">
    <w:abstractNumId w:val="9"/>
  </w:num>
  <w:num w:numId="4" w16cid:durableId="2138602250">
    <w:abstractNumId w:val="19"/>
  </w:num>
  <w:num w:numId="5" w16cid:durableId="779029316">
    <w:abstractNumId w:val="36"/>
  </w:num>
  <w:num w:numId="6" w16cid:durableId="304163025">
    <w:abstractNumId w:val="60"/>
  </w:num>
  <w:num w:numId="7" w16cid:durableId="1302030264">
    <w:abstractNumId w:val="61"/>
  </w:num>
  <w:num w:numId="8" w16cid:durableId="1355964410">
    <w:abstractNumId w:val="11"/>
  </w:num>
  <w:num w:numId="9" w16cid:durableId="1223443182">
    <w:abstractNumId w:val="39"/>
  </w:num>
  <w:num w:numId="10" w16cid:durableId="28071627">
    <w:abstractNumId w:val="29"/>
  </w:num>
  <w:num w:numId="11" w16cid:durableId="776218499">
    <w:abstractNumId w:val="17"/>
  </w:num>
  <w:num w:numId="12" w16cid:durableId="1174152690">
    <w:abstractNumId w:val="64"/>
  </w:num>
  <w:num w:numId="13" w16cid:durableId="335498599">
    <w:abstractNumId w:val="38"/>
  </w:num>
  <w:num w:numId="14" w16cid:durableId="1518033087">
    <w:abstractNumId w:val="30"/>
  </w:num>
  <w:num w:numId="15" w16cid:durableId="1496414131">
    <w:abstractNumId w:val="28"/>
  </w:num>
  <w:num w:numId="16" w16cid:durableId="178203443">
    <w:abstractNumId w:val="16"/>
  </w:num>
  <w:num w:numId="17" w16cid:durableId="886381601">
    <w:abstractNumId w:val="24"/>
  </w:num>
  <w:num w:numId="18" w16cid:durableId="347682450">
    <w:abstractNumId w:val="34"/>
  </w:num>
  <w:num w:numId="19" w16cid:durableId="1037317056">
    <w:abstractNumId w:val="40"/>
  </w:num>
  <w:num w:numId="20" w16cid:durableId="1494881412">
    <w:abstractNumId w:val="31"/>
  </w:num>
  <w:num w:numId="21" w16cid:durableId="1859200998">
    <w:abstractNumId w:val="66"/>
  </w:num>
  <w:num w:numId="22" w16cid:durableId="2089375570">
    <w:abstractNumId w:val="8"/>
  </w:num>
  <w:num w:numId="23" w16cid:durableId="1136146466">
    <w:abstractNumId w:val="41"/>
  </w:num>
  <w:num w:numId="24" w16cid:durableId="2089224535">
    <w:abstractNumId w:val="2"/>
  </w:num>
  <w:num w:numId="25" w16cid:durableId="50856208">
    <w:abstractNumId w:val="10"/>
  </w:num>
  <w:num w:numId="26" w16cid:durableId="1151559164">
    <w:abstractNumId w:val="51"/>
  </w:num>
  <w:num w:numId="27" w16cid:durableId="37516528">
    <w:abstractNumId w:val="12"/>
  </w:num>
  <w:num w:numId="28" w16cid:durableId="1757901574">
    <w:abstractNumId w:val="65"/>
  </w:num>
  <w:num w:numId="29" w16cid:durableId="1608927804">
    <w:abstractNumId w:val="20"/>
  </w:num>
  <w:num w:numId="30" w16cid:durableId="1484858793">
    <w:abstractNumId w:val="62"/>
  </w:num>
  <w:num w:numId="31" w16cid:durableId="141435803">
    <w:abstractNumId w:val="52"/>
  </w:num>
  <w:num w:numId="32" w16cid:durableId="847135665">
    <w:abstractNumId w:val="58"/>
  </w:num>
  <w:num w:numId="33" w16cid:durableId="310329743">
    <w:abstractNumId w:val="23"/>
  </w:num>
  <w:num w:numId="34" w16cid:durableId="904489907">
    <w:abstractNumId w:val="0"/>
  </w:num>
  <w:num w:numId="35" w16cid:durableId="1605191632">
    <w:abstractNumId w:val="35"/>
  </w:num>
  <w:num w:numId="36" w16cid:durableId="1108043154">
    <w:abstractNumId w:val="14"/>
  </w:num>
  <w:num w:numId="37" w16cid:durableId="1265920163">
    <w:abstractNumId w:val="13"/>
  </w:num>
  <w:num w:numId="38" w16cid:durableId="811020527">
    <w:abstractNumId w:val="1"/>
  </w:num>
  <w:num w:numId="39" w16cid:durableId="1126046950">
    <w:abstractNumId w:val="45"/>
  </w:num>
  <w:num w:numId="40" w16cid:durableId="1330251694">
    <w:abstractNumId w:val="26"/>
  </w:num>
  <w:num w:numId="41" w16cid:durableId="38673498">
    <w:abstractNumId w:val="48"/>
  </w:num>
  <w:num w:numId="42" w16cid:durableId="1779792362">
    <w:abstractNumId w:val="33"/>
  </w:num>
  <w:num w:numId="43" w16cid:durableId="442648295">
    <w:abstractNumId w:val="50"/>
  </w:num>
  <w:num w:numId="44" w16cid:durableId="725178345">
    <w:abstractNumId w:val="59"/>
  </w:num>
  <w:num w:numId="45" w16cid:durableId="1949464521">
    <w:abstractNumId w:val="5"/>
  </w:num>
  <w:num w:numId="46" w16cid:durableId="11491341">
    <w:abstractNumId w:val="4"/>
  </w:num>
  <w:num w:numId="47" w16cid:durableId="541866523">
    <w:abstractNumId w:val="3"/>
  </w:num>
  <w:num w:numId="48" w16cid:durableId="333262611">
    <w:abstractNumId w:val="22"/>
  </w:num>
  <w:num w:numId="49" w16cid:durableId="1268151635">
    <w:abstractNumId w:val="32"/>
  </w:num>
  <w:num w:numId="50" w16cid:durableId="967785143">
    <w:abstractNumId w:val="21"/>
  </w:num>
  <w:num w:numId="51" w16cid:durableId="350105818">
    <w:abstractNumId w:val="47"/>
  </w:num>
  <w:num w:numId="52" w16cid:durableId="2094203702">
    <w:abstractNumId w:val="25"/>
  </w:num>
  <w:num w:numId="53" w16cid:durableId="1209604058">
    <w:abstractNumId w:val="56"/>
  </w:num>
  <w:num w:numId="54" w16cid:durableId="1611812306">
    <w:abstractNumId w:val="6"/>
  </w:num>
  <w:num w:numId="55" w16cid:durableId="37513060">
    <w:abstractNumId w:val="18"/>
  </w:num>
  <w:num w:numId="56" w16cid:durableId="1280141807">
    <w:abstractNumId w:val="7"/>
  </w:num>
  <w:num w:numId="57" w16cid:durableId="1822579201">
    <w:abstractNumId w:val="54"/>
  </w:num>
  <w:num w:numId="58" w16cid:durableId="1614901436">
    <w:abstractNumId w:val="57"/>
  </w:num>
  <w:num w:numId="59" w16cid:durableId="233592405">
    <w:abstractNumId w:val="37"/>
  </w:num>
  <w:num w:numId="60" w16cid:durableId="1350764537">
    <w:abstractNumId w:val="55"/>
  </w:num>
  <w:num w:numId="61" w16cid:durableId="1629814949">
    <w:abstractNumId w:val="49"/>
  </w:num>
  <w:num w:numId="62" w16cid:durableId="657467302">
    <w:abstractNumId w:val="43"/>
  </w:num>
  <w:num w:numId="63" w16cid:durableId="1724020850">
    <w:abstractNumId w:val="53"/>
  </w:num>
  <w:num w:numId="64" w16cid:durableId="22826284">
    <w:abstractNumId w:val="44"/>
  </w:num>
  <w:num w:numId="65" w16cid:durableId="1579362548">
    <w:abstractNumId w:val="46"/>
  </w:num>
  <w:num w:numId="66" w16cid:durableId="2140144732">
    <w:abstractNumId w:val="27"/>
  </w:num>
  <w:num w:numId="67" w16cid:durableId="2127114853">
    <w:abstractNumId w:val="6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0"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14"/>
    <w:rsid w:val="0000334C"/>
    <w:rsid w:val="00003BB9"/>
    <w:rsid w:val="00006289"/>
    <w:rsid w:val="000077A1"/>
    <w:rsid w:val="00010882"/>
    <w:rsid w:val="000149C6"/>
    <w:rsid w:val="0001590F"/>
    <w:rsid w:val="00015D76"/>
    <w:rsid w:val="00020784"/>
    <w:rsid w:val="00021139"/>
    <w:rsid w:val="00023399"/>
    <w:rsid w:val="00024C74"/>
    <w:rsid w:val="00026DB3"/>
    <w:rsid w:val="00026DC0"/>
    <w:rsid w:val="00027564"/>
    <w:rsid w:val="00027C8B"/>
    <w:rsid w:val="00030CD0"/>
    <w:rsid w:val="00031D21"/>
    <w:rsid w:val="00032E7F"/>
    <w:rsid w:val="00033287"/>
    <w:rsid w:val="00034A18"/>
    <w:rsid w:val="00034BE5"/>
    <w:rsid w:val="00034C22"/>
    <w:rsid w:val="000354E3"/>
    <w:rsid w:val="00036140"/>
    <w:rsid w:val="00036862"/>
    <w:rsid w:val="00036A79"/>
    <w:rsid w:val="0003760C"/>
    <w:rsid w:val="000437CA"/>
    <w:rsid w:val="00044BB9"/>
    <w:rsid w:val="00047004"/>
    <w:rsid w:val="0004784B"/>
    <w:rsid w:val="00052747"/>
    <w:rsid w:val="000537BD"/>
    <w:rsid w:val="00057108"/>
    <w:rsid w:val="00060D92"/>
    <w:rsid w:val="000610ED"/>
    <w:rsid w:val="0006364B"/>
    <w:rsid w:val="000656BD"/>
    <w:rsid w:val="0006595E"/>
    <w:rsid w:val="00065AF1"/>
    <w:rsid w:val="00066E6E"/>
    <w:rsid w:val="00070071"/>
    <w:rsid w:val="00071958"/>
    <w:rsid w:val="000733CF"/>
    <w:rsid w:val="0007533D"/>
    <w:rsid w:val="00075A5A"/>
    <w:rsid w:val="000764EF"/>
    <w:rsid w:val="000765E2"/>
    <w:rsid w:val="00082553"/>
    <w:rsid w:val="000828E6"/>
    <w:rsid w:val="000856B1"/>
    <w:rsid w:val="000873C7"/>
    <w:rsid w:val="00087718"/>
    <w:rsid w:val="0008783C"/>
    <w:rsid w:val="000900B3"/>
    <w:rsid w:val="00094246"/>
    <w:rsid w:val="00094882"/>
    <w:rsid w:val="000961B6"/>
    <w:rsid w:val="00097569"/>
    <w:rsid w:val="000A202E"/>
    <w:rsid w:val="000A325A"/>
    <w:rsid w:val="000A34D3"/>
    <w:rsid w:val="000A4508"/>
    <w:rsid w:val="000A5A4E"/>
    <w:rsid w:val="000A5B47"/>
    <w:rsid w:val="000A678A"/>
    <w:rsid w:val="000B2930"/>
    <w:rsid w:val="000B3EE8"/>
    <w:rsid w:val="000B5C85"/>
    <w:rsid w:val="000B601E"/>
    <w:rsid w:val="000B6402"/>
    <w:rsid w:val="000B763C"/>
    <w:rsid w:val="000C0809"/>
    <w:rsid w:val="000C73EB"/>
    <w:rsid w:val="000C7E6C"/>
    <w:rsid w:val="000D5AC8"/>
    <w:rsid w:val="000D5D9A"/>
    <w:rsid w:val="000E027B"/>
    <w:rsid w:val="000E1177"/>
    <w:rsid w:val="000E37D8"/>
    <w:rsid w:val="000E50B2"/>
    <w:rsid w:val="000E6527"/>
    <w:rsid w:val="000E70F7"/>
    <w:rsid w:val="000F010D"/>
    <w:rsid w:val="000F05BF"/>
    <w:rsid w:val="000F0906"/>
    <w:rsid w:val="000F1274"/>
    <w:rsid w:val="000F2D46"/>
    <w:rsid w:val="000F2E97"/>
    <w:rsid w:val="000F379A"/>
    <w:rsid w:val="000F49B2"/>
    <w:rsid w:val="000F4FCD"/>
    <w:rsid w:val="000F71D8"/>
    <w:rsid w:val="00100B6D"/>
    <w:rsid w:val="001015B5"/>
    <w:rsid w:val="00105858"/>
    <w:rsid w:val="001058C8"/>
    <w:rsid w:val="001106A4"/>
    <w:rsid w:val="001109EC"/>
    <w:rsid w:val="00110F2D"/>
    <w:rsid w:val="00111A44"/>
    <w:rsid w:val="0011414E"/>
    <w:rsid w:val="0011630C"/>
    <w:rsid w:val="00116A6A"/>
    <w:rsid w:val="001178E5"/>
    <w:rsid w:val="0012120A"/>
    <w:rsid w:val="00121CFC"/>
    <w:rsid w:val="0012215A"/>
    <w:rsid w:val="00124578"/>
    <w:rsid w:val="00125485"/>
    <w:rsid w:val="0012737F"/>
    <w:rsid w:val="00127AE4"/>
    <w:rsid w:val="001306CC"/>
    <w:rsid w:val="00130F2B"/>
    <w:rsid w:val="00131283"/>
    <w:rsid w:val="00132D09"/>
    <w:rsid w:val="00133800"/>
    <w:rsid w:val="0013385B"/>
    <w:rsid w:val="0013681F"/>
    <w:rsid w:val="00137BC2"/>
    <w:rsid w:val="001405DC"/>
    <w:rsid w:val="00140AFA"/>
    <w:rsid w:val="00141199"/>
    <w:rsid w:val="00141C6C"/>
    <w:rsid w:val="001457D1"/>
    <w:rsid w:val="00147FBA"/>
    <w:rsid w:val="00150A64"/>
    <w:rsid w:val="0015132F"/>
    <w:rsid w:val="00152758"/>
    <w:rsid w:val="00155892"/>
    <w:rsid w:val="00156059"/>
    <w:rsid w:val="00156D5B"/>
    <w:rsid w:val="00157C56"/>
    <w:rsid w:val="001613DB"/>
    <w:rsid w:val="0016258E"/>
    <w:rsid w:val="001626CD"/>
    <w:rsid w:val="00162A31"/>
    <w:rsid w:val="00163D8A"/>
    <w:rsid w:val="00164B37"/>
    <w:rsid w:val="001716D5"/>
    <w:rsid w:val="00176CFB"/>
    <w:rsid w:val="00180D5B"/>
    <w:rsid w:val="00182523"/>
    <w:rsid w:val="00182EC4"/>
    <w:rsid w:val="00184AA3"/>
    <w:rsid w:val="00185992"/>
    <w:rsid w:val="001869B7"/>
    <w:rsid w:val="00186D56"/>
    <w:rsid w:val="001909B9"/>
    <w:rsid w:val="00190CA2"/>
    <w:rsid w:val="001919C6"/>
    <w:rsid w:val="00191D49"/>
    <w:rsid w:val="00191FCD"/>
    <w:rsid w:val="0019459A"/>
    <w:rsid w:val="00197D06"/>
    <w:rsid w:val="001A3E72"/>
    <w:rsid w:val="001A550B"/>
    <w:rsid w:val="001A5854"/>
    <w:rsid w:val="001A5E4C"/>
    <w:rsid w:val="001A5FC0"/>
    <w:rsid w:val="001A68F3"/>
    <w:rsid w:val="001A6E05"/>
    <w:rsid w:val="001B2DB2"/>
    <w:rsid w:val="001B314A"/>
    <w:rsid w:val="001B5E78"/>
    <w:rsid w:val="001B7EBB"/>
    <w:rsid w:val="001C1724"/>
    <w:rsid w:val="001C1A3A"/>
    <w:rsid w:val="001C660A"/>
    <w:rsid w:val="001C74FB"/>
    <w:rsid w:val="001C7845"/>
    <w:rsid w:val="001D0699"/>
    <w:rsid w:val="001D18FE"/>
    <w:rsid w:val="001D1C5E"/>
    <w:rsid w:val="001D37E7"/>
    <w:rsid w:val="001D4C82"/>
    <w:rsid w:val="001D5FAF"/>
    <w:rsid w:val="001D6951"/>
    <w:rsid w:val="001D7546"/>
    <w:rsid w:val="001E1287"/>
    <w:rsid w:val="001E185E"/>
    <w:rsid w:val="001E2871"/>
    <w:rsid w:val="001E336B"/>
    <w:rsid w:val="001E4D50"/>
    <w:rsid w:val="001E59F0"/>
    <w:rsid w:val="001F0027"/>
    <w:rsid w:val="001F15EA"/>
    <w:rsid w:val="001F1960"/>
    <w:rsid w:val="001F22A6"/>
    <w:rsid w:val="001F439E"/>
    <w:rsid w:val="001F53AD"/>
    <w:rsid w:val="001F68C8"/>
    <w:rsid w:val="001F68F9"/>
    <w:rsid w:val="00200710"/>
    <w:rsid w:val="00201618"/>
    <w:rsid w:val="00202E6F"/>
    <w:rsid w:val="0020349A"/>
    <w:rsid w:val="0020535E"/>
    <w:rsid w:val="0021386C"/>
    <w:rsid w:val="00213F2D"/>
    <w:rsid w:val="002160A3"/>
    <w:rsid w:val="0022100C"/>
    <w:rsid w:val="0022256E"/>
    <w:rsid w:val="00224677"/>
    <w:rsid w:val="00225BEF"/>
    <w:rsid w:val="00226B81"/>
    <w:rsid w:val="00232FA2"/>
    <w:rsid w:val="0023363C"/>
    <w:rsid w:val="002338CD"/>
    <w:rsid w:val="00233A9A"/>
    <w:rsid w:val="00237AD4"/>
    <w:rsid w:val="00237C51"/>
    <w:rsid w:val="0024120F"/>
    <w:rsid w:val="0024215C"/>
    <w:rsid w:val="002427B0"/>
    <w:rsid w:val="00243D93"/>
    <w:rsid w:val="002475EA"/>
    <w:rsid w:val="00247836"/>
    <w:rsid w:val="00250521"/>
    <w:rsid w:val="00252113"/>
    <w:rsid w:val="00252A0E"/>
    <w:rsid w:val="00252BCB"/>
    <w:rsid w:val="00254E4E"/>
    <w:rsid w:val="002550F4"/>
    <w:rsid w:val="002577DF"/>
    <w:rsid w:val="00260034"/>
    <w:rsid w:val="00265595"/>
    <w:rsid w:val="00265AE1"/>
    <w:rsid w:val="00265DCF"/>
    <w:rsid w:val="00267402"/>
    <w:rsid w:val="00267431"/>
    <w:rsid w:val="00267483"/>
    <w:rsid w:val="0027102F"/>
    <w:rsid w:val="00273169"/>
    <w:rsid w:val="0027362C"/>
    <w:rsid w:val="002736C6"/>
    <w:rsid w:val="00275429"/>
    <w:rsid w:val="00277604"/>
    <w:rsid w:val="0028310A"/>
    <w:rsid w:val="00290D14"/>
    <w:rsid w:val="00290FCB"/>
    <w:rsid w:val="00291B5D"/>
    <w:rsid w:val="00291CDA"/>
    <w:rsid w:val="00291F5A"/>
    <w:rsid w:val="002928F4"/>
    <w:rsid w:val="00293266"/>
    <w:rsid w:val="00297613"/>
    <w:rsid w:val="00297854"/>
    <w:rsid w:val="002A0EEE"/>
    <w:rsid w:val="002A10AB"/>
    <w:rsid w:val="002A1E9D"/>
    <w:rsid w:val="002A4843"/>
    <w:rsid w:val="002A5421"/>
    <w:rsid w:val="002A7A31"/>
    <w:rsid w:val="002B2161"/>
    <w:rsid w:val="002B2297"/>
    <w:rsid w:val="002B2643"/>
    <w:rsid w:val="002B48AA"/>
    <w:rsid w:val="002B501F"/>
    <w:rsid w:val="002C211F"/>
    <w:rsid w:val="002C3B47"/>
    <w:rsid w:val="002C3CFF"/>
    <w:rsid w:val="002C4B94"/>
    <w:rsid w:val="002C4E76"/>
    <w:rsid w:val="002C6D0D"/>
    <w:rsid w:val="002D11C0"/>
    <w:rsid w:val="002D172F"/>
    <w:rsid w:val="002D190E"/>
    <w:rsid w:val="002D242B"/>
    <w:rsid w:val="002D2F4B"/>
    <w:rsid w:val="002D39BA"/>
    <w:rsid w:val="002D5931"/>
    <w:rsid w:val="002E0185"/>
    <w:rsid w:val="002E033E"/>
    <w:rsid w:val="002E03A0"/>
    <w:rsid w:val="002E160D"/>
    <w:rsid w:val="002E1E11"/>
    <w:rsid w:val="002E3DCA"/>
    <w:rsid w:val="002E423E"/>
    <w:rsid w:val="002E69FE"/>
    <w:rsid w:val="002F091E"/>
    <w:rsid w:val="002F19E8"/>
    <w:rsid w:val="002F1C75"/>
    <w:rsid w:val="002F2A14"/>
    <w:rsid w:val="002F421B"/>
    <w:rsid w:val="002F46E9"/>
    <w:rsid w:val="002F50B1"/>
    <w:rsid w:val="00300C7F"/>
    <w:rsid w:val="0030284C"/>
    <w:rsid w:val="00302D84"/>
    <w:rsid w:val="00304335"/>
    <w:rsid w:val="00305545"/>
    <w:rsid w:val="00305F57"/>
    <w:rsid w:val="003067A9"/>
    <w:rsid w:val="00306B89"/>
    <w:rsid w:val="003074D5"/>
    <w:rsid w:val="0030785B"/>
    <w:rsid w:val="00307E0D"/>
    <w:rsid w:val="00307EC4"/>
    <w:rsid w:val="0031084E"/>
    <w:rsid w:val="00311D7B"/>
    <w:rsid w:val="00315F89"/>
    <w:rsid w:val="00317E11"/>
    <w:rsid w:val="00320567"/>
    <w:rsid w:val="0032327A"/>
    <w:rsid w:val="0032365C"/>
    <w:rsid w:val="003244F2"/>
    <w:rsid w:val="00325398"/>
    <w:rsid w:val="00325881"/>
    <w:rsid w:val="003273FC"/>
    <w:rsid w:val="003275D5"/>
    <w:rsid w:val="00330423"/>
    <w:rsid w:val="00330A7E"/>
    <w:rsid w:val="00331958"/>
    <w:rsid w:val="003319FE"/>
    <w:rsid w:val="00331D06"/>
    <w:rsid w:val="0033229F"/>
    <w:rsid w:val="00332B88"/>
    <w:rsid w:val="003344AF"/>
    <w:rsid w:val="00335B1B"/>
    <w:rsid w:val="00337307"/>
    <w:rsid w:val="00337C7E"/>
    <w:rsid w:val="003438BC"/>
    <w:rsid w:val="003444D1"/>
    <w:rsid w:val="00345FF5"/>
    <w:rsid w:val="003461D6"/>
    <w:rsid w:val="00346E7C"/>
    <w:rsid w:val="003506D4"/>
    <w:rsid w:val="0035163C"/>
    <w:rsid w:val="0035327B"/>
    <w:rsid w:val="00354D68"/>
    <w:rsid w:val="0035544D"/>
    <w:rsid w:val="0035586D"/>
    <w:rsid w:val="003604A2"/>
    <w:rsid w:val="003606F7"/>
    <w:rsid w:val="003625EC"/>
    <w:rsid w:val="0036511E"/>
    <w:rsid w:val="00365EC6"/>
    <w:rsid w:val="0036734D"/>
    <w:rsid w:val="00370735"/>
    <w:rsid w:val="00371434"/>
    <w:rsid w:val="00371949"/>
    <w:rsid w:val="003730AF"/>
    <w:rsid w:val="003743EC"/>
    <w:rsid w:val="00382AA8"/>
    <w:rsid w:val="00383BFB"/>
    <w:rsid w:val="0038725E"/>
    <w:rsid w:val="003920BB"/>
    <w:rsid w:val="00393302"/>
    <w:rsid w:val="003949DD"/>
    <w:rsid w:val="003960A8"/>
    <w:rsid w:val="00397E39"/>
    <w:rsid w:val="003A05FC"/>
    <w:rsid w:val="003A2B54"/>
    <w:rsid w:val="003A328B"/>
    <w:rsid w:val="003A3395"/>
    <w:rsid w:val="003A4CFB"/>
    <w:rsid w:val="003A5AF7"/>
    <w:rsid w:val="003A5C21"/>
    <w:rsid w:val="003B1CD5"/>
    <w:rsid w:val="003B24B5"/>
    <w:rsid w:val="003B3102"/>
    <w:rsid w:val="003B3975"/>
    <w:rsid w:val="003B4DA3"/>
    <w:rsid w:val="003C17D5"/>
    <w:rsid w:val="003C3017"/>
    <w:rsid w:val="003C3483"/>
    <w:rsid w:val="003C3756"/>
    <w:rsid w:val="003C6768"/>
    <w:rsid w:val="003D10CF"/>
    <w:rsid w:val="003D2867"/>
    <w:rsid w:val="003D2951"/>
    <w:rsid w:val="003D4CBE"/>
    <w:rsid w:val="003D5485"/>
    <w:rsid w:val="003D5DFF"/>
    <w:rsid w:val="003D6954"/>
    <w:rsid w:val="003E44B9"/>
    <w:rsid w:val="003E5045"/>
    <w:rsid w:val="003E6B38"/>
    <w:rsid w:val="003E7277"/>
    <w:rsid w:val="003E7DD4"/>
    <w:rsid w:val="003F0BC0"/>
    <w:rsid w:val="003F0E67"/>
    <w:rsid w:val="003F107E"/>
    <w:rsid w:val="003F16EB"/>
    <w:rsid w:val="003F42BD"/>
    <w:rsid w:val="003F434F"/>
    <w:rsid w:val="003F4E7C"/>
    <w:rsid w:val="003F5B54"/>
    <w:rsid w:val="003F7104"/>
    <w:rsid w:val="00400700"/>
    <w:rsid w:val="00400D96"/>
    <w:rsid w:val="004015DD"/>
    <w:rsid w:val="0040213A"/>
    <w:rsid w:val="0040275B"/>
    <w:rsid w:val="00404BFE"/>
    <w:rsid w:val="00405D30"/>
    <w:rsid w:val="00406014"/>
    <w:rsid w:val="00407ADA"/>
    <w:rsid w:val="004102A5"/>
    <w:rsid w:val="00412048"/>
    <w:rsid w:val="004179AD"/>
    <w:rsid w:val="00421388"/>
    <w:rsid w:val="004233BC"/>
    <w:rsid w:val="00424318"/>
    <w:rsid w:val="004254AC"/>
    <w:rsid w:val="004255BE"/>
    <w:rsid w:val="0042683C"/>
    <w:rsid w:val="0043138D"/>
    <w:rsid w:val="00432E8E"/>
    <w:rsid w:val="00434741"/>
    <w:rsid w:val="00434AE6"/>
    <w:rsid w:val="00434FCE"/>
    <w:rsid w:val="00435E2C"/>
    <w:rsid w:val="00440B28"/>
    <w:rsid w:val="0044176F"/>
    <w:rsid w:val="00441978"/>
    <w:rsid w:val="00441AC5"/>
    <w:rsid w:val="00443DF5"/>
    <w:rsid w:val="00446A84"/>
    <w:rsid w:val="0044776A"/>
    <w:rsid w:val="00447990"/>
    <w:rsid w:val="00450D12"/>
    <w:rsid w:val="00451057"/>
    <w:rsid w:val="0045373D"/>
    <w:rsid w:val="00456441"/>
    <w:rsid w:val="00457B4E"/>
    <w:rsid w:val="004604BC"/>
    <w:rsid w:val="004605D2"/>
    <w:rsid w:val="00460837"/>
    <w:rsid w:val="004608E8"/>
    <w:rsid w:val="00462057"/>
    <w:rsid w:val="0046543D"/>
    <w:rsid w:val="00465547"/>
    <w:rsid w:val="00472D95"/>
    <w:rsid w:val="00472E40"/>
    <w:rsid w:val="00473550"/>
    <w:rsid w:val="00474BEB"/>
    <w:rsid w:val="00481AEB"/>
    <w:rsid w:val="0048287C"/>
    <w:rsid w:val="004840A1"/>
    <w:rsid w:val="00484A32"/>
    <w:rsid w:val="00486235"/>
    <w:rsid w:val="0048692B"/>
    <w:rsid w:val="00487CFA"/>
    <w:rsid w:val="004903C1"/>
    <w:rsid w:val="00490757"/>
    <w:rsid w:val="00490845"/>
    <w:rsid w:val="00490EB5"/>
    <w:rsid w:val="004919B4"/>
    <w:rsid w:val="00491F21"/>
    <w:rsid w:val="0049200C"/>
    <w:rsid w:val="004924D8"/>
    <w:rsid w:val="00495327"/>
    <w:rsid w:val="004958AC"/>
    <w:rsid w:val="00495BF4"/>
    <w:rsid w:val="0049774C"/>
    <w:rsid w:val="00497BAD"/>
    <w:rsid w:val="004A050D"/>
    <w:rsid w:val="004A081C"/>
    <w:rsid w:val="004A0BC0"/>
    <w:rsid w:val="004A2780"/>
    <w:rsid w:val="004A29DA"/>
    <w:rsid w:val="004A3B10"/>
    <w:rsid w:val="004B005D"/>
    <w:rsid w:val="004B1FDE"/>
    <w:rsid w:val="004B25CF"/>
    <w:rsid w:val="004B2D69"/>
    <w:rsid w:val="004B3E89"/>
    <w:rsid w:val="004B586C"/>
    <w:rsid w:val="004B59E0"/>
    <w:rsid w:val="004B6807"/>
    <w:rsid w:val="004B69D7"/>
    <w:rsid w:val="004B6A2D"/>
    <w:rsid w:val="004B705B"/>
    <w:rsid w:val="004C0B8E"/>
    <w:rsid w:val="004C46A1"/>
    <w:rsid w:val="004C733C"/>
    <w:rsid w:val="004C769E"/>
    <w:rsid w:val="004D074E"/>
    <w:rsid w:val="004D1294"/>
    <w:rsid w:val="004D1F91"/>
    <w:rsid w:val="004D4306"/>
    <w:rsid w:val="004D5220"/>
    <w:rsid w:val="004D6795"/>
    <w:rsid w:val="004D7934"/>
    <w:rsid w:val="004E1F96"/>
    <w:rsid w:val="004E4763"/>
    <w:rsid w:val="004E4FB3"/>
    <w:rsid w:val="004F2381"/>
    <w:rsid w:val="004F243A"/>
    <w:rsid w:val="004F3447"/>
    <w:rsid w:val="004F3785"/>
    <w:rsid w:val="004F44D0"/>
    <w:rsid w:val="004F4EB7"/>
    <w:rsid w:val="004F6C9C"/>
    <w:rsid w:val="004F7B82"/>
    <w:rsid w:val="004F7C70"/>
    <w:rsid w:val="00500F25"/>
    <w:rsid w:val="0050269F"/>
    <w:rsid w:val="00503B90"/>
    <w:rsid w:val="00505C54"/>
    <w:rsid w:val="005070DF"/>
    <w:rsid w:val="00512B20"/>
    <w:rsid w:val="00512D2F"/>
    <w:rsid w:val="0051421A"/>
    <w:rsid w:val="0051446F"/>
    <w:rsid w:val="00514DF3"/>
    <w:rsid w:val="0052235B"/>
    <w:rsid w:val="005223AC"/>
    <w:rsid w:val="0052509B"/>
    <w:rsid w:val="00525444"/>
    <w:rsid w:val="00530F0A"/>
    <w:rsid w:val="00535596"/>
    <w:rsid w:val="00535DEF"/>
    <w:rsid w:val="00536383"/>
    <w:rsid w:val="00540E6D"/>
    <w:rsid w:val="00543333"/>
    <w:rsid w:val="005456B0"/>
    <w:rsid w:val="005458A7"/>
    <w:rsid w:val="00545D30"/>
    <w:rsid w:val="00547112"/>
    <w:rsid w:val="00547625"/>
    <w:rsid w:val="00547BCD"/>
    <w:rsid w:val="005515AE"/>
    <w:rsid w:val="00551A18"/>
    <w:rsid w:val="00555CEC"/>
    <w:rsid w:val="005573E2"/>
    <w:rsid w:val="005610E5"/>
    <w:rsid w:val="00562899"/>
    <w:rsid w:val="00563F61"/>
    <w:rsid w:val="0056493E"/>
    <w:rsid w:val="00564B8B"/>
    <w:rsid w:val="00567A4D"/>
    <w:rsid w:val="005705F9"/>
    <w:rsid w:val="00571A8F"/>
    <w:rsid w:val="00574A10"/>
    <w:rsid w:val="005759F7"/>
    <w:rsid w:val="00577A64"/>
    <w:rsid w:val="00580332"/>
    <w:rsid w:val="00580672"/>
    <w:rsid w:val="00580CCC"/>
    <w:rsid w:val="00583265"/>
    <w:rsid w:val="00583C0F"/>
    <w:rsid w:val="0058596C"/>
    <w:rsid w:val="005875C7"/>
    <w:rsid w:val="005910C9"/>
    <w:rsid w:val="0059129F"/>
    <w:rsid w:val="00591D39"/>
    <w:rsid w:val="00594B6E"/>
    <w:rsid w:val="00594D96"/>
    <w:rsid w:val="0059503B"/>
    <w:rsid w:val="00595095"/>
    <w:rsid w:val="00597246"/>
    <w:rsid w:val="005A09DD"/>
    <w:rsid w:val="005A703B"/>
    <w:rsid w:val="005A7A09"/>
    <w:rsid w:val="005B22F0"/>
    <w:rsid w:val="005B342E"/>
    <w:rsid w:val="005B3A4B"/>
    <w:rsid w:val="005B40D1"/>
    <w:rsid w:val="005B4C2E"/>
    <w:rsid w:val="005B5906"/>
    <w:rsid w:val="005C1423"/>
    <w:rsid w:val="005C248B"/>
    <w:rsid w:val="005C40D2"/>
    <w:rsid w:val="005C6424"/>
    <w:rsid w:val="005D0042"/>
    <w:rsid w:val="005D0150"/>
    <w:rsid w:val="005D07F1"/>
    <w:rsid w:val="005D12FF"/>
    <w:rsid w:val="005D1BF6"/>
    <w:rsid w:val="005D6BB2"/>
    <w:rsid w:val="005D74F4"/>
    <w:rsid w:val="005E0B64"/>
    <w:rsid w:val="005E1937"/>
    <w:rsid w:val="005E4FF0"/>
    <w:rsid w:val="005E4FF3"/>
    <w:rsid w:val="005E57D0"/>
    <w:rsid w:val="005E71F6"/>
    <w:rsid w:val="005E7431"/>
    <w:rsid w:val="005F1DBE"/>
    <w:rsid w:val="005F1E90"/>
    <w:rsid w:val="005F3EF8"/>
    <w:rsid w:val="005F46CB"/>
    <w:rsid w:val="005F7375"/>
    <w:rsid w:val="005F7881"/>
    <w:rsid w:val="005F795B"/>
    <w:rsid w:val="00601B7A"/>
    <w:rsid w:val="00604CE1"/>
    <w:rsid w:val="006051B2"/>
    <w:rsid w:val="00606720"/>
    <w:rsid w:val="00611E9A"/>
    <w:rsid w:val="006134E7"/>
    <w:rsid w:val="0061528C"/>
    <w:rsid w:val="006157B1"/>
    <w:rsid w:val="006166A3"/>
    <w:rsid w:val="00620864"/>
    <w:rsid w:val="00621DD3"/>
    <w:rsid w:val="006260A7"/>
    <w:rsid w:val="00626BE1"/>
    <w:rsid w:val="0063298E"/>
    <w:rsid w:val="00632D48"/>
    <w:rsid w:val="00640DF8"/>
    <w:rsid w:val="00642413"/>
    <w:rsid w:val="00644ADF"/>
    <w:rsid w:val="00644EB3"/>
    <w:rsid w:val="00646993"/>
    <w:rsid w:val="00646FF7"/>
    <w:rsid w:val="00647AFA"/>
    <w:rsid w:val="00650CF8"/>
    <w:rsid w:val="00652E41"/>
    <w:rsid w:val="00653337"/>
    <w:rsid w:val="006537B8"/>
    <w:rsid w:val="00657768"/>
    <w:rsid w:val="00662A33"/>
    <w:rsid w:val="00663078"/>
    <w:rsid w:val="00664BDB"/>
    <w:rsid w:val="00664F8C"/>
    <w:rsid w:val="0066543C"/>
    <w:rsid w:val="00667747"/>
    <w:rsid w:val="006679B4"/>
    <w:rsid w:val="00667A05"/>
    <w:rsid w:val="006717F9"/>
    <w:rsid w:val="0067274B"/>
    <w:rsid w:val="00672FE7"/>
    <w:rsid w:val="006736C6"/>
    <w:rsid w:val="006767CA"/>
    <w:rsid w:val="00677945"/>
    <w:rsid w:val="0068147B"/>
    <w:rsid w:val="006823FB"/>
    <w:rsid w:val="00682BCC"/>
    <w:rsid w:val="006839D4"/>
    <w:rsid w:val="00683A32"/>
    <w:rsid w:val="00685D4B"/>
    <w:rsid w:val="006870C4"/>
    <w:rsid w:val="00690041"/>
    <w:rsid w:val="00693102"/>
    <w:rsid w:val="006963E8"/>
    <w:rsid w:val="006966BB"/>
    <w:rsid w:val="00697268"/>
    <w:rsid w:val="0069737A"/>
    <w:rsid w:val="006A00E7"/>
    <w:rsid w:val="006A20B0"/>
    <w:rsid w:val="006A33CF"/>
    <w:rsid w:val="006A4C2A"/>
    <w:rsid w:val="006A79C3"/>
    <w:rsid w:val="006B127C"/>
    <w:rsid w:val="006B215B"/>
    <w:rsid w:val="006B39DC"/>
    <w:rsid w:val="006B583B"/>
    <w:rsid w:val="006B6F87"/>
    <w:rsid w:val="006B7883"/>
    <w:rsid w:val="006C1875"/>
    <w:rsid w:val="006C1DC9"/>
    <w:rsid w:val="006C23F2"/>
    <w:rsid w:val="006C2BA0"/>
    <w:rsid w:val="006C38C2"/>
    <w:rsid w:val="006C7201"/>
    <w:rsid w:val="006D0322"/>
    <w:rsid w:val="006D1F69"/>
    <w:rsid w:val="006D3794"/>
    <w:rsid w:val="006D44BF"/>
    <w:rsid w:val="006D4EC7"/>
    <w:rsid w:val="006D64ED"/>
    <w:rsid w:val="006D699C"/>
    <w:rsid w:val="006D78D3"/>
    <w:rsid w:val="006E076C"/>
    <w:rsid w:val="006E0B3F"/>
    <w:rsid w:val="006E0DC3"/>
    <w:rsid w:val="006E1CBA"/>
    <w:rsid w:val="006E3507"/>
    <w:rsid w:val="006E6212"/>
    <w:rsid w:val="006E63C1"/>
    <w:rsid w:val="006F1EF1"/>
    <w:rsid w:val="006F5549"/>
    <w:rsid w:val="007000F7"/>
    <w:rsid w:val="0070102A"/>
    <w:rsid w:val="007022BF"/>
    <w:rsid w:val="00702DE2"/>
    <w:rsid w:val="00705FED"/>
    <w:rsid w:val="00710388"/>
    <w:rsid w:val="00710F80"/>
    <w:rsid w:val="007110EC"/>
    <w:rsid w:val="007118E5"/>
    <w:rsid w:val="00711AA5"/>
    <w:rsid w:val="00713F49"/>
    <w:rsid w:val="00714310"/>
    <w:rsid w:val="00716B3E"/>
    <w:rsid w:val="00717682"/>
    <w:rsid w:val="0072136A"/>
    <w:rsid w:val="0072401F"/>
    <w:rsid w:val="0072542C"/>
    <w:rsid w:val="0072627C"/>
    <w:rsid w:val="00726D8F"/>
    <w:rsid w:val="007271E7"/>
    <w:rsid w:val="00730AF3"/>
    <w:rsid w:val="00731846"/>
    <w:rsid w:val="007323A2"/>
    <w:rsid w:val="00732B8B"/>
    <w:rsid w:val="00732E3E"/>
    <w:rsid w:val="00734CBF"/>
    <w:rsid w:val="00736C4B"/>
    <w:rsid w:val="00743548"/>
    <w:rsid w:val="00743549"/>
    <w:rsid w:val="00743554"/>
    <w:rsid w:val="00744B1C"/>
    <w:rsid w:val="00745A70"/>
    <w:rsid w:val="0075079B"/>
    <w:rsid w:val="0075332F"/>
    <w:rsid w:val="00753825"/>
    <w:rsid w:val="00753AED"/>
    <w:rsid w:val="0075505B"/>
    <w:rsid w:val="007555CE"/>
    <w:rsid w:val="0075703A"/>
    <w:rsid w:val="00761D1B"/>
    <w:rsid w:val="00761DBF"/>
    <w:rsid w:val="00765391"/>
    <w:rsid w:val="007659F2"/>
    <w:rsid w:val="00765F47"/>
    <w:rsid w:val="00766DDE"/>
    <w:rsid w:val="007671B0"/>
    <w:rsid w:val="007676C8"/>
    <w:rsid w:val="00771414"/>
    <w:rsid w:val="00771606"/>
    <w:rsid w:val="0077265A"/>
    <w:rsid w:val="00774B76"/>
    <w:rsid w:val="00775114"/>
    <w:rsid w:val="00781FE4"/>
    <w:rsid w:val="00782790"/>
    <w:rsid w:val="00783F91"/>
    <w:rsid w:val="00784E3B"/>
    <w:rsid w:val="007854C1"/>
    <w:rsid w:val="00785FD1"/>
    <w:rsid w:val="00790B81"/>
    <w:rsid w:val="0079107D"/>
    <w:rsid w:val="00792292"/>
    <w:rsid w:val="007923F2"/>
    <w:rsid w:val="007939A3"/>
    <w:rsid w:val="00793B4D"/>
    <w:rsid w:val="00794D94"/>
    <w:rsid w:val="00795556"/>
    <w:rsid w:val="00795D5B"/>
    <w:rsid w:val="007968B2"/>
    <w:rsid w:val="00796AF5"/>
    <w:rsid w:val="00797267"/>
    <w:rsid w:val="00797C83"/>
    <w:rsid w:val="00797DE2"/>
    <w:rsid w:val="007A0969"/>
    <w:rsid w:val="007A1872"/>
    <w:rsid w:val="007A1951"/>
    <w:rsid w:val="007A3569"/>
    <w:rsid w:val="007A52A4"/>
    <w:rsid w:val="007B1AC4"/>
    <w:rsid w:val="007B5F13"/>
    <w:rsid w:val="007C0E2B"/>
    <w:rsid w:val="007C1140"/>
    <w:rsid w:val="007C198D"/>
    <w:rsid w:val="007C1BA2"/>
    <w:rsid w:val="007C1C0E"/>
    <w:rsid w:val="007C2335"/>
    <w:rsid w:val="007C42A1"/>
    <w:rsid w:val="007C53CA"/>
    <w:rsid w:val="007C55D6"/>
    <w:rsid w:val="007D00B1"/>
    <w:rsid w:val="007D7D99"/>
    <w:rsid w:val="007E001A"/>
    <w:rsid w:val="007E08F3"/>
    <w:rsid w:val="007E0E3B"/>
    <w:rsid w:val="007E1477"/>
    <w:rsid w:val="007E30CD"/>
    <w:rsid w:val="007E31FB"/>
    <w:rsid w:val="007E5302"/>
    <w:rsid w:val="007E618F"/>
    <w:rsid w:val="007E6289"/>
    <w:rsid w:val="007E6C53"/>
    <w:rsid w:val="007F0CC4"/>
    <w:rsid w:val="007F0D71"/>
    <w:rsid w:val="007F5588"/>
    <w:rsid w:val="007F63C8"/>
    <w:rsid w:val="008039F9"/>
    <w:rsid w:val="00805D19"/>
    <w:rsid w:val="008061B8"/>
    <w:rsid w:val="00810493"/>
    <w:rsid w:val="00811C3D"/>
    <w:rsid w:val="00813742"/>
    <w:rsid w:val="00813A69"/>
    <w:rsid w:val="008140F5"/>
    <w:rsid w:val="0081433B"/>
    <w:rsid w:val="00816B67"/>
    <w:rsid w:val="00816C73"/>
    <w:rsid w:val="00820215"/>
    <w:rsid w:val="00826C81"/>
    <w:rsid w:val="00830FD1"/>
    <w:rsid w:val="0083153D"/>
    <w:rsid w:val="008339F3"/>
    <w:rsid w:val="00834334"/>
    <w:rsid w:val="00834753"/>
    <w:rsid w:val="00834A23"/>
    <w:rsid w:val="00836082"/>
    <w:rsid w:val="00836B54"/>
    <w:rsid w:val="00842D4D"/>
    <w:rsid w:val="00842F9B"/>
    <w:rsid w:val="00843762"/>
    <w:rsid w:val="008440CF"/>
    <w:rsid w:val="00852028"/>
    <w:rsid w:val="00852E02"/>
    <w:rsid w:val="00853897"/>
    <w:rsid w:val="0085774D"/>
    <w:rsid w:val="00857D1F"/>
    <w:rsid w:val="00860955"/>
    <w:rsid w:val="00860A59"/>
    <w:rsid w:val="00863B7D"/>
    <w:rsid w:val="008645EE"/>
    <w:rsid w:val="0086568F"/>
    <w:rsid w:val="00866702"/>
    <w:rsid w:val="00866AEA"/>
    <w:rsid w:val="0087130C"/>
    <w:rsid w:val="008718D3"/>
    <w:rsid w:val="008720C1"/>
    <w:rsid w:val="00873046"/>
    <w:rsid w:val="00875825"/>
    <w:rsid w:val="00875D7A"/>
    <w:rsid w:val="00876937"/>
    <w:rsid w:val="008801E5"/>
    <w:rsid w:val="00881D2A"/>
    <w:rsid w:val="008830E2"/>
    <w:rsid w:val="00883E72"/>
    <w:rsid w:val="008858C8"/>
    <w:rsid w:val="0088620E"/>
    <w:rsid w:val="00887F54"/>
    <w:rsid w:val="008918CF"/>
    <w:rsid w:val="008919C9"/>
    <w:rsid w:val="00891CDA"/>
    <w:rsid w:val="00891DEB"/>
    <w:rsid w:val="00892404"/>
    <w:rsid w:val="00895989"/>
    <w:rsid w:val="00895EDF"/>
    <w:rsid w:val="0089657E"/>
    <w:rsid w:val="00896F7F"/>
    <w:rsid w:val="008A10CE"/>
    <w:rsid w:val="008A38A7"/>
    <w:rsid w:val="008A415E"/>
    <w:rsid w:val="008A4312"/>
    <w:rsid w:val="008A4DDA"/>
    <w:rsid w:val="008A5257"/>
    <w:rsid w:val="008A5299"/>
    <w:rsid w:val="008A588A"/>
    <w:rsid w:val="008A6115"/>
    <w:rsid w:val="008A7D4D"/>
    <w:rsid w:val="008B370F"/>
    <w:rsid w:val="008B3A96"/>
    <w:rsid w:val="008B4243"/>
    <w:rsid w:val="008B4DEA"/>
    <w:rsid w:val="008B4FA4"/>
    <w:rsid w:val="008B6FEA"/>
    <w:rsid w:val="008B7695"/>
    <w:rsid w:val="008C0190"/>
    <w:rsid w:val="008C21C0"/>
    <w:rsid w:val="008C2702"/>
    <w:rsid w:val="008C4AD1"/>
    <w:rsid w:val="008C5542"/>
    <w:rsid w:val="008C6439"/>
    <w:rsid w:val="008C7911"/>
    <w:rsid w:val="008D0D8C"/>
    <w:rsid w:val="008D0DE2"/>
    <w:rsid w:val="008D1850"/>
    <w:rsid w:val="008D1AD8"/>
    <w:rsid w:val="008D21AC"/>
    <w:rsid w:val="008D25F8"/>
    <w:rsid w:val="008D4DDB"/>
    <w:rsid w:val="008D533F"/>
    <w:rsid w:val="008D68D7"/>
    <w:rsid w:val="008E18D4"/>
    <w:rsid w:val="008E31B1"/>
    <w:rsid w:val="008E4569"/>
    <w:rsid w:val="008E5A91"/>
    <w:rsid w:val="008E67B7"/>
    <w:rsid w:val="008E6B66"/>
    <w:rsid w:val="008F30CA"/>
    <w:rsid w:val="008F3B39"/>
    <w:rsid w:val="008F4EED"/>
    <w:rsid w:val="008F6DD4"/>
    <w:rsid w:val="008F781C"/>
    <w:rsid w:val="00903E52"/>
    <w:rsid w:val="0090412A"/>
    <w:rsid w:val="00905A2C"/>
    <w:rsid w:val="00907033"/>
    <w:rsid w:val="00915056"/>
    <w:rsid w:val="009171BD"/>
    <w:rsid w:val="00931306"/>
    <w:rsid w:val="009340A2"/>
    <w:rsid w:val="009363E4"/>
    <w:rsid w:val="00940A3B"/>
    <w:rsid w:val="0094239D"/>
    <w:rsid w:val="00951BC2"/>
    <w:rsid w:val="0095210C"/>
    <w:rsid w:val="009545F1"/>
    <w:rsid w:val="009553B3"/>
    <w:rsid w:val="00955930"/>
    <w:rsid w:val="00956ECF"/>
    <w:rsid w:val="0095785C"/>
    <w:rsid w:val="009632F5"/>
    <w:rsid w:val="009634A0"/>
    <w:rsid w:val="00963980"/>
    <w:rsid w:val="00964791"/>
    <w:rsid w:val="00964C0E"/>
    <w:rsid w:val="00966627"/>
    <w:rsid w:val="00966918"/>
    <w:rsid w:val="009734A7"/>
    <w:rsid w:val="00977B28"/>
    <w:rsid w:val="0098112F"/>
    <w:rsid w:val="00981BB0"/>
    <w:rsid w:val="0098236B"/>
    <w:rsid w:val="00983091"/>
    <w:rsid w:val="0098535C"/>
    <w:rsid w:val="00985B53"/>
    <w:rsid w:val="00986D6E"/>
    <w:rsid w:val="00990163"/>
    <w:rsid w:val="00991EAB"/>
    <w:rsid w:val="00992522"/>
    <w:rsid w:val="0099252E"/>
    <w:rsid w:val="0099282E"/>
    <w:rsid w:val="0099295A"/>
    <w:rsid w:val="00993E82"/>
    <w:rsid w:val="00994BCB"/>
    <w:rsid w:val="00997C25"/>
    <w:rsid w:val="009A02B3"/>
    <w:rsid w:val="009A0789"/>
    <w:rsid w:val="009A16D3"/>
    <w:rsid w:val="009A6586"/>
    <w:rsid w:val="009B183B"/>
    <w:rsid w:val="009B2A91"/>
    <w:rsid w:val="009B369C"/>
    <w:rsid w:val="009B6D66"/>
    <w:rsid w:val="009C3D88"/>
    <w:rsid w:val="009C66A7"/>
    <w:rsid w:val="009C6F97"/>
    <w:rsid w:val="009C74D6"/>
    <w:rsid w:val="009D076C"/>
    <w:rsid w:val="009D07B5"/>
    <w:rsid w:val="009D1A6F"/>
    <w:rsid w:val="009D2144"/>
    <w:rsid w:val="009D36BF"/>
    <w:rsid w:val="009D37F0"/>
    <w:rsid w:val="009D46FA"/>
    <w:rsid w:val="009D6118"/>
    <w:rsid w:val="009E0484"/>
    <w:rsid w:val="009E15D0"/>
    <w:rsid w:val="009E2444"/>
    <w:rsid w:val="009E2FE8"/>
    <w:rsid w:val="009E4505"/>
    <w:rsid w:val="009E47E7"/>
    <w:rsid w:val="009E69B2"/>
    <w:rsid w:val="009F598D"/>
    <w:rsid w:val="009F5B38"/>
    <w:rsid w:val="00A00EB5"/>
    <w:rsid w:val="00A01E41"/>
    <w:rsid w:val="00A035D8"/>
    <w:rsid w:val="00A05972"/>
    <w:rsid w:val="00A05C79"/>
    <w:rsid w:val="00A079D3"/>
    <w:rsid w:val="00A07B83"/>
    <w:rsid w:val="00A138D3"/>
    <w:rsid w:val="00A145AB"/>
    <w:rsid w:val="00A2439B"/>
    <w:rsid w:val="00A24DA1"/>
    <w:rsid w:val="00A257DF"/>
    <w:rsid w:val="00A25882"/>
    <w:rsid w:val="00A26008"/>
    <w:rsid w:val="00A27AE5"/>
    <w:rsid w:val="00A30F6C"/>
    <w:rsid w:val="00A312D3"/>
    <w:rsid w:val="00A31AE2"/>
    <w:rsid w:val="00A31E5F"/>
    <w:rsid w:val="00A36C43"/>
    <w:rsid w:val="00A417B8"/>
    <w:rsid w:val="00A42F38"/>
    <w:rsid w:val="00A43D7F"/>
    <w:rsid w:val="00A46CA6"/>
    <w:rsid w:val="00A50235"/>
    <w:rsid w:val="00A50431"/>
    <w:rsid w:val="00A53616"/>
    <w:rsid w:val="00A562D3"/>
    <w:rsid w:val="00A56DFA"/>
    <w:rsid w:val="00A579E0"/>
    <w:rsid w:val="00A57BB0"/>
    <w:rsid w:val="00A60367"/>
    <w:rsid w:val="00A67900"/>
    <w:rsid w:val="00A7023A"/>
    <w:rsid w:val="00A70293"/>
    <w:rsid w:val="00A732CB"/>
    <w:rsid w:val="00A74A2D"/>
    <w:rsid w:val="00A755ED"/>
    <w:rsid w:val="00A77B3E"/>
    <w:rsid w:val="00A77C36"/>
    <w:rsid w:val="00A81743"/>
    <w:rsid w:val="00A825E6"/>
    <w:rsid w:val="00A828A9"/>
    <w:rsid w:val="00A832EA"/>
    <w:rsid w:val="00A836DB"/>
    <w:rsid w:val="00A8395A"/>
    <w:rsid w:val="00A842E7"/>
    <w:rsid w:val="00A862BE"/>
    <w:rsid w:val="00A902D5"/>
    <w:rsid w:val="00A9287E"/>
    <w:rsid w:val="00A92A3C"/>
    <w:rsid w:val="00A93AC3"/>
    <w:rsid w:val="00A95142"/>
    <w:rsid w:val="00A956EF"/>
    <w:rsid w:val="00A958DB"/>
    <w:rsid w:val="00A962CC"/>
    <w:rsid w:val="00A96C43"/>
    <w:rsid w:val="00AA0046"/>
    <w:rsid w:val="00AA028B"/>
    <w:rsid w:val="00AA19A3"/>
    <w:rsid w:val="00AA22C4"/>
    <w:rsid w:val="00AA33FE"/>
    <w:rsid w:val="00AA569F"/>
    <w:rsid w:val="00AB30EB"/>
    <w:rsid w:val="00AB4638"/>
    <w:rsid w:val="00AB5484"/>
    <w:rsid w:val="00AB5C0C"/>
    <w:rsid w:val="00AB612F"/>
    <w:rsid w:val="00AB77EC"/>
    <w:rsid w:val="00AC0A53"/>
    <w:rsid w:val="00AC11E6"/>
    <w:rsid w:val="00AC1DAC"/>
    <w:rsid w:val="00AC39B3"/>
    <w:rsid w:val="00AC47E2"/>
    <w:rsid w:val="00AC693F"/>
    <w:rsid w:val="00AC709F"/>
    <w:rsid w:val="00AD042B"/>
    <w:rsid w:val="00AD1EA1"/>
    <w:rsid w:val="00AD1FE0"/>
    <w:rsid w:val="00AD34CE"/>
    <w:rsid w:val="00AD5897"/>
    <w:rsid w:val="00AD6316"/>
    <w:rsid w:val="00AE0079"/>
    <w:rsid w:val="00AE409B"/>
    <w:rsid w:val="00AE5DD0"/>
    <w:rsid w:val="00AE741B"/>
    <w:rsid w:val="00AE742C"/>
    <w:rsid w:val="00AE7A19"/>
    <w:rsid w:val="00AF1168"/>
    <w:rsid w:val="00AF2140"/>
    <w:rsid w:val="00AF3970"/>
    <w:rsid w:val="00AF40DF"/>
    <w:rsid w:val="00AF4913"/>
    <w:rsid w:val="00AF49B6"/>
    <w:rsid w:val="00AF4B0C"/>
    <w:rsid w:val="00AF575B"/>
    <w:rsid w:val="00AF5DDC"/>
    <w:rsid w:val="00B00B4B"/>
    <w:rsid w:val="00B0185E"/>
    <w:rsid w:val="00B02386"/>
    <w:rsid w:val="00B03018"/>
    <w:rsid w:val="00B072FE"/>
    <w:rsid w:val="00B10D06"/>
    <w:rsid w:val="00B1221E"/>
    <w:rsid w:val="00B124FF"/>
    <w:rsid w:val="00B12A34"/>
    <w:rsid w:val="00B13458"/>
    <w:rsid w:val="00B1395F"/>
    <w:rsid w:val="00B15DF8"/>
    <w:rsid w:val="00B20074"/>
    <w:rsid w:val="00B21329"/>
    <w:rsid w:val="00B21D30"/>
    <w:rsid w:val="00B23B29"/>
    <w:rsid w:val="00B23E3E"/>
    <w:rsid w:val="00B259A1"/>
    <w:rsid w:val="00B2637A"/>
    <w:rsid w:val="00B27DDB"/>
    <w:rsid w:val="00B3064E"/>
    <w:rsid w:val="00B30B37"/>
    <w:rsid w:val="00B30D7D"/>
    <w:rsid w:val="00B30FF3"/>
    <w:rsid w:val="00B3124D"/>
    <w:rsid w:val="00B31932"/>
    <w:rsid w:val="00B33792"/>
    <w:rsid w:val="00B356DE"/>
    <w:rsid w:val="00B35FD7"/>
    <w:rsid w:val="00B368BC"/>
    <w:rsid w:val="00B36D04"/>
    <w:rsid w:val="00B42024"/>
    <w:rsid w:val="00B45206"/>
    <w:rsid w:val="00B45D78"/>
    <w:rsid w:val="00B47866"/>
    <w:rsid w:val="00B47BA1"/>
    <w:rsid w:val="00B5174C"/>
    <w:rsid w:val="00B5262B"/>
    <w:rsid w:val="00B53716"/>
    <w:rsid w:val="00B53E68"/>
    <w:rsid w:val="00B57C9F"/>
    <w:rsid w:val="00B60628"/>
    <w:rsid w:val="00B60854"/>
    <w:rsid w:val="00B63135"/>
    <w:rsid w:val="00B631EC"/>
    <w:rsid w:val="00B63520"/>
    <w:rsid w:val="00B6581E"/>
    <w:rsid w:val="00B65E5E"/>
    <w:rsid w:val="00B667DC"/>
    <w:rsid w:val="00B66AD5"/>
    <w:rsid w:val="00B720C9"/>
    <w:rsid w:val="00B72A5A"/>
    <w:rsid w:val="00B740B3"/>
    <w:rsid w:val="00B809EC"/>
    <w:rsid w:val="00B81452"/>
    <w:rsid w:val="00B82EE9"/>
    <w:rsid w:val="00B84548"/>
    <w:rsid w:val="00B84EB8"/>
    <w:rsid w:val="00B85C16"/>
    <w:rsid w:val="00B90529"/>
    <w:rsid w:val="00B90BDA"/>
    <w:rsid w:val="00B9181E"/>
    <w:rsid w:val="00B94CB0"/>
    <w:rsid w:val="00B95BB9"/>
    <w:rsid w:val="00B973CB"/>
    <w:rsid w:val="00B97B67"/>
    <w:rsid w:val="00BA0C9B"/>
    <w:rsid w:val="00BA2400"/>
    <w:rsid w:val="00BA2D9B"/>
    <w:rsid w:val="00BA3B19"/>
    <w:rsid w:val="00BA6844"/>
    <w:rsid w:val="00BB0135"/>
    <w:rsid w:val="00BB07BB"/>
    <w:rsid w:val="00BB1837"/>
    <w:rsid w:val="00BB52A5"/>
    <w:rsid w:val="00BB57C0"/>
    <w:rsid w:val="00BB5E2F"/>
    <w:rsid w:val="00BB67B5"/>
    <w:rsid w:val="00BC06FD"/>
    <w:rsid w:val="00BC0FD9"/>
    <w:rsid w:val="00BC1D6A"/>
    <w:rsid w:val="00BC494D"/>
    <w:rsid w:val="00BC6774"/>
    <w:rsid w:val="00BC71C1"/>
    <w:rsid w:val="00BC78E7"/>
    <w:rsid w:val="00BD13B0"/>
    <w:rsid w:val="00BD1FDA"/>
    <w:rsid w:val="00BD37F9"/>
    <w:rsid w:val="00BD41E3"/>
    <w:rsid w:val="00BD6BF6"/>
    <w:rsid w:val="00BE4875"/>
    <w:rsid w:val="00BE50B7"/>
    <w:rsid w:val="00BE6541"/>
    <w:rsid w:val="00BE6F15"/>
    <w:rsid w:val="00BE6F79"/>
    <w:rsid w:val="00BE75F3"/>
    <w:rsid w:val="00BF17DC"/>
    <w:rsid w:val="00BF236E"/>
    <w:rsid w:val="00BF35BF"/>
    <w:rsid w:val="00BF586F"/>
    <w:rsid w:val="00BF5C90"/>
    <w:rsid w:val="00BF6756"/>
    <w:rsid w:val="00BF6E57"/>
    <w:rsid w:val="00BF7A4B"/>
    <w:rsid w:val="00C0302E"/>
    <w:rsid w:val="00C041C6"/>
    <w:rsid w:val="00C04FAC"/>
    <w:rsid w:val="00C0768B"/>
    <w:rsid w:val="00C1124B"/>
    <w:rsid w:val="00C133BD"/>
    <w:rsid w:val="00C13E05"/>
    <w:rsid w:val="00C16946"/>
    <w:rsid w:val="00C17486"/>
    <w:rsid w:val="00C20FA1"/>
    <w:rsid w:val="00C218F9"/>
    <w:rsid w:val="00C23CF0"/>
    <w:rsid w:val="00C25570"/>
    <w:rsid w:val="00C262CE"/>
    <w:rsid w:val="00C26456"/>
    <w:rsid w:val="00C27FBC"/>
    <w:rsid w:val="00C30D82"/>
    <w:rsid w:val="00C31FF1"/>
    <w:rsid w:val="00C320C6"/>
    <w:rsid w:val="00C328F3"/>
    <w:rsid w:val="00C33CA1"/>
    <w:rsid w:val="00C355F9"/>
    <w:rsid w:val="00C429FA"/>
    <w:rsid w:val="00C43A9C"/>
    <w:rsid w:val="00C45FB0"/>
    <w:rsid w:val="00C51375"/>
    <w:rsid w:val="00C5223B"/>
    <w:rsid w:val="00C524BF"/>
    <w:rsid w:val="00C526D8"/>
    <w:rsid w:val="00C531B9"/>
    <w:rsid w:val="00C541AD"/>
    <w:rsid w:val="00C55619"/>
    <w:rsid w:val="00C643DB"/>
    <w:rsid w:val="00C64A82"/>
    <w:rsid w:val="00C66375"/>
    <w:rsid w:val="00C6690E"/>
    <w:rsid w:val="00C711B3"/>
    <w:rsid w:val="00C71A38"/>
    <w:rsid w:val="00C74B47"/>
    <w:rsid w:val="00C75A38"/>
    <w:rsid w:val="00C75E94"/>
    <w:rsid w:val="00C7613F"/>
    <w:rsid w:val="00C7648B"/>
    <w:rsid w:val="00C778C5"/>
    <w:rsid w:val="00C77E30"/>
    <w:rsid w:val="00C80136"/>
    <w:rsid w:val="00C802AE"/>
    <w:rsid w:val="00C81854"/>
    <w:rsid w:val="00C860E5"/>
    <w:rsid w:val="00C86F20"/>
    <w:rsid w:val="00C90B7D"/>
    <w:rsid w:val="00C91580"/>
    <w:rsid w:val="00C9180B"/>
    <w:rsid w:val="00C9301D"/>
    <w:rsid w:val="00C94782"/>
    <w:rsid w:val="00C9481E"/>
    <w:rsid w:val="00C971F4"/>
    <w:rsid w:val="00CA0825"/>
    <w:rsid w:val="00CA1905"/>
    <w:rsid w:val="00CA28B0"/>
    <w:rsid w:val="00CA3785"/>
    <w:rsid w:val="00CA3DD9"/>
    <w:rsid w:val="00CA5632"/>
    <w:rsid w:val="00CA6D42"/>
    <w:rsid w:val="00CA755E"/>
    <w:rsid w:val="00CA7D5F"/>
    <w:rsid w:val="00CB0D70"/>
    <w:rsid w:val="00CB1622"/>
    <w:rsid w:val="00CB417D"/>
    <w:rsid w:val="00CB5464"/>
    <w:rsid w:val="00CB5DF8"/>
    <w:rsid w:val="00CB60A4"/>
    <w:rsid w:val="00CB7B9B"/>
    <w:rsid w:val="00CB7BD4"/>
    <w:rsid w:val="00CC03BB"/>
    <w:rsid w:val="00CC1641"/>
    <w:rsid w:val="00CC2B39"/>
    <w:rsid w:val="00CC48F8"/>
    <w:rsid w:val="00CC4E71"/>
    <w:rsid w:val="00CC6214"/>
    <w:rsid w:val="00CC701A"/>
    <w:rsid w:val="00CD13BD"/>
    <w:rsid w:val="00CD15A7"/>
    <w:rsid w:val="00CD21CC"/>
    <w:rsid w:val="00CD21DD"/>
    <w:rsid w:val="00CD2B65"/>
    <w:rsid w:val="00CD2DBA"/>
    <w:rsid w:val="00CD5B73"/>
    <w:rsid w:val="00CE2004"/>
    <w:rsid w:val="00CE2DA7"/>
    <w:rsid w:val="00CE493A"/>
    <w:rsid w:val="00CF13C1"/>
    <w:rsid w:val="00CF16EE"/>
    <w:rsid w:val="00CF355E"/>
    <w:rsid w:val="00CF409C"/>
    <w:rsid w:val="00CF532F"/>
    <w:rsid w:val="00CF61F7"/>
    <w:rsid w:val="00CF64D3"/>
    <w:rsid w:val="00CF64E1"/>
    <w:rsid w:val="00CF6F7E"/>
    <w:rsid w:val="00CF7C30"/>
    <w:rsid w:val="00D00705"/>
    <w:rsid w:val="00D015F8"/>
    <w:rsid w:val="00D02412"/>
    <w:rsid w:val="00D02484"/>
    <w:rsid w:val="00D03509"/>
    <w:rsid w:val="00D078E9"/>
    <w:rsid w:val="00D07AA0"/>
    <w:rsid w:val="00D07DBF"/>
    <w:rsid w:val="00D1053E"/>
    <w:rsid w:val="00D11DB7"/>
    <w:rsid w:val="00D144B5"/>
    <w:rsid w:val="00D1504F"/>
    <w:rsid w:val="00D1517D"/>
    <w:rsid w:val="00D17776"/>
    <w:rsid w:val="00D179B4"/>
    <w:rsid w:val="00D23303"/>
    <w:rsid w:val="00D256A4"/>
    <w:rsid w:val="00D25A1B"/>
    <w:rsid w:val="00D26246"/>
    <w:rsid w:val="00D266B3"/>
    <w:rsid w:val="00D26739"/>
    <w:rsid w:val="00D30064"/>
    <w:rsid w:val="00D34FB2"/>
    <w:rsid w:val="00D3536E"/>
    <w:rsid w:val="00D36662"/>
    <w:rsid w:val="00D4287F"/>
    <w:rsid w:val="00D442D6"/>
    <w:rsid w:val="00D44C22"/>
    <w:rsid w:val="00D46FFC"/>
    <w:rsid w:val="00D471F9"/>
    <w:rsid w:val="00D478BF"/>
    <w:rsid w:val="00D60222"/>
    <w:rsid w:val="00D60464"/>
    <w:rsid w:val="00D60EF1"/>
    <w:rsid w:val="00D627EE"/>
    <w:rsid w:val="00D6321A"/>
    <w:rsid w:val="00D644C8"/>
    <w:rsid w:val="00D64C6D"/>
    <w:rsid w:val="00D651B7"/>
    <w:rsid w:val="00D66963"/>
    <w:rsid w:val="00D7074D"/>
    <w:rsid w:val="00D7206A"/>
    <w:rsid w:val="00D748AB"/>
    <w:rsid w:val="00D74DED"/>
    <w:rsid w:val="00D764AA"/>
    <w:rsid w:val="00D76A87"/>
    <w:rsid w:val="00D779CC"/>
    <w:rsid w:val="00D80A77"/>
    <w:rsid w:val="00D81218"/>
    <w:rsid w:val="00D81E63"/>
    <w:rsid w:val="00D84E4E"/>
    <w:rsid w:val="00D8592A"/>
    <w:rsid w:val="00D92327"/>
    <w:rsid w:val="00D925BD"/>
    <w:rsid w:val="00D92E2A"/>
    <w:rsid w:val="00D93770"/>
    <w:rsid w:val="00D95B48"/>
    <w:rsid w:val="00DA2BF7"/>
    <w:rsid w:val="00DA4010"/>
    <w:rsid w:val="00DA503B"/>
    <w:rsid w:val="00DA51EF"/>
    <w:rsid w:val="00DA541E"/>
    <w:rsid w:val="00DA57DE"/>
    <w:rsid w:val="00DB02F2"/>
    <w:rsid w:val="00DB1DB1"/>
    <w:rsid w:val="00DB36E4"/>
    <w:rsid w:val="00DC7FF4"/>
    <w:rsid w:val="00DD1941"/>
    <w:rsid w:val="00DD1B71"/>
    <w:rsid w:val="00DD1F4D"/>
    <w:rsid w:val="00DD2471"/>
    <w:rsid w:val="00DD2AEE"/>
    <w:rsid w:val="00DD3817"/>
    <w:rsid w:val="00DD6E5E"/>
    <w:rsid w:val="00DD7EBC"/>
    <w:rsid w:val="00DE0909"/>
    <w:rsid w:val="00DE1F24"/>
    <w:rsid w:val="00DE226B"/>
    <w:rsid w:val="00DE57A4"/>
    <w:rsid w:val="00DE5AE1"/>
    <w:rsid w:val="00DE5BC2"/>
    <w:rsid w:val="00DE7C7F"/>
    <w:rsid w:val="00DE7FFE"/>
    <w:rsid w:val="00DF6B83"/>
    <w:rsid w:val="00DF6D0E"/>
    <w:rsid w:val="00DF7B23"/>
    <w:rsid w:val="00E03948"/>
    <w:rsid w:val="00E03ECA"/>
    <w:rsid w:val="00E05B07"/>
    <w:rsid w:val="00E072E6"/>
    <w:rsid w:val="00E10374"/>
    <w:rsid w:val="00E113A9"/>
    <w:rsid w:val="00E13019"/>
    <w:rsid w:val="00E16892"/>
    <w:rsid w:val="00E16CEC"/>
    <w:rsid w:val="00E17AE7"/>
    <w:rsid w:val="00E22872"/>
    <w:rsid w:val="00E23408"/>
    <w:rsid w:val="00E23F90"/>
    <w:rsid w:val="00E2707E"/>
    <w:rsid w:val="00E27757"/>
    <w:rsid w:val="00E307EE"/>
    <w:rsid w:val="00E32268"/>
    <w:rsid w:val="00E336C5"/>
    <w:rsid w:val="00E34BA6"/>
    <w:rsid w:val="00E358C5"/>
    <w:rsid w:val="00E36925"/>
    <w:rsid w:val="00E37851"/>
    <w:rsid w:val="00E40699"/>
    <w:rsid w:val="00E41E70"/>
    <w:rsid w:val="00E43063"/>
    <w:rsid w:val="00E4448C"/>
    <w:rsid w:val="00E445EA"/>
    <w:rsid w:val="00E44E06"/>
    <w:rsid w:val="00E45BFA"/>
    <w:rsid w:val="00E46188"/>
    <w:rsid w:val="00E50578"/>
    <w:rsid w:val="00E50AA0"/>
    <w:rsid w:val="00E52A65"/>
    <w:rsid w:val="00E545B7"/>
    <w:rsid w:val="00E553D6"/>
    <w:rsid w:val="00E60666"/>
    <w:rsid w:val="00E63C55"/>
    <w:rsid w:val="00E67C09"/>
    <w:rsid w:val="00E71B0A"/>
    <w:rsid w:val="00E74576"/>
    <w:rsid w:val="00E75204"/>
    <w:rsid w:val="00E7647B"/>
    <w:rsid w:val="00E849F1"/>
    <w:rsid w:val="00E85506"/>
    <w:rsid w:val="00E86CFA"/>
    <w:rsid w:val="00E87F8A"/>
    <w:rsid w:val="00E93319"/>
    <w:rsid w:val="00E94688"/>
    <w:rsid w:val="00E95140"/>
    <w:rsid w:val="00E973AA"/>
    <w:rsid w:val="00EA080A"/>
    <w:rsid w:val="00EA15D6"/>
    <w:rsid w:val="00EA3E60"/>
    <w:rsid w:val="00EA563A"/>
    <w:rsid w:val="00EA5B5F"/>
    <w:rsid w:val="00EB0F5A"/>
    <w:rsid w:val="00EB173E"/>
    <w:rsid w:val="00EB1CB6"/>
    <w:rsid w:val="00EB20CA"/>
    <w:rsid w:val="00EB2A2F"/>
    <w:rsid w:val="00EB3FD1"/>
    <w:rsid w:val="00EB4FB8"/>
    <w:rsid w:val="00EB5221"/>
    <w:rsid w:val="00EB5422"/>
    <w:rsid w:val="00EB64A4"/>
    <w:rsid w:val="00EB7999"/>
    <w:rsid w:val="00EC1F7C"/>
    <w:rsid w:val="00EC42BA"/>
    <w:rsid w:val="00EC584F"/>
    <w:rsid w:val="00EC696A"/>
    <w:rsid w:val="00EC6EA8"/>
    <w:rsid w:val="00EC6F7E"/>
    <w:rsid w:val="00EC779D"/>
    <w:rsid w:val="00EC7876"/>
    <w:rsid w:val="00ED0DF1"/>
    <w:rsid w:val="00ED3670"/>
    <w:rsid w:val="00ED3D02"/>
    <w:rsid w:val="00EE1428"/>
    <w:rsid w:val="00EE1A3E"/>
    <w:rsid w:val="00EE1D55"/>
    <w:rsid w:val="00EE237B"/>
    <w:rsid w:val="00EE3934"/>
    <w:rsid w:val="00EE4110"/>
    <w:rsid w:val="00EE4C4A"/>
    <w:rsid w:val="00EE742A"/>
    <w:rsid w:val="00EE7E51"/>
    <w:rsid w:val="00EF14A1"/>
    <w:rsid w:val="00EF47DB"/>
    <w:rsid w:val="00EF6271"/>
    <w:rsid w:val="00EF64CB"/>
    <w:rsid w:val="00EF6C63"/>
    <w:rsid w:val="00EF778B"/>
    <w:rsid w:val="00EF7887"/>
    <w:rsid w:val="00F00ABE"/>
    <w:rsid w:val="00F0409A"/>
    <w:rsid w:val="00F046D3"/>
    <w:rsid w:val="00F047D3"/>
    <w:rsid w:val="00F073E3"/>
    <w:rsid w:val="00F105E3"/>
    <w:rsid w:val="00F106C9"/>
    <w:rsid w:val="00F12256"/>
    <w:rsid w:val="00F1347E"/>
    <w:rsid w:val="00F14308"/>
    <w:rsid w:val="00F15B93"/>
    <w:rsid w:val="00F17800"/>
    <w:rsid w:val="00F2015E"/>
    <w:rsid w:val="00F2032D"/>
    <w:rsid w:val="00F21F46"/>
    <w:rsid w:val="00F2285B"/>
    <w:rsid w:val="00F23371"/>
    <w:rsid w:val="00F23400"/>
    <w:rsid w:val="00F24CFC"/>
    <w:rsid w:val="00F26211"/>
    <w:rsid w:val="00F27D04"/>
    <w:rsid w:val="00F30B73"/>
    <w:rsid w:val="00F33827"/>
    <w:rsid w:val="00F35A15"/>
    <w:rsid w:val="00F4390B"/>
    <w:rsid w:val="00F46108"/>
    <w:rsid w:val="00F47906"/>
    <w:rsid w:val="00F47E0F"/>
    <w:rsid w:val="00F5010B"/>
    <w:rsid w:val="00F52641"/>
    <w:rsid w:val="00F54114"/>
    <w:rsid w:val="00F555C6"/>
    <w:rsid w:val="00F60DE3"/>
    <w:rsid w:val="00F614BE"/>
    <w:rsid w:val="00F62FD9"/>
    <w:rsid w:val="00F6352D"/>
    <w:rsid w:val="00F63E08"/>
    <w:rsid w:val="00F6521C"/>
    <w:rsid w:val="00F655C4"/>
    <w:rsid w:val="00F66369"/>
    <w:rsid w:val="00F71B73"/>
    <w:rsid w:val="00F72A59"/>
    <w:rsid w:val="00F739C8"/>
    <w:rsid w:val="00F73BCE"/>
    <w:rsid w:val="00F74509"/>
    <w:rsid w:val="00F745D0"/>
    <w:rsid w:val="00F76EC2"/>
    <w:rsid w:val="00F771B0"/>
    <w:rsid w:val="00F7733E"/>
    <w:rsid w:val="00F77CDA"/>
    <w:rsid w:val="00F81F4C"/>
    <w:rsid w:val="00F822A2"/>
    <w:rsid w:val="00F82DB3"/>
    <w:rsid w:val="00F90C27"/>
    <w:rsid w:val="00F94DD9"/>
    <w:rsid w:val="00F95CD6"/>
    <w:rsid w:val="00F96106"/>
    <w:rsid w:val="00F968F1"/>
    <w:rsid w:val="00FA1863"/>
    <w:rsid w:val="00FA3FF0"/>
    <w:rsid w:val="00FA4182"/>
    <w:rsid w:val="00FA52BC"/>
    <w:rsid w:val="00FB433C"/>
    <w:rsid w:val="00FB450D"/>
    <w:rsid w:val="00FB5D46"/>
    <w:rsid w:val="00FB751D"/>
    <w:rsid w:val="00FB780D"/>
    <w:rsid w:val="00FC015E"/>
    <w:rsid w:val="00FC16D4"/>
    <w:rsid w:val="00FC3330"/>
    <w:rsid w:val="00FC4736"/>
    <w:rsid w:val="00FC55EA"/>
    <w:rsid w:val="00FC70DF"/>
    <w:rsid w:val="00FC750E"/>
    <w:rsid w:val="00FD09BD"/>
    <w:rsid w:val="00FD0BC7"/>
    <w:rsid w:val="00FD0BD4"/>
    <w:rsid w:val="00FD116B"/>
    <w:rsid w:val="00FD2C88"/>
    <w:rsid w:val="00FD4195"/>
    <w:rsid w:val="00FD4596"/>
    <w:rsid w:val="00FD4744"/>
    <w:rsid w:val="00FD5F74"/>
    <w:rsid w:val="00FD7A15"/>
    <w:rsid w:val="00FD7AAB"/>
    <w:rsid w:val="00FE0830"/>
    <w:rsid w:val="00FE0E5F"/>
    <w:rsid w:val="00FE1E18"/>
    <w:rsid w:val="00FE28B1"/>
    <w:rsid w:val="00FE5AB5"/>
    <w:rsid w:val="00FE5F75"/>
    <w:rsid w:val="00FE67C7"/>
    <w:rsid w:val="00FF0A5D"/>
    <w:rsid w:val="00FF18C1"/>
    <w:rsid w:val="00FF1A14"/>
    <w:rsid w:val="00FF1A62"/>
    <w:rsid w:val="00FF1D10"/>
    <w:rsid w:val="00FF5843"/>
    <w:rsid w:val="00FF60A3"/>
    <w:rsid w:val="00FF61D5"/>
    <w:rsid w:val="00FF646A"/>
    <w:rsid w:val="00FF77BD"/>
    <w:rsid w:val="040FFC59"/>
    <w:rsid w:val="08DF1041"/>
    <w:rsid w:val="0A727CFC"/>
    <w:rsid w:val="0ED8C7C5"/>
    <w:rsid w:val="0FD7F88F"/>
    <w:rsid w:val="12B934BA"/>
    <w:rsid w:val="13991DE7"/>
    <w:rsid w:val="18C7A96B"/>
    <w:rsid w:val="18FFF82F"/>
    <w:rsid w:val="1937B8D7"/>
    <w:rsid w:val="1C0FC0D9"/>
    <w:rsid w:val="1CA70728"/>
    <w:rsid w:val="1D4E4F29"/>
    <w:rsid w:val="1EDBE131"/>
    <w:rsid w:val="21BE404A"/>
    <w:rsid w:val="26AADCFE"/>
    <w:rsid w:val="294F2C52"/>
    <w:rsid w:val="306B39B8"/>
    <w:rsid w:val="30761E83"/>
    <w:rsid w:val="3684848F"/>
    <w:rsid w:val="36E3D9B4"/>
    <w:rsid w:val="386DF2D9"/>
    <w:rsid w:val="3AF9AC35"/>
    <w:rsid w:val="409FFBAD"/>
    <w:rsid w:val="4306F9C9"/>
    <w:rsid w:val="45736CD0"/>
    <w:rsid w:val="464529B9"/>
    <w:rsid w:val="4A836DFC"/>
    <w:rsid w:val="4B6706F0"/>
    <w:rsid w:val="4D39CA4C"/>
    <w:rsid w:val="5019B85A"/>
    <w:rsid w:val="5090E4A6"/>
    <w:rsid w:val="5190A9AB"/>
    <w:rsid w:val="52A7BA45"/>
    <w:rsid w:val="53D897E9"/>
    <w:rsid w:val="53F45F95"/>
    <w:rsid w:val="54EDDC8B"/>
    <w:rsid w:val="56C9048B"/>
    <w:rsid w:val="5771751C"/>
    <w:rsid w:val="5A56E182"/>
    <w:rsid w:val="5F7C2865"/>
    <w:rsid w:val="62C75D0E"/>
    <w:rsid w:val="6323B803"/>
    <w:rsid w:val="6A257A9F"/>
    <w:rsid w:val="6D76AA06"/>
    <w:rsid w:val="6F61588A"/>
    <w:rsid w:val="6FB498EE"/>
    <w:rsid w:val="71557C00"/>
    <w:rsid w:val="7719F5B4"/>
    <w:rsid w:val="773E9CAF"/>
    <w:rsid w:val="7E18690E"/>
    <w:rsid w:val="7FF5C2B2"/>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 fill="f" fillcolor="white" stroke="f">
      <v:fill color="white" on="f"/>
      <v:stroke on="f"/>
    </o:shapedefaults>
    <o:shapelayout v:ext="edit">
      <o:idmap v:ext="edit" data="2"/>
    </o:shapelayout>
  </w:shapeDefaults>
  <w:decimalSymbol w:val="."/>
  <w:listSeparator w:val=","/>
  <w14:docId w14:val="7722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081C"/>
    <w:rPr>
      <w:rFonts w:ascii="Arial" w:hAnsi="Arial"/>
      <w:sz w:val="24"/>
      <w:szCs w:val="24"/>
      <w:lang w:eastAsia="en-US"/>
    </w:rPr>
  </w:style>
  <w:style w:type="paragraph" w:styleId="Heading1">
    <w:name w:val="heading 1"/>
    <w:basedOn w:val="Normal"/>
    <w:next w:val="Normal"/>
    <w:link w:val="Heading1Char"/>
    <w:uiPriority w:val="9"/>
    <w:qFormat/>
    <w:rsid w:val="00465547"/>
    <w:pPr>
      <w:keepNext/>
      <w:spacing w:before="240" w:after="60"/>
      <w:outlineLvl w:val="0"/>
    </w:pPr>
    <w:rPr>
      <w:rFonts w:ascii="Calibri Light" w:hAnsi="Calibri Light"/>
      <w:color w:val="2E74B5"/>
      <w:sz w:val="32"/>
      <w:szCs w:val="32"/>
    </w:rPr>
  </w:style>
  <w:style w:type="paragraph" w:styleId="Heading2">
    <w:name w:val="heading 2"/>
    <w:basedOn w:val="Normal"/>
    <w:next w:val="Normal"/>
    <w:link w:val="Heading2Char"/>
    <w:qFormat/>
    <w:rsid w:val="007F0CC4"/>
    <w:pPr>
      <w:keepNext/>
      <w:spacing w:before="240" w:after="60"/>
      <w:outlineLvl w:val="1"/>
    </w:pPr>
    <w:rPr>
      <w:rFonts w:ascii="Times New Roman" w:hAnsi="Times New Roman"/>
      <w:b/>
      <w:bCs/>
      <w:iCs/>
      <w:color w:val="365F90"/>
      <w:szCs w:val="28"/>
    </w:rPr>
  </w:style>
  <w:style w:type="paragraph" w:styleId="Heading3">
    <w:name w:val="heading 3"/>
    <w:basedOn w:val="Normal"/>
    <w:next w:val="Normal"/>
    <w:link w:val="Heading3Char"/>
    <w:uiPriority w:val="9"/>
    <w:qFormat/>
    <w:rsid w:val="001D7546"/>
    <w:pPr>
      <w:keepNext/>
      <w:outlineLvl w:val="2"/>
    </w:pPr>
    <w:rPr>
      <w:b/>
      <w:szCs w:val="20"/>
    </w:rPr>
  </w:style>
  <w:style w:type="paragraph" w:styleId="Heading8">
    <w:name w:val="heading 8"/>
    <w:basedOn w:val="Normal"/>
    <w:next w:val="Normal"/>
    <w:qFormat/>
    <w:rsid w:val="000F379A"/>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79A"/>
    <w:pPr>
      <w:tabs>
        <w:tab w:val="center" w:pos="4320"/>
        <w:tab w:val="right" w:pos="8640"/>
      </w:tabs>
    </w:pPr>
  </w:style>
  <w:style w:type="paragraph" w:styleId="Footer">
    <w:name w:val="footer"/>
    <w:basedOn w:val="Normal"/>
    <w:link w:val="FooterChar"/>
    <w:uiPriority w:val="99"/>
    <w:rsid w:val="000F379A"/>
    <w:pPr>
      <w:tabs>
        <w:tab w:val="center" w:pos="4320"/>
        <w:tab w:val="right" w:pos="8640"/>
      </w:tabs>
    </w:pPr>
  </w:style>
  <w:style w:type="character" w:styleId="PageNumber">
    <w:name w:val="page number"/>
    <w:basedOn w:val="DefaultParagraphFont"/>
    <w:rsid w:val="00305F57"/>
  </w:style>
  <w:style w:type="character" w:styleId="Hyperlink">
    <w:name w:val="Hyperlink"/>
    <w:uiPriority w:val="99"/>
    <w:unhideWhenUsed/>
    <w:rsid w:val="00813742"/>
    <w:rPr>
      <w:color w:val="0563C1"/>
      <w:u w:val="single"/>
    </w:rPr>
  </w:style>
  <w:style w:type="paragraph" w:styleId="ListParagraph">
    <w:name w:val="List Paragraph"/>
    <w:basedOn w:val="Normal"/>
    <w:uiPriority w:val="34"/>
    <w:qFormat/>
    <w:rsid w:val="00813742"/>
    <w:pPr>
      <w:spacing w:after="160" w:line="259" w:lineRule="auto"/>
      <w:ind w:left="720"/>
      <w:contextualSpacing/>
    </w:pPr>
    <w:rPr>
      <w:rFonts w:ascii="Calibri" w:eastAsia="Calibri" w:hAnsi="Calibri"/>
      <w:sz w:val="22"/>
      <w:szCs w:val="22"/>
    </w:rPr>
  </w:style>
  <w:style w:type="character" w:customStyle="1" w:styleId="HeaderChar">
    <w:name w:val="Header Char"/>
    <w:link w:val="Header"/>
    <w:rsid w:val="00813742"/>
    <w:rPr>
      <w:rFonts w:ascii="Arial" w:hAnsi="Arial"/>
      <w:sz w:val="24"/>
      <w:szCs w:val="24"/>
    </w:rPr>
  </w:style>
  <w:style w:type="character" w:customStyle="1" w:styleId="FooterChar">
    <w:name w:val="Footer Char"/>
    <w:link w:val="Footer"/>
    <w:uiPriority w:val="99"/>
    <w:rsid w:val="00813742"/>
    <w:rPr>
      <w:rFonts w:ascii="Arial" w:hAnsi="Arial"/>
      <w:sz w:val="24"/>
      <w:szCs w:val="24"/>
    </w:rPr>
  </w:style>
  <w:style w:type="paragraph" w:customStyle="1" w:styleId="Default">
    <w:name w:val="Default"/>
    <w:rsid w:val="00E36925"/>
    <w:pPr>
      <w:autoSpaceDE w:val="0"/>
      <w:autoSpaceDN w:val="0"/>
      <w:adjustRightInd w:val="0"/>
    </w:pPr>
    <w:rPr>
      <w:rFonts w:ascii="Arial" w:hAnsi="Arial" w:cs="Arial"/>
      <w:color w:val="000000"/>
      <w:sz w:val="24"/>
      <w:szCs w:val="24"/>
      <w:lang w:eastAsia="en-US"/>
    </w:rPr>
  </w:style>
  <w:style w:type="character" w:styleId="CommentReference">
    <w:name w:val="annotation reference"/>
    <w:uiPriority w:val="99"/>
    <w:unhideWhenUsed/>
    <w:rsid w:val="002B2161"/>
    <w:rPr>
      <w:sz w:val="16"/>
      <w:szCs w:val="16"/>
    </w:rPr>
  </w:style>
  <w:style w:type="paragraph" w:styleId="CommentText">
    <w:name w:val="annotation text"/>
    <w:basedOn w:val="Normal"/>
    <w:link w:val="CommentTextChar"/>
    <w:uiPriority w:val="99"/>
    <w:unhideWhenUsed/>
    <w:rsid w:val="002B2161"/>
    <w:rPr>
      <w:rFonts w:ascii="Calibri" w:eastAsia="Calibri" w:hAnsi="Calibri"/>
      <w:sz w:val="20"/>
      <w:szCs w:val="20"/>
    </w:rPr>
  </w:style>
  <w:style w:type="character" w:customStyle="1" w:styleId="CommentTextChar">
    <w:name w:val="Comment Text Char"/>
    <w:link w:val="CommentText"/>
    <w:uiPriority w:val="99"/>
    <w:rsid w:val="002B2161"/>
    <w:rPr>
      <w:rFonts w:ascii="Calibri" w:eastAsia="Calibri" w:hAnsi="Calibri"/>
    </w:rPr>
  </w:style>
  <w:style w:type="paragraph" w:styleId="BalloonText">
    <w:name w:val="Balloon Text"/>
    <w:basedOn w:val="Normal"/>
    <w:link w:val="BalloonTextChar"/>
    <w:uiPriority w:val="99"/>
    <w:rsid w:val="002B2161"/>
    <w:rPr>
      <w:rFonts w:ascii="Segoe UI" w:hAnsi="Segoe UI" w:cs="Segoe UI"/>
      <w:sz w:val="18"/>
      <w:szCs w:val="18"/>
    </w:rPr>
  </w:style>
  <w:style w:type="character" w:customStyle="1" w:styleId="BalloonTextChar">
    <w:name w:val="Balloon Text Char"/>
    <w:link w:val="BalloonText"/>
    <w:uiPriority w:val="99"/>
    <w:rsid w:val="002B2161"/>
    <w:rPr>
      <w:rFonts w:ascii="Segoe UI" w:hAnsi="Segoe UI" w:cs="Segoe UI"/>
      <w:sz w:val="18"/>
      <w:szCs w:val="18"/>
    </w:rPr>
  </w:style>
  <w:style w:type="paragraph" w:styleId="CommentSubject">
    <w:name w:val="annotation subject"/>
    <w:basedOn w:val="CommentText"/>
    <w:next w:val="CommentText"/>
    <w:link w:val="CommentSubjectChar"/>
    <w:uiPriority w:val="99"/>
    <w:rsid w:val="00D23303"/>
    <w:rPr>
      <w:rFonts w:ascii="Arial" w:eastAsia="Times New Roman" w:hAnsi="Arial"/>
      <w:b/>
      <w:bCs/>
    </w:rPr>
  </w:style>
  <w:style w:type="character" w:customStyle="1" w:styleId="CommentSubjectChar">
    <w:name w:val="Comment Subject Char"/>
    <w:link w:val="CommentSubject"/>
    <w:uiPriority w:val="99"/>
    <w:rsid w:val="00D23303"/>
    <w:rPr>
      <w:rFonts w:ascii="Arial" w:eastAsia="Calibri" w:hAnsi="Arial"/>
      <w:b/>
      <w:bCs/>
    </w:rPr>
  </w:style>
  <w:style w:type="character" w:styleId="FollowedHyperlink">
    <w:name w:val="FollowedHyperlink"/>
    <w:uiPriority w:val="99"/>
    <w:rsid w:val="00006289"/>
    <w:rPr>
      <w:color w:val="954F72"/>
      <w:u w:val="single"/>
    </w:rPr>
  </w:style>
  <w:style w:type="paragraph" w:styleId="FootnoteText">
    <w:name w:val="footnote text"/>
    <w:basedOn w:val="Normal"/>
    <w:link w:val="FootnoteTextChar"/>
    <w:uiPriority w:val="99"/>
    <w:qFormat/>
    <w:rsid w:val="00474BEB"/>
    <w:rPr>
      <w:sz w:val="20"/>
      <w:szCs w:val="20"/>
    </w:rPr>
  </w:style>
  <w:style w:type="character" w:customStyle="1" w:styleId="FootnoteTextChar">
    <w:name w:val="Footnote Text Char"/>
    <w:link w:val="FootnoteText"/>
    <w:uiPriority w:val="99"/>
    <w:rsid w:val="00474BEB"/>
    <w:rPr>
      <w:rFonts w:ascii="Arial" w:hAnsi="Arial"/>
    </w:rPr>
  </w:style>
  <w:style w:type="character" w:styleId="FootnoteReference">
    <w:name w:val="footnote reference"/>
    <w:uiPriority w:val="99"/>
    <w:unhideWhenUsed/>
    <w:rsid w:val="00474BEB"/>
    <w:rPr>
      <w:vertAlign w:val="superscript"/>
    </w:rPr>
  </w:style>
  <w:style w:type="character" w:customStyle="1" w:styleId="Heading1Char">
    <w:name w:val="Heading 1 Char"/>
    <w:link w:val="Heading1"/>
    <w:uiPriority w:val="9"/>
    <w:rsid w:val="00465547"/>
    <w:rPr>
      <w:rFonts w:ascii="Calibri Light" w:hAnsi="Calibri Light"/>
      <w:color w:val="2E74B5"/>
      <w:sz w:val="32"/>
      <w:szCs w:val="32"/>
    </w:rPr>
  </w:style>
  <w:style w:type="character" w:customStyle="1" w:styleId="Heading2Char">
    <w:name w:val="Heading 2 Char"/>
    <w:link w:val="Heading2"/>
    <w:rsid w:val="007F0CC4"/>
    <w:rPr>
      <w:b/>
      <w:bCs/>
      <w:iCs/>
      <w:color w:val="365F90"/>
      <w:sz w:val="24"/>
      <w:szCs w:val="28"/>
    </w:rPr>
  </w:style>
  <w:style w:type="character" w:customStyle="1" w:styleId="Heading3Char">
    <w:name w:val="Heading 3 Char"/>
    <w:link w:val="Heading3"/>
    <w:uiPriority w:val="9"/>
    <w:rsid w:val="001D7546"/>
    <w:rPr>
      <w:rFonts w:ascii="Arial" w:hAnsi="Arial"/>
      <w:b/>
      <w:sz w:val="24"/>
    </w:rPr>
  </w:style>
  <w:style w:type="table" w:styleId="TableGrid">
    <w:name w:val="Table Grid"/>
    <w:basedOn w:val="TableNormal"/>
    <w:uiPriority w:val="39"/>
    <w:rsid w:val="00465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547"/>
    <w:pPr>
      <w:spacing w:before="100" w:beforeAutospacing="1" w:after="100" w:afterAutospacing="1"/>
    </w:pPr>
    <w:rPr>
      <w:rFonts w:ascii="Times New Roman" w:hAnsi="Times New Roman"/>
    </w:rPr>
  </w:style>
  <w:style w:type="table" w:styleId="TableGrid8">
    <w:name w:val="Table Grid 8"/>
    <w:basedOn w:val="TableNormal"/>
    <w:rsid w:val="0046554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MediumList2-Accent41">
    <w:name w:val="Medium List 2 - Accent 41"/>
    <w:basedOn w:val="Normal"/>
    <w:uiPriority w:val="34"/>
    <w:qFormat/>
    <w:rsid w:val="00465547"/>
    <w:pPr>
      <w:spacing w:after="160" w:line="252" w:lineRule="auto"/>
      <w:ind w:left="720"/>
      <w:contextualSpacing/>
    </w:pPr>
    <w:rPr>
      <w:rFonts w:ascii="Calibri" w:eastAsia="Calibri" w:hAnsi="Calibri"/>
      <w:sz w:val="22"/>
      <w:szCs w:val="22"/>
    </w:rPr>
  </w:style>
  <w:style w:type="paragraph" w:customStyle="1" w:styleId="DarkList-Accent31">
    <w:name w:val="Dark List - Accent 31"/>
    <w:hidden/>
    <w:uiPriority w:val="99"/>
    <w:semiHidden/>
    <w:rsid w:val="00465547"/>
    <w:rPr>
      <w:rFonts w:ascii="Arial" w:hAnsi="Arial"/>
      <w:sz w:val="24"/>
      <w:szCs w:val="24"/>
      <w:lang w:eastAsia="en-US"/>
    </w:rPr>
  </w:style>
  <w:style w:type="character" w:customStyle="1" w:styleId="st">
    <w:name w:val="st"/>
    <w:basedOn w:val="DefaultParagraphFont"/>
    <w:rsid w:val="00465547"/>
  </w:style>
  <w:style w:type="paragraph" w:customStyle="1" w:styleId="ColorfulShading-Accent31">
    <w:name w:val="Colorful Shading - Accent 31"/>
    <w:basedOn w:val="Normal"/>
    <w:uiPriority w:val="34"/>
    <w:qFormat/>
    <w:rsid w:val="00465547"/>
    <w:pPr>
      <w:spacing w:after="160" w:line="259" w:lineRule="auto"/>
      <w:ind w:left="720"/>
      <w:contextualSpacing/>
    </w:pPr>
    <w:rPr>
      <w:rFonts w:ascii="Cambria" w:eastAsia="Cambria" w:hAnsi="Cambria"/>
      <w:sz w:val="22"/>
      <w:szCs w:val="22"/>
    </w:rPr>
  </w:style>
  <w:style w:type="paragraph" w:customStyle="1" w:styleId="MediumGrid1-Accent21">
    <w:name w:val="Medium Grid 1 - Accent 21"/>
    <w:basedOn w:val="Normal"/>
    <w:uiPriority w:val="34"/>
    <w:qFormat/>
    <w:rsid w:val="00465547"/>
    <w:pPr>
      <w:ind w:left="720"/>
    </w:pPr>
    <w:rPr>
      <w:rFonts w:ascii="Calibri" w:eastAsia="Calibri" w:hAnsi="Calibri"/>
      <w:sz w:val="22"/>
      <w:szCs w:val="22"/>
    </w:rPr>
  </w:style>
  <w:style w:type="character" w:customStyle="1" w:styleId="nowrap1">
    <w:name w:val="nowrap1"/>
    <w:rsid w:val="00465547"/>
  </w:style>
  <w:style w:type="table" w:customStyle="1" w:styleId="TableGrid1">
    <w:name w:val="Table Grid1"/>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uiPriority w:val="9"/>
    <w:qFormat/>
    <w:rsid w:val="00465547"/>
    <w:pPr>
      <w:keepNext/>
      <w:keepLines/>
      <w:spacing w:before="240"/>
      <w:outlineLvl w:val="0"/>
    </w:pPr>
    <w:rPr>
      <w:rFonts w:ascii="Calibri Light" w:hAnsi="Calibri Light"/>
      <w:color w:val="2E74B5"/>
      <w:sz w:val="32"/>
      <w:szCs w:val="32"/>
    </w:rPr>
  </w:style>
  <w:style w:type="character" w:customStyle="1" w:styleId="Heading1Char1">
    <w:name w:val="Heading 1 Char1"/>
    <w:rsid w:val="00465547"/>
    <w:rPr>
      <w:rFonts w:ascii="Calibri Light" w:eastAsia="Times New Roman" w:hAnsi="Calibri Light" w:cs="Times New Roman"/>
      <w:b/>
      <w:bCs/>
      <w:kern w:val="32"/>
      <w:sz w:val="32"/>
      <w:szCs w:val="32"/>
    </w:rPr>
  </w:style>
  <w:style w:type="paragraph" w:styleId="BodyText">
    <w:name w:val="Body Text"/>
    <w:basedOn w:val="Normal"/>
    <w:link w:val="BodyTextChar"/>
    <w:uiPriority w:val="99"/>
    <w:qFormat/>
    <w:rsid w:val="00465547"/>
    <w:pPr>
      <w:widowControl w:val="0"/>
      <w:autoSpaceDE w:val="0"/>
      <w:autoSpaceDN w:val="0"/>
      <w:adjustRightInd w:val="0"/>
      <w:ind w:left="100" w:firstLine="721"/>
    </w:pPr>
    <w:rPr>
      <w:rFonts w:ascii="Times New Roman" w:hAnsi="Times New Roman"/>
    </w:rPr>
  </w:style>
  <w:style w:type="character" w:customStyle="1" w:styleId="BodyTextChar">
    <w:name w:val="Body Text Char"/>
    <w:link w:val="BodyText"/>
    <w:uiPriority w:val="99"/>
    <w:rsid w:val="00465547"/>
    <w:rPr>
      <w:sz w:val="24"/>
      <w:szCs w:val="24"/>
    </w:rPr>
  </w:style>
  <w:style w:type="paragraph" w:customStyle="1" w:styleId="MediumList2-Accent21">
    <w:name w:val="Medium List 2 - Accent 21"/>
    <w:hidden/>
    <w:uiPriority w:val="99"/>
    <w:semiHidden/>
    <w:rsid w:val="00465547"/>
    <w:rPr>
      <w:rFonts w:ascii="Arial" w:hAnsi="Arial"/>
      <w:sz w:val="24"/>
      <w:szCs w:val="24"/>
      <w:lang w:eastAsia="en-US"/>
    </w:rPr>
  </w:style>
  <w:style w:type="character" w:styleId="Strong">
    <w:name w:val="Strong"/>
    <w:uiPriority w:val="22"/>
    <w:qFormat/>
    <w:rsid w:val="00465547"/>
    <w:rPr>
      <w:b/>
      <w:bCs/>
    </w:rPr>
  </w:style>
  <w:style w:type="table" w:customStyle="1" w:styleId="TableGrid2">
    <w:name w:val="Table Grid2"/>
    <w:basedOn w:val="TableNormal"/>
    <w:next w:val="TableGrid"/>
    <w:uiPriority w:val="39"/>
    <w:rsid w:val="0046554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1">
    <w:name w:val="List Table 3 - Accent 51"/>
    <w:basedOn w:val="TableNormal"/>
    <w:next w:val="ListTable3-Accent52"/>
    <w:uiPriority w:val="48"/>
    <w:rsid w:val="00465547"/>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2">
    <w:name w:val="List Table 3 - Accent 52"/>
    <w:basedOn w:val="TableNormal"/>
    <w:uiPriority w:val="48"/>
    <w:rsid w:val="00465547"/>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TableGrid3">
    <w:name w:val="Table Grid3"/>
    <w:basedOn w:val="TableNormal"/>
    <w:next w:val="TableGrid"/>
    <w:uiPriority w:val="39"/>
    <w:rsid w:val="0046554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20">
    <w:name w:val="List Table 3 - Accent 52"/>
    <w:basedOn w:val="TableNormal"/>
    <w:next w:val="ListTable3-Accent52"/>
    <w:uiPriority w:val="48"/>
    <w:rsid w:val="00465547"/>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ocTitle">
    <w:name w:val="DocTitle"/>
    <w:rsid w:val="00465547"/>
    <w:pPr>
      <w:numPr>
        <w:numId w:val="5"/>
      </w:numPr>
      <w:ind w:left="0" w:firstLine="0"/>
    </w:pPr>
    <w:rPr>
      <w:rFonts w:ascii="Arial" w:hAnsi="Arial" w:cs="Arial"/>
      <w:b/>
      <w:bCs/>
      <w:color w:val="365F91"/>
      <w:sz w:val="32"/>
      <w:szCs w:val="32"/>
      <w:lang w:eastAsia="en-US" w:bidi="en-US"/>
    </w:rPr>
  </w:style>
  <w:style w:type="paragraph" w:customStyle="1" w:styleId="ColorfulList-Accent11">
    <w:name w:val="Colorful List - Accent 11"/>
    <w:basedOn w:val="Normal"/>
    <w:uiPriority w:val="34"/>
    <w:qFormat/>
    <w:rsid w:val="00465547"/>
    <w:pPr>
      <w:spacing w:after="160" w:line="259" w:lineRule="auto"/>
      <w:ind w:left="720"/>
      <w:contextualSpacing/>
    </w:pPr>
    <w:rPr>
      <w:rFonts w:ascii="Calibri" w:eastAsia="Calibri" w:hAnsi="Calibri"/>
      <w:sz w:val="22"/>
      <w:szCs w:val="22"/>
    </w:rPr>
  </w:style>
  <w:style w:type="paragraph" w:customStyle="1" w:styleId="ColorfulShading-Accent11">
    <w:name w:val="Colorful Shading - Accent 11"/>
    <w:hidden/>
    <w:uiPriority w:val="99"/>
    <w:semiHidden/>
    <w:rsid w:val="00465547"/>
    <w:rPr>
      <w:rFonts w:ascii="Arial" w:hAnsi="Arial"/>
      <w:sz w:val="24"/>
      <w:szCs w:val="24"/>
      <w:lang w:eastAsia="en-US"/>
    </w:rPr>
  </w:style>
  <w:style w:type="table" w:customStyle="1" w:styleId="TableGrid4">
    <w:name w:val="Table Grid4"/>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34"/>
    <w:qFormat/>
    <w:rsid w:val="00465547"/>
    <w:pPr>
      <w:spacing w:after="200" w:line="276" w:lineRule="auto"/>
      <w:ind w:left="720"/>
      <w:contextualSpacing/>
    </w:pPr>
    <w:rPr>
      <w:rFonts w:ascii="Calibri" w:eastAsia="Calibri" w:hAnsi="Calibri"/>
      <w:sz w:val="22"/>
      <w:szCs w:val="22"/>
    </w:rPr>
  </w:style>
  <w:style w:type="numbering" w:customStyle="1" w:styleId="NoList1">
    <w:name w:val="No List1"/>
    <w:next w:val="NoList"/>
    <w:uiPriority w:val="99"/>
    <w:semiHidden/>
    <w:unhideWhenUsed/>
    <w:rsid w:val="00465547"/>
  </w:style>
  <w:style w:type="paragraph" w:styleId="PlainText">
    <w:name w:val="Plain Text"/>
    <w:basedOn w:val="Normal"/>
    <w:link w:val="PlainTextChar"/>
    <w:uiPriority w:val="99"/>
    <w:unhideWhenUsed/>
    <w:rsid w:val="00465547"/>
    <w:rPr>
      <w:rFonts w:ascii="Calibri" w:eastAsia="Calibri" w:hAnsi="Calibri"/>
      <w:sz w:val="22"/>
      <w:szCs w:val="21"/>
    </w:rPr>
  </w:style>
  <w:style w:type="character" w:customStyle="1" w:styleId="PlainTextChar">
    <w:name w:val="Plain Text Char"/>
    <w:link w:val="PlainText"/>
    <w:uiPriority w:val="99"/>
    <w:rsid w:val="00465547"/>
    <w:rPr>
      <w:rFonts w:ascii="Calibri" w:eastAsia="Calibri" w:hAnsi="Calibri"/>
      <w:sz w:val="22"/>
      <w:szCs w:val="21"/>
    </w:rPr>
  </w:style>
  <w:style w:type="paragraph" w:customStyle="1" w:styleId="statutory-body-1em">
    <w:name w:val="statutory-body-1em"/>
    <w:basedOn w:val="Normal"/>
    <w:rsid w:val="00465547"/>
    <w:pPr>
      <w:spacing w:before="100" w:beforeAutospacing="1" w:after="100" w:afterAutospacing="1"/>
    </w:pPr>
    <w:rPr>
      <w:rFonts w:ascii="Times New Roman" w:eastAsia="Calibri" w:hAnsi="Times New Roman"/>
    </w:rPr>
  </w:style>
  <w:style w:type="paragraph" w:customStyle="1" w:styleId="statutory-body-2em">
    <w:name w:val="statutory-body-2em"/>
    <w:basedOn w:val="Normal"/>
    <w:rsid w:val="00465547"/>
    <w:pPr>
      <w:spacing w:before="100" w:beforeAutospacing="1" w:after="100" w:afterAutospacing="1"/>
    </w:pPr>
    <w:rPr>
      <w:rFonts w:ascii="Times New Roman" w:eastAsia="Calibri" w:hAnsi="Times New Roman"/>
    </w:rPr>
  </w:style>
  <w:style w:type="numbering" w:customStyle="1" w:styleId="NoList2">
    <w:name w:val="No List2"/>
    <w:next w:val="NoList"/>
    <w:uiPriority w:val="99"/>
    <w:semiHidden/>
    <w:unhideWhenUsed/>
    <w:rsid w:val="00465547"/>
  </w:style>
  <w:style w:type="character" w:customStyle="1" w:styleId="MediumGrid11">
    <w:name w:val="Medium Grid 11"/>
    <w:uiPriority w:val="99"/>
    <w:semiHidden/>
    <w:rsid w:val="00465547"/>
    <w:rPr>
      <w:rFonts w:cs="Times New Roman"/>
      <w:color w:val="808080"/>
    </w:rPr>
  </w:style>
  <w:style w:type="character" w:customStyle="1" w:styleId="cohovertext">
    <w:name w:val="co_hovertext"/>
    <w:rsid w:val="00465547"/>
    <w:rPr>
      <w:rFonts w:cs="Times New Roman"/>
    </w:rPr>
  </w:style>
  <w:style w:type="paragraph" w:customStyle="1" w:styleId="Style4">
    <w:name w:val="Style4"/>
    <w:basedOn w:val="ColorfulList-Accent12"/>
    <w:link w:val="Style4Char"/>
    <w:qFormat/>
    <w:rsid w:val="00465547"/>
    <w:pPr>
      <w:numPr>
        <w:ilvl w:val="1"/>
        <w:numId w:val="9"/>
      </w:numPr>
      <w:spacing w:after="0" w:line="240" w:lineRule="auto"/>
    </w:pPr>
    <w:rPr>
      <w:rFonts w:ascii="Times New Roman" w:hAnsi="Times New Roman"/>
    </w:rPr>
  </w:style>
  <w:style w:type="character" w:customStyle="1" w:styleId="Style4Char">
    <w:name w:val="Style4 Char"/>
    <w:link w:val="Style4"/>
    <w:rsid w:val="00465547"/>
    <w:rPr>
      <w:rFonts w:eastAsia="Calibri"/>
      <w:sz w:val="22"/>
      <w:szCs w:val="22"/>
      <w:lang w:eastAsia="en-US"/>
    </w:rPr>
  </w:style>
  <w:style w:type="table" w:customStyle="1" w:styleId="TableGrid5">
    <w:name w:val="Table Grid5"/>
    <w:basedOn w:val="TableNormal"/>
    <w:next w:val="TableGrid"/>
    <w:uiPriority w:val="59"/>
    <w:rsid w:val="0046554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465547"/>
    <w:rPr>
      <w:rFonts w:ascii="Arial" w:hAnsi="Arial"/>
      <w:sz w:val="24"/>
      <w:szCs w:val="24"/>
      <w:lang w:eastAsia="en-US"/>
    </w:rPr>
  </w:style>
  <w:style w:type="character" w:customStyle="1" w:styleId="noheadingspace1">
    <w:name w:val="noheadingspace1"/>
    <w:rsid w:val="00465547"/>
  </w:style>
  <w:style w:type="table" w:customStyle="1" w:styleId="TableGrid11">
    <w:name w:val="Table Grid11"/>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65547"/>
    <w:pPr>
      <w:keepLines/>
      <w:spacing w:after="0" w:line="259" w:lineRule="auto"/>
      <w:outlineLvl w:val="9"/>
    </w:pPr>
  </w:style>
  <w:style w:type="paragraph" w:styleId="TOC3">
    <w:name w:val="toc 3"/>
    <w:basedOn w:val="Normal"/>
    <w:next w:val="Normal"/>
    <w:autoRedefine/>
    <w:uiPriority w:val="39"/>
    <w:rsid w:val="00465547"/>
    <w:pPr>
      <w:ind w:left="480"/>
    </w:pPr>
  </w:style>
  <w:style w:type="paragraph" w:styleId="TOC1">
    <w:name w:val="toc 1"/>
    <w:basedOn w:val="Normal"/>
    <w:next w:val="Normal"/>
    <w:autoRedefine/>
    <w:uiPriority w:val="39"/>
    <w:rsid w:val="00465547"/>
  </w:style>
  <w:style w:type="paragraph" w:styleId="TOC2">
    <w:name w:val="toc 2"/>
    <w:basedOn w:val="Normal"/>
    <w:next w:val="Normal"/>
    <w:autoRedefine/>
    <w:uiPriority w:val="39"/>
    <w:rsid w:val="00465547"/>
    <w:pPr>
      <w:ind w:left="240"/>
    </w:pPr>
  </w:style>
  <w:style w:type="table" w:customStyle="1" w:styleId="TableGrid6">
    <w:name w:val="Table Grid6"/>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95EDF"/>
    <w:rPr>
      <w:rFonts w:ascii="Arial" w:hAnsi="Arial"/>
      <w:sz w:val="24"/>
      <w:szCs w:val="24"/>
      <w:lang w:eastAsia="en-US"/>
    </w:rPr>
  </w:style>
  <w:style w:type="paragraph" w:styleId="NoSpacing">
    <w:name w:val="No Spacing"/>
    <w:uiPriority w:val="1"/>
    <w:qFormat/>
    <w:rsid w:val="00243D93"/>
    <w:rPr>
      <w:rFonts w:ascii="Arial" w:hAnsi="Arial"/>
      <w:sz w:val="24"/>
      <w:szCs w:val="24"/>
      <w:lang w:eastAsia="en-US"/>
    </w:rPr>
  </w:style>
  <w:style w:type="paragraph" w:styleId="Subtitle">
    <w:name w:val="Subtitle"/>
    <w:basedOn w:val="Normal"/>
    <w:next w:val="Normal"/>
    <w:link w:val="SubtitleChar"/>
    <w:qFormat/>
    <w:rsid w:val="000659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06595E"/>
    <w:rPr>
      <w:rFonts w:asciiTheme="minorHAnsi" w:eastAsiaTheme="minorEastAsia" w:hAnsiTheme="minorHAnsi" w:cstheme="minorBidi"/>
      <w:color w:val="5A5A5A" w:themeColor="text1" w:themeTint="A5"/>
      <w:spacing w:val="15"/>
      <w:sz w:val="22"/>
      <w:szCs w:val="22"/>
      <w:lang w:eastAsia="en-US"/>
    </w:rPr>
  </w:style>
  <w:style w:type="table" w:customStyle="1" w:styleId="TableGrid80">
    <w:name w:val="Table Grid8"/>
    <w:basedOn w:val="TableNormal"/>
    <w:next w:val="TableGrid"/>
    <w:uiPriority w:val="39"/>
    <w:rsid w:val="00FD7AA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0B601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110E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45105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B124F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922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922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CD2DBA"/>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6691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2B26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B26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450D1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F72A5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8E67B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744B1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1306C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4CF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44C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E44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3E44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C38C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4F6C9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F771B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B95B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uiPriority w:val="39"/>
    <w:rsid w:val="007676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7676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222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60034"/>
    <w:rPr>
      <w:color w:val="2B579A"/>
      <w:shd w:val="clear" w:color="auto" w:fill="E1DFDD"/>
    </w:rPr>
  </w:style>
  <w:style w:type="table" w:customStyle="1" w:styleId="ListTable3-Accent5200">
    <w:name w:val="List Table 3 - Accent 520"/>
    <w:basedOn w:val="TableNormal"/>
    <w:next w:val="ListTable3-Accent520"/>
    <w:uiPriority w:val="48"/>
    <w:rsid w:val="00C262CE"/>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2000">
    <w:name w:val="List Table 3 - Accent 5200"/>
    <w:basedOn w:val="TableNormal"/>
    <w:next w:val="ListTable3-Accent5200"/>
    <w:uiPriority w:val="48"/>
    <w:rsid w:val="00EC584F"/>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20000">
    <w:name w:val="List Table 3 - Accent 52000"/>
    <w:basedOn w:val="TableNormal"/>
    <w:next w:val="ListTable3-Accent52000"/>
    <w:uiPriority w:val="48"/>
    <w:rsid w:val="00F00ABE"/>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styleId="UnresolvedMention">
    <w:name w:val="Unresolved Mention"/>
    <w:basedOn w:val="DefaultParagraphFont"/>
    <w:uiPriority w:val="99"/>
    <w:semiHidden/>
    <w:unhideWhenUsed/>
    <w:rsid w:val="00417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80860">
      <w:bodyDiv w:val="1"/>
      <w:marLeft w:val="0"/>
      <w:marRight w:val="0"/>
      <w:marTop w:val="0"/>
      <w:marBottom w:val="0"/>
      <w:divBdr>
        <w:top w:val="none" w:sz="0" w:space="0" w:color="auto"/>
        <w:left w:val="none" w:sz="0" w:space="0" w:color="auto"/>
        <w:bottom w:val="none" w:sz="0" w:space="0" w:color="auto"/>
        <w:right w:val="none" w:sz="0" w:space="0" w:color="auto"/>
      </w:divBdr>
    </w:div>
    <w:div w:id="644511141">
      <w:bodyDiv w:val="1"/>
      <w:marLeft w:val="0"/>
      <w:marRight w:val="0"/>
      <w:marTop w:val="0"/>
      <w:marBottom w:val="0"/>
      <w:divBdr>
        <w:top w:val="none" w:sz="0" w:space="0" w:color="auto"/>
        <w:left w:val="none" w:sz="0" w:space="0" w:color="auto"/>
        <w:bottom w:val="none" w:sz="0" w:space="0" w:color="auto"/>
        <w:right w:val="none" w:sz="0" w:space="0" w:color="auto"/>
      </w:divBdr>
    </w:div>
    <w:div w:id="1025057522">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20239256">
      <w:bodyDiv w:val="1"/>
      <w:marLeft w:val="0"/>
      <w:marRight w:val="0"/>
      <w:marTop w:val="0"/>
      <w:marBottom w:val="0"/>
      <w:divBdr>
        <w:top w:val="none" w:sz="0" w:space="0" w:color="auto"/>
        <w:left w:val="none" w:sz="0" w:space="0" w:color="auto"/>
        <w:bottom w:val="none" w:sz="0" w:space="0" w:color="auto"/>
        <w:right w:val="none" w:sz="0" w:space="0" w:color="auto"/>
      </w:divBdr>
    </w:div>
    <w:div w:id="1405032717">
      <w:bodyDiv w:val="1"/>
      <w:marLeft w:val="0"/>
      <w:marRight w:val="0"/>
      <w:marTop w:val="0"/>
      <w:marBottom w:val="0"/>
      <w:divBdr>
        <w:top w:val="none" w:sz="0" w:space="0" w:color="auto"/>
        <w:left w:val="none" w:sz="0" w:space="0" w:color="auto"/>
        <w:bottom w:val="none" w:sz="0" w:space="0" w:color="auto"/>
        <w:right w:val="none" w:sz="0" w:space="0" w:color="auto"/>
      </w:divBdr>
    </w:div>
    <w:div w:id="1448551023">
      <w:bodyDiv w:val="1"/>
      <w:marLeft w:val="0"/>
      <w:marRight w:val="0"/>
      <w:marTop w:val="0"/>
      <w:marBottom w:val="0"/>
      <w:divBdr>
        <w:top w:val="none" w:sz="0" w:space="0" w:color="auto"/>
        <w:left w:val="none" w:sz="0" w:space="0" w:color="auto"/>
        <w:bottom w:val="none" w:sz="0" w:space="0" w:color="auto"/>
        <w:right w:val="none" w:sz="0" w:space="0" w:color="auto"/>
      </w:divBdr>
    </w:div>
    <w:div w:id="1723794181">
      <w:bodyDiv w:val="1"/>
      <w:marLeft w:val="0"/>
      <w:marRight w:val="0"/>
      <w:marTop w:val="0"/>
      <w:marBottom w:val="0"/>
      <w:divBdr>
        <w:top w:val="none" w:sz="0" w:space="0" w:color="auto"/>
        <w:left w:val="none" w:sz="0" w:space="0" w:color="auto"/>
        <w:bottom w:val="none" w:sz="0" w:space="0" w:color="auto"/>
        <w:right w:val="none" w:sz="0" w:space="0" w:color="auto"/>
      </w:divBdr>
    </w:div>
    <w:div w:id="1762793433">
      <w:bodyDiv w:val="1"/>
      <w:marLeft w:val="0"/>
      <w:marRight w:val="0"/>
      <w:marTop w:val="0"/>
      <w:marBottom w:val="0"/>
      <w:divBdr>
        <w:top w:val="none" w:sz="0" w:space="0" w:color="auto"/>
        <w:left w:val="none" w:sz="0" w:space="0" w:color="auto"/>
        <w:bottom w:val="none" w:sz="0" w:space="0" w:color="auto"/>
        <w:right w:val="none" w:sz="0" w:space="0" w:color="auto"/>
      </w:divBdr>
    </w:div>
    <w:div w:id="1771050798">
      <w:bodyDiv w:val="1"/>
      <w:marLeft w:val="0"/>
      <w:marRight w:val="0"/>
      <w:marTop w:val="0"/>
      <w:marBottom w:val="0"/>
      <w:divBdr>
        <w:top w:val="none" w:sz="0" w:space="0" w:color="auto"/>
        <w:left w:val="none" w:sz="0" w:space="0" w:color="auto"/>
        <w:bottom w:val="none" w:sz="0" w:space="0" w:color="auto"/>
        <w:right w:val="none" w:sz="0" w:space="0" w:color="auto"/>
      </w:divBdr>
    </w:div>
    <w:div w:id="1868789748">
      <w:bodyDiv w:val="1"/>
      <w:marLeft w:val="0"/>
      <w:marRight w:val="0"/>
      <w:marTop w:val="0"/>
      <w:marBottom w:val="0"/>
      <w:divBdr>
        <w:top w:val="none" w:sz="0" w:space="0" w:color="auto"/>
        <w:left w:val="none" w:sz="0" w:space="0" w:color="auto"/>
        <w:bottom w:val="none" w:sz="0" w:space="0" w:color="auto"/>
        <w:right w:val="none" w:sz="0" w:space="0" w:color="auto"/>
      </w:divBdr>
    </w:div>
    <w:div w:id="1872186299">
      <w:bodyDiv w:val="1"/>
      <w:marLeft w:val="0"/>
      <w:marRight w:val="0"/>
      <w:marTop w:val="0"/>
      <w:marBottom w:val="0"/>
      <w:divBdr>
        <w:top w:val="none" w:sz="0" w:space="0" w:color="auto"/>
        <w:left w:val="none" w:sz="0" w:space="0" w:color="auto"/>
        <w:bottom w:val="none" w:sz="0" w:space="0" w:color="auto"/>
        <w:right w:val="none" w:sz="0" w:space="0" w:color="auto"/>
      </w:divBdr>
    </w:div>
    <w:div w:id="1974365802">
      <w:bodyDiv w:val="1"/>
      <w:marLeft w:val="0"/>
      <w:marRight w:val="0"/>
      <w:marTop w:val="0"/>
      <w:marBottom w:val="0"/>
      <w:divBdr>
        <w:top w:val="none" w:sz="0" w:space="0" w:color="auto"/>
        <w:left w:val="none" w:sz="0" w:space="0" w:color="auto"/>
        <w:bottom w:val="none" w:sz="0" w:space="0" w:color="auto"/>
        <w:right w:val="none" w:sz="0" w:space="0" w:color="auto"/>
      </w:divBdr>
    </w:div>
    <w:div w:id="2045785185">
      <w:bodyDiv w:val="1"/>
      <w:marLeft w:val="0"/>
      <w:marRight w:val="0"/>
      <w:marTop w:val="0"/>
      <w:marBottom w:val="0"/>
      <w:divBdr>
        <w:top w:val="single" w:sz="12" w:space="0" w:color="767575"/>
        <w:left w:val="none" w:sz="0" w:space="0" w:color="auto"/>
        <w:bottom w:val="none" w:sz="0" w:space="0" w:color="auto"/>
        <w:right w:val="none" w:sz="0" w:space="0" w:color="auto"/>
      </w:divBdr>
      <w:divsChild>
        <w:div w:id="539561398">
          <w:marLeft w:val="0"/>
          <w:marRight w:val="0"/>
          <w:marTop w:val="0"/>
          <w:marBottom w:val="0"/>
          <w:divBdr>
            <w:top w:val="none" w:sz="0" w:space="0" w:color="auto"/>
            <w:left w:val="none" w:sz="0" w:space="0" w:color="auto"/>
            <w:bottom w:val="none" w:sz="0" w:space="0" w:color="auto"/>
            <w:right w:val="none" w:sz="0" w:space="0" w:color="auto"/>
          </w:divBdr>
          <w:divsChild>
            <w:div w:id="1234195516">
              <w:marLeft w:val="0"/>
              <w:marRight w:val="0"/>
              <w:marTop w:val="0"/>
              <w:marBottom w:val="0"/>
              <w:divBdr>
                <w:top w:val="none" w:sz="0" w:space="0" w:color="auto"/>
                <w:left w:val="none" w:sz="0" w:space="0" w:color="auto"/>
                <w:bottom w:val="none" w:sz="0" w:space="0" w:color="auto"/>
                <w:right w:val="none" w:sz="0" w:space="0" w:color="auto"/>
              </w:divBdr>
              <w:divsChild>
                <w:div w:id="209230816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89367245">
                      <w:marLeft w:val="300"/>
                      <w:marRight w:val="0"/>
                      <w:marTop w:val="0"/>
                      <w:marBottom w:val="0"/>
                      <w:divBdr>
                        <w:top w:val="none" w:sz="0" w:space="0" w:color="auto"/>
                        <w:left w:val="none" w:sz="0" w:space="0" w:color="auto"/>
                        <w:bottom w:val="none" w:sz="0" w:space="0" w:color="auto"/>
                        <w:right w:val="none" w:sz="0" w:space="0" w:color="auto"/>
                      </w:divBdr>
                      <w:divsChild>
                        <w:div w:id="2084989172">
                          <w:marLeft w:val="0"/>
                          <w:marRight w:val="0"/>
                          <w:marTop w:val="0"/>
                          <w:marBottom w:val="0"/>
                          <w:divBdr>
                            <w:top w:val="none" w:sz="0" w:space="0" w:color="auto"/>
                            <w:left w:val="none" w:sz="0" w:space="0" w:color="auto"/>
                            <w:bottom w:val="none" w:sz="0" w:space="0" w:color="auto"/>
                            <w:right w:val="none" w:sz="0" w:space="0" w:color="auto"/>
                          </w:divBdr>
                          <w:divsChild>
                            <w:div w:id="105940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de.ca.gov/ta/tg/ca/" TargetMode="External"/><Relationship Id="rId18" Type="http://schemas.openxmlformats.org/officeDocument/2006/relationships/hyperlink" Target="https://csmp.ucop.edu/" TargetMode="External"/><Relationship Id="rId26" Type="http://schemas.openxmlformats.org/officeDocument/2006/relationships/hyperlink" Target="http://www.cde.ca.gov/sp/el/er/sealofbiliteracy.asp" TargetMode="External"/><Relationship Id="rId39" Type="http://schemas.openxmlformats.org/officeDocument/2006/relationships/header" Target="header2.xml"/><Relationship Id="rId21" Type="http://schemas.openxmlformats.org/officeDocument/2006/relationships/hyperlink" Target="http://www.cde.ca.gov/ta/cr/" TargetMode="External"/><Relationship Id="rId34" Type="http://schemas.openxmlformats.org/officeDocument/2006/relationships/hyperlink" Target="https://www6.cde.ca.gov/californiamodel/" TargetMode="External"/><Relationship Id="rId42" Type="http://schemas.openxmlformats.org/officeDocument/2006/relationships/hyperlink" Target="http://www.cde.ca.gov/ta/ac/cm/" TargetMode="External"/><Relationship Id="rId47" Type="http://schemas.openxmlformats.org/officeDocument/2006/relationships/hyperlink" Target="http://cal-schls.wested.org/" TargetMode="External"/><Relationship Id="rId50" Type="http://schemas.openxmlformats.org/officeDocument/2006/relationships/hyperlink" Target="http://www.cde.ca.gov/ci/cr/ri/corecomp6.asp" TargetMode="External"/><Relationship Id="rId55" Type="http://schemas.openxmlformats.org/officeDocument/2006/relationships/hyperlink" Target="http://www.cde.ca.gov/ls/he/at/tupeoverview.asp" TargetMode="External"/><Relationship Id="rId63" Type="http://schemas.openxmlformats.org/officeDocument/2006/relationships/hyperlink" Target="http://www.ctc.ca.gov/help/MS/renewal.html" TargetMode="External"/><Relationship Id="rId68" Type="http://schemas.openxmlformats.org/officeDocument/2006/relationships/hyperlink" Target="http://www.cde.ca.gov/ta/ac/cm/" TargetMode="External"/><Relationship Id="rId76" Type="http://schemas.openxmlformats.org/officeDocument/2006/relationships/hyperlink" Target="https://www6.cde.ca.gov/californiamodel/" TargetMode="External"/><Relationship Id="rId7" Type="http://schemas.openxmlformats.org/officeDocument/2006/relationships/settings" Target="settings.xml"/><Relationship Id="rId71" Type="http://schemas.openxmlformats.org/officeDocument/2006/relationships/hyperlink" Target="http://www.cde.ca.gov/ls/ba/cp/funding.asp" TargetMode="External"/><Relationship Id="rId2" Type="http://schemas.openxmlformats.org/officeDocument/2006/relationships/customXml" Target="../customXml/item2.xml"/><Relationship Id="rId16" Type="http://schemas.openxmlformats.org/officeDocument/2006/relationships/hyperlink" Target="http://www.cde.ca.gov/re/sd/co/coes.asp" TargetMode="External"/><Relationship Id="rId29" Type="http://schemas.openxmlformats.org/officeDocument/2006/relationships/hyperlink" Target="mailto:kstapfwalters@cde.ca.gov" TargetMode="External"/><Relationship Id="rId11" Type="http://schemas.openxmlformats.org/officeDocument/2006/relationships/hyperlink" Target="http://www.cde.ca.gov/re/pn/fb/" TargetMode="External"/><Relationship Id="rId24" Type="http://schemas.openxmlformats.org/officeDocument/2006/relationships/hyperlink" Target="http://www.cde.ca.gov/fg/aa/lc/lcffoverview.asp" TargetMode="External"/><Relationship Id="rId32" Type="http://schemas.openxmlformats.org/officeDocument/2006/relationships/hyperlink" Target="http://www.cde.ca.gov/ta/ac/cm/" TargetMode="External"/><Relationship Id="rId37" Type="http://schemas.openxmlformats.org/officeDocument/2006/relationships/header" Target="header1.xml"/><Relationship Id="rId40" Type="http://schemas.openxmlformats.org/officeDocument/2006/relationships/footer" Target="footer2.xml"/><Relationship Id="rId45" Type="http://schemas.openxmlformats.org/officeDocument/2006/relationships/hyperlink" Target="http://www.cde.ca.gov/pd/ee/" TargetMode="External"/><Relationship Id="rId53" Type="http://schemas.openxmlformats.org/officeDocument/2006/relationships/hyperlink" Target="http://www.cde.ca.gov/ls/cg/mh/mhresources.asp" TargetMode="External"/><Relationship Id="rId58" Type="http://schemas.openxmlformats.org/officeDocument/2006/relationships/hyperlink" Target="http://www.cde.ca.gov/sp/cd/re/psalignment.asp" TargetMode="External"/><Relationship Id="rId66" Type="http://schemas.openxmlformats.org/officeDocument/2006/relationships/hyperlink" Target="http://www.smcoe.org/about-smcoe/statewide-special-education-task-force/" TargetMode="External"/><Relationship Id="rId74" Type="http://schemas.openxmlformats.org/officeDocument/2006/relationships/hyperlink" Target="http://www.cde.ca.gov/ta/cr/" TargetMode="External"/><Relationship Id="rId79" Type="http://schemas.openxmlformats.org/officeDocument/2006/relationships/header" Target="header3.xml"/><Relationship Id="rId5" Type="http://schemas.openxmlformats.org/officeDocument/2006/relationships/numbering" Target="numbering.xml"/><Relationship Id="rId61" Type="http://schemas.openxmlformats.org/officeDocument/2006/relationships/hyperlink" Target="http://www.californiacareers.info/" TargetMode="External"/><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tc.ca.gov/" TargetMode="External"/><Relationship Id="rId31" Type="http://schemas.openxmlformats.org/officeDocument/2006/relationships/hyperlink" Target="https://www.cde.ca.gov/ta/tg/ca/documents/compassessexpand.pdf" TargetMode="External"/><Relationship Id="rId44" Type="http://schemas.openxmlformats.org/officeDocument/2006/relationships/hyperlink" Target="http://www.cde.ca.gov/ta/cr/" TargetMode="External"/><Relationship Id="rId52" Type="http://schemas.openxmlformats.org/officeDocument/2006/relationships/hyperlink" Target="http://www.cde.ca.gov/ls/he/at/sap.asp" TargetMode="External"/><Relationship Id="rId60" Type="http://schemas.openxmlformats.org/officeDocument/2006/relationships/hyperlink" Target="http://www.clms.net/stw/forms/STW-TCSSelf-StudyRatingRubric.pdf" TargetMode="External"/><Relationship Id="rId65" Type="http://schemas.openxmlformats.org/officeDocument/2006/relationships/image" Target="media/image2.png"/><Relationship Id="rId73" Type="http://schemas.openxmlformats.org/officeDocument/2006/relationships/hyperlink" Target="http://www.cde.ca.gov/sp/hs/cy/" TargetMode="External"/><Relationship Id="rId78" Type="http://schemas.openxmlformats.org/officeDocument/2006/relationships/hyperlink" Target="mailto:ICDocketMgr@ed.gov"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ccee-ca.org/" TargetMode="External"/><Relationship Id="rId22" Type="http://schemas.openxmlformats.org/officeDocument/2006/relationships/hyperlink" Target="http://www.cde.ca.gov/ta/tg/ca/meritdiploma.asp" TargetMode="External"/><Relationship Id="rId27" Type="http://schemas.openxmlformats.org/officeDocument/2006/relationships/image" Target="media/image1.wmf"/><Relationship Id="rId30" Type="http://schemas.openxmlformats.org/officeDocument/2006/relationships/hyperlink" Target="http://www.cde.ca.gov/ls/pf/cm/transref.asp" TargetMode="External"/><Relationship Id="rId35" Type="http://schemas.openxmlformats.org/officeDocument/2006/relationships/hyperlink" Target="https://www6.cde.ca.gov/californiamodel/" TargetMode="External"/><Relationship Id="rId43" Type="http://schemas.openxmlformats.org/officeDocument/2006/relationships/hyperlink" Target="https://dq.cde.ca.gov/dataquest/DQCensus/AttChrAbsRate.aspx?agglevel=State&amp;cds=00&amp;year=2016-17" TargetMode="External"/><Relationship Id="rId48" Type="http://schemas.openxmlformats.org/officeDocument/2006/relationships/hyperlink" Target="http://www.cde.ca.gov/ls/ss/se/bullyingprev.asp" TargetMode="External"/><Relationship Id="rId56" Type="http://schemas.openxmlformats.org/officeDocument/2006/relationships/hyperlink" Target="http://www.cde.ca.gov/ta/cr/" TargetMode="External"/><Relationship Id="rId64" Type="http://schemas.openxmlformats.org/officeDocument/2006/relationships/hyperlink" Target="http://www.ctc.ca.gov/educator-prep/clear-asc%5Cdefault.html" TargetMode="External"/><Relationship Id="rId69" Type="http://schemas.openxmlformats.org/officeDocument/2006/relationships/hyperlink" Target="http://www.cde.ca.gov/ta/cr/" TargetMode="External"/><Relationship Id="rId77" Type="http://schemas.openxmlformats.org/officeDocument/2006/relationships/hyperlink" Target="https://www6.cde.ca.gov/californiamodel/" TargetMode="External"/><Relationship Id="rId8" Type="http://schemas.openxmlformats.org/officeDocument/2006/relationships/webSettings" Target="webSettings.xml"/><Relationship Id="rId51" Type="http://schemas.openxmlformats.org/officeDocument/2006/relationships/hyperlink" Target="http://www.cde.ca.gov/sp/se/ac/bip.asp" TargetMode="External"/><Relationship Id="rId72" Type="http://schemas.openxmlformats.org/officeDocument/2006/relationships/hyperlink" Target="http://www.cde.ca.gov/sp/hs/cy/disputeres.asp" TargetMode="External"/><Relationship Id="rId80"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www.caschooldashboard.org/" TargetMode="External"/><Relationship Id="rId17" Type="http://schemas.openxmlformats.org/officeDocument/2006/relationships/hyperlink" Target="http://www.cde.ca.gov/be/cc/cp/" TargetMode="External"/><Relationship Id="rId25" Type="http://schemas.openxmlformats.org/officeDocument/2006/relationships/hyperlink" Target="http://www.cde.ca.gov/be/" TargetMode="External"/><Relationship Id="rId33" Type="http://schemas.openxmlformats.org/officeDocument/2006/relationships/hyperlink" Target="https://www6.cde.ca.gov/californiamodel/" TargetMode="External"/><Relationship Id="rId38" Type="http://schemas.openxmlformats.org/officeDocument/2006/relationships/footer" Target="footer1.xml"/><Relationship Id="rId46" Type="http://schemas.openxmlformats.org/officeDocument/2006/relationships/hyperlink" Target="http://www.cde.ca.gov/ta/cr/" TargetMode="External"/><Relationship Id="rId59" Type="http://schemas.openxmlformats.org/officeDocument/2006/relationships/hyperlink" Target="http://pubs.cde.ca.gov/tcsii/recsforsuccess/recsforsuccessindx.aspx" TargetMode="External"/><Relationship Id="rId67" Type="http://schemas.openxmlformats.org/officeDocument/2006/relationships/hyperlink" Target="https://www.cde.ca.gov/ta/tg/ep/documents/elpacinfoguide19.pdf" TargetMode="External"/><Relationship Id="rId20" Type="http://schemas.openxmlformats.org/officeDocument/2006/relationships/hyperlink" Target="http://www.cde.ca.gov/ci/cr/cf/allfwks.asp" TargetMode="External"/><Relationship Id="rId41" Type="http://schemas.openxmlformats.org/officeDocument/2006/relationships/hyperlink" Target="https://www6.cde.ca.gov/californiamodel/" TargetMode="External"/><Relationship Id="rId54" Type="http://schemas.openxmlformats.org/officeDocument/2006/relationships/hyperlink" Target="http://www.cde.ca.gov/ls/he/at/preventionresguide.asp" TargetMode="External"/><Relationship Id="rId62" Type="http://schemas.openxmlformats.org/officeDocument/2006/relationships/hyperlink" Target="http://www.cde.ca.gov/sp/me/mt/statesrvcdelivrypln.asp" TargetMode="External"/><Relationship Id="rId70" Type="http://schemas.openxmlformats.org/officeDocument/2006/relationships/hyperlink" Target="http://www.cde.ca.gov/ls/ba/as/documents/qualstandexplearn.pdf" TargetMode="External"/><Relationship Id="rId75" Type="http://schemas.openxmlformats.org/officeDocument/2006/relationships/hyperlink" Target="https://www6.cde.ca.gov/californiamodel/"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cde.ca.gov/" TargetMode="External"/><Relationship Id="rId23" Type="http://schemas.openxmlformats.org/officeDocument/2006/relationships/hyperlink" Target="http://www.cde.ca.gov/re/lc/" TargetMode="External"/><Relationship Id="rId28" Type="http://schemas.openxmlformats.org/officeDocument/2006/relationships/hyperlink" Target="mailto:OSS.Alabama@ed.gov" TargetMode="External"/><Relationship Id="rId36" Type="http://schemas.openxmlformats.org/officeDocument/2006/relationships/hyperlink" Target="https://www6.cde.ca.gov/californiamodel/" TargetMode="External"/><Relationship Id="rId49" Type="http://schemas.openxmlformats.org/officeDocument/2006/relationships/hyperlink" Target="http://www.cde.ca.gov/ls/ss/se/behaviorialintervention.asp" TargetMode="External"/><Relationship Id="rId57" Type="http://schemas.openxmlformats.org/officeDocument/2006/relationships/hyperlink" Target="http://www.cde.ca.gov/ls/ai/sb/sarbhandbook.as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de.ca.gov/ci/rl/cf/elaeldfrmwrksbeadopted.asp" TargetMode="External"/><Relationship Id="rId1" Type="http://schemas.openxmlformats.org/officeDocument/2006/relationships/hyperlink" Target="https://www.ucop.edu/agguide/a-g-requir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7" ma:contentTypeDescription="Create a new document." ma:contentTypeScope="" ma:versionID="3990f0b8a4369770e3eba29907b7d954">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daaf8229932589f99ea3a037ea4b5ff1"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67A340-EDD1-4593-8FBF-A801F0587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F608D0-7E75-4004-B06C-D12C4B1F05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B753A5-FF91-425E-BAF1-E8ECBDFD83E7}">
  <ds:schemaRefs>
    <ds:schemaRef ds:uri="http://schemas.openxmlformats.org/officeDocument/2006/bibliography"/>
  </ds:schemaRefs>
</ds:datastoreItem>
</file>

<file path=customXml/itemProps4.xml><?xml version="1.0" encoding="utf-8"?>
<ds:datastoreItem xmlns:ds="http://schemas.openxmlformats.org/officeDocument/2006/customXml" ds:itemID="{2FE48033-0329-4C69-908D-93114B38F09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99</Pages>
  <Words>52659</Words>
  <Characters>297528</Characters>
  <DocSecurity>0</DocSecurity>
  <Lines>19835</Lines>
  <Paragraphs>18430</Paragraphs>
  <ScaleCrop>false</ScaleCrop>
  <HeadingPairs>
    <vt:vector size="2" baseType="variant">
      <vt:variant>
        <vt:lpstr>Title</vt:lpstr>
      </vt:variant>
      <vt:variant>
        <vt:i4>1</vt:i4>
      </vt:variant>
    </vt:vector>
  </HeadingPairs>
  <TitlesOfParts>
    <vt:vector size="1" baseType="lpstr">
      <vt:lpstr>California Consolidated ESSA State Plan Dec 2020 - (CA State Board of Education)</vt:lpstr>
    </vt:vector>
  </TitlesOfParts>
  <Manager/>
  <Company>California State Board of Education</Company>
  <LinksUpToDate>false</LinksUpToDate>
  <CharactersWithSpaces>331757</CharactersWithSpaces>
  <SharedDoc>false</SharedDoc>
  <HLinks>
    <vt:vector size="384" baseType="variant">
      <vt:variant>
        <vt:i4>5374077</vt:i4>
      </vt:variant>
      <vt:variant>
        <vt:i4>183</vt:i4>
      </vt:variant>
      <vt:variant>
        <vt:i4>0</vt:i4>
      </vt:variant>
      <vt:variant>
        <vt:i4>5</vt:i4>
      </vt:variant>
      <vt:variant>
        <vt:lpwstr>mailto:ICDocketMgr@ed.gov</vt:lpwstr>
      </vt:variant>
      <vt:variant>
        <vt:lpwstr/>
      </vt:variant>
      <vt:variant>
        <vt:i4>1441859</vt:i4>
      </vt:variant>
      <vt:variant>
        <vt:i4>180</vt:i4>
      </vt:variant>
      <vt:variant>
        <vt:i4>0</vt:i4>
      </vt:variant>
      <vt:variant>
        <vt:i4>5</vt:i4>
      </vt:variant>
      <vt:variant>
        <vt:lpwstr>https://www6.cde.ca.gov/californiamodel/</vt:lpwstr>
      </vt:variant>
      <vt:variant>
        <vt:lpwstr/>
      </vt:variant>
      <vt:variant>
        <vt:i4>1441859</vt:i4>
      </vt:variant>
      <vt:variant>
        <vt:i4>177</vt:i4>
      </vt:variant>
      <vt:variant>
        <vt:i4>0</vt:i4>
      </vt:variant>
      <vt:variant>
        <vt:i4>5</vt:i4>
      </vt:variant>
      <vt:variant>
        <vt:lpwstr>https://www6.cde.ca.gov/californiamodel/</vt:lpwstr>
      </vt:variant>
      <vt:variant>
        <vt:lpwstr/>
      </vt:variant>
      <vt:variant>
        <vt:i4>1441859</vt:i4>
      </vt:variant>
      <vt:variant>
        <vt:i4>174</vt:i4>
      </vt:variant>
      <vt:variant>
        <vt:i4>0</vt:i4>
      </vt:variant>
      <vt:variant>
        <vt:i4>5</vt:i4>
      </vt:variant>
      <vt:variant>
        <vt:lpwstr>https://www6.cde.ca.gov/californiamodel/</vt:lpwstr>
      </vt:variant>
      <vt:variant>
        <vt:lpwstr/>
      </vt:variant>
      <vt:variant>
        <vt:i4>852035</vt:i4>
      </vt:variant>
      <vt:variant>
        <vt:i4>171</vt:i4>
      </vt:variant>
      <vt:variant>
        <vt:i4>0</vt:i4>
      </vt:variant>
      <vt:variant>
        <vt:i4>5</vt:i4>
      </vt:variant>
      <vt:variant>
        <vt:lpwstr>http://www.cde.ca.gov/ta/cr/</vt:lpwstr>
      </vt:variant>
      <vt:variant>
        <vt:lpwstr/>
      </vt:variant>
      <vt:variant>
        <vt:i4>7208998</vt:i4>
      </vt:variant>
      <vt:variant>
        <vt:i4>168</vt:i4>
      </vt:variant>
      <vt:variant>
        <vt:i4>0</vt:i4>
      </vt:variant>
      <vt:variant>
        <vt:i4>5</vt:i4>
      </vt:variant>
      <vt:variant>
        <vt:lpwstr>http://www.cde.ca.gov/sp/hs/cy/</vt:lpwstr>
      </vt:variant>
      <vt:variant>
        <vt:lpwstr/>
      </vt:variant>
      <vt:variant>
        <vt:i4>5308420</vt:i4>
      </vt:variant>
      <vt:variant>
        <vt:i4>165</vt:i4>
      </vt:variant>
      <vt:variant>
        <vt:i4>0</vt:i4>
      </vt:variant>
      <vt:variant>
        <vt:i4>5</vt:i4>
      </vt:variant>
      <vt:variant>
        <vt:lpwstr>http://www.cde.ca.gov/sp/hs/cy/disputeres.asp</vt:lpwstr>
      </vt:variant>
      <vt:variant>
        <vt:lpwstr/>
      </vt:variant>
      <vt:variant>
        <vt:i4>7929894</vt:i4>
      </vt:variant>
      <vt:variant>
        <vt:i4>162</vt:i4>
      </vt:variant>
      <vt:variant>
        <vt:i4>0</vt:i4>
      </vt:variant>
      <vt:variant>
        <vt:i4>5</vt:i4>
      </vt:variant>
      <vt:variant>
        <vt:lpwstr>http://www.cde.ca.gov/ls/ba/cp/funding.asp</vt:lpwstr>
      </vt:variant>
      <vt:variant>
        <vt:lpwstr/>
      </vt:variant>
      <vt:variant>
        <vt:i4>7405673</vt:i4>
      </vt:variant>
      <vt:variant>
        <vt:i4>159</vt:i4>
      </vt:variant>
      <vt:variant>
        <vt:i4>0</vt:i4>
      </vt:variant>
      <vt:variant>
        <vt:i4>5</vt:i4>
      </vt:variant>
      <vt:variant>
        <vt:lpwstr>http://www.cde.ca.gov/ls/ba/as/documents/qualstandexplearn.pdf</vt:lpwstr>
      </vt:variant>
      <vt:variant>
        <vt:lpwstr/>
      </vt:variant>
      <vt:variant>
        <vt:i4>852035</vt:i4>
      </vt:variant>
      <vt:variant>
        <vt:i4>156</vt:i4>
      </vt:variant>
      <vt:variant>
        <vt:i4>0</vt:i4>
      </vt:variant>
      <vt:variant>
        <vt:i4>5</vt:i4>
      </vt:variant>
      <vt:variant>
        <vt:lpwstr>http://www.cde.ca.gov/ta/cr/</vt:lpwstr>
      </vt:variant>
      <vt:variant>
        <vt:lpwstr/>
      </vt:variant>
      <vt:variant>
        <vt:i4>6422577</vt:i4>
      </vt:variant>
      <vt:variant>
        <vt:i4>153</vt:i4>
      </vt:variant>
      <vt:variant>
        <vt:i4>0</vt:i4>
      </vt:variant>
      <vt:variant>
        <vt:i4>5</vt:i4>
      </vt:variant>
      <vt:variant>
        <vt:lpwstr>http://www.cde.ca.gov/ta/ac/cm/</vt:lpwstr>
      </vt:variant>
      <vt:variant>
        <vt:lpwstr/>
      </vt:variant>
      <vt:variant>
        <vt:i4>6684779</vt:i4>
      </vt:variant>
      <vt:variant>
        <vt:i4>150</vt:i4>
      </vt:variant>
      <vt:variant>
        <vt:i4>0</vt:i4>
      </vt:variant>
      <vt:variant>
        <vt:i4>5</vt:i4>
      </vt:variant>
      <vt:variant>
        <vt:lpwstr>https://www.cde.ca.gov/ta/tg/ep/documents/elpacinfoguide19.pdf</vt:lpwstr>
      </vt:variant>
      <vt:variant>
        <vt:lpwstr/>
      </vt:variant>
      <vt:variant>
        <vt:i4>5111837</vt:i4>
      </vt:variant>
      <vt:variant>
        <vt:i4>147</vt:i4>
      </vt:variant>
      <vt:variant>
        <vt:i4>0</vt:i4>
      </vt:variant>
      <vt:variant>
        <vt:i4>5</vt:i4>
      </vt:variant>
      <vt:variant>
        <vt:lpwstr>http://www.smcoe.org/about-smcoe/statewide-special-education-task-force/</vt:lpwstr>
      </vt:variant>
      <vt:variant>
        <vt:lpwstr/>
      </vt:variant>
      <vt:variant>
        <vt:i4>5636110</vt:i4>
      </vt:variant>
      <vt:variant>
        <vt:i4>144</vt:i4>
      </vt:variant>
      <vt:variant>
        <vt:i4>0</vt:i4>
      </vt:variant>
      <vt:variant>
        <vt:i4>5</vt:i4>
      </vt:variant>
      <vt:variant>
        <vt:lpwstr>http://www.ctc.ca.gov/educator-prep/clear-asc%5Cdefault.html</vt:lpwstr>
      </vt:variant>
      <vt:variant>
        <vt:lpwstr/>
      </vt:variant>
      <vt:variant>
        <vt:i4>2490400</vt:i4>
      </vt:variant>
      <vt:variant>
        <vt:i4>141</vt:i4>
      </vt:variant>
      <vt:variant>
        <vt:i4>0</vt:i4>
      </vt:variant>
      <vt:variant>
        <vt:i4>5</vt:i4>
      </vt:variant>
      <vt:variant>
        <vt:lpwstr>http://www.ctc.ca.gov/help/MS/renewal.html</vt:lpwstr>
      </vt:variant>
      <vt:variant>
        <vt:lpwstr/>
      </vt:variant>
      <vt:variant>
        <vt:i4>7405602</vt:i4>
      </vt:variant>
      <vt:variant>
        <vt:i4>138</vt:i4>
      </vt:variant>
      <vt:variant>
        <vt:i4>0</vt:i4>
      </vt:variant>
      <vt:variant>
        <vt:i4>5</vt:i4>
      </vt:variant>
      <vt:variant>
        <vt:lpwstr>http://www.cde.ca.gov/sp/me/mt/statesrvcdelivrypln.asp</vt:lpwstr>
      </vt:variant>
      <vt:variant>
        <vt:lpwstr/>
      </vt:variant>
      <vt:variant>
        <vt:i4>8257633</vt:i4>
      </vt:variant>
      <vt:variant>
        <vt:i4>135</vt:i4>
      </vt:variant>
      <vt:variant>
        <vt:i4>0</vt:i4>
      </vt:variant>
      <vt:variant>
        <vt:i4>5</vt:i4>
      </vt:variant>
      <vt:variant>
        <vt:lpwstr>http://www.californiacareers.info/</vt:lpwstr>
      </vt:variant>
      <vt:variant>
        <vt:lpwstr/>
      </vt:variant>
      <vt:variant>
        <vt:i4>7602226</vt:i4>
      </vt:variant>
      <vt:variant>
        <vt:i4>132</vt:i4>
      </vt:variant>
      <vt:variant>
        <vt:i4>0</vt:i4>
      </vt:variant>
      <vt:variant>
        <vt:i4>5</vt:i4>
      </vt:variant>
      <vt:variant>
        <vt:lpwstr>http://www.clms.net/stw/forms/STW-TCSSelf-StudyRatingRubric.pdf</vt:lpwstr>
      </vt:variant>
      <vt:variant>
        <vt:lpwstr/>
      </vt:variant>
      <vt:variant>
        <vt:i4>7602286</vt:i4>
      </vt:variant>
      <vt:variant>
        <vt:i4>129</vt:i4>
      </vt:variant>
      <vt:variant>
        <vt:i4>0</vt:i4>
      </vt:variant>
      <vt:variant>
        <vt:i4>5</vt:i4>
      </vt:variant>
      <vt:variant>
        <vt:lpwstr>http://pubs.cde.ca.gov/tcsii/recsforsuccess/recsforsuccessindx.aspx</vt:lpwstr>
      </vt:variant>
      <vt:variant>
        <vt:lpwstr/>
      </vt:variant>
      <vt:variant>
        <vt:i4>7274537</vt:i4>
      </vt:variant>
      <vt:variant>
        <vt:i4>126</vt:i4>
      </vt:variant>
      <vt:variant>
        <vt:i4>0</vt:i4>
      </vt:variant>
      <vt:variant>
        <vt:i4>5</vt:i4>
      </vt:variant>
      <vt:variant>
        <vt:lpwstr>http://www.cde.ca.gov/sp/cd/re/psalignment.asp</vt:lpwstr>
      </vt:variant>
      <vt:variant>
        <vt:lpwstr/>
      </vt:variant>
      <vt:variant>
        <vt:i4>2621567</vt:i4>
      </vt:variant>
      <vt:variant>
        <vt:i4>123</vt:i4>
      </vt:variant>
      <vt:variant>
        <vt:i4>0</vt:i4>
      </vt:variant>
      <vt:variant>
        <vt:i4>5</vt:i4>
      </vt:variant>
      <vt:variant>
        <vt:lpwstr>http://www.cde.ca.gov/ls/ai/sb/sarbhandbook.asp</vt:lpwstr>
      </vt:variant>
      <vt:variant>
        <vt:lpwstr/>
      </vt:variant>
      <vt:variant>
        <vt:i4>852035</vt:i4>
      </vt:variant>
      <vt:variant>
        <vt:i4>120</vt:i4>
      </vt:variant>
      <vt:variant>
        <vt:i4>0</vt:i4>
      </vt:variant>
      <vt:variant>
        <vt:i4>5</vt:i4>
      </vt:variant>
      <vt:variant>
        <vt:lpwstr>http://www.cde.ca.gov/ta/cr/</vt:lpwstr>
      </vt:variant>
      <vt:variant>
        <vt:lpwstr/>
      </vt:variant>
      <vt:variant>
        <vt:i4>2097257</vt:i4>
      </vt:variant>
      <vt:variant>
        <vt:i4>117</vt:i4>
      </vt:variant>
      <vt:variant>
        <vt:i4>0</vt:i4>
      </vt:variant>
      <vt:variant>
        <vt:i4>5</vt:i4>
      </vt:variant>
      <vt:variant>
        <vt:lpwstr>http://www.cde.ca.gov/ls/he/at/tupeoverview.asp</vt:lpwstr>
      </vt:variant>
      <vt:variant>
        <vt:lpwstr/>
      </vt:variant>
      <vt:variant>
        <vt:i4>4587520</vt:i4>
      </vt:variant>
      <vt:variant>
        <vt:i4>114</vt:i4>
      </vt:variant>
      <vt:variant>
        <vt:i4>0</vt:i4>
      </vt:variant>
      <vt:variant>
        <vt:i4>5</vt:i4>
      </vt:variant>
      <vt:variant>
        <vt:lpwstr>http://www.cde.ca.gov/ls/he/at/preventionresguide.asp</vt:lpwstr>
      </vt:variant>
      <vt:variant>
        <vt:lpwstr/>
      </vt:variant>
      <vt:variant>
        <vt:i4>7274532</vt:i4>
      </vt:variant>
      <vt:variant>
        <vt:i4>111</vt:i4>
      </vt:variant>
      <vt:variant>
        <vt:i4>0</vt:i4>
      </vt:variant>
      <vt:variant>
        <vt:i4>5</vt:i4>
      </vt:variant>
      <vt:variant>
        <vt:lpwstr>http://www.cde.ca.gov/ls/cg/mh/mhresources.asp</vt:lpwstr>
      </vt:variant>
      <vt:variant>
        <vt:lpwstr/>
      </vt:variant>
      <vt:variant>
        <vt:i4>7471166</vt:i4>
      </vt:variant>
      <vt:variant>
        <vt:i4>108</vt:i4>
      </vt:variant>
      <vt:variant>
        <vt:i4>0</vt:i4>
      </vt:variant>
      <vt:variant>
        <vt:i4>5</vt:i4>
      </vt:variant>
      <vt:variant>
        <vt:lpwstr>http://www.cde.ca.gov/ls/he/at/sap.asp</vt:lpwstr>
      </vt:variant>
      <vt:variant>
        <vt:lpwstr/>
      </vt:variant>
      <vt:variant>
        <vt:i4>7077929</vt:i4>
      </vt:variant>
      <vt:variant>
        <vt:i4>105</vt:i4>
      </vt:variant>
      <vt:variant>
        <vt:i4>0</vt:i4>
      </vt:variant>
      <vt:variant>
        <vt:i4>5</vt:i4>
      </vt:variant>
      <vt:variant>
        <vt:lpwstr>http://www.cde.ca.gov/sp/se/ac/bip.asp</vt:lpwstr>
      </vt:variant>
      <vt:variant>
        <vt:lpwstr/>
      </vt:variant>
      <vt:variant>
        <vt:i4>5505089</vt:i4>
      </vt:variant>
      <vt:variant>
        <vt:i4>102</vt:i4>
      </vt:variant>
      <vt:variant>
        <vt:i4>0</vt:i4>
      </vt:variant>
      <vt:variant>
        <vt:i4>5</vt:i4>
      </vt:variant>
      <vt:variant>
        <vt:lpwstr>http://www.cde.ca.gov/ci/cr/ri/corecomp6.asp</vt:lpwstr>
      </vt:variant>
      <vt:variant>
        <vt:lpwstr/>
      </vt:variant>
      <vt:variant>
        <vt:i4>7929908</vt:i4>
      </vt:variant>
      <vt:variant>
        <vt:i4>99</vt:i4>
      </vt:variant>
      <vt:variant>
        <vt:i4>0</vt:i4>
      </vt:variant>
      <vt:variant>
        <vt:i4>5</vt:i4>
      </vt:variant>
      <vt:variant>
        <vt:lpwstr>http://www.cde.ca.gov/ls/ss/se/behaviorialintervention.asp</vt:lpwstr>
      </vt:variant>
      <vt:variant>
        <vt:lpwstr/>
      </vt:variant>
      <vt:variant>
        <vt:i4>3866740</vt:i4>
      </vt:variant>
      <vt:variant>
        <vt:i4>96</vt:i4>
      </vt:variant>
      <vt:variant>
        <vt:i4>0</vt:i4>
      </vt:variant>
      <vt:variant>
        <vt:i4>5</vt:i4>
      </vt:variant>
      <vt:variant>
        <vt:lpwstr>http://www.cde.ca.gov/ls/ss/se/bullyingprev.asp</vt:lpwstr>
      </vt:variant>
      <vt:variant>
        <vt:lpwstr/>
      </vt:variant>
      <vt:variant>
        <vt:i4>6160409</vt:i4>
      </vt:variant>
      <vt:variant>
        <vt:i4>93</vt:i4>
      </vt:variant>
      <vt:variant>
        <vt:i4>0</vt:i4>
      </vt:variant>
      <vt:variant>
        <vt:i4>5</vt:i4>
      </vt:variant>
      <vt:variant>
        <vt:lpwstr>http://cal-schls.wested.org/</vt:lpwstr>
      </vt:variant>
      <vt:variant>
        <vt:lpwstr/>
      </vt:variant>
      <vt:variant>
        <vt:i4>852035</vt:i4>
      </vt:variant>
      <vt:variant>
        <vt:i4>90</vt:i4>
      </vt:variant>
      <vt:variant>
        <vt:i4>0</vt:i4>
      </vt:variant>
      <vt:variant>
        <vt:i4>5</vt:i4>
      </vt:variant>
      <vt:variant>
        <vt:lpwstr>http://www.cde.ca.gov/ta/cr/</vt:lpwstr>
      </vt:variant>
      <vt:variant>
        <vt:lpwstr/>
      </vt:variant>
      <vt:variant>
        <vt:i4>917584</vt:i4>
      </vt:variant>
      <vt:variant>
        <vt:i4>87</vt:i4>
      </vt:variant>
      <vt:variant>
        <vt:i4>0</vt:i4>
      </vt:variant>
      <vt:variant>
        <vt:i4>5</vt:i4>
      </vt:variant>
      <vt:variant>
        <vt:lpwstr>http://www.cde.ca.gov/pd/ee/</vt:lpwstr>
      </vt:variant>
      <vt:variant>
        <vt:lpwstr/>
      </vt:variant>
      <vt:variant>
        <vt:i4>852035</vt:i4>
      </vt:variant>
      <vt:variant>
        <vt:i4>84</vt:i4>
      </vt:variant>
      <vt:variant>
        <vt:i4>0</vt:i4>
      </vt:variant>
      <vt:variant>
        <vt:i4>5</vt:i4>
      </vt:variant>
      <vt:variant>
        <vt:lpwstr>http://www.cde.ca.gov/ta/cr/</vt:lpwstr>
      </vt:variant>
      <vt:variant>
        <vt:lpwstr/>
      </vt:variant>
      <vt:variant>
        <vt:i4>8192049</vt:i4>
      </vt:variant>
      <vt:variant>
        <vt:i4>81</vt:i4>
      </vt:variant>
      <vt:variant>
        <vt:i4>0</vt:i4>
      </vt:variant>
      <vt:variant>
        <vt:i4>5</vt:i4>
      </vt:variant>
      <vt:variant>
        <vt:lpwstr>https://dq.cde.ca.gov/dataquest/DQCensus/AttChrAbsRate.aspx?agglevel=State&amp;cds=00&amp;year=2016-17</vt:lpwstr>
      </vt:variant>
      <vt:variant>
        <vt:lpwstr/>
      </vt:variant>
      <vt:variant>
        <vt:i4>6422577</vt:i4>
      </vt:variant>
      <vt:variant>
        <vt:i4>78</vt:i4>
      </vt:variant>
      <vt:variant>
        <vt:i4>0</vt:i4>
      </vt:variant>
      <vt:variant>
        <vt:i4>5</vt:i4>
      </vt:variant>
      <vt:variant>
        <vt:lpwstr>http://www.cde.ca.gov/ta/ac/cm/</vt:lpwstr>
      </vt:variant>
      <vt:variant>
        <vt:lpwstr/>
      </vt:variant>
      <vt:variant>
        <vt:i4>1441859</vt:i4>
      </vt:variant>
      <vt:variant>
        <vt:i4>75</vt:i4>
      </vt:variant>
      <vt:variant>
        <vt:i4>0</vt:i4>
      </vt:variant>
      <vt:variant>
        <vt:i4>5</vt:i4>
      </vt:variant>
      <vt:variant>
        <vt:lpwstr>https://www6.cde.ca.gov/californiamodel/</vt:lpwstr>
      </vt:variant>
      <vt:variant>
        <vt:lpwstr/>
      </vt:variant>
      <vt:variant>
        <vt:i4>1441859</vt:i4>
      </vt:variant>
      <vt:variant>
        <vt:i4>72</vt:i4>
      </vt:variant>
      <vt:variant>
        <vt:i4>0</vt:i4>
      </vt:variant>
      <vt:variant>
        <vt:i4>5</vt:i4>
      </vt:variant>
      <vt:variant>
        <vt:lpwstr>https://www6.cde.ca.gov/californiamodel/</vt:lpwstr>
      </vt:variant>
      <vt:variant>
        <vt:lpwstr/>
      </vt:variant>
      <vt:variant>
        <vt:i4>1441859</vt:i4>
      </vt:variant>
      <vt:variant>
        <vt:i4>69</vt:i4>
      </vt:variant>
      <vt:variant>
        <vt:i4>0</vt:i4>
      </vt:variant>
      <vt:variant>
        <vt:i4>5</vt:i4>
      </vt:variant>
      <vt:variant>
        <vt:lpwstr>https://www6.cde.ca.gov/californiamodel/</vt:lpwstr>
      </vt:variant>
      <vt:variant>
        <vt:lpwstr/>
      </vt:variant>
      <vt:variant>
        <vt:i4>1441859</vt:i4>
      </vt:variant>
      <vt:variant>
        <vt:i4>66</vt:i4>
      </vt:variant>
      <vt:variant>
        <vt:i4>0</vt:i4>
      </vt:variant>
      <vt:variant>
        <vt:i4>5</vt:i4>
      </vt:variant>
      <vt:variant>
        <vt:lpwstr>https://www6.cde.ca.gov/californiamodel/</vt:lpwstr>
      </vt:variant>
      <vt:variant>
        <vt:lpwstr/>
      </vt:variant>
      <vt:variant>
        <vt:i4>1441859</vt:i4>
      </vt:variant>
      <vt:variant>
        <vt:i4>63</vt:i4>
      </vt:variant>
      <vt:variant>
        <vt:i4>0</vt:i4>
      </vt:variant>
      <vt:variant>
        <vt:i4>5</vt:i4>
      </vt:variant>
      <vt:variant>
        <vt:lpwstr>https://www6.cde.ca.gov/californiamodel/</vt:lpwstr>
      </vt:variant>
      <vt:variant>
        <vt:lpwstr/>
      </vt:variant>
      <vt:variant>
        <vt:i4>6422577</vt:i4>
      </vt:variant>
      <vt:variant>
        <vt:i4>60</vt:i4>
      </vt:variant>
      <vt:variant>
        <vt:i4>0</vt:i4>
      </vt:variant>
      <vt:variant>
        <vt:i4>5</vt:i4>
      </vt:variant>
      <vt:variant>
        <vt:lpwstr>http://www.cde.ca.gov/ta/ac/cm/</vt:lpwstr>
      </vt:variant>
      <vt:variant>
        <vt:lpwstr/>
      </vt:variant>
      <vt:variant>
        <vt:i4>3604537</vt:i4>
      </vt:variant>
      <vt:variant>
        <vt:i4>57</vt:i4>
      </vt:variant>
      <vt:variant>
        <vt:i4>0</vt:i4>
      </vt:variant>
      <vt:variant>
        <vt:i4>5</vt:i4>
      </vt:variant>
      <vt:variant>
        <vt:lpwstr>https://www.cde.ca.gov/ta/tg/ca/documents/compassessexpand.pdf</vt:lpwstr>
      </vt:variant>
      <vt:variant>
        <vt:lpwstr/>
      </vt:variant>
      <vt:variant>
        <vt:i4>4128874</vt:i4>
      </vt:variant>
      <vt:variant>
        <vt:i4>54</vt:i4>
      </vt:variant>
      <vt:variant>
        <vt:i4>0</vt:i4>
      </vt:variant>
      <vt:variant>
        <vt:i4>5</vt:i4>
      </vt:variant>
      <vt:variant>
        <vt:lpwstr>http://www.cde.ca.gov/ls/pf/cm/transref.asp</vt:lpwstr>
      </vt:variant>
      <vt:variant>
        <vt:lpwstr/>
      </vt:variant>
      <vt:variant>
        <vt:i4>2359381</vt:i4>
      </vt:variant>
      <vt:variant>
        <vt:i4>51</vt:i4>
      </vt:variant>
      <vt:variant>
        <vt:i4>0</vt:i4>
      </vt:variant>
      <vt:variant>
        <vt:i4>5</vt:i4>
      </vt:variant>
      <vt:variant>
        <vt:lpwstr>mailto:kstapfwalters@cde.ca.gov</vt:lpwstr>
      </vt:variant>
      <vt:variant>
        <vt:lpwstr/>
      </vt:variant>
      <vt:variant>
        <vt:i4>5898295</vt:i4>
      </vt:variant>
      <vt:variant>
        <vt:i4>48</vt:i4>
      </vt:variant>
      <vt:variant>
        <vt:i4>0</vt:i4>
      </vt:variant>
      <vt:variant>
        <vt:i4>5</vt:i4>
      </vt:variant>
      <vt:variant>
        <vt:lpwstr>mailto:OSS.Alabama@ed.gov</vt:lpwstr>
      </vt:variant>
      <vt:variant>
        <vt:lpwstr/>
      </vt:variant>
      <vt:variant>
        <vt:i4>2293859</vt:i4>
      </vt:variant>
      <vt:variant>
        <vt:i4>45</vt:i4>
      </vt:variant>
      <vt:variant>
        <vt:i4>0</vt:i4>
      </vt:variant>
      <vt:variant>
        <vt:i4>5</vt:i4>
      </vt:variant>
      <vt:variant>
        <vt:lpwstr>http://www.cde.ca.gov/sp/el/er/sealofbiliteracy.asp</vt:lpwstr>
      </vt:variant>
      <vt:variant>
        <vt:lpwstr/>
      </vt:variant>
      <vt:variant>
        <vt:i4>4521992</vt:i4>
      </vt:variant>
      <vt:variant>
        <vt:i4>42</vt:i4>
      </vt:variant>
      <vt:variant>
        <vt:i4>0</vt:i4>
      </vt:variant>
      <vt:variant>
        <vt:i4>5</vt:i4>
      </vt:variant>
      <vt:variant>
        <vt:lpwstr>http://www.cde.ca.gov/be/</vt:lpwstr>
      </vt:variant>
      <vt:variant>
        <vt:lpwstr/>
      </vt:variant>
      <vt:variant>
        <vt:i4>2359423</vt:i4>
      </vt:variant>
      <vt:variant>
        <vt:i4>39</vt:i4>
      </vt:variant>
      <vt:variant>
        <vt:i4>0</vt:i4>
      </vt:variant>
      <vt:variant>
        <vt:i4>5</vt:i4>
      </vt:variant>
      <vt:variant>
        <vt:lpwstr>http://www.cde.ca.gov/fg/aa/lc/lcffoverview.asp</vt:lpwstr>
      </vt:variant>
      <vt:variant>
        <vt:lpwstr/>
      </vt:variant>
      <vt:variant>
        <vt:i4>393300</vt:i4>
      </vt:variant>
      <vt:variant>
        <vt:i4>36</vt:i4>
      </vt:variant>
      <vt:variant>
        <vt:i4>0</vt:i4>
      </vt:variant>
      <vt:variant>
        <vt:i4>5</vt:i4>
      </vt:variant>
      <vt:variant>
        <vt:lpwstr>http://www.cde.ca.gov/re/lc/</vt:lpwstr>
      </vt:variant>
      <vt:variant>
        <vt:lpwstr/>
      </vt:variant>
      <vt:variant>
        <vt:i4>2424941</vt:i4>
      </vt:variant>
      <vt:variant>
        <vt:i4>33</vt:i4>
      </vt:variant>
      <vt:variant>
        <vt:i4>0</vt:i4>
      </vt:variant>
      <vt:variant>
        <vt:i4>5</vt:i4>
      </vt:variant>
      <vt:variant>
        <vt:lpwstr>http://www.cde.ca.gov/ta/tg/ca/meritdiploma.asp</vt:lpwstr>
      </vt:variant>
      <vt:variant>
        <vt:lpwstr/>
      </vt:variant>
      <vt:variant>
        <vt:i4>852035</vt:i4>
      </vt:variant>
      <vt:variant>
        <vt:i4>30</vt:i4>
      </vt:variant>
      <vt:variant>
        <vt:i4>0</vt:i4>
      </vt:variant>
      <vt:variant>
        <vt:i4>5</vt:i4>
      </vt:variant>
      <vt:variant>
        <vt:lpwstr>http://www.cde.ca.gov/ta/cr/</vt:lpwstr>
      </vt:variant>
      <vt:variant>
        <vt:lpwstr/>
      </vt:variant>
      <vt:variant>
        <vt:i4>8060964</vt:i4>
      </vt:variant>
      <vt:variant>
        <vt:i4>27</vt:i4>
      </vt:variant>
      <vt:variant>
        <vt:i4>0</vt:i4>
      </vt:variant>
      <vt:variant>
        <vt:i4>5</vt:i4>
      </vt:variant>
      <vt:variant>
        <vt:lpwstr>http://www.cde.ca.gov/ci/cr/cf/allfwks.asp</vt:lpwstr>
      </vt:variant>
      <vt:variant>
        <vt:lpwstr/>
      </vt:variant>
      <vt:variant>
        <vt:i4>2490490</vt:i4>
      </vt:variant>
      <vt:variant>
        <vt:i4>24</vt:i4>
      </vt:variant>
      <vt:variant>
        <vt:i4>0</vt:i4>
      </vt:variant>
      <vt:variant>
        <vt:i4>5</vt:i4>
      </vt:variant>
      <vt:variant>
        <vt:lpwstr>http://www.ctc.ca.gov/</vt:lpwstr>
      </vt:variant>
      <vt:variant>
        <vt:lpwstr/>
      </vt:variant>
      <vt:variant>
        <vt:i4>7143523</vt:i4>
      </vt:variant>
      <vt:variant>
        <vt:i4>21</vt:i4>
      </vt:variant>
      <vt:variant>
        <vt:i4>0</vt:i4>
      </vt:variant>
      <vt:variant>
        <vt:i4>5</vt:i4>
      </vt:variant>
      <vt:variant>
        <vt:lpwstr>https://csmp.ucop.edu/</vt:lpwstr>
      </vt:variant>
      <vt:variant>
        <vt:lpwstr/>
      </vt:variant>
      <vt:variant>
        <vt:i4>7929895</vt:i4>
      </vt:variant>
      <vt:variant>
        <vt:i4>18</vt:i4>
      </vt:variant>
      <vt:variant>
        <vt:i4>0</vt:i4>
      </vt:variant>
      <vt:variant>
        <vt:i4>5</vt:i4>
      </vt:variant>
      <vt:variant>
        <vt:lpwstr>http://www.cde.ca.gov/be/cc/cp/</vt:lpwstr>
      </vt:variant>
      <vt:variant>
        <vt:lpwstr/>
      </vt:variant>
      <vt:variant>
        <vt:i4>2949218</vt:i4>
      </vt:variant>
      <vt:variant>
        <vt:i4>15</vt:i4>
      </vt:variant>
      <vt:variant>
        <vt:i4>0</vt:i4>
      </vt:variant>
      <vt:variant>
        <vt:i4>5</vt:i4>
      </vt:variant>
      <vt:variant>
        <vt:lpwstr>http://www.cde.ca.gov/re/sd/co/coes.asp</vt:lpwstr>
      </vt:variant>
      <vt:variant>
        <vt:lpwstr/>
      </vt:variant>
      <vt:variant>
        <vt:i4>2097258</vt:i4>
      </vt:variant>
      <vt:variant>
        <vt:i4>12</vt:i4>
      </vt:variant>
      <vt:variant>
        <vt:i4>0</vt:i4>
      </vt:variant>
      <vt:variant>
        <vt:i4>5</vt:i4>
      </vt:variant>
      <vt:variant>
        <vt:lpwstr>http://www.cde.ca.gov/</vt:lpwstr>
      </vt:variant>
      <vt:variant>
        <vt:lpwstr/>
      </vt:variant>
      <vt:variant>
        <vt:i4>6881328</vt:i4>
      </vt:variant>
      <vt:variant>
        <vt:i4>9</vt:i4>
      </vt:variant>
      <vt:variant>
        <vt:i4>0</vt:i4>
      </vt:variant>
      <vt:variant>
        <vt:i4>5</vt:i4>
      </vt:variant>
      <vt:variant>
        <vt:lpwstr>http://ccee-ca.org/</vt:lpwstr>
      </vt:variant>
      <vt:variant>
        <vt:lpwstr/>
      </vt:variant>
      <vt:variant>
        <vt:i4>8060981</vt:i4>
      </vt:variant>
      <vt:variant>
        <vt:i4>6</vt:i4>
      </vt:variant>
      <vt:variant>
        <vt:i4>0</vt:i4>
      </vt:variant>
      <vt:variant>
        <vt:i4>5</vt:i4>
      </vt:variant>
      <vt:variant>
        <vt:lpwstr>http://www.cde.ca.gov/ta/tg/ca/</vt:lpwstr>
      </vt:variant>
      <vt:variant>
        <vt:lpwstr/>
      </vt:variant>
      <vt:variant>
        <vt:i4>4456473</vt:i4>
      </vt:variant>
      <vt:variant>
        <vt:i4>3</vt:i4>
      </vt:variant>
      <vt:variant>
        <vt:i4>0</vt:i4>
      </vt:variant>
      <vt:variant>
        <vt:i4>5</vt:i4>
      </vt:variant>
      <vt:variant>
        <vt:lpwstr>http://www.caschooldashboard.org/</vt:lpwstr>
      </vt:variant>
      <vt:variant>
        <vt:lpwstr/>
      </vt:variant>
      <vt:variant>
        <vt:i4>7864383</vt:i4>
      </vt:variant>
      <vt:variant>
        <vt:i4>0</vt:i4>
      </vt:variant>
      <vt:variant>
        <vt:i4>0</vt:i4>
      </vt:variant>
      <vt:variant>
        <vt:i4>5</vt:i4>
      </vt:variant>
      <vt:variant>
        <vt:lpwstr>http://www.cde.ca.gov/re/pn/fb/</vt:lpwstr>
      </vt:variant>
      <vt:variant>
        <vt:lpwstr/>
      </vt:variant>
      <vt:variant>
        <vt:i4>5832728</vt:i4>
      </vt:variant>
      <vt:variant>
        <vt:i4>3</vt:i4>
      </vt:variant>
      <vt:variant>
        <vt:i4>0</vt:i4>
      </vt:variant>
      <vt:variant>
        <vt:i4>5</vt:i4>
      </vt:variant>
      <vt:variant>
        <vt:lpwstr>http://www.cde.ca.gov/ci/rl/cf/elaeldfrmwrksbeadopted.asp</vt:lpwstr>
      </vt:variant>
      <vt:variant>
        <vt:lpwstr/>
      </vt:variant>
      <vt:variant>
        <vt:i4>7733364</vt:i4>
      </vt:variant>
      <vt:variant>
        <vt:i4>0</vt:i4>
      </vt:variant>
      <vt:variant>
        <vt:i4>0</vt:i4>
      </vt:variant>
      <vt:variant>
        <vt:i4>5</vt:i4>
      </vt:variant>
      <vt:variant>
        <vt:lpwstr>https://www.ucop.edu/agguide/a-g-requirements/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08 Attachment 3 - Meeting Agendas (CA State Board of Education)</dc:title>
  <dc:subject>Amendments to California's Every Student Succeeds Act State Plan.</dc:subject>
  <dc:creator/>
  <cp:keywords/>
  <dc:description/>
  <cp:lastModifiedBy/>
  <dcterms:created xsi:type="dcterms:W3CDTF">2023-08-31T00:06:00Z</dcterms:created>
  <dcterms:modified xsi:type="dcterms:W3CDTF">2023-08-31T00:06:00Z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