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83433" w14:textId="77777777" w:rsidR="006E06C6" w:rsidRPr="00B91003" w:rsidRDefault="00D5115F" w:rsidP="00B723BE">
      <w:r w:rsidRPr="00B91003">
        <w:rPr>
          <w:noProof/>
        </w:rPr>
        <w:drawing>
          <wp:inline distT="0" distB="0" distL="0" distR="0" wp14:anchorId="2CB4F622" wp14:editId="35533E2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174FC8" w14:textId="77777777" w:rsidR="00B723BE" w:rsidRPr="00B91003" w:rsidRDefault="00FC1FCE" w:rsidP="00B723BE">
      <w:pPr>
        <w:jc w:val="right"/>
      </w:pPr>
      <w:r w:rsidRPr="00B91003">
        <w:t>California Department of Education</w:t>
      </w:r>
    </w:p>
    <w:p w14:paraId="495CA1E5" w14:textId="77777777" w:rsidR="00B723BE" w:rsidRPr="00B91003" w:rsidRDefault="00FC1FCE" w:rsidP="00B723BE">
      <w:pPr>
        <w:jc w:val="right"/>
      </w:pPr>
      <w:r w:rsidRPr="00B91003">
        <w:t>Executive Office</w:t>
      </w:r>
    </w:p>
    <w:p w14:paraId="01BB99F3" w14:textId="77777777" w:rsidR="002B4B14" w:rsidRPr="00B91003" w:rsidRDefault="00692300" w:rsidP="00B723BE">
      <w:pPr>
        <w:jc w:val="right"/>
      </w:pPr>
      <w:r w:rsidRPr="00B91003">
        <w:t>SBE-00</w:t>
      </w:r>
      <w:r w:rsidR="000324AD" w:rsidRPr="00B91003">
        <w:t>3</w:t>
      </w:r>
      <w:r w:rsidRPr="00B91003">
        <w:t xml:space="preserve"> (REV. 1</w:t>
      </w:r>
      <w:r w:rsidR="00C27D57" w:rsidRPr="00B91003">
        <w:t>1</w:t>
      </w:r>
      <w:r w:rsidRPr="00B91003">
        <w:t>/2017</w:t>
      </w:r>
      <w:r w:rsidR="00FC1FCE" w:rsidRPr="00B91003">
        <w:t>)</w:t>
      </w:r>
    </w:p>
    <w:p w14:paraId="150DA4E5" w14:textId="57AD345D" w:rsidR="00B723BE" w:rsidRPr="00B91003" w:rsidRDefault="0076540C" w:rsidP="00B723BE">
      <w:pPr>
        <w:jc w:val="right"/>
      </w:pPr>
      <w:r w:rsidRPr="00B91003">
        <w:t>cdoi</w:t>
      </w:r>
      <w:r w:rsidR="001A0054" w:rsidRPr="00B91003">
        <w:t>-sasd-</w:t>
      </w:r>
      <w:r w:rsidRPr="00B91003">
        <w:t>sep24item01</w:t>
      </w:r>
    </w:p>
    <w:p w14:paraId="477B9FB6" w14:textId="77777777" w:rsidR="00B723BE" w:rsidRPr="00B91003" w:rsidRDefault="00B723BE" w:rsidP="00FC1FCE">
      <w:pPr>
        <w:pStyle w:val="Heading1"/>
        <w:jc w:val="center"/>
        <w:rPr>
          <w:sz w:val="40"/>
          <w:szCs w:val="40"/>
        </w:rPr>
        <w:sectPr w:rsidR="00B723BE" w:rsidRPr="00B91003" w:rsidSect="00C82CBA">
          <w:headerReference w:type="default" r:id="rId9"/>
          <w:type w:val="continuous"/>
          <w:pgSz w:w="12240" w:h="15840"/>
          <w:pgMar w:top="720" w:right="1440" w:bottom="1440" w:left="1440" w:header="720" w:footer="720" w:gutter="0"/>
          <w:cols w:num="2" w:space="720"/>
          <w:titlePg/>
          <w:docGrid w:linePitch="360"/>
        </w:sectPr>
      </w:pPr>
    </w:p>
    <w:p w14:paraId="6CAAF4A3" w14:textId="77777777" w:rsidR="006E06C6" w:rsidRPr="00B91003" w:rsidRDefault="006E06C6" w:rsidP="00FC1FCE">
      <w:pPr>
        <w:pStyle w:val="Heading1"/>
        <w:jc w:val="center"/>
        <w:rPr>
          <w:sz w:val="40"/>
          <w:szCs w:val="40"/>
        </w:rPr>
        <w:sectPr w:rsidR="006E06C6" w:rsidRPr="00B91003" w:rsidSect="0091117B">
          <w:type w:val="continuous"/>
          <w:pgSz w:w="12240" w:h="15840"/>
          <w:pgMar w:top="720" w:right="1440" w:bottom="1440" w:left="1440" w:header="720" w:footer="720" w:gutter="0"/>
          <w:cols w:space="720"/>
          <w:docGrid w:linePitch="360"/>
        </w:sectPr>
      </w:pPr>
    </w:p>
    <w:p w14:paraId="75780427" w14:textId="566AE880" w:rsidR="001A0054" w:rsidRPr="00B91003" w:rsidRDefault="001A0054" w:rsidP="001A0054">
      <w:pPr>
        <w:pStyle w:val="Heading1"/>
        <w:spacing w:before="240" w:after="240"/>
        <w:jc w:val="center"/>
        <w:rPr>
          <w:sz w:val="40"/>
          <w:szCs w:val="40"/>
        </w:rPr>
      </w:pPr>
      <w:r w:rsidRPr="00B91003">
        <w:rPr>
          <w:sz w:val="40"/>
          <w:szCs w:val="40"/>
        </w:rPr>
        <w:t>California State Board of Education</w:t>
      </w:r>
      <w:r w:rsidRPr="00B91003">
        <w:rPr>
          <w:sz w:val="40"/>
          <w:szCs w:val="40"/>
        </w:rPr>
        <w:br/>
        <w:t>September 202</w:t>
      </w:r>
      <w:r w:rsidR="00996142">
        <w:rPr>
          <w:sz w:val="40"/>
          <w:szCs w:val="40"/>
        </w:rPr>
        <w:t>4</w:t>
      </w:r>
      <w:r w:rsidRPr="00B91003">
        <w:rPr>
          <w:sz w:val="40"/>
          <w:szCs w:val="40"/>
        </w:rPr>
        <w:t xml:space="preserve"> Agenda</w:t>
      </w:r>
      <w:r w:rsidRPr="00B91003">
        <w:rPr>
          <w:sz w:val="40"/>
          <w:szCs w:val="40"/>
        </w:rPr>
        <w:br/>
        <w:t>Item #</w:t>
      </w:r>
      <w:r w:rsidR="00996142">
        <w:rPr>
          <w:sz w:val="40"/>
          <w:szCs w:val="40"/>
        </w:rPr>
        <w:t>03</w:t>
      </w:r>
    </w:p>
    <w:p w14:paraId="18443E96" w14:textId="77777777" w:rsidR="001A0054" w:rsidRPr="00B91003" w:rsidRDefault="001A0054" w:rsidP="00457490">
      <w:pPr>
        <w:pStyle w:val="Heading2"/>
        <w:spacing w:before="240" w:after="240"/>
        <w:jc w:val="left"/>
        <w:rPr>
          <w:sz w:val="36"/>
          <w:szCs w:val="36"/>
        </w:rPr>
      </w:pPr>
      <w:r w:rsidRPr="00B91003">
        <w:rPr>
          <w:sz w:val="36"/>
          <w:szCs w:val="36"/>
        </w:rPr>
        <w:t>Subject</w:t>
      </w:r>
    </w:p>
    <w:p w14:paraId="0D21C20F" w14:textId="7411E03C" w:rsidR="001A0054" w:rsidRPr="00B91003" w:rsidRDefault="001A0054" w:rsidP="001A0054">
      <w:pPr>
        <w:spacing w:after="480"/>
      </w:pPr>
      <w:r w:rsidRPr="00B91003">
        <w:t xml:space="preserve">Local Control and Accountability Plan Template – Revision Drafts, Consistent with California </w:t>
      </w:r>
      <w:r w:rsidRPr="00B91003">
        <w:rPr>
          <w:i/>
        </w:rPr>
        <w:t>Education Code</w:t>
      </w:r>
      <w:r w:rsidRPr="00B91003">
        <w:t xml:space="preserve"> </w:t>
      </w:r>
      <w:r w:rsidR="001125F4" w:rsidRPr="00B91003">
        <w:t xml:space="preserve">Section </w:t>
      </w:r>
      <w:r w:rsidRPr="00B91003">
        <w:t>52064</w:t>
      </w:r>
      <w:r w:rsidR="0076540C" w:rsidRPr="00B91003">
        <w:t>.4</w:t>
      </w:r>
      <w:r w:rsidR="00801B58" w:rsidRPr="00B91003">
        <w:t>.</w:t>
      </w:r>
    </w:p>
    <w:p w14:paraId="631E6A73" w14:textId="77777777" w:rsidR="001A0054" w:rsidRPr="00B91003" w:rsidRDefault="001A0054" w:rsidP="00457490">
      <w:pPr>
        <w:pStyle w:val="Heading2"/>
        <w:spacing w:before="0" w:after="240"/>
        <w:jc w:val="left"/>
        <w:rPr>
          <w:sz w:val="36"/>
          <w:szCs w:val="36"/>
        </w:rPr>
      </w:pPr>
      <w:r w:rsidRPr="00B91003">
        <w:rPr>
          <w:sz w:val="36"/>
          <w:szCs w:val="36"/>
        </w:rPr>
        <w:t>Type of Action</w:t>
      </w:r>
    </w:p>
    <w:p w14:paraId="20E6B60A" w14:textId="77777777" w:rsidR="001A0054" w:rsidRPr="00B91003" w:rsidRDefault="001A0054" w:rsidP="001A0054">
      <w:pPr>
        <w:spacing w:after="480"/>
      </w:pPr>
      <w:r w:rsidRPr="00B91003">
        <w:rPr>
          <w:rFonts w:cs="Arial"/>
        </w:rPr>
        <w:t>Action, Information</w:t>
      </w:r>
    </w:p>
    <w:p w14:paraId="4DE26590" w14:textId="77777777" w:rsidR="001A0054" w:rsidRPr="00B91003" w:rsidRDefault="001A0054" w:rsidP="00457490">
      <w:pPr>
        <w:pStyle w:val="Heading2"/>
        <w:spacing w:before="0" w:after="240"/>
        <w:jc w:val="left"/>
        <w:rPr>
          <w:sz w:val="36"/>
          <w:szCs w:val="36"/>
        </w:rPr>
      </w:pPr>
      <w:r w:rsidRPr="00B91003">
        <w:rPr>
          <w:sz w:val="36"/>
          <w:szCs w:val="36"/>
        </w:rPr>
        <w:t>Summary of the Issue(s)</w:t>
      </w:r>
    </w:p>
    <w:p w14:paraId="015F2D8B" w14:textId="599FFF49" w:rsidR="001A0054" w:rsidRPr="00B91003" w:rsidRDefault="001A0054" w:rsidP="00A77D24">
      <w:pPr>
        <w:spacing w:after="240"/>
      </w:pPr>
      <w:r w:rsidRPr="00B91003">
        <w:rPr>
          <w:rFonts w:cs="Arial"/>
        </w:rPr>
        <w:t>The Local Control and Accountability Plan (LCAP) is a three-year plan that describes the goals, actions, services, and expenditures to support positive student outcomes that address state and local priorities. The LCAP provides an opportunity for local educational agencies (LEAs) to share their stories of how, what, and why programs and services are selected to meet their local needs.</w:t>
      </w:r>
      <w:r w:rsidRPr="00B91003">
        <w:rPr>
          <w:rFonts w:ascii="Times New Roman" w:hAnsi="Times New Roman"/>
        </w:rPr>
        <w:t xml:space="preserve"> </w:t>
      </w:r>
      <w:r w:rsidRPr="00B91003">
        <w:rPr>
          <w:rFonts w:cs="Arial"/>
        </w:rPr>
        <w:t>Over the past year, the administration</w:t>
      </w:r>
      <w:r w:rsidR="009D7CA2" w:rsidRPr="00B91003">
        <w:rPr>
          <w:rFonts w:cs="Arial"/>
        </w:rPr>
        <w:t xml:space="preserve"> and legislature have made additional changes through Senate Bill 153 which added California </w:t>
      </w:r>
      <w:r w:rsidR="009D7CA2" w:rsidRPr="00B91003">
        <w:rPr>
          <w:rFonts w:cs="Arial"/>
          <w:i/>
        </w:rPr>
        <w:t>Education Code</w:t>
      </w:r>
      <w:r w:rsidR="009D7CA2" w:rsidRPr="00B91003">
        <w:rPr>
          <w:rFonts w:cs="Arial"/>
        </w:rPr>
        <w:t xml:space="preserve"> (</w:t>
      </w:r>
      <w:r w:rsidR="009D7CA2" w:rsidRPr="00B91003">
        <w:rPr>
          <w:rFonts w:cs="Arial"/>
          <w:i/>
        </w:rPr>
        <w:t>EC</w:t>
      </w:r>
      <w:r w:rsidR="009D7CA2" w:rsidRPr="00B91003">
        <w:rPr>
          <w:rFonts w:cs="Arial"/>
        </w:rPr>
        <w:t xml:space="preserve">) Section 52064.4 to require additional revisions to the instructions for the LCAP and Annual Update </w:t>
      </w:r>
      <w:r w:rsidR="009D7CA2" w:rsidRPr="00B91003">
        <w:t>template.</w:t>
      </w:r>
      <w:r w:rsidR="00F5455E" w:rsidRPr="00B91003">
        <w:rPr>
          <w:rStyle w:val="FootnoteReference"/>
          <w:rFonts w:cs="Arial"/>
        </w:rPr>
        <w:footnoteReference w:id="1"/>
      </w:r>
      <w:r w:rsidRPr="00B91003">
        <w:rPr>
          <w:rFonts w:cs="Arial"/>
        </w:rPr>
        <w:t xml:space="preserve"> </w:t>
      </w:r>
      <w:r w:rsidRPr="00B91003">
        <w:t>The</w:t>
      </w:r>
      <w:r w:rsidR="004F5FF0" w:rsidRPr="00B91003">
        <w:t>se</w:t>
      </w:r>
      <w:r w:rsidRPr="00B91003">
        <w:t xml:space="preserve"> revisions to the LCAP template instructions will be in effect </w:t>
      </w:r>
      <w:r w:rsidR="004F5FF0" w:rsidRPr="00B91003">
        <w:t>for the 2025</w:t>
      </w:r>
      <w:r w:rsidR="00296383" w:rsidRPr="00B91003">
        <w:t>–</w:t>
      </w:r>
      <w:r w:rsidR="004F5FF0" w:rsidRPr="00B91003">
        <w:t>26, 2026</w:t>
      </w:r>
      <w:r w:rsidR="00296383" w:rsidRPr="00B91003">
        <w:rPr>
          <w:rFonts w:cs="Arial"/>
        </w:rPr>
        <w:t>–</w:t>
      </w:r>
      <w:r w:rsidR="004F5FF0" w:rsidRPr="00B91003">
        <w:t>27</w:t>
      </w:r>
      <w:r w:rsidR="00296383" w:rsidRPr="00B91003">
        <w:t>,</w:t>
      </w:r>
      <w:r w:rsidR="004F5FF0" w:rsidRPr="00B91003">
        <w:t xml:space="preserve"> and 2027</w:t>
      </w:r>
      <w:r w:rsidR="00296383" w:rsidRPr="00B91003">
        <w:rPr>
          <w:rFonts w:cs="Arial"/>
        </w:rPr>
        <w:t>–</w:t>
      </w:r>
      <w:r w:rsidR="004F5FF0" w:rsidRPr="00B91003">
        <w:t>28</w:t>
      </w:r>
      <w:r w:rsidR="00296383" w:rsidRPr="00B91003">
        <w:t xml:space="preserve"> </w:t>
      </w:r>
      <w:r w:rsidRPr="00B91003">
        <w:t>LCAP year</w:t>
      </w:r>
      <w:r w:rsidR="004F5FF0" w:rsidRPr="00B91003">
        <w:t>s</w:t>
      </w:r>
      <w:r w:rsidRPr="00B91003">
        <w:t xml:space="preserve">. Please see </w:t>
      </w:r>
      <w:r w:rsidR="00AC668C" w:rsidRPr="00B91003">
        <w:t xml:space="preserve">Attachments </w:t>
      </w:r>
      <w:r w:rsidRPr="00B91003">
        <w:t>1</w:t>
      </w:r>
      <w:r w:rsidR="00124D6A" w:rsidRPr="00B91003">
        <w:t>,</w:t>
      </w:r>
      <w:r w:rsidRPr="00B91003">
        <w:t xml:space="preserve"> 3</w:t>
      </w:r>
      <w:r w:rsidR="00296383" w:rsidRPr="00B91003">
        <w:t>,</w:t>
      </w:r>
      <w:r w:rsidR="00124D6A" w:rsidRPr="00B91003">
        <w:t xml:space="preserve"> and 4</w:t>
      </w:r>
      <w:r w:rsidRPr="00B91003">
        <w:t xml:space="preserve"> for more information related to the LCAP template revisions.</w:t>
      </w:r>
    </w:p>
    <w:p w14:paraId="27C081C2" w14:textId="1FD89439" w:rsidR="001A0054" w:rsidRPr="00B91003" w:rsidRDefault="001A0054" w:rsidP="001A0054">
      <w:pPr>
        <w:autoSpaceDE w:val="0"/>
        <w:autoSpaceDN w:val="0"/>
        <w:adjustRightInd w:val="0"/>
        <w:spacing w:after="240"/>
        <w:rPr>
          <w:rFonts w:cs="Arial"/>
        </w:rPr>
      </w:pPr>
      <w:bookmarkStart w:id="0" w:name="_Hlk80809068"/>
      <w:r w:rsidRPr="00B91003">
        <w:rPr>
          <w:rFonts w:cs="Arial"/>
        </w:rPr>
        <w:t xml:space="preserve">The statutory deadline for adoption of the revised LCAP template and instructions is January </w:t>
      </w:r>
      <w:r w:rsidR="002477CA" w:rsidRPr="00B91003">
        <w:rPr>
          <w:rFonts w:cs="Arial"/>
        </w:rPr>
        <w:t>2025</w:t>
      </w:r>
      <w:r w:rsidRPr="00B91003">
        <w:rPr>
          <w:rFonts w:cs="Arial"/>
        </w:rPr>
        <w:t xml:space="preserve">. The California Department of Education (CDE) is bringing this item to the </w:t>
      </w:r>
      <w:r w:rsidR="00AC668C" w:rsidRPr="00B91003">
        <w:rPr>
          <w:rFonts w:cs="Arial"/>
        </w:rPr>
        <w:t>State Board of Education (</w:t>
      </w:r>
      <w:r w:rsidRPr="00B91003">
        <w:rPr>
          <w:rFonts w:cs="Arial"/>
        </w:rPr>
        <w:t>SBE</w:t>
      </w:r>
      <w:r w:rsidR="00AC668C" w:rsidRPr="00B91003">
        <w:rPr>
          <w:rFonts w:cs="Arial"/>
        </w:rPr>
        <w:t>)</w:t>
      </w:r>
      <w:r w:rsidRPr="00B91003">
        <w:rPr>
          <w:rFonts w:cs="Arial"/>
        </w:rPr>
        <w:t xml:space="preserve"> at its September </w:t>
      </w:r>
      <w:r w:rsidR="002477CA" w:rsidRPr="00B91003">
        <w:rPr>
          <w:rFonts w:cs="Arial"/>
        </w:rPr>
        <w:t xml:space="preserve">2024 </w:t>
      </w:r>
      <w:r w:rsidRPr="00B91003">
        <w:rPr>
          <w:rFonts w:cs="Arial"/>
        </w:rPr>
        <w:t xml:space="preserve">meeting to receive </w:t>
      </w:r>
      <w:r w:rsidR="002477CA" w:rsidRPr="00B91003">
        <w:rPr>
          <w:rFonts w:cs="Arial"/>
        </w:rPr>
        <w:t xml:space="preserve">direction and </w:t>
      </w:r>
      <w:r w:rsidRPr="00B91003">
        <w:rPr>
          <w:rFonts w:cs="Arial"/>
        </w:rPr>
        <w:t xml:space="preserve">feedback on the draft LCAP template instructions before bringing the request for adoption of the new LCAP template by the SBE at its November </w:t>
      </w:r>
      <w:r w:rsidR="002477CA" w:rsidRPr="00B91003">
        <w:rPr>
          <w:rFonts w:cs="Arial"/>
        </w:rPr>
        <w:t xml:space="preserve">2024 </w:t>
      </w:r>
      <w:r w:rsidRPr="00B91003">
        <w:rPr>
          <w:rFonts w:cs="Arial"/>
        </w:rPr>
        <w:t xml:space="preserve">meeting. This </w:t>
      </w:r>
      <w:r w:rsidRPr="00B91003">
        <w:rPr>
          <w:rFonts w:cs="Arial"/>
        </w:rPr>
        <w:lastRenderedPageBreak/>
        <w:t xml:space="preserve">timeline affords LEAs and </w:t>
      </w:r>
      <w:r w:rsidR="00CC75D5" w:rsidRPr="00B91003">
        <w:rPr>
          <w:rFonts w:cs="Arial"/>
        </w:rPr>
        <w:t xml:space="preserve">educational partners </w:t>
      </w:r>
      <w:r w:rsidRPr="00B91003">
        <w:rPr>
          <w:rFonts w:cs="Arial"/>
        </w:rPr>
        <w:t>with more time to become familiar with the new requirements as well as ensure the CDE can provide timely and comprehensive guidance and support related to these new requirements.</w:t>
      </w:r>
    </w:p>
    <w:bookmarkEnd w:id="0"/>
    <w:p w14:paraId="1F3EC19A" w14:textId="5F5D68CC" w:rsidR="001A0054" w:rsidRPr="00B91003" w:rsidRDefault="001A0054" w:rsidP="001A0054">
      <w:pPr>
        <w:autoSpaceDE w:val="0"/>
        <w:autoSpaceDN w:val="0"/>
        <w:adjustRightInd w:val="0"/>
        <w:spacing w:after="240"/>
        <w:rPr>
          <w:rFonts w:cs="Arial"/>
        </w:rPr>
      </w:pPr>
      <w:r w:rsidRPr="00B91003">
        <w:rPr>
          <w:rFonts w:cs="Arial"/>
        </w:rPr>
        <w:t>Preexisting statute requires that LCAP templates avoid technical terminology and detailed prompts. The proposed changes, as described in Attachments 1</w:t>
      </w:r>
      <w:r w:rsidR="002477CA" w:rsidRPr="00B91003">
        <w:rPr>
          <w:rFonts w:cs="Arial"/>
        </w:rPr>
        <w:t>,</w:t>
      </w:r>
      <w:r w:rsidRPr="00B91003">
        <w:rPr>
          <w:rFonts w:cs="Arial"/>
        </w:rPr>
        <w:t xml:space="preserve"> 3, </w:t>
      </w:r>
      <w:r w:rsidR="002477CA" w:rsidRPr="00B91003">
        <w:rPr>
          <w:rFonts w:cs="Arial"/>
        </w:rPr>
        <w:t xml:space="preserve">and </w:t>
      </w:r>
      <w:r w:rsidR="00205A2C" w:rsidRPr="00B91003">
        <w:rPr>
          <w:rFonts w:cs="Arial"/>
        </w:rPr>
        <w:t>4, include</w:t>
      </w:r>
      <w:r w:rsidRPr="00B91003">
        <w:rPr>
          <w:rFonts w:cs="Arial"/>
        </w:rPr>
        <w:t xml:space="preserve"> more technical instructions and guidance for completing the LCAP.</w:t>
      </w:r>
    </w:p>
    <w:p w14:paraId="4595E76B" w14:textId="2241A3D9" w:rsidR="001A0054" w:rsidRPr="00B91003" w:rsidRDefault="001A0054" w:rsidP="001A0054">
      <w:pPr>
        <w:autoSpaceDE w:val="0"/>
        <w:autoSpaceDN w:val="0"/>
        <w:adjustRightInd w:val="0"/>
        <w:spacing w:after="240"/>
        <w:rPr>
          <w:rFonts w:cs="Arial"/>
        </w:rPr>
      </w:pPr>
      <w:r w:rsidRPr="00B91003">
        <w:rPr>
          <w:rFonts w:cs="Arial"/>
        </w:rPr>
        <w:t xml:space="preserve">Based on the SBE’s feedback during its September </w:t>
      </w:r>
      <w:r w:rsidR="002477CA" w:rsidRPr="00B91003">
        <w:rPr>
          <w:rFonts w:cs="Arial"/>
        </w:rPr>
        <w:t xml:space="preserve">2024 </w:t>
      </w:r>
      <w:r w:rsidRPr="00B91003">
        <w:rPr>
          <w:rFonts w:cs="Arial"/>
        </w:rPr>
        <w:t xml:space="preserve">meeting, the CDE staff will revise the current draft LCAP template instructions. The revised LCAP </w:t>
      </w:r>
      <w:bookmarkStart w:id="1" w:name="_Hlk79563939"/>
      <w:r w:rsidRPr="00B91003">
        <w:rPr>
          <w:rFonts w:cs="Arial"/>
        </w:rPr>
        <w:t>draft template</w:t>
      </w:r>
      <w:r w:rsidR="002477CA" w:rsidRPr="00B91003">
        <w:rPr>
          <w:rFonts w:cs="Arial"/>
        </w:rPr>
        <w:t xml:space="preserve"> </w:t>
      </w:r>
      <w:r w:rsidRPr="00B91003">
        <w:rPr>
          <w:rFonts w:cs="Arial"/>
        </w:rPr>
        <w:t xml:space="preserve">instructions </w:t>
      </w:r>
      <w:bookmarkEnd w:id="1"/>
      <w:r w:rsidRPr="00B91003">
        <w:rPr>
          <w:rFonts w:cs="Arial"/>
        </w:rPr>
        <w:t xml:space="preserve">will then be shared to receive additional </w:t>
      </w:r>
      <w:r w:rsidR="001125F4" w:rsidRPr="00B91003">
        <w:rPr>
          <w:rFonts w:cs="Arial"/>
        </w:rPr>
        <w:t xml:space="preserve">educational partner </w:t>
      </w:r>
      <w:r w:rsidRPr="00B91003">
        <w:rPr>
          <w:rFonts w:cs="Arial"/>
        </w:rPr>
        <w:t xml:space="preserve">feedback. Members of the public may submit comments throughout this revision and adoption period to </w:t>
      </w:r>
      <w:hyperlink r:id="rId10" w:history="1">
        <w:r w:rsidR="00AC668C" w:rsidRPr="00B91003">
          <w:rPr>
            <w:rStyle w:val="Hyperlink"/>
            <w:rFonts w:cs="Arial"/>
          </w:rPr>
          <w:t>LCFF@cde.ca.gov</w:t>
        </w:r>
      </w:hyperlink>
      <w:r w:rsidRPr="00B91003">
        <w:rPr>
          <w:rFonts w:cs="Arial"/>
        </w:rPr>
        <w:t>.</w:t>
      </w:r>
      <w:r w:rsidR="00AC668C" w:rsidRPr="00B91003">
        <w:rPr>
          <w:rFonts w:cs="Arial"/>
        </w:rPr>
        <w:t xml:space="preserve"> </w:t>
      </w:r>
      <w:r w:rsidRPr="00B91003">
        <w:rPr>
          <w:rFonts w:cs="Arial"/>
        </w:rPr>
        <w:t>All public comments received via email and webinars will be documented, analyzed</w:t>
      </w:r>
      <w:r w:rsidR="00AC668C" w:rsidRPr="00B91003">
        <w:rPr>
          <w:rFonts w:cs="Arial"/>
        </w:rPr>
        <w:t>,</w:t>
      </w:r>
      <w:r w:rsidRPr="00B91003">
        <w:rPr>
          <w:rFonts w:cs="Arial"/>
        </w:rPr>
        <w:t xml:space="preserve"> and considered </w:t>
      </w:r>
      <w:r w:rsidR="00E00CB1" w:rsidRPr="00B91003">
        <w:rPr>
          <w:rFonts w:cs="Arial"/>
        </w:rPr>
        <w:t xml:space="preserve">for </w:t>
      </w:r>
      <w:r w:rsidRPr="00B91003">
        <w:rPr>
          <w:rFonts w:cs="Arial"/>
        </w:rPr>
        <w:t xml:space="preserve">the next iteration of the revised LCAP template instructions. </w:t>
      </w:r>
      <w:bookmarkStart w:id="2" w:name="_Hlk80808696"/>
      <w:r w:rsidRPr="00B91003">
        <w:rPr>
          <w:rFonts w:cs="Arial"/>
        </w:rPr>
        <w:t xml:space="preserve">The CDE will bring the final draft of the revised LCAP template and instructions back to the SBE during its November </w:t>
      </w:r>
      <w:r w:rsidR="002477CA" w:rsidRPr="00B91003">
        <w:rPr>
          <w:rFonts w:cs="Arial"/>
        </w:rPr>
        <w:t xml:space="preserve">2024 </w:t>
      </w:r>
      <w:r w:rsidRPr="00B91003">
        <w:rPr>
          <w:rFonts w:cs="Arial"/>
        </w:rPr>
        <w:t>meeting for adoption.</w:t>
      </w:r>
      <w:bookmarkEnd w:id="2"/>
      <w:r w:rsidRPr="00B91003">
        <w:rPr>
          <w:rFonts w:cs="Arial"/>
        </w:rPr>
        <w:t xml:space="preserve"> </w:t>
      </w:r>
    </w:p>
    <w:p w14:paraId="22DBCFBC" w14:textId="773CAAB9" w:rsidR="001A0054" w:rsidRPr="00B91003" w:rsidRDefault="001A0054" w:rsidP="001A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00B91003">
        <w:rPr>
          <w:rFonts w:cs="Arial"/>
        </w:rPr>
        <w:t xml:space="preserve">Attachment 1 provides a summary of the revisions to the LCAP template instructions. Attachment 2 provides the current LCAP template and instructions adopted by the SBE at its </w:t>
      </w:r>
      <w:r w:rsidR="007A1BAE" w:rsidRPr="00B91003">
        <w:rPr>
          <w:rFonts w:cs="Arial"/>
        </w:rPr>
        <w:t xml:space="preserve">November </w:t>
      </w:r>
      <w:r w:rsidR="002477CA" w:rsidRPr="00B91003">
        <w:rPr>
          <w:rFonts w:cs="Arial"/>
        </w:rPr>
        <w:t xml:space="preserve">2023 </w:t>
      </w:r>
      <w:r w:rsidRPr="00B91003">
        <w:rPr>
          <w:rFonts w:cs="Arial"/>
        </w:rPr>
        <w:t xml:space="preserve">meeting. Attachment 3 provides </w:t>
      </w:r>
      <w:r w:rsidR="002477CA" w:rsidRPr="00B91003">
        <w:rPr>
          <w:rFonts w:cs="Arial"/>
        </w:rPr>
        <w:t xml:space="preserve">Option 1 of </w:t>
      </w:r>
      <w:r w:rsidRPr="00B91003">
        <w:rPr>
          <w:rFonts w:cs="Arial"/>
        </w:rPr>
        <w:t xml:space="preserve">the draft LCAP template instructions </w:t>
      </w:r>
      <w:r w:rsidR="002477CA" w:rsidRPr="00B91003">
        <w:rPr>
          <w:rFonts w:cs="Arial"/>
        </w:rPr>
        <w:t>and Attachment 4 provides Option 2 of the draft LCPA template instructions</w:t>
      </w:r>
      <w:r w:rsidRPr="00B91003">
        <w:rPr>
          <w:rFonts w:cs="Arial"/>
        </w:rPr>
        <w:t xml:space="preserve">. </w:t>
      </w:r>
    </w:p>
    <w:p w14:paraId="65BD2D4C" w14:textId="77777777" w:rsidR="001A0054" w:rsidRPr="00B91003" w:rsidRDefault="001A0054" w:rsidP="00457490">
      <w:pPr>
        <w:pStyle w:val="Heading2"/>
        <w:spacing w:before="0" w:after="240"/>
        <w:jc w:val="left"/>
      </w:pPr>
      <w:r w:rsidRPr="00B91003">
        <w:rPr>
          <w:sz w:val="36"/>
          <w:szCs w:val="36"/>
        </w:rPr>
        <w:t>Recommendation</w:t>
      </w:r>
    </w:p>
    <w:p w14:paraId="257F99D2" w14:textId="0CC750F2" w:rsidR="001A0054" w:rsidRPr="00B91003" w:rsidRDefault="002B5D4E" w:rsidP="001A0054">
      <w:pPr>
        <w:spacing w:after="240"/>
        <w:rPr>
          <w:rFonts w:cs="Arial"/>
        </w:rPr>
      </w:pPr>
      <w:r w:rsidRPr="00B91003">
        <w:rPr>
          <w:rFonts w:cs="Arial"/>
        </w:rPr>
        <w:t xml:space="preserve">The CDE recommends that the SBE provide direction to </w:t>
      </w:r>
      <w:r w:rsidR="002477CA" w:rsidRPr="00B91003">
        <w:rPr>
          <w:rFonts w:cs="Arial"/>
        </w:rPr>
        <w:t>implement</w:t>
      </w:r>
      <w:r w:rsidRPr="00B91003">
        <w:rPr>
          <w:rFonts w:cs="Arial"/>
        </w:rPr>
        <w:t xml:space="preserve"> either Option 1 or Option 2 of the proposed revisions to the LCAP template instructions. </w:t>
      </w:r>
      <w:r w:rsidR="001A0054" w:rsidRPr="00B91003">
        <w:rPr>
          <w:rFonts w:cs="Arial"/>
        </w:rPr>
        <w:t xml:space="preserve">No </w:t>
      </w:r>
      <w:r w:rsidRPr="00B91003">
        <w:rPr>
          <w:rFonts w:cs="Arial"/>
        </w:rPr>
        <w:t xml:space="preserve">additional </w:t>
      </w:r>
      <w:r w:rsidR="001A0054" w:rsidRPr="00B91003">
        <w:rPr>
          <w:rFonts w:cs="Arial"/>
        </w:rPr>
        <w:t>action is recommended at this time</w:t>
      </w:r>
      <w:r w:rsidRPr="00B91003">
        <w:rPr>
          <w:rFonts w:cs="Arial"/>
        </w:rPr>
        <w:t>;</w:t>
      </w:r>
      <w:r w:rsidR="001A0054" w:rsidRPr="00B91003">
        <w:rPr>
          <w:rFonts w:cs="Arial"/>
        </w:rPr>
        <w:t xml:space="preserve"> </w:t>
      </w:r>
      <w:r w:rsidRPr="00B91003">
        <w:rPr>
          <w:rFonts w:cs="Arial"/>
        </w:rPr>
        <w:t>h</w:t>
      </w:r>
      <w:r w:rsidR="001A0054" w:rsidRPr="00B91003">
        <w:rPr>
          <w:rFonts w:cs="Arial"/>
        </w:rPr>
        <w:t xml:space="preserve">owever, the CDE requests that the SBE provide feedback regarding the draft LCAP template instructions that incorporate the requirements outlined in SB </w:t>
      </w:r>
      <w:r w:rsidR="002477CA" w:rsidRPr="00B91003">
        <w:rPr>
          <w:rFonts w:cs="Arial"/>
        </w:rPr>
        <w:t>153</w:t>
      </w:r>
      <w:r w:rsidR="001A0054" w:rsidRPr="00B91003">
        <w:rPr>
          <w:rFonts w:cs="Arial"/>
        </w:rPr>
        <w:t>.</w:t>
      </w:r>
    </w:p>
    <w:p w14:paraId="2B3CE5A2" w14:textId="77777777" w:rsidR="001A0054" w:rsidRPr="00B91003" w:rsidRDefault="001A0054" w:rsidP="001A0054">
      <w:pPr>
        <w:spacing w:after="480"/>
        <w:rPr>
          <w:rFonts w:cs="Arial"/>
        </w:rPr>
      </w:pPr>
      <w:r w:rsidRPr="00B91003">
        <w:rPr>
          <w:rFonts w:cs="Arial"/>
        </w:rPr>
        <w:t>The CDE also recommends that the SBE take additional action as deemed necessary and appropriate.</w:t>
      </w:r>
    </w:p>
    <w:p w14:paraId="5A42313F" w14:textId="77777777" w:rsidR="001A0054" w:rsidRPr="00B91003" w:rsidRDefault="001A0054" w:rsidP="00457490">
      <w:pPr>
        <w:pStyle w:val="Heading2"/>
        <w:spacing w:before="0" w:after="240"/>
        <w:jc w:val="left"/>
        <w:rPr>
          <w:rFonts w:cs="Arial"/>
          <w:sz w:val="36"/>
          <w:szCs w:val="36"/>
        </w:rPr>
      </w:pPr>
      <w:r w:rsidRPr="00B91003">
        <w:rPr>
          <w:sz w:val="36"/>
          <w:szCs w:val="36"/>
        </w:rPr>
        <w:t>Brief History of Key Issues</w:t>
      </w:r>
    </w:p>
    <w:p w14:paraId="10D11F64" w14:textId="4233B93D" w:rsidR="00A77D24" w:rsidRPr="00B91003" w:rsidRDefault="00A77D24" w:rsidP="001A0054">
      <w:pPr>
        <w:spacing w:after="240"/>
        <w:rPr>
          <w:rFonts w:cs="Arial"/>
        </w:rPr>
      </w:pPr>
      <w:bookmarkStart w:id="3" w:name="_Hlk142491060"/>
      <w:r w:rsidRPr="00B91003">
        <w:rPr>
          <w:rFonts w:cs="Arial"/>
        </w:rPr>
        <w:t xml:space="preserve">SB </w:t>
      </w:r>
      <w:r w:rsidR="002477CA" w:rsidRPr="00B91003">
        <w:rPr>
          <w:rFonts w:cs="Arial"/>
        </w:rPr>
        <w:t xml:space="preserve">153 </w:t>
      </w:r>
      <w:r w:rsidRPr="00B91003">
        <w:rPr>
          <w:rFonts w:cs="Arial"/>
        </w:rPr>
        <w:t xml:space="preserve">added </w:t>
      </w:r>
      <w:r w:rsidRPr="00B91003">
        <w:rPr>
          <w:rFonts w:cs="Arial"/>
          <w:i/>
          <w:iCs/>
        </w:rPr>
        <w:t>EC</w:t>
      </w:r>
      <w:r w:rsidRPr="00B91003">
        <w:rPr>
          <w:rFonts w:cs="Arial"/>
        </w:rPr>
        <w:t xml:space="preserve"> Section 52064</w:t>
      </w:r>
      <w:r w:rsidR="00062276" w:rsidRPr="00B91003">
        <w:rPr>
          <w:rFonts w:cs="Arial"/>
        </w:rPr>
        <w:t>.4</w:t>
      </w:r>
      <w:r w:rsidR="005C54DE" w:rsidRPr="00B91003">
        <w:rPr>
          <w:rFonts w:cs="Arial"/>
        </w:rPr>
        <w:t xml:space="preserve">, which requires </w:t>
      </w:r>
      <w:r w:rsidR="00AF2BB6" w:rsidRPr="00B91003">
        <w:rPr>
          <w:rFonts w:cs="Arial"/>
        </w:rPr>
        <w:t xml:space="preserve">that </w:t>
      </w:r>
      <w:r w:rsidR="005C54DE" w:rsidRPr="00B91003">
        <w:rPr>
          <w:rFonts w:cs="Arial"/>
        </w:rPr>
        <w:t xml:space="preserve">the following </w:t>
      </w:r>
      <w:r w:rsidR="00AF2BB6" w:rsidRPr="00B91003">
        <w:rPr>
          <w:rFonts w:cs="Arial"/>
        </w:rPr>
        <w:t xml:space="preserve">be included in the </w:t>
      </w:r>
      <w:r w:rsidR="005C54DE" w:rsidRPr="00B91003">
        <w:rPr>
          <w:rFonts w:cs="Arial"/>
        </w:rPr>
        <w:t>instructions for the LCAP template</w:t>
      </w:r>
      <w:r w:rsidR="00CF089D" w:rsidRPr="00B91003">
        <w:rPr>
          <w:rFonts w:cs="Arial"/>
        </w:rPr>
        <w:t xml:space="preserve"> </w:t>
      </w:r>
      <w:bookmarkStart w:id="4" w:name="_Hlk173405773"/>
      <w:r w:rsidR="00CF089D" w:rsidRPr="00B91003">
        <w:rPr>
          <w:rFonts w:cs="Arial"/>
        </w:rPr>
        <w:t>for the 2025</w:t>
      </w:r>
      <w:r w:rsidR="005D28C6" w:rsidRPr="00B91003">
        <w:rPr>
          <w:rFonts w:cs="Arial"/>
        </w:rPr>
        <w:t>–</w:t>
      </w:r>
      <w:r w:rsidR="00CF089D" w:rsidRPr="00B91003">
        <w:rPr>
          <w:rFonts w:cs="Arial"/>
        </w:rPr>
        <w:t>26, 2026</w:t>
      </w:r>
      <w:r w:rsidR="005D28C6" w:rsidRPr="00B91003">
        <w:rPr>
          <w:rFonts w:cs="Arial"/>
        </w:rPr>
        <w:t>–</w:t>
      </w:r>
      <w:r w:rsidR="00CF089D" w:rsidRPr="00B91003">
        <w:rPr>
          <w:rFonts w:cs="Arial"/>
        </w:rPr>
        <w:t>27</w:t>
      </w:r>
      <w:r w:rsidR="005D28C6" w:rsidRPr="00B91003">
        <w:rPr>
          <w:rFonts w:cs="Arial"/>
        </w:rPr>
        <w:t>,</w:t>
      </w:r>
      <w:r w:rsidR="00CF089D" w:rsidRPr="00B91003">
        <w:rPr>
          <w:rFonts w:cs="Arial"/>
        </w:rPr>
        <w:t xml:space="preserve"> and 2027</w:t>
      </w:r>
      <w:r w:rsidR="005D28C6" w:rsidRPr="00B91003">
        <w:rPr>
          <w:rFonts w:cs="Arial"/>
        </w:rPr>
        <w:t>–</w:t>
      </w:r>
      <w:r w:rsidR="00CF089D" w:rsidRPr="00B91003">
        <w:rPr>
          <w:rFonts w:cs="Arial"/>
        </w:rPr>
        <w:t xml:space="preserve">28 </w:t>
      </w:r>
      <w:r w:rsidR="004F5FF0" w:rsidRPr="00B91003">
        <w:rPr>
          <w:rFonts w:cs="Arial"/>
        </w:rPr>
        <w:t>LCAP</w:t>
      </w:r>
      <w:r w:rsidR="00CF089D" w:rsidRPr="00B91003">
        <w:rPr>
          <w:rFonts w:cs="Arial"/>
        </w:rPr>
        <w:t xml:space="preserve"> years</w:t>
      </w:r>
      <w:bookmarkEnd w:id="4"/>
      <w:r w:rsidRPr="00B91003">
        <w:rPr>
          <w:rFonts w:cs="Arial"/>
        </w:rPr>
        <w:t>:</w:t>
      </w:r>
    </w:p>
    <w:p w14:paraId="0F37104A" w14:textId="3128759B" w:rsidR="005C54DE" w:rsidRPr="00B91003" w:rsidRDefault="00AF2BB6" w:rsidP="00205A2C">
      <w:pPr>
        <w:pStyle w:val="ListParagraph"/>
        <w:numPr>
          <w:ilvl w:val="0"/>
          <w:numId w:val="14"/>
        </w:numPr>
        <w:spacing w:after="240"/>
        <w:contextualSpacing w:val="0"/>
        <w:rPr>
          <w:rFonts w:cs="Arial"/>
        </w:rPr>
      </w:pPr>
      <w:bookmarkStart w:id="5" w:name="_Hlk142492132"/>
      <w:r w:rsidRPr="00B91003">
        <w:rPr>
          <w:rFonts w:cs="Arial"/>
        </w:rPr>
        <w:t>A requirement to</w:t>
      </w:r>
      <w:r w:rsidR="00CF089D" w:rsidRPr="00B91003">
        <w:rPr>
          <w:rFonts w:cs="Arial"/>
        </w:rPr>
        <w:t xml:space="preserve"> </w:t>
      </w:r>
      <w:r w:rsidRPr="00B91003">
        <w:rPr>
          <w:rFonts w:cs="Arial"/>
        </w:rPr>
        <w:t xml:space="preserve">include and </w:t>
      </w:r>
      <w:r w:rsidR="005C54DE" w:rsidRPr="00B91003">
        <w:rPr>
          <w:rFonts w:cs="Arial"/>
        </w:rPr>
        <w:t>identif</w:t>
      </w:r>
      <w:r w:rsidRPr="00B91003">
        <w:rPr>
          <w:rFonts w:cs="Arial"/>
        </w:rPr>
        <w:t>y</w:t>
      </w:r>
      <w:r w:rsidR="005C54DE" w:rsidRPr="00B91003">
        <w:rPr>
          <w:rFonts w:cs="Arial"/>
        </w:rPr>
        <w:t xml:space="preserve"> </w:t>
      </w:r>
      <w:r w:rsidR="00CF089D" w:rsidRPr="00B91003">
        <w:rPr>
          <w:rFonts w:cs="Arial"/>
        </w:rPr>
        <w:t xml:space="preserve">actions supported with </w:t>
      </w:r>
      <w:r w:rsidR="005C54DE" w:rsidRPr="00B91003">
        <w:rPr>
          <w:rFonts w:cs="Arial"/>
        </w:rPr>
        <w:t>Learning Recovery Emergency Block Grant</w:t>
      </w:r>
      <w:r w:rsidR="00CF089D" w:rsidRPr="00B91003">
        <w:rPr>
          <w:rFonts w:cs="Arial"/>
        </w:rPr>
        <w:t xml:space="preserve"> (LREBG)</w:t>
      </w:r>
      <w:r w:rsidR="005C54DE" w:rsidRPr="00B91003">
        <w:rPr>
          <w:rFonts w:cs="Arial"/>
        </w:rPr>
        <w:t xml:space="preserve"> funds</w:t>
      </w:r>
      <w:r w:rsidR="00CF089D" w:rsidRPr="00B91003">
        <w:rPr>
          <w:rFonts w:cs="Arial"/>
        </w:rPr>
        <w:t>.</w:t>
      </w:r>
    </w:p>
    <w:p w14:paraId="025F3D43" w14:textId="29D36315" w:rsidR="005C54DE" w:rsidRPr="00B91003" w:rsidRDefault="00AF2BB6" w:rsidP="00205A2C">
      <w:pPr>
        <w:pStyle w:val="ListParagraph"/>
        <w:numPr>
          <w:ilvl w:val="0"/>
          <w:numId w:val="14"/>
        </w:numPr>
        <w:spacing w:after="240"/>
        <w:contextualSpacing w:val="0"/>
        <w:rPr>
          <w:rFonts w:cs="Arial"/>
        </w:rPr>
      </w:pPr>
      <w:r w:rsidRPr="00B91003">
        <w:rPr>
          <w:rFonts w:cs="Arial"/>
        </w:rPr>
        <w:t xml:space="preserve">A requirement to </w:t>
      </w:r>
      <w:r w:rsidR="005C54DE" w:rsidRPr="00B91003">
        <w:rPr>
          <w:rFonts w:cs="Arial"/>
        </w:rPr>
        <w:t>identif</w:t>
      </w:r>
      <w:r w:rsidRPr="00B91003">
        <w:rPr>
          <w:rFonts w:cs="Arial"/>
        </w:rPr>
        <w:t>y</w:t>
      </w:r>
      <w:r w:rsidR="005C54DE" w:rsidRPr="00B91003">
        <w:rPr>
          <w:rFonts w:cs="Arial"/>
        </w:rPr>
        <w:t xml:space="preserve"> at least one metric to monitor the impact of each </w:t>
      </w:r>
      <w:r w:rsidR="00CF089D" w:rsidRPr="00B91003">
        <w:rPr>
          <w:rFonts w:cs="Arial"/>
        </w:rPr>
        <w:t>action supported with LREBG funds</w:t>
      </w:r>
      <w:r w:rsidR="005C54DE" w:rsidRPr="00B91003">
        <w:rPr>
          <w:rFonts w:cs="Arial"/>
        </w:rPr>
        <w:t>.</w:t>
      </w:r>
    </w:p>
    <w:p w14:paraId="04B0F60F" w14:textId="7CDE46A5" w:rsidR="005C54DE" w:rsidRPr="00B91003" w:rsidRDefault="00AF2BB6" w:rsidP="00205A2C">
      <w:pPr>
        <w:pStyle w:val="ListParagraph"/>
        <w:numPr>
          <w:ilvl w:val="0"/>
          <w:numId w:val="14"/>
        </w:numPr>
        <w:spacing w:after="240"/>
        <w:contextualSpacing w:val="0"/>
        <w:rPr>
          <w:rFonts w:cs="Arial"/>
        </w:rPr>
      </w:pPr>
      <w:r w:rsidRPr="00B91003">
        <w:rPr>
          <w:rFonts w:cs="Arial"/>
        </w:rPr>
        <w:lastRenderedPageBreak/>
        <w:t xml:space="preserve">A requirement to </w:t>
      </w:r>
      <w:r w:rsidR="00CF089D" w:rsidRPr="00B91003">
        <w:rPr>
          <w:rFonts w:cs="Arial"/>
        </w:rPr>
        <w:t>identif</w:t>
      </w:r>
      <w:r w:rsidRPr="00B91003">
        <w:rPr>
          <w:rFonts w:cs="Arial"/>
        </w:rPr>
        <w:t>y</w:t>
      </w:r>
      <w:r w:rsidR="005C54DE" w:rsidRPr="00B91003">
        <w:rPr>
          <w:rFonts w:cs="Arial"/>
        </w:rPr>
        <w:t xml:space="preserve"> the rationale for selecting </w:t>
      </w:r>
      <w:r w:rsidR="00CF089D" w:rsidRPr="00B91003">
        <w:rPr>
          <w:rFonts w:cs="Arial"/>
        </w:rPr>
        <w:t xml:space="preserve">each action supported with LREBG funds and an explanation of how each action addresses the needs identified through the needs assessment required by </w:t>
      </w:r>
      <w:r w:rsidR="00CF089D" w:rsidRPr="00B91003">
        <w:rPr>
          <w:rFonts w:cs="Arial"/>
          <w:i/>
          <w:iCs/>
        </w:rPr>
        <w:t xml:space="preserve">EC </w:t>
      </w:r>
      <w:r w:rsidR="00CF089D" w:rsidRPr="00B91003">
        <w:rPr>
          <w:rFonts w:cs="Arial"/>
        </w:rPr>
        <w:t xml:space="preserve">Section </w:t>
      </w:r>
      <w:r w:rsidR="005C54DE" w:rsidRPr="00B91003">
        <w:rPr>
          <w:rFonts w:cs="Arial"/>
        </w:rPr>
        <w:t>32526</w:t>
      </w:r>
      <w:r w:rsidR="00CF089D" w:rsidRPr="00B91003">
        <w:rPr>
          <w:rFonts w:cs="Arial"/>
        </w:rPr>
        <w:t>(</w:t>
      </w:r>
      <w:r w:rsidR="002733A3" w:rsidRPr="00B91003">
        <w:rPr>
          <w:rFonts w:cs="Arial"/>
        </w:rPr>
        <w:t>d</w:t>
      </w:r>
      <w:r w:rsidR="00CF089D" w:rsidRPr="00B91003">
        <w:rPr>
          <w:rFonts w:cs="Arial"/>
        </w:rPr>
        <w:t>)</w:t>
      </w:r>
      <w:r w:rsidR="005C54DE" w:rsidRPr="00B91003">
        <w:rPr>
          <w:rFonts w:cs="Arial"/>
        </w:rPr>
        <w:t>.</w:t>
      </w:r>
    </w:p>
    <w:p w14:paraId="046A392C" w14:textId="7DF2CA29" w:rsidR="005C54DE" w:rsidRPr="00B91003" w:rsidRDefault="00AF2BB6" w:rsidP="00205A2C">
      <w:pPr>
        <w:pStyle w:val="ListParagraph"/>
        <w:numPr>
          <w:ilvl w:val="0"/>
          <w:numId w:val="14"/>
        </w:numPr>
        <w:spacing w:after="240"/>
        <w:contextualSpacing w:val="0"/>
        <w:rPr>
          <w:rFonts w:cs="Arial"/>
        </w:rPr>
      </w:pPr>
      <w:r w:rsidRPr="00B91003">
        <w:rPr>
          <w:rFonts w:cs="Arial"/>
        </w:rPr>
        <w:t xml:space="preserve">A requirement to </w:t>
      </w:r>
      <w:r w:rsidR="002733A3" w:rsidRPr="00B91003">
        <w:rPr>
          <w:rFonts w:cs="Arial"/>
        </w:rPr>
        <w:t>expla</w:t>
      </w:r>
      <w:r w:rsidRPr="00B91003">
        <w:rPr>
          <w:rFonts w:cs="Arial"/>
        </w:rPr>
        <w:t>i</w:t>
      </w:r>
      <w:r w:rsidR="002733A3" w:rsidRPr="00B91003">
        <w:rPr>
          <w:rFonts w:cs="Arial"/>
        </w:rPr>
        <w:t xml:space="preserve">n </w:t>
      </w:r>
      <w:r w:rsidR="005C54DE" w:rsidRPr="00B91003">
        <w:rPr>
          <w:rFonts w:cs="Arial"/>
        </w:rPr>
        <w:t>how research supports each</w:t>
      </w:r>
      <w:r w:rsidR="002733A3" w:rsidRPr="00B91003">
        <w:rPr>
          <w:rFonts w:cs="Arial"/>
        </w:rPr>
        <w:t xml:space="preserve"> action </w:t>
      </w:r>
      <w:r w:rsidR="00AD3F64" w:rsidRPr="00B91003">
        <w:rPr>
          <w:rFonts w:cs="Arial"/>
        </w:rPr>
        <w:t xml:space="preserve">being </w:t>
      </w:r>
      <w:r w:rsidR="002733A3" w:rsidRPr="00B91003">
        <w:rPr>
          <w:rFonts w:cs="Arial"/>
        </w:rPr>
        <w:t>supported with LREBG funds</w:t>
      </w:r>
      <w:r w:rsidR="005C54DE" w:rsidRPr="00B91003">
        <w:rPr>
          <w:rFonts w:cs="Arial"/>
        </w:rPr>
        <w:t>.</w:t>
      </w:r>
    </w:p>
    <w:p w14:paraId="7B8A8FF8" w14:textId="77777777" w:rsidR="00AF2BB6" w:rsidRPr="00B91003" w:rsidRDefault="00AF2BB6" w:rsidP="00AF2BB6">
      <w:pPr>
        <w:pStyle w:val="ListParagraph"/>
        <w:numPr>
          <w:ilvl w:val="0"/>
          <w:numId w:val="14"/>
        </w:numPr>
        <w:spacing w:after="240"/>
        <w:contextualSpacing w:val="0"/>
        <w:rPr>
          <w:rFonts w:cs="Arial"/>
        </w:rPr>
      </w:pPr>
      <w:r w:rsidRPr="00B91003">
        <w:rPr>
          <w:rFonts w:cs="Arial"/>
        </w:rPr>
        <w:t>A requirement to specify that s</w:t>
      </w:r>
      <w:r w:rsidR="002733A3" w:rsidRPr="00B91003">
        <w:rPr>
          <w:rFonts w:cs="Arial"/>
        </w:rPr>
        <w:t xml:space="preserve">chool districts receiving technical assistance pursuant to </w:t>
      </w:r>
      <w:r w:rsidRPr="00B91003">
        <w:rPr>
          <w:rFonts w:cs="Arial"/>
          <w:i/>
          <w:iCs/>
        </w:rPr>
        <w:t>EC</w:t>
      </w:r>
      <w:r w:rsidRPr="00B91003">
        <w:rPr>
          <w:rFonts w:cs="Arial"/>
        </w:rPr>
        <w:t xml:space="preserve"> </w:t>
      </w:r>
      <w:r w:rsidR="002733A3" w:rsidRPr="00B91003">
        <w:rPr>
          <w:rFonts w:cs="Arial"/>
        </w:rPr>
        <w:t xml:space="preserve">Section 52071 and county offices of education providing technical assistance are encouraged to use technical assistance to support the school district in conducting the needs assessment </w:t>
      </w:r>
      <w:r w:rsidRPr="00B91003">
        <w:rPr>
          <w:rFonts w:cs="Arial"/>
        </w:rPr>
        <w:t xml:space="preserve">required by </w:t>
      </w:r>
      <w:r w:rsidRPr="00B91003">
        <w:rPr>
          <w:rFonts w:cs="Arial"/>
          <w:i/>
          <w:iCs/>
        </w:rPr>
        <w:t xml:space="preserve">EC </w:t>
      </w:r>
      <w:r w:rsidRPr="00B91003">
        <w:rPr>
          <w:rFonts w:cs="Arial"/>
        </w:rPr>
        <w:t xml:space="preserve">Section 32526(d), </w:t>
      </w:r>
      <w:r w:rsidR="002733A3" w:rsidRPr="00B91003">
        <w:rPr>
          <w:rFonts w:cs="Arial"/>
        </w:rPr>
        <w:t>select</w:t>
      </w:r>
      <w:r w:rsidRPr="00B91003">
        <w:rPr>
          <w:rFonts w:cs="Arial"/>
        </w:rPr>
        <w:t>ing</w:t>
      </w:r>
      <w:r w:rsidR="002733A3" w:rsidRPr="00B91003">
        <w:rPr>
          <w:rFonts w:cs="Arial"/>
        </w:rPr>
        <w:t xml:space="preserve"> actions </w:t>
      </w:r>
      <w:r w:rsidRPr="00B91003">
        <w:rPr>
          <w:rFonts w:cs="Arial"/>
        </w:rPr>
        <w:t xml:space="preserve">supported </w:t>
      </w:r>
      <w:r w:rsidR="002733A3" w:rsidRPr="00B91003">
        <w:rPr>
          <w:rFonts w:cs="Arial"/>
        </w:rPr>
        <w:t xml:space="preserve">by </w:t>
      </w:r>
      <w:r w:rsidRPr="00B91003">
        <w:rPr>
          <w:rFonts w:cs="Arial"/>
        </w:rPr>
        <w:t>LREBG funds and/</w:t>
      </w:r>
      <w:r w:rsidR="002733A3" w:rsidRPr="00B91003">
        <w:rPr>
          <w:rFonts w:cs="Arial"/>
        </w:rPr>
        <w:t>or evaluat</w:t>
      </w:r>
      <w:r w:rsidRPr="00B91003">
        <w:rPr>
          <w:rFonts w:cs="Arial"/>
        </w:rPr>
        <w:t>ing</w:t>
      </w:r>
      <w:r w:rsidR="002733A3" w:rsidRPr="00B91003">
        <w:rPr>
          <w:rFonts w:cs="Arial"/>
        </w:rPr>
        <w:t xml:space="preserve"> </w:t>
      </w:r>
      <w:r w:rsidRPr="00B91003">
        <w:rPr>
          <w:rFonts w:cs="Arial"/>
        </w:rPr>
        <w:t>the</w:t>
      </w:r>
      <w:r w:rsidR="002733A3" w:rsidRPr="00B91003">
        <w:rPr>
          <w:rFonts w:cs="Arial"/>
        </w:rPr>
        <w:t xml:space="preserve"> implementation of actions</w:t>
      </w:r>
      <w:r w:rsidRPr="00B91003">
        <w:rPr>
          <w:rFonts w:cs="Arial"/>
        </w:rPr>
        <w:t xml:space="preserve"> supported by LREBG funds</w:t>
      </w:r>
      <w:r w:rsidR="002733A3" w:rsidRPr="00B91003">
        <w:rPr>
          <w:rFonts w:cs="Arial"/>
        </w:rPr>
        <w:t xml:space="preserve">. </w:t>
      </w:r>
    </w:p>
    <w:p w14:paraId="0BB0C17A" w14:textId="7F734FEC" w:rsidR="00D71DE6" w:rsidRPr="00B91003" w:rsidRDefault="00F724C0" w:rsidP="00AF2BB6">
      <w:pPr>
        <w:spacing w:after="240"/>
        <w:rPr>
          <w:rFonts w:cs="Arial"/>
        </w:rPr>
      </w:pPr>
      <w:r w:rsidRPr="00B91003">
        <w:rPr>
          <w:rFonts w:cs="Arial"/>
        </w:rPr>
        <w:t xml:space="preserve">Additionally, </w:t>
      </w:r>
      <w:r w:rsidRPr="00B91003">
        <w:rPr>
          <w:rFonts w:cs="Arial"/>
          <w:i/>
          <w:iCs/>
        </w:rPr>
        <w:t xml:space="preserve">EC </w:t>
      </w:r>
      <w:r w:rsidRPr="00B91003">
        <w:rPr>
          <w:rFonts w:cs="Arial"/>
        </w:rPr>
        <w:t>Section 52064.4(a)(6) requires that the instructions f</w:t>
      </w:r>
      <w:r w:rsidR="005C54DE" w:rsidRPr="00B91003">
        <w:rPr>
          <w:rFonts w:cs="Arial"/>
        </w:rPr>
        <w:t xml:space="preserve">or the 2027–28 </w:t>
      </w:r>
      <w:r w:rsidR="00BF5847" w:rsidRPr="00B91003">
        <w:rPr>
          <w:rFonts w:cs="Arial"/>
        </w:rPr>
        <w:t>LCAP</w:t>
      </w:r>
      <w:r w:rsidR="005C54DE" w:rsidRPr="00B91003">
        <w:rPr>
          <w:rFonts w:cs="Arial"/>
        </w:rPr>
        <w:t xml:space="preserve"> or the annual update to the </w:t>
      </w:r>
      <w:r w:rsidRPr="00B91003">
        <w:rPr>
          <w:rFonts w:cs="Arial"/>
        </w:rPr>
        <w:t>2026</w:t>
      </w:r>
      <w:r w:rsidR="003F6720" w:rsidRPr="00B91003">
        <w:rPr>
          <w:rFonts w:cs="Arial"/>
        </w:rPr>
        <w:t>–</w:t>
      </w:r>
      <w:r w:rsidRPr="00B91003">
        <w:rPr>
          <w:rFonts w:cs="Arial"/>
        </w:rPr>
        <w:t>27 LCAP</w:t>
      </w:r>
      <w:r w:rsidR="005C54DE" w:rsidRPr="00B91003">
        <w:rPr>
          <w:rFonts w:cs="Arial"/>
        </w:rPr>
        <w:t xml:space="preserve"> </w:t>
      </w:r>
      <w:r w:rsidRPr="00B91003">
        <w:rPr>
          <w:rFonts w:cs="Arial"/>
        </w:rPr>
        <w:t xml:space="preserve">include the </w:t>
      </w:r>
      <w:r w:rsidR="005C54DE" w:rsidRPr="00B91003">
        <w:rPr>
          <w:rFonts w:cs="Arial"/>
        </w:rPr>
        <w:t>require</w:t>
      </w:r>
      <w:r w:rsidRPr="00B91003">
        <w:rPr>
          <w:rFonts w:cs="Arial"/>
        </w:rPr>
        <w:t>ment that</w:t>
      </w:r>
      <w:r w:rsidR="005C54DE" w:rsidRPr="00B91003">
        <w:rPr>
          <w:rFonts w:cs="Arial"/>
        </w:rPr>
        <w:t xml:space="preserve"> </w:t>
      </w:r>
      <w:r w:rsidRPr="00B91003">
        <w:rPr>
          <w:rFonts w:cs="Arial"/>
        </w:rPr>
        <w:t>LEAs</w:t>
      </w:r>
      <w:r w:rsidR="005C54DE" w:rsidRPr="00B91003">
        <w:rPr>
          <w:rFonts w:cs="Arial"/>
        </w:rPr>
        <w:t xml:space="preserve"> review the rationale for selecting </w:t>
      </w:r>
      <w:r w:rsidRPr="00B91003">
        <w:rPr>
          <w:rFonts w:cs="Arial"/>
        </w:rPr>
        <w:t>actions supported with LREBG funds</w:t>
      </w:r>
      <w:r w:rsidR="005C54DE" w:rsidRPr="00B91003">
        <w:rPr>
          <w:rFonts w:cs="Arial"/>
        </w:rPr>
        <w:t xml:space="preserve"> in order to assess the overall effectiveness of the </w:t>
      </w:r>
      <w:r w:rsidRPr="00B91003">
        <w:rPr>
          <w:rFonts w:cs="Arial"/>
        </w:rPr>
        <w:t>actions</w:t>
      </w:r>
      <w:r w:rsidR="005C54DE" w:rsidRPr="00B91003">
        <w:rPr>
          <w:rFonts w:cs="Arial"/>
        </w:rPr>
        <w:t xml:space="preserve"> and </w:t>
      </w:r>
      <w:r w:rsidRPr="00B91003">
        <w:rPr>
          <w:rFonts w:cs="Arial"/>
        </w:rPr>
        <w:t xml:space="preserve">identify </w:t>
      </w:r>
      <w:r w:rsidR="005C54DE" w:rsidRPr="00B91003">
        <w:rPr>
          <w:rFonts w:cs="Arial"/>
        </w:rPr>
        <w:t>whether adjustments to the chosen approach are warranted based on progress shown on the relevant metrics.</w:t>
      </w:r>
      <w:bookmarkEnd w:id="5"/>
    </w:p>
    <w:p w14:paraId="6241B0AB" w14:textId="071993BD" w:rsidR="002B5D4E" w:rsidRPr="00B91003" w:rsidRDefault="002B5D4E" w:rsidP="00205A2C">
      <w:pPr>
        <w:spacing w:after="240"/>
        <w:rPr>
          <w:rFonts w:cs="Arial"/>
        </w:rPr>
      </w:pPr>
      <w:r w:rsidRPr="00B91003">
        <w:rPr>
          <w:rFonts w:cs="Arial"/>
        </w:rPr>
        <w:t>Historically, a stand-alone annual update template and instructions have been used to capture the required analysis at the end of the three-year LCAP cycle. Based on this past practice, the CDE anticipates that a stand-alone annual update template and instructions will be used when transitioning from the 2024</w:t>
      </w:r>
      <w:r w:rsidR="003F6720" w:rsidRPr="00B91003">
        <w:rPr>
          <w:rFonts w:cs="Arial"/>
        </w:rPr>
        <w:t>–</w:t>
      </w:r>
      <w:r w:rsidRPr="00B91003">
        <w:rPr>
          <w:rFonts w:cs="Arial"/>
        </w:rPr>
        <w:t>25 – 2026</w:t>
      </w:r>
      <w:r w:rsidR="003F6720" w:rsidRPr="00B91003">
        <w:rPr>
          <w:rFonts w:cs="Arial"/>
        </w:rPr>
        <w:t>–</w:t>
      </w:r>
      <w:r w:rsidRPr="00B91003">
        <w:rPr>
          <w:rFonts w:cs="Arial"/>
        </w:rPr>
        <w:t>27 LCAP cycle to the 2027</w:t>
      </w:r>
      <w:r w:rsidR="003F6720" w:rsidRPr="00B91003">
        <w:rPr>
          <w:rFonts w:cs="Arial"/>
        </w:rPr>
        <w:t>–</w:t>
      </w:r>
      <w:r w:rsidRPr="00B91003">
        <w:rPr>
          <w:rFonts w:cs="Arial"/>
        </w:rPr>
        <w:t>28 – 2029</w:t>
      </w:r>
      <w:r w:rsidR="003F6720" w:rsidRPr="00B91003">
        <w:rPr>
          <w:rFonts w:cs="Arial"/>
        </w:rPr>
        <w:t>–</w:t>
      </w:r>
      <w:r w:rsidRPr="00B91003">
        <w:rPr>
          <w:rFonts w:cs="Arial"/>
        </w:rPr>
        <w:t xml:space="preserve">30 LCAP cycle. Therefore, the CDE intends to include the requirements of </w:t>
      </w:r>
      <w:r w:rsidRPr="00B91003">
        <w:rPr>
          <w:rFonts w:cs="Arial"/>
          <w:i/>
          <w:iCs/>
        </w:rPr>
        <w:t>EC</w:t>
      </w:r>
      <w:r w:rsidRPr="00B91003">
        <w:rPr>
          <w:rFonts w:cs="Arial"/>
        </w:rPr>
        <w:t xml:space="preserve"> Section 52064.4(a)(6) in the instructions for the 2026</w:t>
      </w:r>
      <w:r w:rsidR="003F6720" w:rsidRPr="00B91003">
        <w:rPr>
          <w:rFonts w:cs="Arial"/>
        </w:rPr>
        <w:t>–</w:t>
      </w:r>
      <w:r w:rsidRPr="00B91003">
        <w:rPr>
          <w:rFonts w:cs="Arial"/>
        </w:rPr>
        <w:t xml:space="preserve">27 LCAP Annual Update template, as this is when the required review of the rationale articulated in </w:t>
      </w:r>
      <w:r w:rsidRPr="00B91003">
        <w:rPr>
          <w:rFonts w:cs="Arial"/>
          <w:i/>
          <w:iCs/>
        </w:rPr>
        <w:t>EC</w:t>
      </w:r>
      <w:r w:rsidRPr="00B91003">
        <w:rPr>
          <w:rFonts w:cs="Arial"/>
        </w:rPr>
        <w:t xml:space="preserve"> Section 52064.4(a)(6) will occur. For this reason, the requirements of </w:t>
      </w:r>
      <w:r w:rsidRPr="00B91003">
        <w:rPr>
          <w:rFonts w:cs="Arial"/>
          <w:i/>
          <w:iCs/>
        </w:rPr>
        <w:t>EC</w:t>
      </w:r>
      <w:r w:rsidRPr="00B91003">
        <w:rPr>
          <w:rFonts w:cs="Arial"/>
        </w:rPr>
        <w:t xml:space="preserve"> Section 52064.4(a)(6) are not included in the current drafts of the LCAP template instructions.</w:t>
      </w:r>
    </w:p>
    <w:p w14:paraId="742A613B" w14:textId="4EC1895D" w:rsidR="0038142C" w:rsidRPr="00B91003" w:rsidRDefault="0038142C" w:rsidP="00205A2C">
      <w:pPr>
        <w:spacing w:after="240"/>
        <w:rPr>
          <w:rFonts w:cs="Arial"/>
        </w:rPr>
      </w:pPr>
      <w:r w:rsidRPr="00B91003">
        <w:rPr>
          <w:rFonts w:cs="Arial"/>
        </w:rPr>
        <w:t xml:space="preserve">No revisions are being proposed to the LCAP template itself; the proposed revisions are limited to the revisions required in the instructions for the LCAP template. </w:t>
      </w:r>
    </w:p>
    <w:p w14:paraId="69943EB6" w14:textId="0BD3E62C" w:rsidR="000831B0" w:rsidRPr="00B91003" w:rsidRDefault="00985824" w:rsidP="00EC455B">
      <w:pPr>
        <w:spacing w:after="240"/>
        <w:rPr>
          <w:rFonts w:cs="Arial"/>
        </w:rPr>
      </w:pPr>
      <w:r w:rsidRPr="00B91003">
        <w:rPr>
          <w:rFonts w:cs="Arial"/>
        </w:rPr>
        <w:t xml:space="preserve">The CDE </w:t>
      </w:r>
      <w:r w:rsidR="00B1338C" w:rsidRPr="00B91003">
        <w:rPr>
          <w:rFonts w:cs="Arial"/>
        </w:rPr>
        <w:t>has developed</w:t>
      </w:r>
      <w:r w:rsidR="000831B0" w:rsidRPr="00B91003">
        <w:rPr>
          <w:rFonts w:cs="Arial"/>
        </w:rPr>
        <w:t xml:space="preserve"> two options for how the requirements </w:t>
      </w:r>
      <w:r w:rsidRPr="00B91003">
        <w:rPr>
          <w:rFonts w:cs="Arial"/>
        </w:rPr>
        <w:t xml:space="preserve">of </w:t>
      </w:r>
      <w:r w:rsidRPr="00B91003">
        <w:rPr>
          <w:rFonts w:cs="Arial"/>
          <w:i/>
          <w:iCs/>
        </w:rPr>
        <w:t>EC</w:t>
      </w:r>
      <w:r w:rsidRPr="00B91003">
        <w:rPr>
          <w:rFonts w:cs="Arial"/>
        </w:rPr>
        <w:t xml:space="preserve"> Section 52064.4 </w:t>
      </w:r>
      <w:r w:rsidR="000831B0" w:rsidRPr="00B91003">
        <w:rPr>
          <w:rFonts w:cs="Arial"/>
        </w:rPr>
        <w:t>might be implemented</w:t>
      </w:r>
      <w:r w:rsidR="00D4684F" w:rsidRPr="00B91003">
        <w:rPr>
          <w:rFonts w:cs="Arial"/>
        </w:rPr>
        <w:t>:</w:t>
      </w:r>
    </w:p>
    <w:p w14:paraId="1FFDA939" w14:textId="59E2F0FE" w:rsidR="001D793D" w:rsidRPr="00B91003" w:rsidRDefault="001D793D" w:rsidP="001D793D">
      <w:pPr>
        <w:pStyle w:val="ListParagraph"/>
        <w:numPr>
          <w:ilvl w:val="0"/>
          <w:numId w:val="60"/>
        </w:numPr>
        <w:spacing w:after="240"/>
        <w:contextualSpacing w:val="0"/>
        <w:rPr>
          <w:rFonts w:cs="Arial"/>
        </w:rPr>
      </w:pPr>
      <w:r w:rsidRPr="00B91003">
        <w:rPr>
          <w:rFonts w:cs="Arial"/>
        </w:rPr>
        <w:t xml:space="preserve">Option 1 </w:t>
      </w:r>
      <w:r w:rsidR="009E6FC1" w:rsidRPr="00B91003">
        <w:rPr>
          <w:rFonts w:cs="Arial"/>
        </w:rPr>
        <w:t xml:space="preserve">proposes </w:t>
      </w:r>
      <w:r w:rsidRPr="00B91003">
        <w:rPr>
          <w:rFonts w:cs="Arial"/>
        </w:rPr>
        <w:t>to require that LEAs consolidate all actions supported with LREBG funds into a single goal.</w:t>
      </w:r>
    </w:p>
    <w:p w14:paraId="2D21F57A" w14:textId="721D1331" w:rsidR="000831B0" w:rsidRPr="00B91003" w:rsidRDefault="001D793D" w:rsidP="001D793D">
      <w:pPr>
        <w:numPr>
          <w:ilvl w:val="0"/>
          <w:numId w:val="60"/>
        </w:numPr>
        <w:spacing w:after="240"/>
        <w:rPr>
          <w:rFonts w:cs="Arial"/>
        </w:rPr>
      </w:pPr>
      <w:r w:rsidRPr="00B91003">
        <w:rPr>
          <w:rFonts w:cs="Arial"/>
        </w:rPr>
        <w:t>Option 2 proposes to allow LEAs the flexibility to integrate actions supported with LREBG funds into the existing LCAP.</w:t>
      </w:r>
    </w:p>
    <w:p w14:paraId="3D6037D6" w14:textId="77777777" w:rsidR="00C0773F" w:rsidRPr="00B91003" w:rsidRDefault="00C0773F" w:rsidP="00D4684F">
      <w:pPr>
        <w:spacing w:after="240"/>
        <w:rPr>
          <w:rFonts w:cs="Arial"/>
        </w:rPr>
      </w:pPr>
      <w:bookmarkStart w:id="6" w:name="_Hlk174008947"/>
      <w:r w:rsidRPr="00B91003">
        <w:rPr>
          <w:rFonts w:cs="Arial"/>
        </w:rPr>
        <w:t>One additional edit is being proposed to the instructions for the General Information prompt in the Plan Summary to reflect discussion of the SBE at its July study session.</w:t>
      </w:r>
    </w:p>
    <w:p w14:paraId="00267EEE" w14:textId="49117271" w:rsidR="00D4684F" w:rsidRPr="00B91003" w:rsidRDefault="00D4684F" w:rsidP="00D4684F">
      <w:pPr>
        <w:spacing w:after="240"/>
        <w:rPr>
          <w:rFonts w:cs="Arial"/>
        </w:rPr>
      </w:pPr>
      <w:r w:rsidRPr="00B91003">
        <w:rPr>
          <w:rFonts w:cs="Arial"/>
        </w:rPr>
        <w:t xml:space="preserve">Attachment 1 provides a summary of the required revisions, the </w:t>
      </w:r>
      <w:r w:rsidR="006E3E90" w:rsidRPr="00B91003">
        <w:rPr>
          <w:rFonts w:cs="Arial"/>
        </w:rPr>
        <w:t>benefits,</w:t>
      </w:r>
      <w:r w:rsidRPr="00B91003">
        <w:rPr>
          <w:rFonts w:cs="Arial"/>
        </w:rPr>
        <w:t xml:space="preserve"> and drawbacks of each of the options</w:t>
      </w:r>
      <w:r w:rsidR="00333F16" w:rsidRPr="00B91003">
        <w:rPr>
          <w:rFonts w:cs="Arial"/>
        </w:rPr>
        <w:t>,</w:t>
      </w:r>
      <w:r w:rsidRPr="00B91003">
        <w:rPr>
          <w:rFonts w:cs="Arial"/>
        </w:rPr>
        <w:t xml:space="preserve"> and a summary of educational partner input collected through the engagement process.  </w:t>
      </w:r>
    </w:p>
    <w:bookmarkEnd w:id="3"/>
    <w:bookmarkEnd w:id="6"/>
    <w:p w14:paraId="05E40EF7" w14:textId="77777777" w:rsidR="001A0054" w:rsidRPr="00B91003" w:rsidRDefault="001A0054" w:rsidP="001A0054">
      <w:pPr>
        <w:pStyle w:val="Heading3"/>
        <w:spacing w:before="240" w:after="240"/>
      </w:pPr>
      <w:r w:rsidRPr="00B91003">
        <w:lastRenderedPageBreak/>
        <w:t>Input</w:t>
      </w:r>
      <w:r w:rsidR="00B54868" w:rsidRPr="00B91003">
        <w:t xml:space="preserve"> from Educational Partners</w:t>
      </w:r>
    </w:p>
    <w:p w14:paraId="191EDD65" w14:textId="7AF7A00C" w:rsidR="001A0054" w:rsidRPr="00B91003" w:rsidRDefault="001A0054" w:rsidP="001A0054">
      <w:pPr>
        <w:spacing w:after="240"/>
      </w:pPr>
      <w:r w:rsidRPr="00B91003">
        <w:t xml:space="preserve">The CDE </w:t>
      </w:r>
      <w:r w:rsidR="00E00CB1" w:rsidRPr="00B91003">
        <w:t xml:space="preserve">works </w:t>
      </w:r>
      <w:r w:rsidRPr="00B91003">
        <w:t xml:space="preserve">to engage diverse </w:t>
      </w:r>
      <w:r w:rsidR="007C31D1" w:rsidRPr="00B91003">
        <w:t>educational partners</w:t>
      </w:r>
      <w:r w:rsidRPr="00B91003">
        <w:t xml:space="preserve"> to receive feedback and inform the development of the </w:t>
      </w:r>
      <w:r w:rsidRPr="00B91003">
        <w:rPr>
          <w:rFonts w:cs="Arial"/>
        </w:rPr>
        <w:t>revisions to the LCAP template and</w:t>
      </w:r>
      <w:r w:rsidR="00EE4B19" w:rsidRPr="00B91003">
        <w:rPr>
          <w:rFonts w:cs="Arial"/>
        </w:rPr>
        <w:t xml:space="preserve"> instructions</w:t>
      </w:r>
      <w:r w:rsidRPr="00B91003">
        <w:t xml:space="preserve">. To date, the CDE has provided the following opportunities for </w:t>
      </w:r>
      <w:r w:rsidR="00B54868" w:rsidRPr="00B91003">
        <w:t>educational partner</w:t>
      </w:r>
      <w:r w:rsidR="00CF1CDA" w:rsidRPr="00B91003">
        <w:t>s to provide input</w:t>
      </w:r>
      <w:r w:rsidRPr="00B91003">
        <w:t>:</w:t>
      </w:r>
    </w:p>
    <w:p w14:paraId="4B2B516F" w14:textId="68790DCA" w:rsidR="001A0054" w:rsidRPr="00B91003" w:rsidRDefault="001A0054" w:rsidP="008E5221">
      <w:pPr>
        <w:pStyle w:val="ListParagraph"/>
        <w:numPr>
          <w:ilvl w:val="0"/>
          <w:numId w:val="11"/>
        </w:numPr>
        <w:spacing w:after="240"/>
        <w:contextualSpacing w:val="0"/>
      </w:pPr>
      <w:r w:rsidRPr="00B91003">
        <w:t xml:space="preserve">On August </w:t>
      </w:r>
      <w:r w:rsidR="00062276" w:rsidRPr="00B91003">
        <w:t>6</w:t>
      </w:r>
      <w:r w:rsidRPr="00B91003">
        <w:t xml:space="preserve">, </w:t>
      </w:r>
      <w:r w:rsidR="00205A2C" w:rsidRPr="00B91003">
        <w:t>2024</w:t>
      </w:r>
      <w:r w:rsidR="00EE4B19" w:rsidRPr="00B91003">
        <w:t>,</w:t>
      </w:r>
      <w:r w:rsidR="00A77D24" w:rsidRPr="00B91003">
        <w:t xml:space="preserve"> </w:t>
      </w:r>
      <w:r w:rsidRPr="00B91003">
        <w:t xml:space="preserve">the CDE hosted a statewide Tuesdays @ 2 webinar to solicit feedback related to the proposed drafts for the revised LCAP template instructions. </w:t>
      </w:r>
      <w:r w:rsidR="0002004D" w:rsidRPr="00B91003">
        <w:t>357</w:t>
      </w:r>
      <w:r w:rsidR="00EE4B19" w:rsidRPr="00B91003">
        <w:t xml:space="preserve"> </w:t>
      </w:r>
      <w:r w:rsidRPr="00B91003">
        <w:t>attendees participated in the webinar.</w:t>
      </w:r>
    </w:p>
    <w:p w14:paraId="7BACBBD5" w14:textId="0FDCC3F4" w:rsidR="00205A2C" w:rsidRPr="00B91003" w:rsidRDefault="00205A2C" w:rsidP="008E5221">
      <w:pPr>
        <w:pStyle w:val="ListParagraph"/>
        <w:numPr>
          <w:ilvl w:val="0"/>
          <w:numId w:val="11"/>
        </w:numPr>
        <w:spacing w:after="240"/>
        <w:contextualSpacing w:val="0"/>
      </w:pPr>
      <w:r w:rsidRPr="00B91003">
        <w:t xml:space="preserve">Provided the opportunity for statewide educational partners to provide input via email to </w:t>
      </w:r>
      <w:hyperlink r:id="rId11" w:history="1">
        <w:r w:rsidR="00B51C1A" w:rsidRPr="00B91003">
          <w:rPr>
            <w:rStyle w:val="Hyperlink"/>
          </w:rPr>
          <w:t>LCFF@cde.ca.gov</w:t>
        </w:r>
      </w:hyperlink>
      <w:r w:rsidRPr="00B91003">
        <w:t>.</w:t>
      </w:r>
      <w:r w:rsidR="00B51C1A" w:rsidRPr="00B91003">
        <w:t xml:space="preserve"> </w:t>
      </w:r>
    </w:p>
    <w:p w14:paraId="361FFE5D" w14:textId="5AA83DA5" w:rsidR="00E367A2" w:rsidRPr="00B91003" w:rsidRDefault="00E367A2" w:rsidP="001A0054">
      <w:pPr>
        <w:spacing w:after="240"/>
      </w:pPr>
      <w:r w:rsidRPr="00B91003">
        <w:t xml:space="preserve">Educational partners participating in these opportunities overwhelmingly expressed support for implementing Option 2, as it provides the greatest amount of flexibility for LEAs in implementing actions supported with LREBG funds. </w:t>
      </w:r>
    </w:p>
    <w:p w14:paraId="57844525" w14:textId="7463DCF1" w:rsidR="001A0054" w:rsidRPr="00B91003" w:rsidRDefault="001A0054" w:rsidP="001A0054">
      <w:pPr>
        <w:spacing w:after="240"/>
      </w:pPr>
      <w:r w:rsidRPr="00B91003">
        <w:t xml:space="preserve">Feedback received from the SBE and the aforementioned engagement </w:t>
      </w:r>
      <w:r w:rsidR="00E00CB1" w:rsidRPr="00B91003">
        <w:t xml:space="preserve">has been and will continue to be </w:t>
      </w:r>
      <w:r w:rsidRPr="00B91003">
        <w:t>used to inform revisions to the LCAP template instructions. The CDE will solicit feedback related to these revised versions of the LCAP template instructions from</w:t>
      </w:r>
      <w:r w:rsidR="008E5221" w:rsidRPr="00B91003">
        <w:t xml:space="preserve"> s</w:t>
      </w:r>
      <w:r w:rsidRPr="00B91003">
        <w:t xml:space="preserve">tatewide </w:t>
      </w:r>
      <w:r w:rsidR="007C31D1" w:rsidRPr="00B91003">
        <w:t>educational partners</w:t>
      </w:r>
      <w:r w:rsidRPr="00B91003">
        <w:t xml:space="preserve"> at a Tuesdays @ 2 webinar on October </w:t>
      </w:r>
      <w:r w:rsidR="008E5221" w:rsidRPr="00B91003">
        <w:t>1</w:t>
      </w:r>
      <w:r w:rsidRPr="00B91003">
        <w:t xml:space="preserve">, </w:t>
      </w:r>
      <w:r w:rsidR="008E5221" w:rsidRPr="00B91003">
        <w:t>2024</w:t>
      </w:r>
      <w:r w:rsidR="00205A2C" w:rsidRPr="00B91003">
        <w:t xml:space="preserve">. </w:t>
      </w:r>
      <w:r w:rsidRPr="00B91003">
        <w:t xml:space="preserve">Input from </w:t>
      </w:r>
      <w:r w:rsidR="008E5221" w:rsidRPr="00B91003">
        <w:t xml:space="preserve">this </w:t>
      </w:r>
      <w:r w:rsidRPr="00B91003">
        <w:t xml:space="preserve">session will inform any necessary final edits prior to bringing the revised LCAP template and instructions to the SBE for adoption at its November </w:t>
      </w:r>
      <w:r w:rsidR="008E5221" w:rsidRPr="00B91003">
        <w:t xml:space="preserve">2024 </w:t>
      </w:r>
      <w:r w:rsidRPr="00B91003">
        <w:t>meeting.</w:t>
      </w:r>
    </w:p>
    <w:p w14:paraId="2522B78B" w14:textId="77777777" w:rsidR="001A0054" w:rsidRPr="00B91003" w:rsidRDefault="001A0054" w:rsidP="00457490">
      <w:pPr>
        <w:pStyle w:val="Heading2"/>
        <w:spacing w:before="0" w:after="240"/>
        <w:jc w:val="left"/>
        <w:rPr>
          <w:sz w:val="36"/>
          <w:szCs w:val="36"/>
        </w:rPr>
      </w:pPr>
      <w:r w:rsidRPr="00B91003">
        <w:rPr>
          <w:sz w:val="36"/>
          <w:szCs w:val="36"/>
        </w:rPr>
        <w:t>Summary of Previous State Board of Education Discussion and Action</w:t>
      </w:r>
    </w:p>
    <w:p w14:paraId="0A364737" w14:textId="50307FD6" w:rsidR="00566B61" w:rsidRPr="00B91003" w:rsidRDefault="00566B61" w:rsidP="00AA5940">
      <w:pPr>
        <w:spacing w:after="240"/>
        <w:rPr>
          <w:rFonts w:cs="Arial"/>
        </w:rPr>
      </w:pPr>
      <w:r w:rsidRPr="00B91003">
        <w:rPr>
          <w:rFonts w:cs="Arial"/>
        </w:rPr>
        <w:t xml:space="preserve">In November 2023, the SBE adopted the proposed revised LCAP </w:t>
      </w:r>
      <w:r w:rsidR="009033D6" w:rsidRPr="00B91003">
        <w:rPr>
          <w:rFonts w:cs="Arial"/>
        </w:rPr>
        <w:t xml:space="preserve">template </w:t>
      </w:r>
      <w:r w:rsidR="00127AFE" w:rsidRPr="00B91003">
        <w:rPr>
          <w:rFonts w:cs="Arial"/>
        </w:rPr>
        <w:t xml:space="preserve">and </w:t>
      </w:r>
      <w:r w:rsidR="009033D6" w:rsidRPr="00B91003">
        <w:rPr>
          <w:rFonts w:cs="Arial"/>
        </w:rPr>
        <w:t>instructions</w:t>
      </w:r>
      <w:r w:rsidRPr="00B91003">
        <w:rPr>
          <w:rFonts w:cs="Arial"/>
        </w:rPr>
        <w:t xml:space="preserve">, </w:t>
      </w:r>
      <w:r w:rsidRPr="00B91003">
        <w:rPr>
          <w:rFonts w:ascii="Helvetica" w:hAnsi="Helvetica"/>
          <w:color w:val="000000"/>
          <w:shd w:val="clear" w:color="auto" w:fill="FFFFFF"/>
        </w:rPr>
        <w:t xml:space="preserve">consistent with </w:t>
      </w:r>
      <w:r w:rsidRPr="00B91003">
        <w:rPr>
          <w:rFonts w:ascii="Helvetica" w:hAnsi="Helvetica"/>
          <w:i/>
          <w:color w:val="000000"/>
          <w:shd w:val="clear" w:color="auto" w:fill="FFFFFF"/>
        </w:rPr>
        <w:t>EC</w:t>
      </w:r>
      <w:r w:rsidRPr="00B91003">
        <w:rPr>
          <w:rFonts w:ascii="Helvetica" w:hAnsi="Helvetica"/>
          <w:color w:val="000000"/>
          <w:shd w:val="clear" w:color="auto" w:fill="FFFFFF"/>
        </w:rPr>
        <w:t xml:space="preserve"> Section 52064</w:t>
      </w:r>
      <w:r w:rsidR="00127AFE" w:rsidRPr="00B91003">
        <w:rPr>
          <w:rFonts w:ascii="Helvetica" w:hAnsi="Helvetica"/>
          <w:color w:val="000000"/>
          <w:shd w:val="clear" w:color="auto" w:fill="FFFFFF"/>
        </w:rPr>
        <w:t xml:space="preserve"> and the LCAP Annual Update Template for the 2023–2024 LCAP year consistent with </w:t>
      </w:r>
      <w:r w:rsidR="00127AFE" w:rsidRPr="00B91003">
        <w:rPr>
          <w:rFonts w:ascii="Helvetica" w:hAnsi="Helvetica"/>
          <w:i/>
          <w:color w:val="000000"/>
          <w:shd w:val="clear" w:color="auto" w:fill="FFFFFF"/>
        </w:rPr>
        <w:t>EC</w:t>
      </w:r>
      <w:r w:rsidR="00127AFE" w:rsidRPr="00B91003">
        <w:rPr>
          <w:rFonts w:ascii="Helvetica" w:hAnsi="Helvetica"/>
          <w:color w:val="000000"/>
          <w:shd w:val="clear" w:color="auto" w:fill="FFFFFF"/>
        </w:rPr>
        <w:t xml:space="preserve"> sections 52061 and 52064</w:t>
      </w:r>
      <w:r w:rsidRPr="00B91003">
        <w:rPr>
          <w:rFonts w:ascii="Helvetica" w:hAnsi="Helvetica"/>
          <w:color w:val="000000"/>
          <w:shd w:val="clear" w:color="auto" w:fill="FFFFFF"/>
        </w:rPr>
        <w:t>.</w:t>
      </w:r>
      <w:r w:rsidR="00127AFE" w:rsidRPr="00B91003">
        <w:rPr>
          <w:rFonts w:ascii="Helvetica" w:hAnsi="Helvetica"/>
          <w:color w:val="000000"/>
          <w:shd w:val="clear" w:color="auto" w:fill="FFFFFF"/>
        </w:rPr>
        <w:t xml:space="preserve"> </w:t>
      </w:r>
      <w:r w:rsidRPr="00B91003">
        <w:rPr>
          <w:rFonts w:ascii="Helvetica" w:hAnsi="Helvetica"/>
          <w:color w:val="000000"/>
          <w:shd w:val="clear" w:color="auto" w:fill="FFFFFF"/>
        </w:rPr>
        <w:t>(</w:t>
      </w:r>
      <w:hyperlink r:id="rId12" w:tooltip="California State Board of Education November 2023 Agenda Item 07" w:history="1">
        <w:r w:rsidR="0043739C" w:rsidRPr="00B91003">
          <w:rPr>
            <w:rStyle w:val="Hyperlink"/>
            <w:rFonts w:ascii="Helvetica" w:hAnsi="Helvetica"/>
            <w:shd w:val="clear" w:color="auto" w:fill="FFFFFF"/>
          </w:rPr>
          <w:t>https://www.cde.ca.gov/be/ag/ag/yr23/documents/nov23item07.docx</w:t>
        </w:r>
      </w:hyperlink>
      <w:r w:rsidRPr="00B91003">
        <w:rPr>
          <w:rFonts w:ascii="Helvetica" w:hAnsi="Helvetica"/>
          <w:color w:val="000000"/>
          <w:shd w:val="clear" w:color="auto" w:fill="FFFFFF"/>
        </w:rPr>
        <w:t>)</w:t>
      </w:r>
    </w:p>
    <w:p w14:paraId="6AB84AE8" w14:textId="41C6A4A7" w:rsidR="005A360A" w:rsidRPr="00B91003" w:rsidRDefault="00566B61" w:rsidP="00AA5940">
      <w:pPr>
        <w:spacing w:after="240"/>
        <w:rPr>
          <w:rFonts w:cs="Arial"/>
        </w:rPr>
      </w:pPr>
      <w:r w:rsidRPr="00B91003">
        <w:rPr>
          <w:rFonts w:cs="Arial"/>
        </w:rPr>
        <w:t xml:space="preserve">In September 2023, the SBE provided feedback to the CDE related to the development of the revised LCAP template and </w:t>
      </w:r>
      <w:r w:rsidR="00127AFE" w:rsidRPr="00B91003">
        <w:rPr>
          <w:rFonts w:ascii="Helvetica" w:hAnsi="Helvetica"/>
          <w:color w:val="000000"/>
          <w:shd w:val="clear" w:color="auto" w:fill="FFFFFF"/>
        </w:rPr>
        <w:t xml:space="preserve">the LCAP Annual Update Template for the 2023–2024 LCAP year and </w:t>
      </w:r>
      <w:r w:rsidRPr="00B91003">
        <w:rPr>
          <w:rFonts w:cs="Arial"/>
        </w:rPr>
        <w:t xml:space="preserve">directed the CDE to continue with the development. </w:t>
      </w:r>
      <w:r w:rsidR="005A360A" w:rsidRPr="00B91003">
        <w:rPr>
          <w:rFonts w:cs="Arial"/>
        </w:rPr>
        <w:t>(</w:t>
      </w:r>
      <w:hyperlink r:id="rId13" w:tooltip="California State Board of Education September 2023 Agenda Item 02" w:history="1">
        <w:r w:rsidR="005A360A" w:rsidRPr="00B91003">
          <w:rPr>
            <w:rStyle w:val="Hyperlink"/>
            <w:rFonts w:cs="Arial"/>
          </w:rPr>
          <w:t>https://www.cde.ca.gov/be/ag/ag/yr23/documents/sep23item02.docx</w:t>
        </w:r>
      </w:hyperlink>
      <w:r w:rsidR="005A360A" w:rsidRPr="00B91003">
        <w:rPr>
          <w:rFonts w:cs="Arial"/>
        </w:rPr>
        <w:t>)</w:t>
      </w:r>
    </w:p>
    <w:p w14:paraId="39926D1F" w14:textId="2664EB47" w:rsidR="00AA5940" w:rsidRPr="00B91003" w:rsidRDefault="00712015" w:rsidP="00AA5940">
      <w:pPr>
        <w:spacing w:after="240"/>
        <w:rPr>
          <w:rFonts w:cs="Arial"/>
        </w:rPr>
      </w:pPr>
      <w:bookmarkStart w:id="7" w:name="_Hlk173227960"/>
      <w:r w:rsidRPr="00B91003">
        <w:rPr>
          <w:rFonts w:cs="Arial"/>
        </w:rPr>
        <w:t xml:space="preserve">In November 2021, the SBE adopted the proposed revised LCAP and Annual Update Template, </w:t>
      </w:r>
      <w:r w:rsidRPr="00B91003">
        <w:rPr>
          <w:rFonts w:ascii="Helvetica" w:hAnsi="Helvetica"/>
          <w:color w:val="000000"/>
          <w:shd w:val="clear" w:color="auto" w:fill="FFFFFF"/>
        </w:rPr>
        <w:t xml:space="preserve">consistent with </w:t>
      </w:r>
      <w:r w:rsidRPr="00B91003">
        <w:rPr>
          <w:rFonts w:ascii="Helvetica" w:hAnsi="Helvetica"/>
          <w:i/>
          <w:color w:val="000000"/>
          <w:shd w:val="clear" w:color="auto" w:fill="FFFFFF"/>
        </w:rPr>
        <w:t>EC</w:t>
      </w:r>
      <w:r w:rsidRPr="00B91003">
        <w:rPr>
          <w:rFonts w:ascii="Helvetica" w:hAnsi="Helvetica"/>
          <w:color w:val="000000"/>
          <w:shd w:val="clear" w:color="auto" w:fill="FFFFFF"/>
        </w:rPr>
        <w:t xml:space="preserve"> sections 42238.07 and 52064</w:t>
      </w:r>
      <w:bookmarkEnd w:id="7"/>
      <w:r w:rsidR="004E1E64" w:rsidRPr="00B91003">
        <w:rPr>
          <w:rFonts w:ascii="Helvetica" w:hAnsi="Helvetica"/>
          <w:color w:val="000000"/>
          <w:shd w:val="clear" w:color="auto" w:fill="FFFFFF"/>
        </w:rPr>
        <w:t>,</w:t>
      </w:r>
      <w:r w:rsidRPr="00B91003">
        <w:rPr>
          <w:rFonts w:ascii="Helvetica" w:hAnsi="Helvetica"/>
          <w:color w:val="000000"/>
          <w:shd w:val="clear" w:color="auto" w:fill="FFFFFF"/>
        </w:rPr>
        <w:t xml:space="preserve"> and the one-time supplement template to the Annual Update to the 2021–22 LCAP consistent </w:t>
      </w:r>
      <w:r w:rsidRPr="00B91003">
        <w:rPr>
          <w:rFonts w:cs="Arial"/>
          <w:color w:val="000000"/>
          <w:shd w:val="clear" w:color="auto" w:fill="FFFFFF"/>
        </w:rPr>
        <w:t>with Section 124 of A</w:t>
      </w:r>
      <w:r w:rsidR="004E1E64" w:rsidRPr="00B91003">
        <w:rPr>
          <w:rFonts w:cs="Arial"/>
          <w:color w:val="000000"/>
          <w:shd w:val="clear" w:color="auto" w:fill="FFFFFF"/>
        </w:rPr>
        <w:t xml:space="preserve">ssembly </w:t>
      </w:r>
      <w:r w:rsidRPr="00B91003">
        <w:rPr>
          <w:rFonts w:cs="Arial"/>
          <w:color w:val="000000"/>
          <w:shd w:val="clear" w:color="auto" w:fill="FFFFFF"/>
        </w:rPr>
        <w:t>B</w:t>
      </w:r>
      <w:r w:rsidR="004E1E64" w:rsidRPr="00B91003">
        <w:rPr>
          <w:rFonts w:cs="Arial"/>
          <w:color w:val="000000"/>
          <w:shd w:val="clear" w:color="auto" w:fill="FFFFFF"/>
        </w:rPr>
        <w:t>ill</w:t>
      </w:r>
      <w:r w:rsidRPr="00B91003">
        <w:rPr>
          <w:rFonts w:cs="Arial"/>
          <w:color w:val="000000"/>
          <w:shd w:val="clear" w:color="auto" w:fill="FFFFFF"/>
        </w:rPr>
        <w:t xml:space="preserve"> 130</w:t>
      </w:r>
      <w:r w:rsidRPr="00B91003">
        <w:rPr>
          <w:rFonts w:cs="Arial"/>
        </w:rPr>
        <w:t>. (</w:t>
      </w:r>
      <w:hyperlink r:id="rId14" w:tooltip="California State Board of Education November 2021 Agenda Item 05" w:history="1">
        <w:r w:rsidRPr="00B91003">
          <w:rPr>
            <w:rStyle w:val="Hyperlink"/>
            <w:rFonts w:cs="Arial"/>
          </w:rPr>
          <w:t>https://www.cde.ca.gov/be/ag/ag/yr21/documents/nov21item05.docx</w:t>
        </w:r>
      </w:hyperlink>
      <w:r w:rsidRPr="00B91003">
        <w:rPr>
          <w:rFonts w:cs="Arial"/>
        </w:rPr>
        <w:t xml:space="preserve">) </w:t>
      </w:r>
    </w:p>
    <w:p w14:paraId="3DC4A49C" w14:textId="410875E9" w:rsidR="00AA5940" w:rsidRPr="00B91003" w:rsidRDefault="00AA5940" w:rsidP="00AA5940">
      <w:pPr>
        <w:spacing w:after="240"/>
        <w:rPr>
          <w:rFonts w:cs="Arial"/>
        </w:rPr>
      </w:pPr>
      <w:r w:rsidRPr="00B91003">
        <w:rPr>
          <w:rFonts w:cs="Arial"/>
        </w:rPr>
        <w:t xml:space="preserve">In October 2021, an information memorandum was provided to the SBE related to the criteria used to identify </w:t>
      </w:r>
      <w:r w:rsidR="004E1E64" w:rsidRPr="00B91003">
        <w:rPr>
          <w:rFonts w:cs="Arial"/>
        </w:rPr>
        <w:t xml:space="preserve">consistently low-performing student groups per </w:t>
      </w:r>
      <w:r w:rsidR="004E1E64" w:rsidRPr="00B91003">
        <w:rPr>
          <w:rFonts w:cs="Arial"/>
          <w:i/>
        </w:rPr>
        <w:t>EC</w:t>
      </w:r>
      <w:r w:rsidRPr="00B91003">
        <w:rPr>
          <w:rFonts w:cs="Arial"/>
        </w:rPr>
        <w:t xml:space="preserve"> Section 52064(e)(6)(A) and </w:t>
      </w:r>
      <w:r w:rsidR="004E1E64" w:rsidRPr="00B91003">
        <w:rPr>
          <w:rFonts w:cs="Arial"/>
        </w:rPr>
        <w:t>consistently low-performing schools per</w:t>
      </w:r>
      <w:r w:rsidR="00712015" w:rsidRPr="00B91003">
        <w:rPr>
          <w:rFonts w:cs="Arial"/>
        </w:rPr>
        <w:t xml:space="preserve"> </w:t>
      </w:r>
      <w:r w:rsidR="004E1E64" w:rsidRPr="00B91003">
        <w:rPr>
          <w:rFonts w:cs="Arial"/>
          <w:i/>
        </w:rPr>
        <w:t>EC</w:t>
      </w:r>
      <w:r w:rsidRPr="00B91003">
        <w:rPr>
          <w:rFonts w:cs="Arial"/>
        </w:rPr>
        <w:t xml:space="preserve"> Section 52064(e)(6)(B). (</w:t>
      </w:r>
      <w:hyperlink r:id="rId15" w:tooltip="California State Board of Education October 2021 Memo Item 02" w:history="1">
        <w:r w:rsidR="00BE358F" w:rsidRPr="00B91003">
          <w:rPr>
            <w:rStyle w:val="Hyperlink"/>
            <w:rFonts w:cs="Arial"/>
          </w:rPr>
          <w:t>https://www.cde.ca.gov/be/pn/im/documents/oct21memoamard02.docx</w:t>
        </w:r>
      </w:hyperlink>
      <w:r w:rsidRPr="00B91003">
        <w:rPr>
          <w:rFonts w:cs="Arial"/>
        </w:rPr>
        <w:t>)</w:t>
      </w:r>
      <w:r w:rsidR="00BE358F" w:rsidRPr="00B91003">
        <w:rPr>
          <w:rFonts w:cs="Arial"/>
        </w:rPr>
        <w:t xml:space="preserve"> </w:t>
      </w:r>
    </w:p>
    <w:p w14:paraId="3BEBC2F9" w14:textId="26A397CF" w:rsidR="00AA5940" w:rsidRPr="00B91003" w:rsidRDefault="00AA5940" w:rsidP="00AA5940">
      <w:pPr>
        <w:spacing w:after="240"/>
        <w:rPr>
          <w:rFonts w:cs="Arial"/>
        </w:rPr>
      </w:pPr>
      <w:r w:rsidRPr="00B91003">
        <w:rPr>
          <w:rFonts w:cs="Arial"/>
        </w:rPr>
        <w:lastRenderedPageBreak/>
        <w:t xml:space="preserve">In September 2021, the SBE provided feedback to the CDE related to the development and directed the CDE to continue with the development of the revised LCAP template and the </w:t>
      </w:r>
      <w:r w:rsidR="000F14DC" w:rsidRPr="00B91003">
        <w:rPr>
          <w:rFonts w:cs="Arial"/>
        </w:rPr>
        <w:t>one-time supplement template to the Annual Update to the 2021–22 LCAP</w:t>
      </w:r>
      <w:r w:rsidRPr="00B91003">
        <w:rPr>
          <w:rFonts w:cs="Arial"/>
        </w:rPr>
        <w:t>. (</w:t>
      </w:r>
      <w:hyperlink r:id="rId16" w:tooltip="California State Board of Education September 2021 Agenda Item 03" w:history="1">
        <w:r w:rsidR="00BE358F" w:rsidRPr="00B91003">
          <w:rPr>
            <w:rStyle w:val="Hyperlink"/>
            <w:rFonts w:cs="Arial"/>
          </w:rPr>
          <w:t>https://www.cde.ca.gov/be/ag/ag/yr21/documents/sep21item03.docx</w:t>
        </w:r>
      </w:hyperlink>
      <w:r w:rsidRPr="00B91003">
        <w:rPr>
          <w:rFonts w:cs="Arial"/>
        </w:rPr>
        <w:t>)</w:t>
      </w:r>
      <w:r w:rsidR="00BE358F" w:rsidRPr="00B91003">
        <w:rPr>
          <w:rFonts w:cs="Arial"/>
        </w:rPr>
        <w:t xml:space="preserve"> </w:t>
      </w:r>
    </w:p>
    <w:p w14:paraId="3FE8140E" w14:textId="152DE0EA" w:rsidR="001A0054" w:rsidRPr="00B91003" w:rsidRDefault="001A0054" w:rsidP="001A0054">
      <w:pPr>
        <w:spacing w:after="240"/>
        <w:rPr>
          <w:rFonts w:cs="Arial"/>
        </w:rPr>
      </w:pPr>
      <w:r w:rsidRPr="00B91003">
        <w:rPr>
          <w:rFonts w:cs="Arial"/>
        </w:rPr>
        <w:t xml:space="preserve">In January 2020, the SBE adopted the proposed </w:t>
      </w:r>
      <w:r w:rsidR="004E1E64" w:rsidRPr="00B91003">
        <w:rPr>
          <w:rFonts w:cs="Arial"/>
        </w:rPr>
        <w:t xml:space="preserve">revised </w:t>
      </w:r>
      <w:r w:rsidRPr="00B91003">
        <w:rPr>
          <w:rFonts w:cs="Arial"/>
        </w:rPr>
        <w:t xml:space="preserve">LCAP and Annual Update Template, </w:t>
      </w:r>
      <w:r w:rsidRPr="00B91003">
        <w:rPr>
          <w:rFonts w:ascii="Helvetica" w:hAnsi="Helvetica"/>
          <w:color w:val="000000"/>
          <w:shd w:val="clear" w:color="auto" w:fill="FFFFFF"/>
        </w:rPr>
        <w:t xml:space="preserve">consistent with </w:t>
      </w:r>
      <w:r w:rsidRPr="00B91003">
        <w:rPr>
          <w:rFonts w:ascii="Helvetica" w:hAnsi="Helvetica"/>
          <w:i/>
          <w:color w:val="000000"/>
          <w:shd w:val="clear" w:color="auto" w:fill="FFFFFF"/>
        </w:rPr>
        <w:t>EC</w:t>
      </w:r>
      <w:r w:rsidRPr="00B91003">
        <w:rPr>
          <w:rFonts w:ascii="Helvetica" w:hAnsi="Helvetica"/>
          <w:color w:val="000000"/>
          <w:shd w:val="clear" w:color="auto" w:fill="FFFFFF"/>
        </w:rPr>
        <w:t xml:space="preserve"> Section 52064 and the LCAP Annual Update Template for the 2019–2020 LCAP year consistent with </w:t>
      </w:r>
      <w:r w:rsidRPr="00B91003">
        <w:rPr>
          <w:rFonts w:ascii="Helvetica" w:hAnsi="Helvetica"/>
          <w:i/>
          <w:color w:val="000000"/>
          <w:shd w:val="clear" w:color="auto" w:fill="FFFFFF"/>
        </w:rPr>
        <w:t>EC</w:t>
      </w:r>
      <w:r w:rsidRPr="00B91003">
        <w:rPr>
          <w:rFonts w:ascii="Helvetica" w:hAnsi="Helvetica"/>
          <w:color w:val="000000"/>
          <w:shd w:val="clear" w:color="auto" w:fill="FFFFFF"/>
        </w:rPr>
        <w:t xml:space="preserve"> sections 52061 and 52064</w:t>
      </w:r>
      <w:r w:rsidRPr="00B91003">
        <w:t>. (</w:t>
      </w:r>
      <w:hyperlink r:id="rId17" w:tooltip="California State Board of Education January 2020 Agenda Item 02" w:history="1">
        <w:r w:rsidRPr="00B91003">
          <w:rPr>
            <w:rStyle w:val="Hyperlink"/>
          </w:rPr>
          <w:t>https://www.cde.ca.gov/be/ag/ag/yr20/documents/jan20item02.docx</w:t>
        </w:r>
      </w:hyperlink>
      <w:r w:rsidRPr="00B91003">
        <w:t xml:space="preserve">) </w:t>
      </w:r>
    </w:p>
    <w:p w14:paraId="45563EA4" w14:textId="385C897A" w:rsidR="001A0054" w:rsidRPr="00B91003" w:rsidRDefault="001A0054" w:rsidP="001A0054">
      <w:pPr>
        <w:spacing w:after="240"/>
        <w:rPr>
          <w:rFonts w:cs="Arial"/>
        </w:rPr>
      </w:pPr>
      <w:r w:rsidRPr="00B91003">
        <w:rPr>
          <w:rFonts w:cs="Arial"/>
        </w:rPr>
        <w:t xml:space="preserve">In October 2019, an information memorandum was provided to update the SBE regarding the LCAP </w:t>
      </w:r>
      <w:r w:rsidR="009033D6" w:rsidRPr="00B91003">
        <w:rPr>
          <w:rFonts w:cs="Arial"/>
        </w:rPr>
        <w:t xml:space="preserve">template </w:t>
      </w:r>
      <w:r w:rsidRPr="00B91003">
        <w:rPr>
          <w:rFonts w:cs="Arial"/>
        </w:rPr>
        <w:t xml:space="preserve">redesign project and provide access to the LCAP </w:t>
      </w:r>
      <w:r w:rsidR="009033D6" w:rsidRPr="00B91003">
        <w:rPr>
          <w:rFonts w:cs="Arial"/>
        </w:rPr>
        <w:t xml:space="preserve">template </w:t>
      </w:r>
      <w:r w:rsidRPr="00B91003">
        <w:rPr>
          <w:rFonts w:cs="Arial"/>
        </w:rPr>
        <w:t xml:space="preserve">redesign survey. The draft LCAP </w:t>
      </w:r>
      <w:r w:rsidR="009033D6" w:rsidRPr="00B91003">
        <w:rPr>
          <w:rFonts w:cs="Arial"/>
        </w:rPr>
        <w:t xml:space="preserve">template </w:t>
      </w:r>
      <w:r w:rsidRPr="00B91003">
        <w:rPr>
          <w:rFonts w:cs="Arial"/>
        </w:rPr>
        <w:t>presented in the redesign survey included draft instructions. (</w:t>
      </w:r>
      <w:hyperlink r:id="rId18" w:tooltip="California State Board of Education October 2019 Memo Item 01" w:history="1">
        <w:r w:rsidRPr="00B91003">
          <w:rPr>
            <w:rStyle w:val="Hyperlink"/>
            <w:rFonts w:cs="Arial"/>
          </w:rPr>
          <w:t>https://www.cde.ca.gov/be/pn/im/documents/oct19memoiad01.docx</w:t>
        </w:r>
      </w:hyperlink>
      <w:r w:rsidRPr="00B91003">
        <w:rPr>
          <w:rFonts w:cs="Arial"/>
        </w:rPr>
        <w:t>)</w:t>
      </w:r>
    </w:p>
    <w:p w14:paraId="18AE0674" w14:textId="41D7C975" w:rsidR="001A0054" w:rsidRPr="00B91003" w:rsidRDefault="001A0054" w:rsidP="001A0054">
      <w:pPr>
        <w:spacing w:before="240" w:after="240"/>
        <w:rPr>
          <w:rFonts w:cs="Arial"/>
        </w:rPr>
      </w:pPr>
      <w:r w:rsidRPr="00B91003">
        <w:rPr>
          <w:rFonts w:cs="Arial"/>
        </w:rPr>
        <w:t>In September 2019, the SBE directed the CDE to continue with the development of a revised template for the LCAP to include instructions. (</w:t>
      </w:r>
      <w:hyperlink r:id="rId19" w:tooltip="California State Board of Education September 2019 Agenda Item 02" w:history="1">
        <w:r w:rsidRPr="00B91003">
          <w:rPr>
            <w:rStyle w:val="Hyperlink"/>
            <w:rFonts w:cs="Arial"/>
          </w:rPr>
          <w:t>https://www.cde.ca.gov/be/ag/ag/yr19/documents/sep19item02.docx</w:t>
        </w:r>
      </w:hyperlink>
      <w:r w:rsidRPr="00B91003">
        <w:rPr>
          <w:rFonts w:cs="Arial"/>
        </w:rPr>
        <w:t xml:space="preserve">) </w:t>
      </w:r>
    </w:p>
    <w:p w14:paraId="673A40B1" w14:textId="3967C188" w:rsidR="001A0054" w:rsidRPr="00B91003" w:rsidRDefault="001A0054" w:rsidP="001A0054">
      <w:pPr>
        <w:spacing w:after="240"/>
        <w:rPr>
          <w:rFonts w:cs="Arial"/>
        </w:rPr>
      </w:pPr>
      <w:r w:rsidRPr="00B91003">
        <w:rPr>
          <w:rFonts w:cs="Arial"/>
        </w:rPr>
        <w:t xml:space="preserve">In January 2019, the SBE adopted the proposed </w:t>
      </w:r>
      <w:r w:rsidR="00891BAB" w:rsidRPr="00B91003">
        <w:rPr>
          <w:rFonts w:cs="Arial"/>
        </w:rPr>
        <w:t xml:space="preserve">revised </w:t>
      </w:r>
      <w:r w:rsidRPr="00B91003">
        <w:rPr>
          <w:rFonts w:cs="Arial"/>
        </w:rPr>
        <w:t>LCAP and Annual Update Template</w:t>
      </w:r>
      <w:r w:rsidRPr="00B91003">
        <w:t xml:space="preserve"> </w:t>
      </w:r>
      <w:r w:rsidRPr="00B91003">
        <w:rPr>
          <w:rFonts w:cs="Arial"/>
        </w:rPr>
        <w:t xml:space="preserve">necessary to implement the LCFF Budget Overview for Parents established by </w:t>
      </w:r>
      <w:r w:rsidRPr="00B91003">
        <w:rPr>
          <w:rFonts w:cs="Arial"/>
          <w:i/>
        </w:rPr>
        <w:t>EC</w:t>
      </w:r>
      <w:r w:rsidRPr="00B91003">
        <w:rPr>
          <w:rFonts w:cs="Arial"/>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20" w:tooltip="California State Board of Education January 2019 Agenda Item 03" w:history="1">
        <w:r w:rsidRPr="00B91003">
          <w:rPr>
            <w:rStyle w:val="Hyperlink"/>
            <w:rFonts w:cs="Arial"/>
          </w:rPr>
          <w:t>https://www.cde.ca.gov/be/ag/ag/yr19/documents/jan19item03.docx</w:t>
        </w:r>
      </w:hyperlink>
      <w:r w:rsidRPr="00B91003">
        <w:rPr>
          <w:rFonts w:cs="Arial"/>
        </w:rPr>
        <w:t>)</w:t>
      </w:r>
    </w:p>
    <w:p w14:paraId="40D0BB1D" w14:textId="7FECC8B3" w:rsidR="001A0054" w:rsidRPr="00B91003" w:rsidRDefault="001A0054" w:rsidP="001A0054">
      <w:pPr>
        <w:spacing w:after="240"/>
        <w:rPr>
          <w:rFonts w:cs="Arial"/>
        </w:rPr>
      </w:pPr>
      <w:r w:rsidRPr="00B91003">
        <w:rPr>
          <w:rFonts w:cs="Arial"/>
        </w:rPr>
        <w:t xml:space="preserve">In November 2016, the SBE adopted the proposed </w:t>
      </w:r>
      <w:r w:rsidR="00A777EB" w:rsidRPr="00B91003">
        <w:rPr>
          <w:rFonts w:cs="Arial"/>
        </w:rPr>
        <w:t xml:space="preserve">revised </w:t>
      </w:r>
      <w:r w:rsidRPr="00B91003">
        <w:rPr>
          <w:rFonts w:cs="Arial"/>
        </w:rPr>
        <w:t>LCAP and Annual Update Template and allowed the CDE, in collaboration with SBE staff, to make any necessary typographical or formatting corrections as the document is prepared for posting on the CDE website. (</w:t>
      </w:r>
      <w:hyperlink r:id="rId21" w:tooltip="California State Board of Education November 2016 Agenda Item 04" w:history="1">
        <w:r w:rsidRPr="00B91003">
          <w:rPr>
            <w:rStyle w:val="Hyperlink"/>
          </w:rPr>
          <w:t>https://www.cde.ca.gov/be/ag/ag/yr16/documents/nov16item04.doc</w:t>
        </w:r>
      </w:hyperlink>
      <w:r w:rsidRPr="00B91003">
        <w:rPr>
          <w:rFonts w:cs="Arial"/>
        </w:rPr>
        <w:t>)</w:t>
      </w:r>
    </w:p>
    <w:p w14:paraId="22A72832" w14:textId="0F14F843" w:rsidR="001A0054" w:rsidRPr="00B91003" w:rsidRDefault="001A0054" w:rsidP="001A0054">
      <w:pPr>
        <w:spacing w:after="240"/>
        <w:rPr>
          <w:rFonts w:cs="Arial"/>
        </w:rPr>
      </w:pPr>
      <w:r w:rsidRPr="00B91003">
        <w:rPr>
          <w:rFonts w:cs="Arial"/>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B91003">
        <w:rPr>
          <w:rFonts w:cs="Arial"/>
          <w:i/>
        </w:rPr>
        <w:t>EC</w:t>
      </w:r>
      <w:r w:rsidRPr="00B91003">
        <w:rPr>
          <w:rFonts w:cs="Arial"/>
        </w:rPr>
        <w:t xml:space="preserve"> sections 52060(b) and 52066(b), and </w:t>
      </w:r>
      <w:r w:rsidRPr="00B91003">
        <w:rPr>
          <w:rFonts w:cs="Arial"/>
          <w:i/>
        </w:rPr>
        <w:t>EC</w:t>
      </w:r>
      <w:r w:rsidRPr="00B91003">
        <w:rPr>
          <w:rFonts w:cs="Arial"/>
        </w:rPr>
        <w:t xml:space="preserve"> sections 52061 and 52067). (</w:t>
      </w:r>
      <w:hyperlink r:id="rId22" w:tooltip="California State Board of Education July 2016 Agenda Item 03" w:history="1">
        <w:r w:rsidRPr="00B91003">
          <w:rPr>
            <w:rStyle w:val="Hyperlink"/>
            <w:rFonts w:cs="Arial"/>
          </w:rPr>
          <w:t>https://www.cde.ca.gov/be/ag/ag/yr16/documents/jul16item03.doc</w:t>
        </w:r>
      </w:hyperlink>
      <w:r w:rsidRPr="00B91003">
        <w:rPr>
          <w:rFonts w:cs="Arial"/>
        </w:rPr>
        <w:t xml:space="preserve">) </w:t>
      </w:r>
    </w:p>
    <w:p w14:paraId="01BDC5C8" w14:textId="4067E125" w:rsidR="001A0054" w:rsidRPr="00B91003" w:rsidRDefault="001A0054" w:rsidP="001A0054">
      <w:pPr>
        <w:spacing w:after="480"/>
      </w:pPr>
      <w:r w:rsidRPr="00B91003">
        <w:rPr>
          <w:rFonts w:cs="Arial"/>
        </w:rPr>
        <w:t>In May 2016, the SBE directed the CDE to proceed with the development of a revised template for the LCAP and the Annual Update using the identified overarching design principles. (</w:t>
      </w:r>
      <w:hyperlink r:id="rId23" w:tooltip="California State Board of Education May 2016 Agenda Item 03" w:history="1">
        <w:r w:rsidRPr="00B91003">
          <w:rPr>
            <w:rStyle w:val="Hyperlink"/>
            <w:rFonts w:cs="Arial"/>
          </w:rPr>
          <w:t>https://www.cde.ca.gov/be/ag/ag/yr16/documents/may16item03.doc</w:t>
        </w:r>
      </w:hyperlink>
      <w:r w:rsidRPr="00B91003">
        <w:rPr>
          <w:rFonts w:cs="Arial"/>
        </w:rPr>
        <w:t>)</w:t>
      </w:r>
    </w:p>
    <w:p w14:paraId="6859454C" w14:textId="77777777" w:rsidR="001A0054" w:rsidRPr="00B91003" w:rsidRDefault="001A0054" w:rsidP="00457490">
      <w:pPr>
        <w:pStyle w:val="Heading2"/>
        <w:spacing w:before="0" w:after="240"/>
        <w:jc w:val="left"/>
        <w:rPr>
          <w:sz w:val="36"/>
          <w:szCs w:val="36"/>
        </w:rPr>
      </w:pPr>
      <w:r w:rsidRPr="00B91003">
        <w:rPr>
          <w:sz w:val="36"/>
          <w:szCs w:val="36"/>
        </w:rPr>
        <w:lastRenderedPageBreak/>
        <w:t>Fiscal Analysis (as appropriate)</w:t>
      </w:r>
    </w:p>
    <w:p w14:paraId="43C464EE" w14:textId="77777777" w:rsidR="001A0054" w:rsidRPr="00B91003" w:rsidRDefault="001A0054" w:rsidP="001A0054">
      <w:pPr>
        <w:spacing w:after="480"/>
        <w:rPr>
          <w:b/>
        </w:rPr>
      </w:pPr>
      <w:r w:rsidRPr="00B91003">
        <w:rPr>
          <w:rFonts w:cs="Arial"/>
        </w:rPr>
        <w:t>None.</w:t>
      </w:r>
    </w:p>
    <w:p w14:paraId="6060D3A7" w14:textId="77777777" w:rsidR="001A0054" w:rsidRPr="00B91003" w:rsidRDefault="001A0054" w:rsidP="00457490">
      <w:pPr>
        <w:pStyle w:val="Heading2"/>
        <w:spacing w:before="0" w:after="240"/>
        <w:jc w:val="left"/>
        <w:rPr>
          <w:sz w:val="36"/>
          <w:szCs w:val="36"/>
        </w:rPr>
      </w:pPr>
      <w:r w:rsidRPr="00B91003">
        <w:rPr>
          <w:sz w:val="36"/>
          <w:szCs w:val="36"/>
        </w:rPr>
        <w:t>Attachment(s)</w:t>
      </w:r>
    </w:p>
    <w:p w14:paraId="7DA49BA9" w14:textId="789016DE" w:rsidR="001A0054" w:rsidRPr="00B91003" w:rsidRDefault="001A0054" w:rsidP="001A0054">
      <w:pPr>
        <w:pStyle w:val="ListParagraph"/>
        <w:numPr>
          <w:ilvl w:val="0"/>
          <w:numId w:val="3"/>
        </w:numPr>
        <w:spacing w:after="240"/>
        <w:contextualSpacing w:val="0"/>
      </w:pPr>
      <w:r w:rsidRPr="00B91003">
        <w:t xml:space="preserve">Attachment 1: </w:t>
      </w:r>
      <w:bookmarkStart w:id="8" w:name="_Hlk79146886"/>
      <w:r w:rsidRPr="00B91003">
        <w:t>Summary of Required Revisions</w:t>
      </w:r>
      <w:bookmarkEnd w:id="8"/>
      <w:r w:rsidRPr="00B91003">
        <w:t xml:space="preserve"> to the Local Control and Accountability Plan </w:t>
      </w:r>
      <w:r w:rsidR="00062276" w:rsidRPr="00B91003">
        <w:t xml:space="preserve">Instructions </w:t>
      </w:r>
      <w:r w:rsidRPr="00B91003">
        <w:t>(</w:t>
      </w:r>
      <w:r w:rsidR="00E132F5" w:rsidRPr="00B91003">
        <w:t>4</w:t>
      </w:r>
      <w:r w:rsidR="00062276" w:rsidRPr="00B91003">
        <w:t xml:space="preserve"> </w:t>
      </w:r>
      <w:r w:rsidRPr="00B91003">
        <w:t>pages)</w:t>
      </w:r>
    </w:p>
    <w:p w14:paraId="2EF4951C" w14:textId="72C35C1F" w:rsidR="001A0054" w:rsidRPr="00B91003" w:rsidRDefault="001A0054" w:rsidP="001A0054">
      <w:pPr>
        <w:pStyle w:val="ListParagraph"/>
        <w:numPr>
          <w:ilvl w:val="0"/>
          <w:numId w:val="3"/>
        </w:numPr>
        <w:spacing w:after="240"/>
        <w:contextualSpacing w:val="0"/>
      </w:pPr>
      <w:r w:rsidRPr="00B91003">
        <w:t>Attachment 2: Current Local Control and Accountability Plan and Annual Update Template and Instructions (</w:t>
      </w:r>
      <w:r w:rsidR="00024338" w:rsidRPr="00B91003">
        <w:t>5</w:t>
      </w:r>
      <w:r w:rsidR="0050726F" w:rsidRPr="00B91003">
        <w:t>0</w:t>
      </w:r>
      <w:r w:rsidR="00062276" w:rsidRPr="00B91003">
        <w:t xml:space="preserve"> </w:t>
      </w:r>
      <w:r w:rsidRPr="00B91003">
        <w:t>pages)</w:t>
      </w:r>
    </w:p>
    <w:p w14:paraId="139A978F" w14:textId="26F67366" w:rsidR="009B04E1" w:rsidRPr="00B91003" w:rsidRDefault="001A0054" w:rsidP="00801B58">
      <w:pPr>
        <w:pStyle w:val="ListParagraph"/>
        <w:numPr>
          <w:ilvl w:val="0"/>
          <w:numId w:val="3"/>
        </w:numPr>
        <w:spacing w:after="240"/>
        <w:contextualSpacing w:val="0"/>
      </w:pPr>
      <w:bookmarkStart w:id="9" w:name="_Hlk173406220"/>
      <w:r w:rsidRPr="00B91003">
        <w:rPr>
          <w:rFonts w:cs="Arial"/>
        </w:rPr>
        <w:t xml:space="preserve">Attachment 3: </w:t>
      </w:r>
      <w:bookmarkStart w:id="10" w:name="_Hlk142929709"/>
      <w:r w:rsidRPr="00B91003">
        <w:t>Proposed Revisions to the Local Control and Accountability Plan Instructions</w:t>
      </w:r>
      <w:bookmarkEnd w:id="10"/>
      <w:r w:rsidR="0043739C" w:rsidRPr="00B91003">
        <w:t xml:space="preserve"> – Option 1</w:t>
      </w:r>
      <w:bookmarkEnd w:id="9"/>
      <w:r w:rsidRPr="00B91003">
        <w:t xml:space="preserve"> (</w:t>
      </w:r>
      <w:r w:rsidR="00C63CEB" w:rsidRPr="00B91003">
        <w:t>53</w:t>
      </w:r>
      <w:r w:rsidR="00C434A9" w:rsidRPr="00B91003">
        <w:t xml:space="preserve"> </w:t>
      </w:r>
      <w:r w:rsidRPr="00B91003">
        <w:t>pages)</w:t>
      </w:r>
    </w:p>
    <w:p w14:paraId="7A561BD3" w14:textId="6D77B1DB" w:rsidR="000B1C6E" w:rsidRPr="00B91003" w:rsidRDefault="000B1C6E" w:rsidP="000B1C6E">
      <w:pPr>
        <w:pStyle w:val="ListParagraph"/>
        <w:numPr>
          <w:ilvl w:val="0"/>
          <w:numId w:val="3"/>
        </w:numPr>
        <w:spacing w:after="240"/>
        <w:contextualSpacing w:val="0"/>
      </w:pPr>
      <w:r w:rsidRPr="00B91003">
        <w:t xml:space="preserve">Attachment 4: Proposed Revisions to the Local Control and Accountability Plan Instructions – </w:t>
      </w:r>
      <w:r w:rsidR="0043739C" w:rsidRPr="00B91003">
        <w:t>Option 2</w:t>
      </w:r>
      <w:r w:rsidRPr="00B91003">
        <w:t xml:space="preserve"> (</w:t>
      </w:r>
      <w:r w:rsidR="00C63CEB" w:rsidRPr="00B91003">
        <w:t>5</w:t>
      </w:r>
      <w:r w:rsidR="00E72FC2" w:rsidRPr="00B91003">
        <w:t>2</w:t>
      </w:r>
      <w:r w:rsidR="00417972" w:rsidRPr="00B91003">
        <w:t xml:space="preserve"> </w:t>
      </w:r>
      <w:r w:rsidRPr="00B91003">
        <w:t>pages)</w:t>
      </w:r>
    </w:p>
    <w:p w14:paraId="678F7728" w14:textId="77777777" w:rsidR="008F5576" w:rsidRPr="00B91003" w:rsidRDefault="008F5576" w:rsidP="008F5576">
      <w:pPr>
        <w:spacing w:after="240"/>
        <w:sectPr w:rsidR="008F5576" w:rsidRPr="00B91003" w:rsidSect="00407E9B">
          <w:headerReference w:type="default" r:id="rId24"/>
          <w:type w:val="continuous"/>
          <w:pgSz w:w="12240" w:h="15840"/>
          <w:pgMar w:top="720" w:right="1440" w:bottom="1440" w:left="1440" w:header="720" w:footer="720" w:gutter="0"/>
          <w:cols w:space="720"/>
          <w:docGrid w:linePitch="360"/>
        </w:sectPr>
      </w:pPr>
    </w:p>
    <w:p w14:paraId="5AC62D19" w14:textId="5DA0A864" w:rsidR="008F5576" w:rsidRPr="00B91003" w:rsidRDefault="008F5576" w:rsidP="008F5576">
      <w:pPr>
        <w:pStyle w:val="Heading2"/>
        <w:rPr>
          <w:sz w:val="36"/>
        </w:rPr>
      </w:pPr>
      <w:bookmarkStart w:id="11" w:name="_Hlk79503968"/>
      <w:r w:rsidRPr="00B91003">
        <w:rPr>
          <w:sz w:val="36"/>
        </w:rPr>
        <w:lastRenderedPageBreak/>
        <w:t xml:space="preserve">Attachment 1: </w:t>
      </w:r>
      <w:bookmarkStart w:id="12" w:name="_Hlk142658930"/>
      <w:r w:rsidRPr="00B91003">
        <w:rPr>
          <w:sz w:val="36"/>
        </w:rPr>
        <w:t xml:space="preserve">Summary of Required Revisions to the Local Control and Accountability Plan </w:t>
      </w:r>
      <w:bookmarkEnd w:id="12"/>
      <w:r w:rsidR="0043739C" w:rsidRPr="00B91003">
        <w:rPr>
          <w:sz w:val="36"/>
        </w:rPr>
        <w:t>Instructions</w:t>
      </w:r>
    </w:p>
    <w:p w14:paraId="7FBCF5BD" w14:textId="495F103E" w:rsidR="008F5576" w:rsidRPr="00B91003" w:rsidRDefault="0043739C" w:rsidP="00DC7007">
      <w:pPr>
        <w:spacing w:before="240" w:after="480"/>
        <w:rPr>
          <w:rFonts w:cs="Arial"/>
        </w:rPr>
      </w:pPr>
      <w:r w:rsidRPr="00B91003">
        <w:rPr>
          <w:rFonts w:cs="Arial"/>
        </w:rPr>
        <w:t xml:space="preserve">On June 29, 2024, Senate Bill 153 was signed into law; among other things, SB 153 added </w:t>
      </w:r>
      <w:r w:rsidR="008F5576" w:rsidRPr="00B91003">
        <w:rPr>
          <w:rFonts w:cs="Arial"/>
        </w:rPr>
        <w:t xml:space="preserve">California </w:t>
      </w:r>
      <w:r w:rsidR="008F5576" w:rsidRPr="00B91003">
        <w:rPr>
          <w:rFonts w:cs="Arial"/>
          <w:i/>
        </w:rPr>
        <w:t>Education Code</w:t>
      </w:r>
      <w:r w:rsidR="008F5576" w:rsidRPr="00B91003">
        <w:rPr>
          <w:rFonts w:cs="Arial"/>
        </w:rPr>
        <w:t xml:space="preserve"> (</w:t>
      </w:r>
      <w:r w:rsidR="008F5576" w:rsidRPr="00B91003">
        <w:rPr>
          <w:rFonts w:cs="Arial"/>
          <w:i/>
        </w:rPr>
        <w:t>EC</w:t>
      </w:r>
      <w:r w:rsidR="008F5576" w:rsidRPr="00B91003">
        <w:rPr>
          <w:rFonts w:cs="Arial"/>
        </w:rPr>
        <w:t>) Section 52064</w:t>
      </w:r>
      <w:r w:rsidR="00D9703C" w:rsidRPr="00B91003">
        <w:rPr>
          <w:rFonts w:cs="Arial"/>
        </w:rPr>
        <w:t>.4</w:t>
      </w:r>
      <w:r w:rsidR="008F5576" w:rsidRPr="00B91003">
        <w:rPr>
          <w:rFonts w:cs="Arial"/>
        </w:rPr>
        <w:t xml:space="preserve"> to require revisions of the </w:t>
      </w:r>
      <w:r w:rsidR="005A55CD" w:rsidRPr="00B91003">
        <w:t>instructions</w:t>
      </w:r>
      <w:r w:rsidR="005A55CD" w:rsidRPr="00B91003">
        <w:rPr>
          <w:rFonts w:cs="Arial"/>
        </w:rPr>
        <w:t xml:space="preserve"> for the </w:t>
      </w:r>
      <w:r w:rsidR="008F5576" w:rsidRPr="00B91003">
        <w:rPr>
          <w:rFonts w:cs="Arial"/>
        </w:rPr>
        <w:t xml:space="preserve">Local Control and Accountability Plan and Annual Update (LCAP) </w:t>
      </w:r>
      <w:r w:rsidR="008F5576" w:rsidRPr="00B91003">
        <w:t>template.</w:t>
      </w:r>
      <w:r w:rsidR="008F5576" w:rsidRPr="00B91003">
        <w:rPr>
          <w:rFonts w:cs="Arial"/>
        </w:rPr>
        <w:t xml:space="preserve"> This attachment provides specifics for each of the revisions that are required </w:t>
      </w:r>
      <w:r w:rsidR="008B2368" w:rsidRPr="00B91003">
        <w:rPr>
          <w:rFonts w:cs="Arial"/>
        </w:rPr>
        <w:t xml:space="preserve">under </w:t>
      </w:r>
      <w:r w:rsidR="008B2368" w:rsidRPr="00B91003">
        <w:rPr>
          <w:rFonts w:cs="Arial"/>
          <w:i/>
        </w:rPr>
        <w:t>EC</w:t>
      </w:r>
      <w:r w:rsidR="008B2368" w:rsidRPr="00B91003">
        <w:rPr>
          <w:rFonts w:cs="Arial"/>
        </w:rPr>
        <w:t xml:space="preserve"> Section 52064.4</w:t>
      </w:r>
      <w:r w:rsidR="008F5576" w:rsidRPr="00B91003">
        <w:rPr>
          <w:rFonts w:cs="Arial"/>
        </w:rPr>
        <w:t xml:space="preserve">, as well as </w:t>
      </w:r>
      <w:r w:rsidR="00710287" w:rsidRPr="00B91003">
        <w:rPr>
          <w:rFonts w:cs="Arial"/>
        </w:rPr>
        <w:t xml:space="preserve">some of </w:t>
      </w:r>
      <w:r w:rsidR="00FE2827" w:rsidRPr="00B91003">
        <w:rPr>
          <w:rFonts w:cs="Arial"/>
        </w:rPr>
        <w:t>the benefits and drawbacks of the options</w:t>
      </w:r>
      <w:r w:rsidR="008F5576" w:rsidRPr="00B91003">
        <w:rPr>
          <w:rFonts w:cs="Arial"/>
        </w:rPr>
        <w:t xml:space="preserve"> being proposed</w:t>
      </w:r>
      <w:r w:rsidR="00FE2827" w:rsidRPr="00B91003">
        <w:rPr>
          <w:rFonts w:cs="Arial"/>
        </w:rPr>
        <w:t xml:space="preserve"> and a summary of input provided by educational partners</w:t>
      </w:r>
      <w:r w:rsidR="008F5576" w:rsidRPr="00B91003">
        <w:rPr>
          <w:rFonts w:cs="Arial"/>
        </w:rPr>
        <w:t xml:space="preserve">. </w:t>
      </w:r>
    </w:p>
    <w:p w14:paraId="32A4BB3A" w14:textId="059BC4ED" w:rsidR="002D386E" w:rsidRPr="00B91003" w:rsidRDefault="00D9703C" w:rsidP="00EC455B">
      <w:pPr>
        <w:pStyle w:val="Heading3"/>
      </w:pPr>
      <w:r w:rsidRPr="00B91003">
        <w:t>Required Revisions</w:t>
      </w:r>
    </w:p>
    <w:p w14:paraId="4896BBC7" w14:textId="01ADB14B" w:rsidR="002F2D3E" w:rsidRPr="00B91003" w:rsidRDefault="00996142" w:rsidP="008F5576">
      <w:pPr>
        <w:spacing w:before="240" w:after="240"/>
        <w:rPr>
          <w:rFonts w:cs="Arial"/>
        </w:rPr>
      </w:pPr>
      <w:hyperlink r:id="rId25" w:tooltip="California Education Code Section 52064.4 Text" w:history="1">
        <w:r w:rsidR="002D386E" w:rsidRPr="00B91003">
          <w:rPr>
            <w:rStyle w:val="Hyperlink"/>
            <w:rFonts w:cs="Arial"/>
            <w:i/>
            <w:iCs/>
          </w:rPr>
          <w:t xml:space="preserve">EC </w:t>
        </w:r>
        <w:r w:rsidR="002D386E" w:rsidRPr="00B91003">
          <w:rPr>
            <w:rStyle w:val="Hyperlink"/>
            <w:rFonts w:cs="Arial"/>
          </w:rPr>
          <w:t>Section 52064.4</w:t>
        </w:r>
        <w:r w:rsidR="00A55071" w:rsidRPr="00B91003">
          <w:rPr>
            <w:rStyle w:val="Hyperlink"/>
            <w:rFonts w:cs="Arial"/>
          </w:rPr>
          <w:t>(a)</w:t>
        </w:r>
      </w:hyperlink>
      <w:r w:rsidR="002D386E" w:rsidRPr="00B91003">
        <w:rPr>
          <w:rFonts w:cs="Arial"/>
        </w:rPr>
        <w:t xml:space="preserve"> requires that </w:t>
      </w:r>
      <w:r w:rsidR="00A55071" w:rsidRPr="00B91003">
        <w:rPr>
          <w:rFonts w:cs="Arial"/>
        </w:rPr>
        <w:t xml:space="preserve">on or before January 31, 2025, the instructions for the LCAP template be revised to specify that all </w:t>
      </w:r>
      <w:r w:rsidR="00187632" w:rsidRPr="00B91003">
        <w:rPr>
          <w:rFonts w:cs="Arial"/>
        </w:rPr>
        <w:t xml:space="preserve">unexpended Learning Recovery Emergency Block Grant (LREBG) funds be included in the </w:t>
      </w:r>
      <w:r w:rsidR="002D386E" w:rsidRPr="00B91003">
        <w:rPr>
          <w:rFonts w:cs="Arial"/>
        </w:rPr>
        <w:t>LCAP template</w:t>
      </w:r>
      <w:r w:rsidR="0043739C" w:rsidRPr="00B91003">
        <w:rPr>
          <w:rFonts w:cs="Arial"/>
        </w:rPr>
        <w:t xml:space="preserve"> for the 2025</w:t>
      </w:r>
      <w:r w:rsidR="005B2A94" w:rsidRPr="00B91003">
        <w:rPr>
          <w:rFonts w:cs="Arial"/>
        </w:rPr>
        <w:t>–</w:t>
      </w:r>
      <w:r w:rsidR="0043739C" w:rsidRPr="00B91003">
        <w:rPr>
          <w:rFonts w:cs="Arial"/>
        </w:rPr>
        <w:t>26, 2026</w:t>
      </w:r>
      <w:r w:rsidR="005B2A94" w:rsidRPr="00B91003">
        <w:rPr>
          <w:rFonts w:cs="Arial"/>
        </w:rPr>
        <w:t>–</w:t>
      </w:r>
      <w:r w:rsidR="0043739C" w:rsidRPr="00B91003">
        <w:rPr>
          <w:rFonts w:cs="Arial"/>
        </w:rPr>
        <w:t>27</w:t>
      </w:r>
      <w:r w:rsidR="005B2A94" w:rsidRPr="00B91003">
        <w:rPr>
          <w:rFonts w:cs="Arial"/>
        </w:rPr>
        <w:t>,</w:t>
      </w:r>
      <w:r w:rsidR="0043739C" w:rsidRPr="00B91003">
        <w:rPr>
          <w:rFonts w:cs="Arial"/>
        </w:rPr>
        <w:t xml:space="preserve"> and 2027</w:t>
      </w:r>
      <w:r w:rsidR="005B2A94" w:rsidRPr="00B91003">
        <w:rPr>
          <w:rFonts w:cs="Arial"/>
        </w:rPr>
        <w:t>–</w:t>
      </w:r>
      <w:r w:rsidR="0043739C" w:rsidRPr="00B91003">
        <w:rPr>
          <w:rFonts w:cs="Arial"/>
        </w:rPr>
        <w:t>28 LCAP years</w:t>
      </w:r>
      <w:r w:rsidR="00187632" w:rsidRPr="00B91003">
        <w:rPr>
          <w:rFonts w:cs="Arial"/>
        </w:rPr>
        <w:t xml:space="preserve">. </w:t>
      </w:r>
      <w:r w:rsidR="00A14E49" w:rsidRPr="00B91003">
        <w:rPr>
          <w:rFonts w:cs="Arial"/>
        </w:rPr>
        <w:t>Thus, this requirement will be in effect for Years 2 and 3 of the 2024</w:t>
      </w:r>
      <w:r w:rsidR="005B2A94" w:rsidRPr="00B91003">
        <w:rPr>
          <w:rFonts w:cs="Arial"/>
        </w:rPr>
        <w:t>–</w:t>
      </w:r>
      <w:r w:rsidR="00A14E49" w:rsidRPr="00B91003">
        <w:rPr>
          <w:rFonts w:cs="Arial"/>
        </w:rPr>
        <w:t>25 – 2026</w:t>
      </w:r>
      <w:r w:rsidR="005B2A94" w:rsidRPr="00B91003">
        <w:rPr>
          <w:rFonts w:cs="Arial"/>
        </w:rPr>
        <w:t>–</w:t>
      </w:r>
      <w:r w:rsidR="00A14E49" w:rsidRPr="00B91003">
        <w:rPr>
          <w:rFonts w:cs="Arial"/>
        </w:rPr>
        <w:t>27 LCAP cycle and Year 1 of the 2027</w:t>
      </w:r>
      <w:r w:rsidR="005B2A94" w:rsidRPr="00B91003">
        <w:rPr>
          <w:rFonts w:cs="Arial"/>
        </w:rPr>
        <w:t>–</w:t>
      </w:r>
      <w:r w:rsidR="00A14E49" w:rsidRPr="00B91003">
        <w:rPr>
          <w:rFonts w:cs="Arial"/>
        </w:rPr>
        <w:t>28 – 2029</w:t>
      </w:r>
      <w:r w:rsidR="005B2A94" w:rsidRPr="00B91003">
        <w:rPr>
          <w:rFonts w:cs="Arial"/>
        </w:rPr>
        <w:t>–</w:t>
      </w:r>
      <w:r w:rsidR="00A14E49" w:rsidRPr="00B91003">
        <w:rPr>
          <w:rFonts w:cs="Arial"/>
        </w:rPr>
        <w:t>30 LCAP cycle. A</w:t>
      </w:r>
      <w:r w:rsidR="002F2D3E" w:rsidRPr="00B91003">
        <w:rPr>
          <w:rFonts w:cs="Arial"/>
        </w:rPr>
        <w:t xml:space="preserve">ctions supported with LREBG funding must remain in the LCAP until the </w:t>
      </w:r>
      <w:r w:rsidR="000A4D7C" w:rsidRPr="00B91003">
        <w:rPr>
          <w:rFonts w:cs="Arial"/>
        </w:rPr>
        <w:t xml:space="preserve">local educational agency (LEA) </w:t>
      </w:r>
      <w:r w:rsidR="002F2D3E" w:rsidRPr="00B91003">
        <w:rPr>
          <w:rFonts w:cs="Arial"/>
        </w:rPr>
        <w:t>has expended the remainder of its LREBG funds</w:t>
      </w:r>
      <w:r w:rsidR="005B2A94" w:rsidRPr="00B91003">
        <w:rPr>
          <w:rFonts w:cs="Arial"/>
        </w:rPr>
        <w:t xml:space="preserve">; </w:t>
      </w:r>
      <w:r w:rsidR="002F2D3E" w:rsidRPr="00B91003">
        <w:rPr>
          <w:rFonts w:cs="Arial"/>
        </w:rPr>
        <w:t>after which time</w:t>
      </w:r>
      <w:r w:rsidR="005B2A94" w:rsidRPr="00B91003">
        <w:rPr>
          <w:rFonts w:cs="Arial"/>
        </w:rPr>
        <w:t>,</w:t>
      </w:r>
      <w:r w:rsidR="002F2D3E" w:rsidRPr="00B91003">
        <w:rPr>
          <w:rFonts w:cs="Arial"/>
        </w:rPr>
        <w:t xml:space="preserve"> these actions may be removed from the LCAP.</w:t>
      </w:r>
      <w:r w:rsidR="00A14E49" w:rsidRPr="00B91003">
        <w:rPr>
          <w:rFonts w:cs="Arial"/>
        </w:rPr>
        <w:t xml:space="preserve"> </w:t>
      </w:r>
    </w:p>
    <w:p w14:paraId="33F5E69D" w14:textId="4E5FDE7E" w:rsidR="002D386E" w:rsidRPr="00B91003" w:rsidRDefault="00506C17" w:rsidP="008F5576">
      <w:pPr>
        <w:spacing w:before="240" w:after="240"/>
        <w:rPr>
          <w:rFonts w:cs="Arial"/>
        </w:rPr>
      </w:pPr>
      <w:r w:rsidRPr="00B91003">
        <w:rPr>
          <w:rFonts w:cs="Arial"/>
        </w:rPr>
        <w:t>In addition</w:t>
      </w:r>
      <w:r w:rsidR="00187632" w:rsidRPr="00B91003">
        <w:rPr>
          <w:rFonts w:cs="Arial"/>
        </w:rPr>
        <w:t>, the instructions for the LCAP template must be updated to address all of the following:</w:t>
      </w:r>
      <w:r w:rsidR="002D386E" w:rsidRPr="00B91003">
        <w:rPr>
          <w:rFonts w:cs="Arial"/>
        </w:rPr>
        <w:t xml:space="preserve"> </w:t>
      </w:r>
    </w:p>
    <w:p w14:paraId="08837DAD" w14:textId="2E5E0E8D" w:rsidR="00D9703C" w:rsidRPr="00B91003" w:rsidRDefault="00187632" w:rsidP="007B2504">
      <w:pPr>
        <w:pStyle w:val="ListParagraph"/>
        <w:numPr>
          <w:ilvl w:val="0"/>
          <w:numId w:val="62"/>
        </w:numPr>
        <w:spacing w:before="240" w:after="240"/>
        <w:contextualSpacing w:val="0"/>
        <w:rPr>
          <w:rFonts w:cs="Arial"/>
        </w:rPr>
      </w:pPr>
      <w:r w:rsidRPr="00B91003">
        <w:rPr>
          <w:rFonts w:cs="Arial"/>
        </w:rPr>
        <w:t>To r</w:t>
      </w:r>
      <w:r w:rsidR="00D9703C" w:rsidRPr="00B91003">
        <w:rPr>
          <w:rFonts w:cs="Arial"/>
        </w:rPr>
        <w:t xml:space="preserve">equire </w:t>
      </w:r>
      <w:r w:rsidR="0043739C" w:rsidRPr="00B91003">
        <w:rPr>
          <w:rFonts w:cs="Arial"/>
        </w:rPr>
        <w:t xml:space="preserve">the </w:t>
      </w:r>
      <w:r w:rsidR="00D9703C" w:rsidRPr="00B91003">
        <w:rPr>
          <w:rFonts w:cs="Arial"/>
        </w:rPr>
        <w:t>identification of all planned expenditures using</w:t>
      </w:r>
      <w:bookmarkStart w:id="13" w:name="_Hlk173419824"/>
      <w:r w:rsidRPr="00B91003">
        <w:rPr>
          <w:rFonts w:cs="Arial"/>
        </w:rPr>
        <w:t xml:space="preserve"> </w:t>
      </w:r>
      <w:r w:rsidR="0043739C" w:rsidRPr="00B91003">
        <w:rPr>
          <w:rFonts w:cs="Arial"/>
        </w:rPr>
        <w:t xml:space="preserve">LREBG </w:t>
      </w:r>
      <w:r w:rsidR="00A55071" w:rsidRPr="00B91003">
        <w:rPr>
          <w:rFonts w:cs="Arial"/>
        </w:rPr>
        <w:t>f</w:t>
      </w:r>
      <w:r w:rsidR="00D9703C" w:rsidRPr="00B91003">
        <w:rPr>
          <w:rFonts w:cs="Arial"/>
        </w:rPr>
        <w:t xml:space="preserve">unds </w:t>
      </w:r>
      <w:bookmarkEnd w:id="13"/>
      <w:r w:rsidR="00D9703C" w:rsidRPr="00B91003">
        <w:rPr>
          <w:rFonts w:cs="Arial"/>
        </w:rPr>
        <w:t xml:space="preserve">in the </w:t>
      </w:r>
      <w:r w:rsidR="002D386E" w:rsidRPr="00B91003">
        <w:rPr>
          <w:rFonts w:cs="Arial"/>
        </w:rPr>
        <w:t>LCAP</w:t>
      </w:r>
      <w:r w:rsidR="00D9703C" w:rsidRPr="00B91003">
        <w:rPr>
          <w:rFonts w:cs="Arial"/>
        </w:rPr>
        <w:t xml:space="preserve"> within the description of the actions and analysis of the implementation of those </w:t>
      </w:r>
      <w:r w:rsidRPr="00B91003">
        <w:rPr>
          <w:rFonts w:cs="Arial"/>
        </w:rPr>
        <w:t>actions</w:t>
      </w:r>
      <w:r w:rsidR="00D9703C" w:rsidRPr="00B91003">
        <w:rPr>
          <w:rFonts w:cs="Arial"/>
        </w:rPr>
        <w:t xml:space="preserve"> in the annual update</w:t>
      </w:r>
      <w:r w:rsidR="00506C17" w:rsidRPr="00B91003">
        <w:rPr>
          <w:rFonts w:cs="Arial"/>
        </w:rPr>
        <w:t>;</w:t>
      </w:r>
    </w:p>
    <w:p w14:paraId="3778FB16" w14:textId="567EBB96" w:rsidR="00D9703C" w:rsidRPr="00B91003" w:rsidRDefault="00187632" w:rsidP="007B2504">
      <w:pPr>
        <w:pStyle w:val="ListParagraph"/>
        <w:numPr>
          <w:ilvl w:val="0"/>
          <w:numId w:val="62"/>
        </w:numPr>
        <w:spacing w:before="240" w:after="240"/>
        <w:contextualSpacing w:val="0"/>
        <w:rPr>
          <w:rFonts w:cs="Arial"/>
        </w:rPr>
      </w:pPr>
      <w:r w:rsidRPr="00B91003">
        <w:rPr>
          <w:rFonts w:cs="Arial"/>
        </w:rPr>
        <w:t>To r</w:t>
      </w:r>
      <w:r w:rsidR="00D9703C" w:rsidRPr="00B91003">
        <w:rPr>
          <w:rFonts w:cs="Arial"/>
        </w:rPr>
        <w:t xml:space="preserve">equire </w:t>
      </w:r>
      <w:r w:rsidR="0043739C" w:rsidRPr="00B91003">
        <w:rPr>
          <w:rFonts w:cs="Arial"/>
        </w:rPr>
        <w:t xml:space="preserve">the </w:t>
      </w:r>
      <w:r w:rsidR="00D9703C" w:rsidRPr="00B91003">
        <w:rPr>
          <w:rFonts w:cs="Arial"/>
        </w:rPr>
        <w:t>identification of at least one metric to monitor the impact of each identified action or service</w:t>
      </w:r>
      <w:r w:rsidR="00506C17" w:rsidRPr="00B91003">
        <w:rPr>
          <w:rFonts w:cs="Arial"/>
        </w:rPr>
        <w:t>;</w:t>
      </w:r>
    </w:p>
    <w:p w14:paraId="37455F66" w14:textId="275D5581" w:rsidR="00D9703C" w:rsidRPr="00B91003" w:rsidRDefault="00B07C7B" w:rsidP="007B2504">
      <w:pPr>
        <w:pStyle w:val="ListParagraph"/>
        <w:numPr>
          <w:ilvl w:val="0"/>
          <w:numId w:val="62"/>
        </w:numPr>
        <w:spacing w:before="240" w:after="240"/>
        <w:contextualSpacing w:val="0"/>
        <w:rPr>
          <w:rFonts w:cs="Arial"/>
        </w:rPr>
      </w:pPr>
      <w:r w:rsidRPr="00B91003">
        <w:rPr>
          <w:rFonts w:cs="Arial"/>
        </w:rPr>
        <w:t>To r</w:t>
      </w:r>
      <w:r w:rsidR="00D9703C" w:rsidRPr="00B91003">
        <w:rPr>
          <w:rFonts w:cs="Arial"/>
        </w:rPr>
        <w:t xml:space="preserve">equire </w:t>
      </w:r>
      <w:r w:rsidRPr="00B91003">
        <w:rPr>
          <w:rFonts w:cs="Arial"/>
        </w:rPr>
        <w:t xml:space="preserve">that </w:t>
      </w:r>
      <w:r w:rsidR="00D9703C" w:rsidRPr="00B91003">
        <w:rPr>
          <w:rFonts w:cs="Arial"/>
        </w:rPr>
        <w:t xml:space="preserve">the </w:t>
      </w:r>
      <w:r w:rsidRPr="00B91003">
        <w:rPr>
          <w:rFonts w:cs="Arial"/>
        </w:rPr>
        <w:t xml:space="preserve">LEA </w:t>
      </w:r>
      <w:r w:rsidR="00D9703C" w:rsidRPr="00B91003">
        <w:rPr>
          <w:rFonts w:cs="Arial"/>
        </w:rPr>
        <w:t xml:space="preserve">articulate the rationale for selecting </w:t>
      </w:r>
      <w:r w:rsidRPr="00B91003">
        <w:rPr>
          <w:rFonts w:cs="Arial"/>
        </w:rPr>
        <w:t xml:space="preserve">actions that implement one or more of the purposes identified in </w:t>
      </w:r>
      <w:bookmarkStart w:id="14" w:name="_Hlk173420457"/>
      <w:r w:rsidR="000408FC" w:rsidRPr="00B91003">
        <w:rPr>
          <w:rFonts w:cs="Arial"/>
          <w:i/>
          <w:iCs/>
        </w:rPr>
        <w:fldChar w:fldCharType="begin"/>
      </w:r>
      <w:r w:rsidR="009033D6" w:rsidRPr="00B91003">
        <w:rPr>
          <w:rFonts w:cs="Arial"/>
          <w:i/>
          <w:iCs/>
        </w:rPr>
        <w:instrText>HYPERLINK "https://leginfo.legislature.ca.gov/faces/codes_displaySection.xhtml?sectionNum=32526.&amp;lawCode=EDC" \o "California Education Code Section 32526 text"</w:instrText>
      </w:r>
      <w:r w:rsidR="000408FC" w:rsidRPr="00B91003">
        <w:rPr>
          <w:rFonts w:cs="Arial"/>
          <w:i/>
          <w:iCs/>
        </w:rPr>
      </w:r>
      <w:r w:rsidR="000408FC" w:rsidRPr="00B91003">
        <w:rPr>
          <w:rFonts w:cs="Arial"/>
          <w:i/>
          <w:iCs/>
        </w:rPr>
        <w:fldChar w:fldCharType="separate"/>
      </w:r>
      <w:r w:rsidRPr="00B91003">
        <w:rPr>
          <w:rStyle w:val="Hyperlink"/>
          <w:rFonts w:cs="Arial"/>
          <w:i/>
          <w:iCs/>
        </w:rPr>
        <w:t xml:space="preserve">EC </w:t>
      </w:r>
      <w:r w:rsidRPr="00B91003">
        <w:rPr>
          <w:rStyle w:val="Hyperlink"/>
          <w:rFonts w:cs="Arial"/>
        </w:rPr>
        <w:t>Section 32526(c)</w:t>
      </w:r>
      <w:bookmarkEnd w:id="14"/>
      <w:r w:rsidRPr="00B91003">
        <w:rPr>
          <w:rStyle w:val="Hyperlink"/>
          <w:rFonts w:cs="Arial"/>
        </w:rPr>
        <w:t>(2)</w:t>
      </w:r>
      <w:r w:rsidR="000408FC" w:rsidRPr="00B91003">
        <w:rPr>
          <w:rFonts w:cs="Arial"/>
          <w:i/>
          <w:iCs/>
        </w:rPr>
        <w:fldChar w:fldCharType="end"/>
      </w:r>
      <w:r w:rsidRPr="00B91003">
        <w:rPr>
          <w:rFonts w:cs="Arial"/>
        </w:rPr>
        <w:t xml:space="preserve"> based on the needs assessment required </w:t>
      </w:r>
      <w:r w:rsidR="00506C17" w:rsidRPr="00B91003">
        <w:rPr>
          <w:rFonts w:cs="Arial"/>
        </w:rPr>
        <w:t xml:space="preserve">by </w:t>
      </w:r>
      <w:hyperlink r:id="rId26" w:tooltip="California Education Code Section 32526 text" w:history="1">
        <w:r w:rsidR="00506C17" w:rsidRPr="00B91003">
          <w:rPr>
            <w:rStyle w:val="Hyperlink"/>
            <w:rFonts w:cs="Arial"/>
            <w:i/>
            <w:iCs/>
          </w:rPr>
          <w:t xml:space="preserve">EC </w:t>
        </w:r>
        <w:r w:rsidR="00506C17" w:rsidRPr="00B91003">
          <w:rPr>
            <w:rStyle w:val="Hyperlink"/>
            <w:rFonts w:cs="Arial"/>
          </w:rPr>
          <w:t>Section 32526(d)</w:t>
        </w:r>
      </w:hyperlink>
      <w:r w:rsidRPr="00B91003">
        <w:rPr>
          <w:rFonts w:cs="Arial"/>
        </w:rPr>
        <w:t>, including identification of how the selected actions are expected to address the identified areas of need</w:t>
      </w:r>
      <w:r w:rsidR="00506C17" w:rsidRPr="00B91003">
        <w:rPr>
          <w:rFonts w:cs="Arial"/>
        </w:rPr>
        <w:t xml:space="preserve"> </w:t>
      </w:r>
      <w:r w:rsidRPr="00B91003">
        <w:rPr>
          <w:rFonts w:cs="Arial"/>
        </w:rPr>
        <w:t>for students or schools identified by the needs assessment</w:t>
      </w:r>
      <w:r w:rsidR="00506C17" w:rsidRPr="00B91003">
        <w:rPr>
          <w:rFonts w:cs="Arial"/>
        </w:rPr>
        <w:t>;</w:t>
      </w:r>
    </w:p>
    <w:p w14:paraId="7B698ED0" w14:textId="166FC17B" w:rsidR="00D9703C" w:rsidRPr="00B91003" w:rsidRDefault="00506C17" w:rsidP="007B2504">
      <w:pPr>
        <w:pStyle w:val="ListParagraph"/>
        <w:numPr>
          <w:ilvl w:val="0"/>
          <w:numId w:val="62"/>
        </w:numPr>
        <w:spacing w:before="240" w:after="240"/>
        <w:contextualSpacing w:val="0"/>
        <w:rPr>
          <w:rFonts w:cs="Arial"/>
        </w:rPr>
      </w:pPr>
      <w:r w:rsidRPr="00B91003">
        <w:rPr>
          <w:rFonts w:cs="Arial"/>
        </w:rPr>
        <w:t>To r</w:t>
      </w:r>
      <w:r w:rsidR="00D9703C" w:rsidRPr="00B91003">
        <w:rPr>
          <w:rFonts w:cs="Arial"/>
        </w:rPr>
        <w:t xml:space="preserve">equire the action description to explain </w:t>
      </w:r>
      <w:bookmarkStart w:id="15" w:name="_Hlk172539996"/>
      <w:r w:rsidR="00D9703C" w:rsidRPr="00B91003">
        <w:rPr>
          <w:rFonts w:cs="Arial"/>
        </w:rPr>
        <w:t xml:space="preserve">how research supports each selected action based on the identified area or areas of need </w:t>
      </w:r>
      <w:bookmarkEnd w:id="15"/>
      <w:r w:rsidR="00D9703C" w:rsidRPr="00B91003">
        <w:rPr>
          <w:rFonts w:cs="Arial"/>
        </w:rPr>
        <w:t xml:space="preserve">set forth in the </w:t>
      </w:r>
      <w:r w:rsidRPr="00B91003">
        <w:rPr>
          <w:rFonts w:cs="Arial"/>
        </w:rPr>
        <w:t xml:space="preserve">needs assessment required by </w:t>
      </w:r>
      <w:r w:rsidRPr="00B91003">
        <w:rPr>
          <w:rFonts w:cs="Arial"/>
          <w:i/>
          <w:iCs/>
        </w:rPr>
        <w:t>EC</w:t>
      </w:r>
      <w:r w:rsidRPr="00B91003">
        <w:rPr>
          <w:rFonts w:cs="Arial"/>
        </w:rPr>
        <w:t xml:space="preserve"> Section 32526(d); and</w:t>
      </w:r>
    </w:p>
    <w:p w14:paraId="1B98BBB3" w14:textId="0DF7ECE8" w:rsidR="00D9703C" w:rsidRPr="00B91003" w:rsidRDefault="00506C17" w:rsidP="007B2504">
      <w:pPr>
        <w:pStyle w:val="ListParagraph"/>
        <w:numPr>
          <w:ilvl w:val="0"/>
          <w:numId w:val="62"/>
        </w:numPr>
        <w:spacing w:before="240" w:after="240"/>
        <w:contextualSpacing w:val="0"/>
        <w:rPr>
          <w:rFonts w:cs="Arial"/>
        </w:rPr>
      </w:pPr>
      <w:r w:rsidRPr="00B91003">
        <w:rPr>
          <w:rFonts w:cs="Arial"/>
        </w:rPr>
        <w:t xml:space="preserve">To specify that school districts receiving technical assistance pursuant to </w:t>
      </w:r>
      <w:hyperlink r:id="rId27" w:tooltip="California Education Code Section 52071 text" w:history="1">
        <w:r w:rsidRPr="00B91003">
          <w:rPr>
            <w:rStyle w:val="Hyperlink"/>
            <w:rFonts w:cs="Arial"/>
            <w:i/>
            <w:iCs/>
          </w:rPr>
          <w:t>EC</w:t>
        </w:r>
        <w:r w:rsidRPr="00B91003">
          <w:rPr>
            <w:rStyle w:val="Hyperlink"/>
            <w:rFonts w:cs="Arial"/>
          </w:rPr>
          <w:t xml:space="preserve"> Section 52071</w:t>
        </w:r>
      </w:hyperlink>
      <w:r w:rsidRPr="00B91003">
        <w:rPr>
          <w:rFonts w:cs="Arial"/>
        </w:rPr>
        <w:t xml:space="preserve"> and county offices of education providing technical assistance are encouraged to use technical assistance to support the school district in conducting the needs assessment required by </w:t>
      </w:r>
      <w:r w:rsidRPr="00B91003">
        <w:rPr>
          <w:rFonts w:cs="Arial"/>
          <w:i/>
          <w:iCs/>
        </w:rPr>
        <w:t>EC</w:t>
      </w:r>
      <w:r w:rsidRPr="00B91003">
        <w:rPr>
          <w:rFonts w:cs="Arial"/>
        </w:rPr>
        <w:t xml:space="preserve"> Section 32526(d), to select </w:t>
      </w:r>
      <w:r w:rsidRPr="00B91003">
        <w:rPr>
          <w:rFonts w:cs="Arial"/>
        </w:rPr>
        <w:lastRenderedPageBreak/>
        <w:t>actions supported by LREBG funds and/or to evaluate the implementation of actions supported by LREBG funds as part of the annual update process.</w:t>
      </w:r>
      <w:r w:rsidR="00D9703C" w:rsidRPr="00B91003">
        <w:rPr>
          <w:rFonts w:cs="Arial"/>
        </w:rPr>
        <w:t xml:space="preserve"> </w:t>
      </w:r>
    </w:p>
    <w:p w14:paraId="615D3752" w14:textId="459D354D" w:rsidR="00D4684F" w:rsidRPr="00B91003" w:rsidRDefault="00D4684F" w:rsidP="00D4684F">
      <w:pPr>
        <w:spacing w:after="240"/>
        <w:rPr>
          <w:rFonts w:cs="Arial"/>
        </w:rPr>
      </w:pPr>
      <w:r w:rsidRPr="00B91003">
        <w:rPr>
          <w:rFonts w:cs="Arial"/>
        </w:rPr>
        <w:t xml:space="preserve">Additionally, </w:t>
      </w:r>
      <w:r w:rsidRPr="00B91003">
        <w:rPr>
          <w:rFonts w:cs="Arial"/>
          <w:i/>
          <w:iCs/>
        </w:rPr>
        <w:t xml:space="preserve">EC </w:t>
      </w:r>
      <w:r w:rsidRPr="00B91003">
        <w:rPr>
          <w:rFonts w:cs="Arial"/>
        </w:rPr>
        <w:t>Section 52064.4(a)(6) requires that the instructions for the 2027–28 LCAP or the annual update to the 2026</w:t>
      </w:r>
      <w:r w:rsidR="00FA32C4" w:rsidRPr="00B91003">
        <w:rPr>
          <w:rFonts w:cs="Arial"/>
        </w:rPr>
        <w:t>–</w:t>
      </w:r>
      <w:r w:rsidRPr="00B91003">
        <w:rPr>
          <w:rFonts w:cs="Arial"/>
        </w:rPr>
        <w:t>27 LCAP include the requirement that LEAs review the rationale for selecting actions supported with LREBG funds in order to assess the overall effectiveness of the actions and identify whether adjustments to the chosen approach are warranted based on progress shown on the relevant metrics.</w:t>
      </w:r>
    </w:p>
    <w:p w14:paraId="50203FF8" w14:textId="55C9B51D" w:rsidR="00D4684F" w:rsidRPr="00B91003" w:rsidRDefault="00D4684F" w:rsidP="00DC7007">
      <w:pPr>
        <w:spacing w:after="480"/>
        <w:rPr>
          <w:rFonts w:cs="Arial"/>
        </w:rPr>
      </w:pPr>
      <w:r w:rsidRPr="00B91003">
        <w:rPr>
          <w:rFonts w:cs="Arial"/>
        </w:rPr>
        <w:t xml:space="preserve">Historically, a stand-alone annual update template and instructions have been used to capture the required analysis at the end of the three-year LCAP cycle. Based on this past practice, the </w:t>
      </w:r>
      <w:bookmarkStart w:id="16" w:name="_Hlk173486149"/>
      <w:r w:rsidR="00787A28" w:rsidRPr="00B91003">
        <w:rPr>
          <w:rFonts w:cs="Arial"/>
        </w:rPr>
        <w:t>California Department of Education (</w:t>
      </w:r>
      <w:r w:rsidRPr="00B91003">
        <w:rPr>
          <w:rFonts w:cs="Arial"/>
        </w:rPr>
        <w:t>CDE</w:t>
      </w:r>
      <w:r w:rsidR="00787A28" w:rsidRPr="00B91003">
        <w:rPr>
          <w:rFonts w:cs="Arial"/>
        </w:rPr>
        <w:t>)</w:t>
      </w:r>
      <w:bookmarkEnd w:id="16"/>
      <w:r w:rsidRPr="00B91003">
        <w:rPr>
          <w:rFonts w:cs="Arial"/>
        </w:rPr>
        <w:t xml:space="preserve"> anticipates that a stand-alone annual update template and instructions will be used when transitioning from the 2024</w:t>
      </w:r>
      <w:r w:rsidR="009033D6" w:rsidRPr="00B91003">
        <w:rPr>
          <w:rFonts w:cs="Arial"/>
        </w:rPr>
        <w:t>–</w:t>
      </w:r>
      <w:r w:rsidRPr="00B91003">
        <w:rPr>
          <w:rFonts w:cs="Arial"/>
        </w:rPr>
        <w:t>25 – 2026</w:t>
      </w:r>
      <w:r w:rsidR="009033D6" w:rsidRPr="00B91003">
        <w:rPr>
          <w:rFonts w:cs="Arial"/>
        </w:rPr>
        <w:t>–</w:t>
      </w:r>
      <w:r w:rsidRPr="00B91003">
        <w:rPr>
          <w:rFonts w:cs="Arial"/>
        </w:rPr>
        <w:t>27 LCAP cycle to the 2027</w:t>
      </w:r>
      <w:r w:rsidR="009033D6" w:rsidRPr="00B91003">
        <w:rPr>
          <w:rFonts w:cs="Arial"/>
        </w:rPr>
        <w:t>–</w:t>
      </w:r>
      <w:r w:rsidRPr="00B91003">
        <w:rPr>
          <w:rFonts w:cs="Arial"/>
        </w:rPr>
        <w:t>28 – 2029</w:t>
      </w:r>
      <w:r w:rsidR="009033D6" w:rsidRPr="00B91003">
        <w:rPr>
          <w:rFonts w:cs="Arial"/>
        </w:rPr>
        <w:t>–</w:t>
      </w:r>
      <w:r w:rsidRPr="00B91003">
        <w:rPr>
          <w:rFonts w:cs="Arial"/>
        </w:rPr>
        <w:t xml:space="preserve">30 LCAP cycle. Therefore, the CDE </w:t>
      </w:r>
      <w:r w:rsidR="007D06AB" w:rsidRPr="00B91003">
        <w:rPr>
          <w:rFonts w:cs="Arial"/>
        </w:rPr>
        <w:t>will</w:t>
      </w:r>
      <w:r w:rsidRPr="00B91003">
        <w:rPr>
          <w:rFonts w:cs="Arial"/>
        </w:rPr>
        <w:t xml:space="preserve"> include the requirements of </w:t>
      </w:r>
      <w:r w:rsidRPr="00B91003">
        <w:rPr>
          <w:rFonts w:cs="Arial"/>
          <w:i/>
          <w:iCs/>
        </w:rPr>
        <w:t>EC</w:t>
      </w:r>
      <w:r w:rsidRPr="00B91003">
        <w:rPr>
          <w:rFonts w:cs="Arial"/>
        </w:rPr>
        <w:t xml:space="preserve"> Section 52064.4(a)(6) in the instructions for the 2026</w:t>
      </w:r>
      <w:r w:rsidR="00FA32C4" w:rsidRPr="00B91003">
        <w:rPr>
          <w:rFonts w:cs="Arial"/>
        </w:rPr>
        <w:t>–</w:t>
      </w:r>
      <w:r w:rsidRPr="00B91003">
        <w:rPr>
          <w:rFonts w:cs="Arial"/>
        </w:rPr>
        <w:t xml:space="preserve">27 LCAP Annual Update template, as this is when the required review of the rationale articulated in </w:t>
      </w:r>
      <w:r w:rsidRPr="00B91003">
        <w:rPr>
          <w:rFonts w:cs="Arial"/>
          <w:i/>
          <w:iCs/>
        </w:rPr>
        <w:t>EC</w:t>
      </w:r>
      <w:r w:rsidRPr="00B91003">
        <w:rPr>
          <w:rFonts w:cs="Arial"/>
        </w:rPr>
        <w:t xml:space="preserve"> Section 52064.4(a)(6) will occur. For this reason, the requirements of </w:t>
      </w:r>
      <w:r w:rsidRPr="00B91003">
        <w:rPr>
          <w:rFonts w:cs="Arial"/>
          <w:i/>
          <w:iCs/>
        </w:rPr>
        <w:t>EC</w:t>
      </w:r>
      <w:r w:rsidRPr="00B91003">
        <w:rPr>
          <w:rFonts w:cs="Arial"/>
        </w:rPr>
        <w:t xml:space="preserve"> Section 52064.4(a)(6) are not included in the current drafts of the LCAP template instructions.</w:t>
      </w:r>
    </w:p>
    <w:p w14:paraId="55B760B5" w14:textId="640D1DFD" w:rsidR="002F2D3E" w:rsidRPr="00B91003" w:rsidRDefault="002F2D3E" w:rsidP="00EC455B">
      <w:pPr>
        <w:pStyle w:val="Heading3"/>
      </w:pPr>
      <w:r w:rsidRPr="00B91003">
        <w:t>Proposed Options</w:t>
      </w:r>
    </w:p>
    <w:p w14:paraId="28671783" w14:textId="668E4873" w:rsidR="00506C17" w:rsidRPr="00B91003" w:rsidRDefault="00506C17" w:rsidP="00506C17">
      <w:pPr>
        <w:rPr>
          <w:rFonts w:cs="Arial"/>
        </w:rPr>
      </w:pPr>
      <w:r w:rsidRPr="00B91003">
        <w:rPr>
          <w:rFonts w:cs="Arial"/>
        </w:rPr>
        <w:t xml:space="preserve">As previously noted, the </w:t>
      </w:r>
      <w:r w:rsidR="00787A28" w:rsidRPr="00B91003">
        <w:rPr>
          <w:rFonts w:cs="Arial"/>
        </w:rPr>
        <w:t>CDE</w:t>
      </w:r>
      <w:r w:rsidR="002F2D3E" w:rsidRPr="00B91003">
        <w:rPr>
          <w:rFonts w:cs="Arial"/>
        </w:rPr>
        <w:t xml:space="preserve"> </w:t>
      </w:r>
      <w:r w:rsidRPr="00B91003">
        <w:rPr>
          <w:rFonts w:cs="Arial"/>
        </w:rPr>
        <w:t xml:space="preserve">has developed two options for how the requirements of </w:t>
      </w:r>
      <w:r w:rsidRPr="00B91003">
        <w:rPr>
          <w:rFonts w:cs="Arial"/>
          <w:i/>
          <w:iCs/>
        </w:rPr>
        <w:t>EC</w:t>
      </w:r>
      <w:r w:rsidRPr="00B91003">
        <w:rPr>
          <w:rFonts w:cs="Arial"/>
        </w:rPr>
        <w:t xml:space="preserve"> Section 52064.4 might be implemented: </w:t>
      </w:r>
    </w:p>
    <w:p w14:paraId="15FDB936" w14:textId="77777777" w:rsidR="00506C17" w:rsidRPr="00B91003" w:rsidRDefault="00506C17" w:rsidP="00506C17">
      <w:pPr>
        <w:rPr>
          <w:rFonts w:cs="Arial"/>
        </w:rPr>
      </w:pPr>
      <w:r w:rsidRPr="00B91003">
        <w:rPr>
          <w:rFonts w:cs="Arial"/>
        </w:rPr>
        <w:t> </w:t>
      </w:r>
    </w:p>
    <w:bookmarkEnd w:id="11"/>
    <w:p w14:paraId="040CFE1F" w14:textId="22CE410D" w:rsidR="00D4684F" w:rsidRPr="00B91003" w:rsidRDefault="00D4684F" w:rsidP="00D4684F">
      <w:pPr>
        <w:numPr>
          <w:ilvl w:val="0"/>
          <w:numId w:val="60"/>
        </w:numPr>
        <w:spacing w:after="240"/>
        <w:rPr>
          <w:rFonts w:cs="Arial"/>
        </w:rPr>
      </w:pPr>
      <w:r w:rsidRPr="00B91003">
        <w:rPr>
          <w:rFonts w:cs="Arial"/>
        </w:rPr>
        <w:t xml:space="preserve">Option 1 </w:t>
      </w:r>
      <w:r w:rsidR="00C45939" w:rsidRPr="00B91003">
        <w:rPr>
          <w:rFonts w:cs="Arial"/>
        </w:rPr>
        <w:t xml:space="preserve">proposes </w:t>
      </w:r>
      <w:r w:rsidR="002F2D3E" w:rsidRPr="00B91003">
        <w:rPr>
          <w:rFonts w:cs="Arial"/>
        </w:rPr>
        <w:t xml:space="preserve">to </w:t>
      </w:r>
      <w:r w:rsidRPr="00B91003">
        <w:rPr>
          <w:rFonts w:cs="Arial"/>
        </w:rPr>
        <w:t xml:space="preserve">require that </w:t>
      </w:r>
      <w:r w:rsidR="002F2D3E" w:rsidRPr="00B91003">
        <w:rPr>
          <w:rFonts w:cs="Arial"/>
        </w:rPr>
        <w:t xml:space="preserve">LEAs consolidate </w:t>
      </w:r>
      <w:r w:rsidRPr="00B91003">
        <w:rPr>
          <w:rFonts w:cs="Arial"/>
        </w:rPr>
        <w:t>all actions supported with LREBG funds into a single goal.</w:t>
      </w:r>
    </w:p>
    <w:p w14:paraId="017DA7F5" w14:textId="5A40C92D" w:rsidR="00D4684F" w:rsidRPr="00B91003" w:rsidRDefault="002F2D3E" w:rsidP="00D4684F">
      <w:pPr>
        <w:numPr>
          <w:ilvl w:val="1"/>
          <w:numId w:val="60"/>
        </w:numPr>
        <w:spacing w:after="240"/>
        <w:rPr>
          <w:rFonts w:cs="Arial"/>
        </w:rPr>
      </w:pPr>
      <w:r w:rsidRPr="00B91003">
        <w:rPr>
          <w:rFonts w:cs="Arial"/>
        </w:rPr>
        <w:t>One</w:t>
      </w:r>
      <w:r w:rsidR="00D4684F" w:rsidRPr="00B91003">
        <w:rPr>
          <w:rFonts w:cs="Arial"/>
        </w:rPr>
        <w:t xml:space="preserve"> benefit of Option 1 </w:t>
      </w:r>
      <w:r w:rsidRPr="00B91003">
        <w:rPr>
          <w:rFonts w:cs="Arial"/>
        </w:rPr>
        <w:t>is</w:t>
      </w:r>
      <w:r w:rsidR="00D4684F" w:rsidRPr="00B91003">
        <w:rPr>
          <w:rFonts w:cs="Arial"/>
        </w:rPr>
        <w:t xml:space="preserve"> that the actions supported with LREBG funding, </w:t>
      </w:r>
      <w:r w:rsidRPr="00B91003">
        <w:rPr>
          <w:rFonts w:cs="Arial"/>
        </w:rPr>
        <w:t xml:space="preserve">the </w:t>
      </w:r>
      <w:r w:rsidR="00D4684F" w:rsidRPr="00B91003">
        <w:rPr>
          <w:rFonts w:cs="Arial"/>
        </w:rPr>
        <w:t>associated metrics</w:t>
      </w:r>
      <w:r w:rsidRPr="00B91003">
        <w:rPr>
          <w:rFonts w:cs="Arial"/>
        </w:rPr>
        <w:t xml:space="preserve"> for those actions</w:t>
      </w:r>
      <w:r w:rsidR="00D4684F" w:rsidRPr="00B91003">
        <w:rPr>
          <w:rFonts w:cs="Arial"/>
        </w:rPr>
        <w:t xml:space="preserve">, </w:t>
      </w:r>
      <w:r w:rsidRPr="00B91003">
        <w:rPr>
          <w:rFonts w:cs="Arial"/>
        </w:rPr>
        <w:t xml:space="preserve">the planned </w:t>
      </w:r>
      <w:r w:rsidR="00D4684F" w:rsidRPr="00B91003">
        <w:rPr>
          <w:rFonts w:cs="Arial"/>
        </w:rPr>
        <w:t>expenditures</w:t>
      </w:r>
      <w:r w:rsidR="00231D88" w:rsidRPr="00B91003">
        <w:rPr>
          <w:rFonts w:cs="Arial"/>
        </w:rPr>
        <w:t>,</w:t>
      </w:r>
      <w:r w:rsidR="00D4684F" w:rsidRPr="00B91003">
        <w:rPr>
          <w:rFonts w:cs="Arial"/>
        </w:rPr>
        <w:t xml:space="preserve"> and </w:t>
      </w:r>
      <w:r w:rsidRPr="00B91003">
        <w:rPr>
          <w:rFonts w:cs="Arial"/>
        </w:rPr>
        <w:t xml:space="preserve">the </w:t>
      </w:r>
      <w:r w:rsidR="00D4684F" w:rsidRPr="00B91003">
        <w:rPr>
          <w:rFonts w:cs="Arial"/>
        </w:rPr>
        <w:t xml:space="preserve">required descriptions would </w:t>
      </w:r>
      <w:r w:rsidR="00573161" w:rsidRPr="00B91003">
        <w:rPr>
          <w:rFonts w:cs="Arial"/>
        </w:rPr>
        <w:t>be in</w:t>
      </w:r>
      <w:r w:rsidRPr="00B91003">
        <w:rPr>
          <w:rFonts w:cs="Arial"/>
        </w:rPr>
        <w:t xml:space="preserve"> a single goal within the LCAP, making them </w:t>
      </w:r>
      <w:r w:rsidR="00D4684F" w:rsidRPr="00B91003">
        <w:rPr>
          <w:rFonts w:cs="Arial"/>
        </w:rPr>
        <w:t xml:space="preserve">easy to identify within the </w:t>
      </w:r>
      <w:r w:rsidRPr="00B91003">
        <w:rPr>
          <w:rFonts w:cs="Arial"/>
        </w:rPr>
        <w:t xml:space="preserve">plan. Another benefit of Option 1 is </w:t>
      </w:r>
      <w:r w:rsidR="00D4684F" w:rsidRPr="00B91003">
        <w:rPr>
          <w:rFonts w:cs="Arial"/>
        </w:rPr>
        <w:t xml:space="preserve">that it will be easier for LEAs to remove </w:t>
      </w:r>
      <w:r w:rsidRPr="00B91003">
        <w:rPr>
          <w:rFonts w:cs="Arial"/>
        </w:rPr>
        <w:t>actions supported with LREBG funding, associated metrics for those actions, planned expenditures</w:t>
      </w:r>
      <w:r w:rsidR="00231D88" w:rsidRPr="00B91003">
        <w:rPr>
          <w:rFonts w:cs="Arial"/>
        </w:rPr>
        <w:t>,</w:t>
      </w:r>
      <w:r w:rsidRPr="00B91003">
        <w:rPr>
          <w:rFonts w:cs="Arial"/>
        </w:rPr>
        <w:t xml:space="preserve"> and required descriptions </w:t>
      </w:r>
      <w:r w:rsidR="00D4684F" w:rsidRPr="00B91003">
        <w:rPr>
          <w:rFonts w:cs="Arial"/>
        </w:rPr>
        <w:t>from the LCAP once an LEA has expended its LREBG funds.</w:t>
      </w:r>
    </w:p>
    <w:p w14:paraId="4CA11A6D" w14:textId="374C33F0" w:rsidR="00D4684F" w:rsidRPr="00B91003" w:rsidRDefault="00CD2BFD" w:rsidP="00D4684F">
      <w:pPr>
        <w:numPr>
          <w:ilvl w:val="1"/>
          <w:numId w:val="60"/>
        </w:numPr>
        <w:spacing w:after="240"/>
        <w:rPr>
          <w:rFonts w:cs="Arial"/>
        </w:rPr>
      </w:pPr>
      <w:r w:rsidRPr="00B91003">
        <w:rPr>
          <w:rFonts w:cs="Arial"/>
        </w:rPr>
        <w:t>One</w:t>
      </w:r>
      <w:r w:rsidR="00D4684F" w:rsidRPr="00B91003">
        <w:rPr>
          <w:rFonts w:cs="Arial"/>
        </w:rPr>
        <w:t xml:space="preserve"> drawback of Option 1 </w:t>
      </w:r>
      <w:r w:rsidRPr="00B91003">
        <w:rPr>
          <w:rFonts w:cs="Arial"/>
        </w:rPr>
        <w:t>is</w:t>
      </w:r>
      <w:r w:rsidR="00D4684F" w:rsidRPr="00B91003">
        <w:rPr>
          <w:rFonts w:cs="Arial"/>
        </w:rPr>
        <w:t xml:space="preserve"> that requiring a single goal for all actions supported with LREBG funds may be disruptive to LEAs that are </w:t>
      </w:r>
      <w:r w:rsidRPr="00B91003">
        <w:rPr>
          <w:rFonts w:cs="Arial"/>
        </w:rPr>
        <w:t>currently</w:t>
      </w:r>
      <w:r w:rsidR="00D4684F" w:rsidRPr="00B91003">
        <w:rPr>
          <w:rFonts w:cs="Arial"/>
        </w:rPr>
        <w:t xml:space="preserve"> using LREBG funds to support actions included in the LCAP</w:t>
      </w:r>
      <w:r w:rsidRPr="00B91003">
        <w:rPr>
          <w:rFonts w:cs="Arial"/>
        </w:rPr>
        <w:t xml:space="preserve">. Another drawback is </w:t>
      </w:r>
      <w:r w:rsidR="00D4684F" w:rsidRPr="00B91003">
        <w:rPr>
          <w:rFonts w:cs="Arial"/>
        </w:rPr>
        <w:t xml:space="preserve">that requiring a single LREBG goal reduces </w:t>
      </w:r>
      <w:r w:rsidRPr="00B91003">
        <w:rPr>
          <w:rFonts w:cs="Arial"/>
        </w:rPr>
        <w:t xml:space="preserve">the </w:t>
      </w:r>
      <w:r w:rsidR="00D4684F" w:rsidRPr="00B91003">
        <w:rPr>
          <w:rFonts w:cs="Arial"/>
        </w:rPr>
        <w:t>local control</w:t>
      </w:r>
      <w:r w:rsidRPr="00B91003">
        <w:rPr>
          <w:rFonts w:cs="Arial"/>
        </w:rPr>
        <w:t xml:space="preserve"> that LEAs have over their LCAP</w:t>
      </w:r>
      <w:r w:rsidR="00D4684F" w:rsidRPr="00B91003">
        <w:rPr>
          <w:rFonts w:cs="Arial"/>
        </w:rPr>
        <w:t>.</w:t>
      </w:r>
    </w:p>
    <w:p w14:paraId="46E4BCDE" w14:textId="7905802C" w:rsidR="001E17F7" w:rsidRPr="00B91003" w:rsidRDefault="001E17F7" w:rsidP="00D4684F">
      <w:pPr>
        <w:numPr>
          <w:ilvl w:val="1"/>
          <w:numId w:val="60"/>
        </w:numPr>
        <w:spacing w:after="240"/>
        <w:rPr>
          <w:rFonts w:cs="Arial"/>
        </w:rPr>
      </w:pPr>
      <w:r w:rsidRPr="00B91003">
        <w:rPr>
          <w:rFonts w:cs="Arial"/>
        </w:rPr>
        <w:t xml:space="preserve">The proposed edits for Option 1 are provided in track changes </w:t>
      </w:r>
      <w:r w:rsidR="00B044DA" w:rsidRPr="00B91003">
        <w:rPr>
          <w:rFonts w:cs="Arial"/>
        </w:rPr>
        <w:t>with</w:t>
      </w:r>
      <w:r w:rsidRPr="00B91003">
        <w:rPr>
          <w:rFonts w:cs="Arial"/>
        </w:rPr>
        <w:t xml:space="preserve">in </w:t>
      </w:r>
      <w:bookmarkStart w:id="17" w:name="_Hlk173821995"/>
      <w:r w:rsidRPr="00B91003">
        <w:rPr>
          <w:rFonts w:cs="Arial"/>
        </w:rPr>
        <w:t xml:space="preserve">Attachment 3 on </w:t>
      </w:r>
      <w:r w:rsidR="00FA32C4" w:rsidRPr="00B91003">
        <w:rPr>
          <w:rFonts w:cs="Arial"/>
        </w:rPr>
        <w:t>pp</w:t>
      </w:r>
      <w:r w:rsidRPr="00B91003">
        <w:rPr>
          <w:rFonts w:cs="Arial"/>
        </w:rPr>
        <w:t xml:space="preserve">. </w:t>
      </w:r>
      <w:r w:rsidR="0079387D" w:rsidRPr="00B91003">
        <w:rPr>
          <w:rFonts w:cs="Arial"/>
        </w:rPr>
        <w:t xml:space="preserve">20, </w:t>
      </w:r>
      <w:r w:rsidRPr="00B91003">
        <w:rPr>
          <w:rFonts w:cs="Arial"/>
        </w:rPr>
        <w:t>3</w:t>
      </w:r>
      <w:r w:rsidR="00F820A3" w:rsidRPr="00B91003">
        <w:rPr>
          <w:rFonts w:cs="Arial"/>
        </w:rPr>
        <w:t>1</w:t>
      </w:r>
      <w:r w:rsidR="00231D88" w:rsidRPr="00B91003">
        <w:rPr>
          <w:rFonts w:cs="Arial"/>
        </w:rPr>
        <w:t>–</w:t>
      </w:r>
      <w:r w:rsidRPr="00B91003">
        <w:rPr>
          <w:rFonts w:cs="Arial"/>
        </w:rPr>
        <w:t>3</w:t>
      </w:r>
      <w:r w:rsidR="00F820A3" w:rsidRPr="00B91003">
        <w:rPr>
          <w:rFonts w:cs="Arial"/>
        </w:rPr>
        <w:t>2</w:t>
      </w:r>
      <w:r w:rsidRPr="00B91003">
        <w:rPr>
          <w:rFonts w:cs="Arial"/>
        </w:rPr>
        <w:t>, 3</w:t>
      </w:r>
      <w:r w:rsidR="00F820A3" w:rsidRPr="00B91003">
        <w:rPr>
          <w:rFonts w:cs="Arial"/>
        </w:rPr>
        <w:t>3</w:t>
      </w:r>
      <w:r w:rsidR="00FA32C4" w:rsidRPr="00B91003">
        <w:rPr>
          <w:rFonts w:cs="Arial"/>
        </w:rPr>
        <w:t>,</w:t>
      </w:r>
      <w:r w:rsidRPr="00B91003">
        <w:rPr>
          <w:rFonts w:cs="Arial"/>
        </w:rPr>
        <w:t xml:space="preserve"> and 3</w:t>
      </w:r>
      <w:r w:rsidR="00F820A3" w:rsidRPr="00B91003">
        <w:rPr>
          <w:rFonts w:cs="Arial"/>
        </w:rPr>
        <w:t>8</w:t>
      </w:r>
      <w:r w:rsidR="00231D88" w:rsidRPr="00B91003">
        <w:rPr>
          <w:rFonts w:cs="Arial"/>
        </w:rPr>
        <w:t>–</w:t>
      </w:r>
      <w:bookmarkEnd w:id="17"/>
      <w:r w:rsidR="00F820A3" w:rsidRPr="00B91003">
        <w:rPr>
          <w:rFonts w:cs="Arial"/>
        </w:rPr>
        <w:t>39</w:t>
      </w:r>
      <w:r w:rsidRPr="00B91003">
        <w:rPr>
          <w:rFonts w:cs="Arial"/>
        </w:rPr>
        <w:t>.</w:t>
      </w:r>
    </w:p>
    <w:p w14:paraId="5B7F98D2" w14:textId="2ECDCB2D" w:rsidR="00D4684F" w:rsidRPr="00B91003" w:rsidRDefault="00D4684F" w:rsidP="00D4684F">
      <w:pPr>
        <w:numPr>
          <w:ilvl w:val="0"/>
          <w:numId w:val="60"/>
        </w:numPr>
        <w:spacing w:after="240"/>
        <w:rPr>
          <w:rFonts w:cs="Arial"/>
        </w:rPr>
      </w:pPr>
      <w:r w:rsidRPr="00B91003">
        <w:rPr>
          <w:rFonts w:cs="Arial"/>
        </w:rPr>
        <w:lastRenderedPageBreak/>
        <w:t xml:space="preserve">Option 2 </w:t>
      </w:r>
      <w:r w:rsidR="00CD2BFD" w:rsidRPr="00B91003">
        <w:rPr>
          <w:rFonts w:cs="Arial"/>
        </w:rPr>
        <w:t xml:space="preserve">proposes to allow LEAs the flexibility to </w:t>
      </w:r>
      <w:r w:rsidRPr="00B91003">
        <w:rPr>
          <w:rFonts w:cs="Arial"/>
        </w:rPr>
        <w:t>integrate actions supported with LREBG funds into the existing LCAP.</w:t>
      </w:r>
    </w:p>
    <w:p w14:paraId="491691B2" w14:textId="1F182A3E" w:rsidR="00D4684F" w:rsidRPr="00B91003" w:rsidRDefault="001D793D" w:rsidP="00D4684F">
      <w:pPr>
        <w:numPr>
          <w:ilvl w:val="1"/>
          <w:numId w:val="60"/>
        </w:numPr>
        <w:spacing w:after="240"/>
        <w:rPr>
          <w:rFonts w:cs="Arial"/>
        </w:rPr>
      </w:pPr>
      <w:r w:rsidRPr="00B91003">
        <w:rPr>
          <w:rFonts w:cs="Arial"/>
        </w:rPr>
        <w:t>One</w:t>
      </w:r>
      <w:r w:rsidR="00D4684F" w:rsidRPr="00B91003">
        <w:rPr>
          <w:rFonts w:cs="Arial"/>
        </w:rPr>
        <w:t xml:space="preserve"> benefit of Option 2 </w:t>
      </w:r>
      <w:r w:rsidRPr="00B91003">
        <w:rPr>
          <w:rFonts w:cs="Arial"/>
        </w:rPr>
        <w:t>is</w:t>
      </w:r>
      <w:r w:rsidR="00D4684F" w:rsidRPr="00B91003">
        <w:rPr>
          <w:rFonts w:cs="Arial"/>
        </w:rPr>
        <w:t xml:space="preserve"> that LEAs will have flexibility to integrate </w:t>
      </w:r>
      <w:r w:rsidRPr="00B91003">
        <w:rPr>
          <w:rFonts w:cs="Arial"/>
        </w:rPr>
        <w:t>the actions supported with LREBG funding, the associated metrics for those actions, the planned expenditures</w:t>
      </w:r>
      <w:r w:rsidR="00A72C84" w:rsidRPr="00B91003">
        <w:rPr>
          <w:rFonts w:cs="Arial"/>
        </w:rPr>
        <w:t>,</w:t>
      </w:r>
      <w:r w:rsidRPr="00B91003">
        <w:rPr>
          <w:rFonts w:cs="Arial"/>
        </w:rPr>
        <w:t xml:space="preserve"> and the required descriptions</w:t>
      </w:r>
      <w:r w:rsidRPr="00B91003" w:rsidDel="001D793D">
        <w:rPr>
          <w:rFonts w:cs="Arial"/>
        </w:rPr>
        <w:t xml:space="preserve"> </w:t>
      </w:r>
      <w:r w:rsidR="00D4684F" w:rsidRPr="00B91003">
        <w:rPr>
          <w:rFonts w:cs="Arial"/>
        </w:rPr>
        <w:t>into the current LCAP in a way that makes sense for each LEA</w:t>
      </w:r>
      <w:r w:rsidRPr="00B91003">
        <w:rPr>
          <w:rFonts w:cs="Arial"/>
        </w:rPr>
        <w:t xml:space="preserve">. Option 2 also provides </w:t>
      </w:r>
      <w:r w:rsidR="00D4684F" w:rsidRPr="00B91003">
        <w:rPr>
          <w:rFonts w:cs="Arial"/>
        </w:rPr>
        <w:t xml:space="preserve">LEAs </w:t>
      </w:r>
      <w:r w:rsidRPr="00B91003">
        <w:rPr>
          <w:rFonts w:cs="Arial"/>
        </w:rPr>
        <w:t xml:space="preserve">with </w:t>
      </w:r>
      <w:r w:rsidR="00D4684F" w:rsidRPr="00B91003">
        <w:rPr>
          <w:rFonts w:cs="Arial"/>
        </w:rPr>
        <w:t xml:space="preserve">the flexibility to </w:t>
      </w:r>
      <w:r w:rsidRPr="00B91003">
        <w:rPr>
          <w:rFonts w:cs="Arial"/>
        </w:rPr>
        <w:t xml:space="preserve">consolidate all </w:t>
      </w:r>
      <w:bookmarkStart w:id="18" w:name="_Hlk173423781"/>
      <w:r w:rsidRPr="00B91003">
        <w:rPr>
          <w:rFonts w:cs="Arial"/>
        </w:rPr>
        <w:t>actions supported with LREBG funds, associated metrics, planned expenditures</w:t>
      </w:r>
      <w:r w:rsidR="00A72C84" w:rsidRPr="00B91003">
        <w:rPr>
          <w:rFonts w:cs="Arial"/>
        </w:rPr>
        <w:t>,</w:t>
      </w:r>
      <w:r w:rsidRPr="00B91003">
        <w:rPr>
          <w:rFonts w:cs="Arial"/>
        </w:rPr>
        <w:t xml:space="preserve"> and required descriptions </w:t>
      </w:r>
      <w:bookmarkEnd w:id="18"/>
      <w:r w:rsidRPr="00B91003">
        <w:rPr>
          <w:rFonts w:cs="Arial"/>
        </w:rPr>
        <w:t>into a single goal</w:t>
      </w:r>
      <w:r w:rsidRPr="00B91003" w:rsidDel="001D793D">
        <w:rPr>
          <w:rFonts w:cs="Arial"/>
        </w:rPr>
        <w:t xml:space="preserve"> </w:t>
      </w:r>
      <w:r w:rsidR="00D4684F" w:rsidRPr="00B91003">
        <w:rPr>
          <w:rFonts w:cs="Arial"/>
        </w:rPr>
        <w:t>should they desire</w:t>
      </w:r>
      <w:r w:rsidRPr="00B91003">
        <w:rPr>
          <w:rFonts w:cs="Arial"/>
        </w:rPr>
        <w:t>; however, use of a single LREBG goal would not be mandated</w:t>
      </w:r>
      <w:r w:rsidR="00D4684F" w:rsidRPr="00B91003">
        <w:rPr>
          <w:rFonts w:cs="Arial"/>
        </w:rPr>
        <w:t>.</w:t>
      </w:r>
      <w:r w:rsidR="004444B0" w:rsidRPr="00B91003">
        <w:rPr>
          <w:rFonts w:cs="Arial"/>
        </w:rPr>
        <w:t xml:space="preserve"> Option 2 also supports an LEA</w:t>
      </w:r>
      <w:r w:rsidR="009033D6" w:rsidRPr="00B91003">
        <w:rPr>
          <w:rFonts w:cs="Arial"/>
        </w:rPr>
        <w:t>’</w:t>
      </w:r>
      <w:r w:rsidR="004444B0" w:rsidRPr="00B91003">
        <w:rPr>
          <w:rFonts w:cs="Arial"/>
        </w:rPr>
        <w:t>s local control over its LCAP.</w:t>
      </w:r>
    </w:p>
    <w:p w14:paraId="01E0389A" w14:textId="44FD3DD3" w:rsidR="00D4684F" w:rsidRPr="00B91003" w:rsidRDefault="001D793D" w:rsidP="00D4684F">
      <w:pPr>
        <w:numPr>
          <w:ilvl w:val="1"/>
          <w:numId w:val="60"/>
        </w:numPr>
        <w:spacing w:after="240"/>
        <w:rPr>
          <w:rFonts w:cs="Arial"/>
        </w:rPr>
      </w:pPr>
      <w:r w:rsidRPr="00B91003">
        <w:rPr>
          <w:rFonts w:cs="Arial"/>
        </w:rPr>
        <w:t>One</w:t>
      </w:r>
      <w:r w:rsidR="00D4684F" w:rsidRPr="00B91003">
        <w:rPr>
          <w:rFonts w:cs="Arial"/>
        </w:rPr>
        <w:t xml:space="preserve"> drawback of Option 2 </w:t>
      </w:r>
      <w:r w:rsidRPr="00B91003">
        <w:rPr>
          <w:rFonts w:cs="Arial"/>
        </w:rPr>
        <w:t>is</w:t>
      </w:r>
      <w:r w:rsidR="00D4684F" w:rsidRPr="00B91003">
        <w:rPr>
          <w:rFonts w:cs="Arial"/>
        </w:rPr>
        <w:t xml:space="preserve"> that LEAs may be required to articulate the rationale for </w:t>
      </w:r>
      <w:r w:rsidR="00A14E49" w:rsidRPr="00B91003">
        <w:rPr>
          <w:rFonts w:cs="Arial"/>
        </w:rPr>
        <w:t xml:space="preserve">including </w:t>
      </w:r>
      <w:r w:rsidR="00D4684F" w:rsidRPr="00B91003">
        <w:rPr>
          <w:rFonts w:cs="Arial"/>
        </w:rPr>
        <w:t xml:space="preserve">specific actions </w:t>
      </w:r>
      <w:r w:rsidR="00A14E49" w:rsidRPr="00B91003">
        <w:rPr>
          <w:rFonts w:cs="Arial"/>
        </w:rPr>
        <w:t>with</w:t>
      </w:r>
      <w:r w:rsidR="00D4684F" w:rsidRPr="00B91003">
        <w:rPr>
          <w:rFonts w:cs="Arial"/>
        </w:rPr>
        <w:t xml:space="preserve">in multiple goals, rather than only one goal, </w:t>
      </w:r>
      <w:r w:rsidR="00A14E49" w:rsidRPr="00B91003">
        <w:rPr>
          <w:rFonts w:cs="Arial"/>
        </w:rPr>
        <w:t xml:space="preserve">leading to a duplication of effort and an increase in the length of the plan. Another drawback of Option 2 is </w:t>
      </w:r>
      <w:r w:rsidR="00D4684F" w:rsidRPr="00B91003">
        <w:rPr>
          <w:rFonts w:cs="Arial"/>
        </w:rPr>
        <w:t xml:space="preserve">that readers of the LCAP desiring to identify the </w:t>
      </w:r>
      <w:r w:rsidR="00A14E49" w:rsidRPr="00B91003">
        <w:rPr>
          <w:rFonts w:cs="Arial"/>
        </w:rPr>
        <w:t>actions supported with LREBG funds, associated metrics, planned expenditures</w:t>
      </w:r>
      <w:r w:rsidR="00A72C84" w:rsidRPr="00B91003">
        <w:rPr>
          <w:rFonts w:cs="Arial"/>
        </w:rPr>
        <w:t>,</w:t>
      </w:r>
      <w:r w:rsidR="00A14E49" w:rsidRPr="00B91003">
        <w:rPr>
          <w:rFonts w:cs="Arial"/>
        </w:rPr>
        <w:t xml:space="preserve"> and required descriptions </w:t>
      </w:r>
      <w:r w:rsidR="00D4684F" w:rsidRPr="00B91003">
        <w:rPr>
          <w:rFonts w:cs="Arial"/>
        </w:rPr>
        <w:t xml:space="preserve">will have to look through </w:t>
      </w:r>
      <w:r w:rsidR="0021679D" w:rsidRPr="00B91003">
        <w:rPr>
          <w:rFonts w:cs="Arial"/>
        </w:rPr>
        <w:t>all</w:t>
      </w:r>
      <w:r w:rsidR="00D4684F" w:rsidRPr="00B91003">
        <w:rPr>
          <w:rFonts w:cs="Arial"/>
        </w:rPr>
        <w:t xml:space="preserve"> the goals included in the LCAP to find them</w:t>
      </w:r>
      <w:r w:rsidR="00A14E49" w:rsidRPr="00B91003">
        <w:rPr>
          <w:rFonts w:cs="Arial"/>
        </w:rPr>
        <w:t>. An additional drawback to Option 2 is that</w:t>
      </w:r>
      <w:r w:rsidR="00D4684F" w:rsidRPr="00B91003">
        <w:rPr>
          <w:rFonts w:cs="Arial"/>
        </w:rPr>
        <w:t xml:space="preserve"> </w:t>
      </w:r>
      <w:r w:rsidR="00A14E49" w:rsidRPr="00B91003">
        <w:rPr>
          <w:rFonts w:cs="Arial"/>
        </w:rPr>
        <w:t>once an LEA</w:t>
      </w:r>
      <w:r w:rsidR="009033D6" w:rsidRPr="00B91003">
        <w:rPr>
          <w:rFonts w:cs="Arial"/>
        </w:rPr>
        <w:t>’</w:t>
      </w:r>
      <w:r w:rsidR="00A14E49" w:rsidRPr="00B91003">
        <w:rPr>
          <w:rFonts w:cs="Arial"/>
        </w:rPr>
        <w:t xml:space="preserve">s LREBG funds </w:t>
      </w:r>
      <w:r w:rsidR="009033D6" w:rsidRPr="00B91003">
        <w:rPr>
          <w:rFonts w:cs="Arial"/>
        </w:rPr>
        <w:t xml:space="preserve">have </w:t>
      </w:r>
      <w:r w:rsidR="00A14E49" w:rsidRPr="00B91003">
        <w:rPr>
          <w:rFonts w:cs="Arial"/>
        </w:rPr>
        <w:t>been expended</w:t>
      </w:r>
      <w:r w:rsidR="00A72C84" w:rsidRPr="00B91003">
        <w:rPr>
          <w:rFonts w:cs="Arial"/>
        </w:rPr>
        <w:t>,</w:t>
      </w:r>
      <w:r w:rsidR="00A14E49" w:rsidRPr="00B91003">
        <w:rPr>
          <w:rFonts w:cs="Arial"/>
        </w:rPr>
        <w:t xml:space="preserve"> </w:t>
      </w:r>
      <w:r w:rsidR="00D4684F" w:rsidRPr="00B91003">
        <w:rPr>
          <w:rFonts w:cs="Arial"/>
        </w:rPr>
        <w:t xml:space="preserve">the removal of actions supported with LREBG funding, associated metrics, </w:t>
      </w:r>
      <w:r w:rsidR="00A14E49" w:rsidRPr="00B91003">
        <w:rPr>
          <w:rFonts w:cs="Arial"/>
        </w:rPr>
        <w:t>planned expenditures</w:t>
      </w:r>
      <w:r w:rsidR="00A72C84" w:rsidRPr="00B91003">
        <w:rPr>
          <w:rFonts w:cs="Arial"/>
        </w:rPr>
        <w:t>,</w:t>
      </w:r>
      <w:r w:rsidR="00A14E49" w:rsidRPr="00B91003">
        <w:rPr>
          <w:rFonts w:cs="Arial"/>
        </w:rPr>
        <w:t xml:space="preserve"> </w:t>
      </w:r>
      <w:r w:rsidR="00D4684F" w:rsidRPr="00B91003">
        <w:rPr>
          <w:rFonts w:cs="Arial"/>
        </w:rPr>
        <w:t>and required descriptions from the LCAP may be more burdensome for LEAs.</w:t>
      </w:r>
    </w:p>
    <w:p w14:paraId="517F30FD" w14:textId="17BE67B1" w:rsidR="001E17F7" w:rsidRPr="00B91003" w:rsidRDefault="001E17F7" w:rsidP="00DC7007">
      <w:pPr>
        <w:numPr>
          <w:ilvl w:val="1"/>
          <w:numId w:val="60"/>
        </w:numPr>
        <w:spacing w:after="480"/>
        <w:rPr>
          <w:rFonts w:cs="Arial"/>
        </w:rPr>
      </w:pPr>
      <w:r w:rsidRPr="00B91003">
        <w:rPr>
          <w:rFonts w:cs="Arial"/>
        </w:rPr>
        <w:t xml:space="preserve">The proposed edits for Option 2 are provided in track changes </w:t>
      </w:r>
      <w:r w:rsidR="00B044DA" w:rsidRPr="00B91003">
        <w:rPr>
          <w:rFonts w:cs="Arial"/>
        </w:rPr>
        <w:t>with</w:t>
      </w:r>
      <w:r w:rsidRPr="00B91003">
        <w:rPr>
          <w:rFonts w:cs="Arial"/>
        </w:rPr>
        <w:t xml:space="preserve">in </w:t>
      </w:r>
      <w:bookmarkStart w:id="19" w:name="_Hlk173822007"/>
      <w:r w:rsidRPr="00B91003">
        <w:rPr>
          <w:rFonts w:cs="Arial"/>
        </w:rPr>
        <w:t xml:space="preserve">Attachment 4 on </w:t>
      </w:r>
      <w:r w:rsidR="00FA32C4" w:rsidRPr="00B91003">
        <w:rPr>
          <w:rFonts w:cs="Arial"/>
        </w:rPr>
        <w:t>pp</w:t>
      </w:r>
      <w:r w:rsidRPr="00B91003">
        <w:rPr>
          <w:rFonts w:cs="Arial"/>
        </w:rPr>
        <w:t xml:space="preserve">. </w:t>
      </w:r>
      <w:r w:rsidR="0079387D" w:rsidRPr="00B91003">
        <w:rPr>
          <w:rFonts w:cs="Arial"/>
        </w:rPr>
        <w:t xml:space="preserve">20, </w:t>
      </w:r>
      <w:r w:rsidR="002C795C" w:rsidRPr="00B91003">
        <w:rPr>
          <w:rFonts w:cs="Arial"/>
        </w:rPr>
        <w:t>27–</w:t>
      </w:r>
      <w:r w:rsidRPr="00B91003">
        <w:rPr>
          <w:rFonts w:cs="Arial"/>
        </w:rPr>
        <w:t>2</w:t>
      </w:r>
      <w:r w:rsidR="00F820A3" w:rsidRPr="00B91003">
        <w:rPr>
          <w:rFonts w:cs="Arial"/>
        </w:rPr>
        <w:t>8</w:t>
      </w:r>
      <w:r w:rsidRPr="00B91003">
        <w:rPr>
          <w:rFonts w:cs="Arial"/>
        </w:rPr>
        <w:t xml:space="preserve">, </w:t>
      </w:r>
      <w:r w:rsidR="002C795C" w:rsidRPr="00B91003">
        <w:rPr>
          <w:rFonts w:cs="Arial"/>
        </w:rPr>
        <w:t>29–</w:t>
      </w:r>
      <w:r w:rsidRPr="00B91003">
        <w:rPr>
          <w:rFonts w:cs="Arial"/>
        </w:rPr>
        <w:t>3</w:t>
      </w:r>
      <w:r w:rsidR="00F820A3" w:rsidRPr="00B91003">
        <w:rPr>
          <w:rFonts w:cs="Arial"/>
        </w:rPr>
        <w:t>0</w:t>
      </w:r>
      <w:r w:rsidRPr="00B91003">
        <w:rPr>
          <w:rFonts w:cs="Arial"/>
        </w:rPr>
        <w:t>, 3</w:t>
      </w:r>
      <w:r w:rsidR="00F820A3" w:rsidRPr="00B91003">
        <w:rPr>
          <w:rFonts w:cs="Arial"/>
        </w:rPr>
        <w:t>2</w:t>
      </w:r>
      <w:r w:rsidRPr="00B91003">
        <w:rPr>
          <w:rFonts w:cs="Arial"/>
        </w:rPr>
        <w:t xml:space="preserve"> and 3</w:t>
      </w:r>
      <w:r w:rsidR="002C795C" w:rsidRPr="00B91003">
        <w:rPr>
          <w:rFonts w:cs="Arial"/>
        </w:rPr>
        <w:t>7</w:t>
      </w:r>
      <w:r w:rsidR="00417972" w:rsidRPr="00B91003">
        <w:rPr>
          <w:rFonts w:cs="Arial"/>
        </w:rPr>
        <w:t>–</w:t>
      </w:r>
      <w:bookmarkEnd w:id="19"/>
      <w:r w:rsidR="00F820A3" w:rsidRPr="00B91003">
        <w:rPr>
          <w:rFonts w:cs="Arial"/>
        </w:rPr>
        <w:t>3</w:t>
      </w:r>
      <w:r w:rsidR="002C795C" w:rsidRPr="00B91003">
        <w:rPr>
          <w:rFonts w:cs="Arial"/>
        </w:rPr>
        <w:t>8</w:t>
      </w:r>
      <w:r w:rsidRPr="00B91003">
        <w:rPr>
          <w:rFonts w:cs="Arial"/>
        </w:rPr>
        <w:t>.</w:t>
      </w:r>
    </w:p>
    <w:p w14:paraId="4F91D98C" w14:textId="23D8F75B" w:rsidR="00CD2BFD" w:rsidRPr="00B91003" w:rsidRDefault="00CD2BFD" w:rsidP="00EC455B">
      <w:pPr>
        <w:pStyle w:val="Heading3"/>
      </w:pPr>
      <w:r w:rsidRPr="00B91003">
        <w:t>Educational Partner Input</w:t>
      </w:r>
    </w:p>
    <w:p w14:paraId="070DA629" w14:textId="148E011D" w:rsidR="00A764DC" w:rsidRPr="00B91003" w:rsidRDefault="0002004D" w:rsidP="00A764DC">
      <w:pPr>
        <w:spacing w:before="240" w:after="240"/>
        <w:rPr>
          <w:rFonts w:cs="Arial"/>
        </w:rPr>
      </w:pPr>
      <w:r w:rsidRPr="00B91003">
        <w:rPr>
          <w:rFonts w:cs="Arial"/>
        </w:rPr>
        <w:t xml:space="preserve">On August 6, 2024, the CDE hosted a statewide input session </w:t>
      </w:r>
      <w:r w:rsidR="00D8301C" w:rsidRPr="00B91003">
        <w:rPr>
          <w:rFonts w:cs="Arial"/>
        </w:rPr>
        <w:t>to solicit input on the proposed revisions to the instructions for the LCAP template. The webinar was attended by 357 attendees</w:t>
      </w:r>
      <w:r w:rsidR="00A764DC" w:rsidRPr="00B91003">
        <w:rPr>
          <w:rFonts w:cs="Arial"/>
        </w:rPr>
        <w:t xml:space="preserve"> who were provided with an overview of the requirements and the proposed options. Attendees were asked to provide input related to two aspects of the proposed revisions to the instructions for the LCAP template:</w:t>
      </w:r>
    </w:p>
    <w:p w14:paraId="31AC2C37" w14:textId="77777777" w:rsidR="00A764DC" w:rsidRPr="00B91003" w:rsidRDefault="00A764DC" w:rsidP="00A764DC">
      <w:pPr>
        <w:numPr>
          <w:ilvl w:val="0"/>
          <w:numId w:val="81"/>
        </w:numPr>
        <w:spacing w:before="240" w:after="240"/>
        <w:rPr>
          <w:rFonts w:cs="Arial"/>
        </w:rPr>
      </w:pPr>
      <w:r w:rsidRPr="00B91003">
        <w:rPr>
          <w:rFonts w:cs="Arial"/>
        </w:rPr>
        <w:t>Are you more in favor of implementing Option 1 or Option 2?</w:t>
      </w:r>
    </w:p>
    <w:p w14:paraId="44B9A242" w14:textId="3414CE7C" w:rsidR="00CD2BFD" w:rsidRPr="00B91003" w:rsidRDefault="00A764DC" w:rsidP="00B47163">
      <w:pPr>
        <w:pStyle w:val="ListParagraph"/>
        <w:numPr>
          <w:ilvl w:val="0"/>
          <w:numId w:val="81"/>
        </w:numPr>
        <w:spacing w:before="240" w:after="240"/>
        <w:rPr>
          <w:rFonts w:cs="Arial"/>
        </w:rPr>
      </w:pPr>
      <w:r w:rsidRPr="00B91003">
        <w:rPr>
          <w:rFonts w:cs="Arial"/>
        </w:rPr>
        <w:t>What feedback do you have related to the proposed instructions themselves?</w:t>
      </w:r>
    </w:p>
    <w:p w14:paraId="70F58096" w14:textId="4D4E3808" w:rsidR="00B317A8" w:rsidRPr="00B91003" w:rsidRDefault="00A764DC" w:rsidP="00A764DC">
      <w:pPr>
        <w:spacing w:before="240" w:after="240"/>
        <w:rPr>
          <w:rFonts w:cs="Arial"/>
        </w:rPr>
      </w:pPr>
      <w:r w:rsidRPr="00B91003">
        <w:rPr>
          <w:rFonts w:cs="Arial"/>
        </w:rPr>
        <w:t>Poll results indicated that 23</w:t>
      </w:r>
      <w:r w:rsidR="00405899" w:rsidRPr="00B91003">
        <w:rPr>
          <w:rFonts w:cs="Arial"/>
        </w:rPr>
        <w:t xml:space="preserve"> percent </w:t>
      </w:r>
      <w:r w:rsidRPr="00B91003">
        <w:rPr>
          <w:rFonts w:cs="Arial"/>
        </w:rPr>
        <w:t>of the attendees were in favor of Option 1 while 77</w:t>
      </w:r>
      <w:r w:rsidR="00405899" w:rsidRPr="00B91003">
        <w:rPr>
          <w:rFonts w:cs="Arial"/>
        </w:rPr>
        <w:t xml:space="preserve"> percent </w:t>
      </w:r>
      <w:r w:rsidRPr="00B91003">
        <w:rPr>
          <w:rFonts w:cs="Arial"/>
        </w:rPr>
        <w:t xml:space="preserve">of attendees were in favor of Option 2. Some attendees indicated that while they </w:t>
      </w:r>
      <w:r w:rsidR="00B317A8" w:rsidRPr="00B91003">
        <w:rPr>
          <w:rFonts w:cs="Arial"/>
        </w:rPr>
        <w:t>appreciate</w:t>
      </w:r>
      <w:r w:rsidRPr="00B91003">
        <w:rPr>
          <w:rFonts w:cs="Arial"/>
        </w:rPr>
        <w:t xml:space="preserve"> the simplicity of Option 1</w:t>
      </w:r>
      <w:r w:rsidR="00B317A8" w:rsidRPr="00B91003">
        <w:rPr>
          <w:rFonts w:cs="Arial"/>
        </w:rPr>
        <w:t>,</w:t>
      </w:r>
      <w:r w:rsidRPr="00B91003">
        <w:rPr>
          <w:rFonts w:cs="Arial"/>
        </w:rPr>
        <w:t xml:space="preserve"> they chose Option 2 because it allowed LEAs the flexibility of choosing </w:t>
      </w:r>
      <w:r w:rsidR="00B317A8" w:rsidRPr="00B91003">
        <w:rPr>
          <w:rFonts w:cs="Arial"/>
        </w:rPr>
        <w:t>whether</w:t>
      </w:r>
      <w:r w:rsidRPr="00B91003">
        <w:rPr>
          <w:rFonts w:cs="Arial"/>
        </w:rPr>
        <w:t xml:space="preserve"> to cons</w:t>
      </w:r>
      <w:r w:rsidR="00B317A8" w:rsidRPr="00B91003">
        <w:rPr>
          <w:rFonts w:cs="Arial"/>
        </w:rPr>
        <w:t xml:space="preserve">olidate their LREBG actions into a single goal. </w:t>
      </w:r>
      <w:r w:rsidR="00B317A8" w:rsidRPr="00B91003">
        <w:rPr>
          <w:rFonts w:cs="Arial"/>
        </w:rPr>
        <w:lastRenderedPageBreak/>
        <w:t xml:space="preserve">Overall, the majority of attendees favored expressed a desire to maintain local control over how to incorporate the LREBG requirements into the LCAP. </w:t>
      </w:r>
    </w:p>
    <w:p w14:paraId="488903C7" w14:textId="48A21D7C" w:rsidR="00B317A8" w:rsidRPr="00B91003" w:rsidRDefault="00B317A8" w:rsidP="00A764DC">
      <w:pPr>
        <w:spacing w:before="240" w:after="240"/>
        <w:rPr>
          <w:rFonts w:cs="Arial"/>
        </w:rPr>
      </w:pPr>
      <w:r w:rsidRPr="00B91003">
        <w:rPr>
          <w:rFonts w:cs="Arial"/>
        </w:rPr>
        <w:t>Attendees provided limited but beneficial feedback about the proposed instructions.</w:t>
      </w:r>
      <w:r w:rsidR="00B47163" w:rsidRPr="00B91003">
        <w:rPr>
          <w:rFonts w:cs="Arial"/>
        </w:rPr>
        <w:t xml:space="preserve"> S</w:t>
      </w:r>
      <w:r w:rsidRPr="00B91003">
        <w:rPr>
          <w:rFonts w:cs="Arial"/>
        </w:rPr>
        <w:t>uggestion</w:t>
      </w:r>
      <w:r w:rsidR="00B47163" w:rsidRPr="00B91003">
        <w:rPr>
          <w:rFonts w:cs="Arial"/>
        </w:rPr>
        <w:t>s</w:t>
      </w:r>
      <w:r w:rsidRPr="00B91003">
        <w:rPr>
          <w:rFonts w:cs="Arial"/>
        </w:rPr>
        <w:t xml:space="preserve"> that resonated with attendees </w:t>
      </w:r>
      <w:r w:rsidR="00B47163" w:rsidRPr="00B91003">
        <w:rPr>
          <w:rFonts w:cs="Arial"/>
        </w:rPr>
        <w:t>included</w:t>
      </w:r>
      <w:r w:rsidRPr="00B91003">
        <w:rPr>
          <w:rFonts w:cs="Arial"/>
        </w:rPr>
        <w:t xml:space="preserve"> </w:t>
      </w:r>
      <w:r w:rsidR="00B47163" w:rsidRPr="00B91003">
        <w:rPr>
          <w:rFonts w:cs="Arial"/>
        </w:rPr>
        <w:t>providing</w:t>
      </w:r>
      <w:r w:rsidRPr="00B91003">
        <w:rPr>
          <w:rFonts w:cs="Arial"/>
        </w:rPr>
        <w:t xml:space="preserve"> the rationale for selecting actions as part of the Plan Summary rather than as part of the explanation of why the LEA developed the goal</w:t>
      </w:r>
      <w:r w:rsidR="00295F95" w:rsidRPr="00B91003">
        <w:rPr>
          <w:rFonts w:cs="Arial"/>
        </w:rPr>
        <w:t>,</w:t>
      </w:r>
      <w:r w:rsidR="00B47163" w:rsidRPr="00B91003">
        <w:rPr>
          <w:rFonts w:cs="Arial"/>
        </w:rPr>
        <w:t xml:space="preserve"> and that LEAs be required to identify that they received LREBG funds and where actions supported with LREBG funds could be found as part of the Plan Summary</w:t>
      </w:r>
      <w:r w:rsidRPr="00B91003">
        <w:rPr>
          <w:rFonts w:cs="Arial"/>
        </w:rPr>
        <w:t xml:space="preserve">. </w:t>
      </w:r>
    </w:p>
    <w:p w14:paraId="7ABFEBCB" w14:textId="3BED61A4" w:rsidR="00A764DC" w:rsidRPr="00B91003" w:rsidRDefault="00B317A8" w:rsidP="00A764DC">
      <w:pPr>
        <w:spacing w:before="240" w:after="240"/>
        <w:rPr>
          <w:rFonts w:cs="Arial"/>
        </w:rPr>
      </w:pPr>
      <w:r w:rsidRPr="00B91003">
        <w:rPr>
          <w:rFonts w:cs="Arial"/>
        </w:rPr>
        <w:t>In addition to the webinar, educational partners were provided with the opportunity to provide input via email</w:t>
      </w:r>
      <w:r w:rsidR="00B47163" w:rsidRPr="00B91003">
        <w:rPr>
          <w:rFonts w:cs="Arial"/>
        </w:rPr>
        <w:t xml:space="preserve">. </w:t>
      </w:r>
    </w:p>
    <w:p w14:paraId="694F6AB9" w14:textId="77777777" w:rsidR="00CD2BFD" w:rsidRPr="00B91003" w:rsidRDefault="00CD2BFD" w:rsidP="007B2504">
      <w:pPr>
        <w:spacing w:after="240"/>
        <w:rPr>
          <w:rFonts w:cs="Arial"/>
        </w:rPr>
      </w:pPr>
    </w:p>
    <w:p w14:paraId="5F007D16" w14:textId="5821FA20" w:rsidR="008F5576" w:rsidRPr="00B91003" w:rsidRDefault="008F5576" w:rsidP="008F5576">
      <w:pPr>
        <w:spacing w:after="240"/>
        <w:rPr>
          <w:rFonts w:cs="Arial"/>
        </w:rPr>
      </w:pPr>
    </w:p>
    <w:p w14:paraId="4E1DEC34" w14:textId="77777777" w:rsidR="008F5576" w:rsidRPr="00B91003" w:rsidRDefault="008F5576" w:rsidP="008F5576">
      <w:pPr>
        <w:spacing w:after="240"/>
        <w:sectPr w:rsidR="008F5576" w:rsidRPr="00B91003" w:rsidSect="008F5576">
          <w:headerReference w:type="default" r:id="rId28"/>
          <w:pgSz w:w="12240" w:h="15840"/>
          <w:pgMar w:top="720" w:right="1440" w:bottom="1440" w:left="1440" w:header="720" w:footer="720" w:gutter="0"/>
          <w:pgNumType w:start="1"/>
          <w:cols w:space="720"/>
          <w:docGrid w:linePitch="360"/>
        </w:sectPr>
      </w:pPr>
    </w:p>
    <w:p w14:paraId="49146A30" w14:textId="6DBFBD12" w:rsidR="00EE4F74" w:rsidRPr="00B91003" w:rsidRDefault="00EE4F74" w:rsidP="005D3D54">
      <w:pPr>
        <w:pStyle w:val="Heading2"/>
        <w:rPr>
          <w:sz w:val="36"/>
        </w:rPr>
      </w:pPr>
      <w:bookmarkStart w:id="20" w:name="_Plan_Summary"/>
      <w:bookmarkStart w:id="21" w:name="_Engaging_Educational_Partners"/>
      <w:bookmarkStart w:id="22" w:name="_Goals_and_Actions"/>
      <w:bookmarkStart w:id="23" w:name="_Increased_or_Improved"/>
      <w:bookmarkStart w:id="24" w:name="_Plan_Summary_1"/>
      <w:bookmarkStart w:id="25" w:name="_Engaging_Educational_Partners_1"/>
      <w:bookmarkStart w:id="26" w:name="_Goals_and_Actions_1"/>
      <w:bookmarkStart w:id="27" w:name="_Increased_or_Improved_1"/>
      <w:bookmarkEnd w:id="20"/>
      <w:bookmarkEnd w:id="21"/>
      <w:bookmarkEnd w:id="22"/>
      <w:bookmarkEnd w:id="23"/>
      <w:bookmarkEnd w:id="24"/>
      <w:bookmarkEnd w:id="25"/>
      <w:bookmarkEnd w:id="26"/>
      <w:bookmarkEnd w:id="27"/>
      <w:r w:rsidRPr="00B91003">
        <w:rPr>
          <w:sz w:val="36"/>
        </w:rPr>
        <w:lastRenderedPageBreak/>
        <w:t xml:space="preserve">Attachment </w:t>
      </w:r>
      <w:r w:rsidR="009E2D3D" w:rsidRPr="00B91003">
        <w:rPr>
          <w:sz w:val="36"/>
        </w:rPr>
        <w:t>2</w:t>
      </w:r>
      <w:r w:rsidRPr="00B91003">
        <w:rPr>
          <w:sz w:val="36"/>
        </w:rPr>
        <w:t xml:space="preserve">: </w:t>
      </w:r>
      <w:r w:rsidR="00031179" w:rsidRPr="00B91003">
        <w:rPr>
          <w:sz w:val="36"/>
        </w:rPr>
        <w:t>Current</w:t>
      </w:r>
      <w:r w:rsidRPr="00B91003">
        <w:rPr>
          <w:sz w:val="36"/>
        </w:rPr>
        <w:t xml:space="preserve"> Local Control and Accountability Plan and Annual Update Template and Instructions</w:t>
      </w:r>
    </w:p>
    <w:p w14:paraId="7FED3DB3" w14:textId="77777777" w:rsidR="009C0544" w:rsidRPr="00B91003" w:rsidRDefault="009C0544" w:rsidP="009C0544">
      <w:pPr>
        <w:pStyle w:val="Heading3"/>
        <w:rPr>
          <w:sz w:val="40"/>
          <w:szCs w:val="40"/>
        </w:rPr>
      </w:pPr>
      <w:r w:rsidRPr="00B91003">
        <w:rPr>
          <w:sz w:val="40"/>
          <w:szCs w:val="40"/>
        </w:rPr>
        <w:t>Local Control and Accountability Plan</w:t>
      </w:r>
    </w:p>
    <w:p w14:paraId="4B65048C" w14:textId="77777777" w:rsidR="009C0544" w:rsidRPr="00B91003" w:rsidRDefault="009C0544" w:rsidP="009C0544">
      <w:pPr>
        <w:spacing w:before="120" w:after="120"/>
        <w:rPr>
          <w:rFonts w:eastAsiaTheme="minorHAnsi" w:cs="Arial"/>
          <w:b/>
          <w:color w:val="000000"/>
          <w:szCs w:val="20"/>
        </w:rPr>
      </w:pPr>
      <w:r w:rsidRPr="00B91003">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5079"/>
        <w:gridCol w:w="5091"/>
        <w:gridCol w:w="5084"/>
      </w:tblGrid>
      <w:tr w:rsidR="009C0544" w:rsidRPr="00B91003" w14:paraId="627DB9F8" w14:textId="77777777" w:rsidTr="003B79CF">
        <w:trPr>
          <w:cantSplit/>
          <w:tblHeader/>
        </w:trPr>
        <w:tc>
          <w:tcPr>
            <w:tcW w:w="5079" w:type="dxa"/>
            <w:shd w:val="clear" w:color="auto" w:fill="DEEAF6" w:themeFill="accent1" w:themeFillTint="33"/>
            <w:vAlign w:val="center"/>
          </w:tcPr>
          <w:p w14:paraId="7D6C46E6"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Local Educational Agency (LEA) Name</w:t>
            </w:r>
          </w:p>
        </w:tc>
        <w:tc>
          <w:tcPr>
            <w:tcW w:w="5091" w:type="dxa"/>
            <w:shd w:val="clear" w:color="auto" w:fill="DEEAF6" w:themeFill="accent1" w:themeFillTint="33"/>
            <w:vAlign w:val="center"/>
          </w:tcPr>
          <w:p w14:paraId="3DE8CFCE"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Contact Name and Title</w:t>
            </w:r>
          </w:p>
        </w:tc>
        <w:tc>
          <w:tcPr>
            <w:tcW w:w="5084" w:type="dxa"/>
            <w:shd w:val="clear" w:color="auto" w:fill="DEEAF6" w:themeFill="accent1" w:themeFillTint="33"/>
            <w:vAlign w:val="center"/>
          </w:tcPr>
          <w:p w14:paraId="2778DB31"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Email and Phone</w:t>
            </w:r>
          </w:p>
        </w:tc>
      </w:tr>
      <w:tr w:rsidR="009C0544" w:rsidRPr="00B91003" w14:paraId="1A15B0C0" w14:textId="77777777" w:rsidTr="00583CB6">
        <w:trPr>
          <w:cantSplit/>
        </w:trPr>
        <w:tc>
          <w:tcPr>
            <w:tcW w:w="5079" w:type="dxa"/>
            <w:shd w:val="clear" w:color="auto" w:fill="auto"/>
            <w:vAlign w:val="center"/>
          </w:tcPr>
          <w:p w14:paraId="0C5450C3"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[Insert LEA Name here]</w:t>
            </w:r>
          </w:p>
        </w:tc>
        <w:tc>
          <w:tcPr>
            <w:tcW w:w="5091" w:type="dxa"/>
            <w:shd w:val="clear" w:color="auto" w:fill="auto"/>
            <w:vAlign w:val="center"/>
          </w:tcPr>
          <w:p w14:paraId="19AB1160"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[Insert Contact Name and Title here]</w:t>
            </w:r>
          </w:p>
        </w:tc>
        <w:tc>
          <w:tcPr>
            <w:tcW w:w="5084" w:type="dxa"/>
            <w:shd w:val="clear" w:color="auto" w:fill="auto"/>
            <w:vAlign w:val="center"/>
          </w:tcPr>
          <w:p w14:paraId="52C63CC2" w14:textId="77777777" w:rsidR="009C0544" w:rsidRPr="00B91003" w:rsidRDefault="009C0544" w:rsidP="009C0544">
            <w:pPr>
              <w:tabs>
                <w:tab w:val="left" w:pos="5093"/>
              </w:tabs>
              <w:rPr>
                <w:rFonts w:eastAsiaTheme="minorHAnsi" w:cs="Arial"/>
                <w:bCs/>
                <w:color w:val="000000"/>
                <w:szCs w:val="22"/>
              </w:rPr>
            </w:pPr>
            <w:r w:rsidRPr="00B91003">
              <w:rPr>
                <w:rFonts w:eastAsiaTheme="minorHAnsi" w:cs="Arial"/>
                <w:bCs/>
                <w:color w:val="000000"/>
                <w:szCs w:val="22"/>
              </w:rPr>
              <w:t>[Insert Email and Phone here]</w:t>
            </w:r>
          </w:p>
        </w:tc>
      </w:tr>
    </w:tbl>
    <w:p w14:paraId="4D2A7A29" w14:textId="77777777" w:rsidR="009C0544" w:rsidRPr="00B91003" w:rsidRDefault="009C0544" w:rsidP="009C0544">
      <w:pPr>
        <w:pStyle w:val="Heading4"/>
        <w:rPr>
          <w:sz w:val="32"/>
          <w:szCs w:val="32"/>
        </w:rPr>
      </w:pPr>
      <w:r w:rsidRPr="00B91003">
        <w:rPr>
          <w:sz w:val="32"/>
          <w:szCs w:val="32"/>
        </w:rPr>
        <w:t>Plan Summary [LCAP Year]</w:t>
      </w:r>
    </w:p>
    <w:p w14:paraId="719D4A83" w14:textId="77777777" w:rsidR="009C0544" w:rsidRPr="00B91003" w:rsidRDefault="009C0544" w:rsidP="009C0544">
      <w:pPr>
        <w:pStyle w:val="Heading5"/>
        <w:rPr>
          <w:b/>
          <w:bCs/>
          <w:sz w:val="28"/>
          <w:szCs w:val="28"/>
        </w:rPr>
      </w:pPr>
      <w:r w:rsidRPr="00B91003">
        <w:rPr>
          <w:b/>
          <w:bCs/>
          <w:sz w:val="28"/>
          <w:szCs w:val="28"/>
        </w:rPr>
        <w:t>General Information</w:t>
      </w:r>
    </w:p>
    <w:p w14:paraId="3A4078B4"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566367A2"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E8B8E50"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ADF7273" w14:textId="77777777" w:rsidR="009C0544" w:rsidRPr="00B91003" w:rsidRDefault="009C0544" w:rsidP="009C0544">
      <w:pPr>
        <w:pStyle w:val="Heading5"/>
        <w:rPr>
          <w:b/>
          <w:bCs/>
          <w:sz w:val="28"/>
          <w:szCs w:val="28"/>
        </w:rPr>
      </w:pPr>
      <w:r w:rsidRPr="00B91003">
        <w:rPr>
          <w:b/>
          <w:bCs/>
          <w:sz w:val="28"/>
          <w:szCs w:val="28"/>
        </w:rPr>
        <w:t>Reflections: Annual Performance</w:t>
      </w:r>
    </w:p>
    <w:p w14:paraId="39366205"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765B3527"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2413031E"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86B69BF" w14:textId="77777777" w:rsidR="009C0544" w:rsidRPr="00B91003" w:rsidRDefault="009C0544" w:rsidP="009C0544">
      <w:pPr>
        <w:pStyle w:val="Heading5"/>
        <w:rPr>
          <w:b/>
          <w:bCs/>
          <w:sz w:val="28"/>
          <w:szCs w:val="28"/>
        </w:rPr>
      </w:pPr>
      <w:r w:rsidRPr="00B91003">
        <w:rPr>
          <w:b/>
          <w:bCs/>
          <w:sz w:val="28"/>
          <w:szCs w:val="28"/>
        </w:rPr>
        <w:t>Reflections: Technical Assistance</w:t>
      </w:r>
    </w:p>
    <w:p w14:paraId="1BC481AE"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t xml:space="preserve">As applicable, </w:t>
      </w:r>
      <w:r w:rsidRPr="00B91003">
        <w:rPr>
          <w:rFonts w:eastAsiaTheme="minorHAnsi" w:cs="Arial"/>
          <w:color w:val="000000"/>
          <w:szCs w:val="20"/>
        </w:rPr>
        <w:t>a summary of the work underway as part of technical assistance.</w:t>
      </w:r>
    </w:p>
    <w:p w14:paraId="5CAFBA04"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5C800212"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5DC457B" w14:textId="77777777" w:rsidR="009C0544" w:rsidRPr="00B91003" w:rsidRDefault="009C0544" w:rsidP="00C357AD">
      <w:pPr>
        <w:pStyle w:val="Heading5"/>
        <w:spacing w:before="240"/>
        <w:rPr>
          <w:b/>
          <w:bCs/>
          <w:sz w:val="28"/>
          <w:szCs w:val="28"/>
        </w:rPr>
      </w:pPr>
      <w:r w:rsidRPr="00B91003">
        <w:rPr>
          <w:b/>
          <w:bCs/>
          <w:sz w:val="28"/>
          <w:szCs w:val="28"/>
        </w:rPr>
        <w:t>Comprehensive Support and Improvement</w:t>
      </w:r>
    </w:p>
    <w:p w14:paraId="5E624A76" w14:textId="77777777" w:rsidR="009C0544" w:rsidRPr="00B91003" w:rsidRDefault="009C0544" w:rsidP="009C0544">
      <w:pPr>
        <w:spacing w:after="120"/>
        <w:rPr>
          <w:rFonts w:eastAsiaTheme="minorHAnsi" w:cs="Arial"/>
          <w:color w:val="000000"/>
          <w:szCs w:val="20"/>
        </w:rPr>
      </w:pPr>
      <w:r w:rsidRPr="00B91003">
        <w:rPr>
          <w:rFonts w:eastAsiaTheme="minorHAnsi" w:cs="Arial"/>
          <w:color w:val="000000"/>
          <w:szCs w:val="20"/>
        </w:rPr>
        <w:t>An LEA with a school or schools eligible for comprehensive support and improvement must respond to the following prompts.</w:t>
      </w:r>
    </w:p>
    <w:p w14:paraId="7BCF7558" w14:textId="77777777" w:rsidR="009C0544" w:rsidRPr="00B91003" w:rsidRDefault="009C0544" w:rsidP="00C357AD">
      <w:pPr>
        <w:pStyle w:val="Heading6"/>
        <w:spacing w:before="120"/>
        <w:rPr>
          <w:b/>
          <w:bCs/>
        </w:rPr>
      </w:pPr>
      <w:r w:rsidRPr="00B91003">
        <w:rPr>
          <w:b/>
          <w:bCs/>
        </w:rPr>
        <w:lastRenderedPageBreak/>
        <w:t>Schools Identified</w:t>
      </w:r>
    </w:p>
    <w:p w14:paraId="60D5A10F"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7E90B275"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[Identify the eligible schools here]</w:t>
      </w:r>
    </w:p>
    <w:p w14:paraId="101B35EE"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EF0B603" w14:textId="77777777" w:rsidR="009C0544" w:rsidRPr="00B91003" w:rsidRDefault="009C0544" w:rsidP="00C357AD">
      <w:pPr>
        <w:pStyle w:val="Heading6"/>
        <w:spacing w:before="120"/>
        <w:rPr>
          <w:b/>
          <w:bCs/>
        </w:rPr>
      </w:pPr>
      <w:r w:rsidRPr="00B91003">
        <w:rPr>
          <w:b/>
          <w:bCs/>
        </w:rPr>
        <w:t>Support for Identified Schools</w:t>
      </w:r>
    </w:p>
    <w:p w14:paraId="73838706"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17DFEDCA"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support for schools here]</w:t>
      </w:r>
    </w:p>
    <w:p w14:paraId="04B2148F"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ECB71F0" w14:textId="77777777" w:rsidR="009C0544" w:rsidRPr="00B91003" w:rsidRDefault="009C0544" w:rsidP="00C357AD">
      <w:pPr>
        <w:pStyle w:val="Heading6"/>
        <w:spacing w:before="120"/>
        <w:rPr>
          <w:b/>
          <w:bCs/>
        </w:rPr>
      </w:pPr>
      <w:r w:rsidRPr="00B91003">
        <w:rPr>
          <w:b/>
          <w:bCs/>
        </w:rPr>
        <w:t>Monitoring and Evaluating Effectiveness</w:t>
      </w:r>
    </w:p>
    <w:p w14:paraId="1DDEE2AD"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0AAABC33"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monitoring and evaluation here]</w:t>
      </w:r>
    </w:p>
    <w:p w14:paraId="5302B097"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93D764F" w14:textId="77777777" w:rsidR="009C0544" w:rsidRPr="00B91003" w:rsidRDefault="009C0544" w:rsidP="009C0544">
      <w:r w:rsidRPr="00B91003">
        <w:br w:type="page"/>
      </w:r>
    </w:p>
    <w:p w14:paraId="35F08C4B" w14:textId="77777777" w:rsidR="009C0544" w:rsidRPr="00B91003" w:rsidRDefault="009C0544" w:rsidP="009C0544">
      <w:pPr>
        <w:pStyle w:val="Heading4"/>
        <w:rPr>
          <w:sz w:val="32"/>
          <w:szCs w:val="32"/>
        </w:rPr>
      </w:pPr>
      <w:r w:rsidRPr="00B91003">
        <w:rPr>
          <w:sz w:val="32"/>
          <w:szCs w:val="32"/>
        </w:rPr>
        <w:lastRenderedPageBreak/>
        <w:t xml:space="preserve">Engaging Educational Partners </w:t>
      </w:r>
    </w:p>
    <w:p w14:paraId="6842D9AF"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 xml:space="preserve">A summary of the process used to </w:t>
      </w:r>
      <w:r w:rsidRPr="00B91003">
        <w:t>engage educational partners</w:t>
      </w:r>
      <w:r w:rsidRPr="00B91003">
        <w:rPr>
          <w:rFonts w:cs="Arial"/>
          <w:color w:val="000000"/>
          <w:szCs w:val="20"/>
        </w:rPr>
        <w:t xml:space="preserve"> in the development of the LCAP. </w:t>
      </w:r>
    </w:p>
    <w:p w14:paraId="67A5F081"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64086E36"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3278F64B" w14:textId="77777777" w:rsidR="009C0544" w:rsidRPr="00B91003" w:rsidRDefault="009C0544" w:rsidP="009C0544">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tbl>
      <w:tblPr>
        <w:tblStyle w:val="TableGrid"/>
        <w:tblW w:w="0" w:type="auto"/>
        <w:tblLook w:val="04A0" w:firstRow="1" w:lastRow="0" w:firstColumn="1" w:lastColumn="0" w:noHBand="0" w:noVBand="1"/>
        <w:tblDescription w:val="The table lists the educational partners that were engaged in the development of the Local Control and Accountability Plan (LCAP) and the process for engagement."/>
      </w:tblPr>
      <w:tblGrid>
        <w:gridCol w:w="3865"/>
        <w:gridCol w:w="11389"/>
      </w:tblGrid>
      <w:tr w:rsidR="009C0544" w:rsidRPr="00B91003" w14:paraId="15D23109" w14:textId="77777777" w:rsidTr="009605CD">
        <w:trPr>
          <w:cantSplit/>
          <w:tblHeader/>
        </w:trPr>
        <w:tc>
          <w:tcPr>
            <w:tcW w:w="3865" w:type="dxa"/>
            <w:shd w:val="clear" w:color="auto" w:fill="DEEAF6" w:themeFill="accent1" w:themeFillTint="33"/>
          </w:tcPr>
          <w:p w14:paraId="658D6B91" w14:textId="77777777" w:rsidR="009C0544" w:rsidRPr="00B91003" w:rsidRDefault="009C0544" w:rsidP="009C0544">
            <w:pPr>
              <w:spacing w:before="60" w:after="120"/>
              <w:rPr>
                <w:rFonts w:cs="Arial"/>
                <w:color w:val="000000"/>
                <w:szCs w:val="20"/>
              </w:rPr>
            </w:pPr>
            <w:r w:rsidRPr="00B91003">
              <w:rPr>
                <w:rFonts w:cs="Arial"/>
                <w:color w:val="000000"/>
                <w:szCs w:val="20"/>
              </w:rPr>
              <w:t>Educational Partner(s)</w:t>
            </w:r>
          </w:p>
        </w:tc>
        <w:tc>
          <w:tcPr>
            <w:tcW w:w="11389" w:type="dxa"/>
            <w:shd w:val="clear" w:color="auto" w:fill="DEEAF6" w:themeFill="accent1" w:themeFillTint="33"/>
          </w:tcPr>
          <w:p w14:paraId="7D648F16" w14:textId="77777777" w:rsidR="009C0544" w:rsidRPr="00B91003" w:rsidRDefault="009C0544" w:rsidP="009C0544">
            <w:pPr>
              <w:spacing w:before="60" w:after="120"/>
              <w:rPr>
                <w:rFonts w:cs="Arial"/>
                <w:color w:val="000000"/>
                <w:szCs w:val="20"/>
              </w:rPr>
            </w:pPr>
            <w:r w:rsidRPr="00B91003">
              <w:rPr>
                <w:rFonts w:cs="Arial"/>
                <w:color w:val="000000"/>
                <w:szCs w:val="20"/>
              </w:rPr>
              <w:t>Process for Engagement</w:t>
            </w:r>
          </w:p>
        </w:tc>
      </w:tr>
      <w:tr w:rsidR="009C0544" w:rsidRPr="00B91003" w14:paraId="60132509" w14:textId="77777777" w:rsidTr="00583CB6">
        <w:trPr>
          <w:cantSplit/>
        </w:trPr>
        <w:tc>
          <w:tcPr>
            <w:tcW w:w="3865" w:type="dxa"/>
          </w:tcPr>
          <w:p w14:paraId="3BAFEB6E" w14:textId="77777777" w:rsidR="009C0544" w:rsidRPr="00B91003" w:rsidRDefault="009C0544" w:rsidP="009C0544">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66E7A789" w14:textId="77777777" w:rsidR="009C0544" w:rsidRPr="00B91003" w:rsidRDefault="009C0544" w:rsidP="009C0544">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9C0544" w:rsidRPr="00B91003" w14:paraId="00287CC1" w14:textId="77777777" w:rsidTr="00583CB6">
        <w:trPr>
          <w:cantSplit/>
        </w:trPr>
        <w:tc>
          <w:tcPr>
            <w:tcW w:w="3865" w:type="dxa"/>
          </w:tcPr>
          <w:p w14:paraId="5980A42F" w14:textId="77777777" w:rsidR="009C0544" w:rsidRPr="00B91003" w:rsidRDefault="009C0544" w:rsidP="009C0544">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372777B7" w14:textId="77777777" w:rsidR="009C0544" w:rsidRPr="00B91003" w:rsidRDefault="009C0544" w:rsidP="009C0544">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9C0544" w:rsidRPr="00B91003" w14:paraId="2166C439" w14:textId="77777777" w:rsidTr="00583CB6">
        <w:trPr>
          <w:cantSplit/>
        </w:trPr>
        <w:tc>
          <w:tcPr>
            <w:tcW w:w="3865" w:type="dxa"/>
          </w:tcPr>
          <w:p w14:paraId="2C46A05A" w14:textId="77777777" w:rsidR="009C0544" w:rsidRPr="00B91003" w:rsidRDefault="009C0544" w:rsidP="009C0544">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2C8264EE" w14:textId="77777777" w:rsidR="009C0544" w:rsidRPr="00B91003" w:rsidRDefault="009C0544" w:rsidP="009C0544">
            <w:pPr>
              <w:spacing w:before="60" w:after="120"/>
              <w:rPr>
                <w:rFonts w:cs="Arial"/>
                <w:color w:val="000000"/>
                <w:szCs w:val="20"/>
              </w:rPr>
            </w:pPr>
            <w:r w:rsidRPr="00B91003">
              <w:rPr>
                <w:rFonts w:cs="Arial"/>
                <w:color w:val="000000"/>
                <w:szCs w:val="20"/>
              </w:rPr>
              <w:t>[Describe the process for engaging the identified educational partner(s) here]</w:t>
            </w:r>
          </w:p>
        </w:tc>
      </w:tr>
    </w:tbl>
    <w:p w14:paraId="7E82764D" w14:textId="77777777" w:rsidR="009C0544" w:rsidRPr="00B91003" w:rsidRDefault="009C0544" w:rsidP="009C0544">
      <w:r w:rsidRPr="00B91003">
        <w:t>Insert or delete rows, as necessary.</w:t>
      </w:r>
    </w:p>
    <w:p w14:paraId="6E015FA1" w14:textId="77777777" w:rsidR="009C0544" w:rsidRPr="00B91003" w:rsidRDefault="009C0544" w:rsidP="009C0544">
      <w:pPr>
        <w:shd w:val="clear" w:color="auto" w:fill="DEEAF6" w:themeFill="accent1" w:themeFillTint="33"/>
        <w:spacing w:before="360" w:after="120"/>
        <w:rPr>
          <w:rFonts w:cs="Arial"/>
          <w:color w:val="000000"/>
          <w:szCs w:val="20"/>
        </w:rPr>
      </w:pPr>
      <w:r w:rsidRPr="00B91003">
        <w:t xml:space="preserve">A description of how the adopted LCAP was influenced by the feedback provided by educational partners. </w:t>
      </w:r>
    </w:p>
    <w:p w14:paraId="45BEA6D6"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91003">
        <w:rPr>
          <w:rFonts w:cs="Arial"/>
          <w:color w:val="000000"/>
          <w:szCs w:val="20"/>
        </w:rPr>
        <w:t>[Respond here]</w:t>
      </w:r>
    </w:p>
    <w:p w14:paraId="3E13499E"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04FBFF21" w14:textId="77777777" w:rsidR="009C0544" w:rsidRPr="00B91003" w:rsidRDefault="009C0544" w:rsidP="009C0544">
      <w:pPr>
        <w:rPr>
          <w:rFonts w:cs="Arial"/>
          <w:b/>
          <w:color w:val="000000"/>
          <w:szCs w:val="20"/>
        </w:rPr>
      </w:pPr>
      <w:r w:rsidRPr="00B91003">
        <w:rPr>
          <w:rFonts w:cs="Arial"/>
          <w:b/>
          <w:color w:val="000000"/>
          <w:szCs w:val="20"/>
        </w:rPr>
        <w:br w:type="page"/>
      </w:r>
    </w:p>
    <w:p w14:paraId="52774877" w14:textId="77777777" w:rsidR="009C0544" w:rsidRPr="00B91003" w:rsidRDefault="009C0544" w:rsidP="009C0544">
      <w:pPr>
        <w:pStyle w:val="Heading4"/>
        <w:rPr>
          <w:sz w:val="32"/>
          <w:szCs w:val="32"/>
        </w:rPr>
      </w:pPr>
      <w:r w:rsidRPr="00B91003">
        <w:rPr>
          <w:sz w:val="32"/>
          <w:szCs w:val="32"/>
        </w:rPr>
        <w:lastRenderedPageBreak/>
        <w:t>Goals and Actions</w:t>
      </w:r>
    </w:p>
    <w:p w14:paraId="4523CEE7" w14:textId="77777777" w:rsidR="009C0544" w:rsidRPr="00B91003" w:rsidRDefault="009C0544" w:rsidP="00C357AD">
      <w:pPr>
        <w:pStyle w:val="Heading5"/>
        <w:spacing w:before="120"/>
        <w:rPr>
          <w:b/>
          <w:bCs/>
          <w:color w:val="000000"/>
          <w:sz w:val="28"/>
          <w:szCs w:val="22"/>
        </w:rPr>
      </w:pPr>
      <w:r w:rsidRPr="00B91003">
        <w:rPr>
          <w:b/>
          <w:bCs/>
          <w:sz w:val="28"/>
          <w:szCs w:val="22"/>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a description of what the local educational agency (LEA) plans to accomplish with the goal and identifies the type of goal."/>
      </w:tblPr>
      <w:tblGrid>
        <w:gridCol w:w="1318"/>
        <w:gridCol w:w="10647"/>
        <w:gridCol w:w="3289"/>
      </w:tblGrid>
      <w:tr w:rsidR="009C0544" w:rsidRPr="00B91003" w14:paraId="46E36F3F" w14:textId="77777777" w:rsidTr="009605CD">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18" w:type="dxa"/>
            <w:shd w:val="clear" w:color="auto" w:fill="DEEAF6" w:themeFill="accent1" w:themeFillTint="33"/>
            <w:vAlign w:val="bottom"/>
          </w:tcPr>
          <w:p w14:paraId="09C54D50" w14:textId="77777777" w:rsidR="009C0544" w:rsidRPr="00B91003" w:rsidRDefault="009C0544" w:rsidP="009C0544">
            <w:pPr>
              <w:tabs>
                <w:tab w:val="left" w:pos="5093"/>
              </w:tabs>
              <w:spacing w:after="120"/>
              <w:jc w:val="center"/>
              <w:rPr>
                <w:rFonts w:eastAsiaTheme="minorHAnsi" w:cs="Arial"/>
                <w:color w:val="000000"/>
              </w:rPr>
            </w:pPr>
            <w:r w:rsidRPr="00B91003">
              <w:rPr>
                <w:rFonts w:eastAsiaTheme="minorHAnsi" w:cs="Arial"/>
                <w:color w:val="000000"/>
              </w:rPr>
              <w:t>Goal #</w:t>
            </w:r>
          </w:p>
        </w:tc>
        <w:tc>
          <w:tcPr>
            <w:tcW w:w="10647" w:type="dxa"/>
            <w:shd w:val="clear" w:color="auto" w:fill="DEEAF6" w:themeFill="accent1" w:themeFillTint="33"/>
            <w:vAlign w:val="bottom"/>
          </w:tcPr>
          <w:p w14:paraId="71339DEC" w14:textId="77777777" w:rsidR="009C0544" w:rsidRPr="00B91003" w:rsidRDefault="009C0544" w:rsidP="009C0544">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Description</w:t>
            </w:r>
          </w:p>
        </w:tc>
        <w:tc>
          <w:tcPr>
            <w:tcW w:w="3289" w:type="dxa"/>
            <w:shd w:val="clear" w:color="auto" w:fill="DEEAF6" w:themeFill="accent1" w:themeFillTint="33"/>
          </w:tcPr>
          <w:p w14:paraId="643E58D9" w14:textId="77777777" w:rsidR="009C0544" w:rsidRPr="00B91003" w:rsidRDefault="009C0544" w:rsidP="009C0544">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Type of Goal</w:t>
            </w:r>
          </w:p>
        </w:tc>
      </w:tr>
      <w:tr w:rsidR="009C0544" w:rsidRPr="00B91003" w14:paraId="41613627" w14:textId="77777777" w:rsidTr="00583CB6">
        <w:trPr>
          <w:cantSplit/>
          <w:trHeight w:val="432"/>
        </w:trPr>
        <w:tc>
          <w:tcPr>
            <w:cnfStyle w:val="001000000000" w:firstRow="0" w:lastRow="0" w:firstColumn="1" w:lastColumn="0" w:oddVBand="0" w:evenVBand="0" w:oddHBand="0" w:evenHBand="0" w:firstRowFirstColumn="0" w:firstRowLastColumn="0" w:lastRowFirstColumn="0" w:lastRowLastColumn="0"/>
            <w:tcW w:w="1318" w:type="dxa"/>
            <w:shd w:val="clear" w:color="auto" w:fill="auto"/>
            <w:vAlign w:val="center"/>
          </w:tcPr>
          <w:p w14:paraId="1E2FABBD" w14:textId="77777777" w:rsidR="009C0544" w:rsidRPr="00B91003" w:rsidRDefault="009C0544" w:rsidP="009C0544">
            <w:pPr>
              <w:tabs>
                <w:tab w:val="left" w:pos="5093"/>
              </w:tabs>
              <w:spacing w:after="120"/>
              <w:jc w:val="center"/>
              <w:rPr>
                <w:rFonts w:eastAsiaTheme="minorHAnsi" w:cs="Arial"/>
                <w:b w:val="0"/>
                <w:bCs w:val="0"/>
                <w:color w:val="000000"/>
              </w:rPr>
            </w:pPr>
            <w:r w:rsidRPr="00B91003">
              <w:rPr>
                <w:rFonts w:eastAsiaTheme="minorHAnsi" w:cs="Arial"/>
                <w:b w:val="0"/>
                <w:bCs w:val="0"/>
                <w:color w:val="000000"/>
              </w:rPr>
              <w:t>[Goal #]</w:t>
            </w:r>
          </w:p>
        </w:tc>
        <w:tc>
          <w:tcPr>
            <w:tcW w:w="10647" w:type="dxa"/>
            <w:shd w:val="clear" w:color="auto" w:fill="auto"/>
            <w:vAlign w:val="center"/>
          </w:tcPr>
          <w:p w14:paraId="25DC420F" w14:textId="77777777" w:rsidR="009C0544" w:rsidRPr="00B91003" w:rsidRDefault="009C0544" w:rsidP="009C0544">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
                <w:bCs/>
                <w:color w:val="000000"/>
              </w:rPr>
            </w:pPr>
            <w:r w:rsidRPr="00B91003">
              <w:rPr>
                <w:rFonts w:eastAsiaTheme="minorHAnsi" w:cs="Arial"/>
                <w:color w:val="000000"/>
                <w:szCs w:val="20"/>
              </w:rPr>
              <w:t>[A description of what the LEA plans to accomplish.]</w:t>
            </w:r>
            <w:r w:rsidRPr="00B91003">
              <w:rPr>
                <w:rFonts w:eastAsiaTheme="minorHAnsi" w:cs="Arial"/>
                <w:color w:val="000000"/>
              </w:rPr>
              <w:t xml:space="preserve"> </w:t>
            </w:r>
          </w:p>
        </w:tc>
        <w:tc>
          <w:tcPr>
            <w:tcW w:w="3289" w:type="dxa"/>
          </w:tcPr>
          <w:p w14:paraId="0DDF0F78" w14:textId="77777777" w:rsidR="009C0544" w:rsidRPr="00B91003" w:rsidRDefault="009C0544" w:rsidP="009C0544">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
                <w:bCs/>
                <w:color w:val="000000"/>
                <w:szCs w:val="20"/>
              </w:rPr>
            </w:pPr>
            <w:r w:rsidRPr="00B91003">
              <w:rPr>
                <w:rFonts w:eastAsiaTheme="minorHAnsi" w:cs="Arial"/>
                <w:color w:val="000000"/>
                <w:szCs w:val="20"/>
              </w:rPr>
              <w:t>[Identify the type of goal here]</w:t>
            </w:r>
          </w:p>
        </w:tc>
      </w:tr>
    </w:tbl>
    <w:p w14:paraId="49673B8D" w14:textId="77777777" w:rsidR="009C0544" w:rsidRPr="00B91003" w:rsidRDefault="009C0544" w:rsidP="009C0544">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State Priorities addressed by this goal.</w:t>
      </w:r>
    </w:p>
    <w:p w14:paraId="186471B5"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606AEC4B" w14:textId="77777777" w:rsidR="009C0544" w:rsidRPr="00B91003" w:rsidRDefault="009C0544" w:rsidP="009C0544">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An explanation of why the LEA has developed this goal.</w:t>
      </w:r>
    </w:p>
    <w:p w14:paraId="00F7D44A"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E97C298"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5F112566" w14:textId="77777777" w:rsidR="009C0544" w:rsidRPr="00B91003" w:rsidRDefault="009C0544" w:rsidP="00C357AD">
      <w:pPr>
        <w:pStyle w:val="Heading5"/>
        <w:spacing w:before="120"/>
        <w:rPr>
          <w:b/>
          <w:bCs/>
          <w:sz w:val="28"/>
          <w:szCs w:val="28"/>
        </w:rPr>
      </w:pPr>
      <w:r w:rsidRPr="00B91003">
        <w:rPr>
          <w:b/>
          <w:bCs/>
          <w:sz w:val="28"/>
          <w:szCs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Description w:val="The table documents progress by year for identified metrics/indicators."/>
      </w:tblPr>
      <w:tblGrid>
        <w:gridCol w:w="1255"/>
        <w:gridCol w:w="2333"/>
        <w:gridCol w:w="2333"/>
        <w:gridCol w:w="2333"/>
        <w:gridCol w:w="2333"/>
        <w:gridCol w:w="2333"/>
        <w:gridCol w:w="2334"/>
      </w:tblGrid>
      <w:tr w:rsidR="009C0544" w:rsidRPr="00B91003" w14:paraId="4C911415" w14:textId="77777777" w:rsidTr="009605CD">
        <w:trPr>
          <w:cantSplit/>
          <w:trHeight w:val="296"/>
          <w:tblHeader/>
        </w:trPr>
        <w:tc>
          <w:tcPr>
            <w:tcW w:w="1255" w:type="dxa"/>
            <w:shd w:val="solid" w:color="DEEAF6" w:themeColor="accent1" w:themeTint="33" w:fill="D5DCE4" w:themeFill="text2" w:themeFillTint="33"/>
            <w:vAlign w:val="center"/>
          </w:tcPr>
          <w:p w14:paraId="2FD499BD"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Metric #</w:t>
            </w:r>
          </w:p>
        </w:tc>
        <w:tc>
          <w:tcPr>
            <w:tcW w:w="2333" w:type="dxa"/>
            <w:shd w:val="solid" w:color="DEEAF6" w:themeColor="accent1" w:themeTint="33" w:fill="D5DCE4" w:themeFill="text2" w:themeFillTint="33"/>
            <w:vAlign w:val="center"/>
          </w:tcPr>
          <w:p w14:paraId="0A1ABFC8"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Metric</w:t>
            </w:r>
          </w:p>
        </w:tc>
        <w:tc>
          <w:tcPr>
            <w:tcW w:w="2333" w:type="dxa"/>
            <w:shd w:val="solid" w:color="DEEAF6" w:themeColor="accent1" w:themeTint="33" w:fill="D5DCE4" w:themeFill="text2" w:themeFillTint="33"/>
            <w:vAlign w:val="center"/>
          </w:tcPr>
          <w:p w14:paraId="3F3C0026"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Baseline</w:t>
            </w:r>
          </w:p>
        </w:tc>
        <w:tc>
          <w:tcPr>
            <w:tcW w:w="2333" w:type="dxa"/>
            <w:shd w:val="solid" w:color="DEEAF6" w:themeColor="accent1" w:themeTint="33" w:fill="D5DCE4" w:themeFill="text2" w:themeFillTint="33"/>
            <w:vAlign w:val="center"/>
          </w:tcPr>
          <w:p w14:paraId="7BDE76E3"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 xml:space="preserve">Year 1 Outcome </w:t>
            </w:r>
          </w:p>
        </w:tc>
        <w:tc>
          <w:tcPr>
            <w:tcW w:w="2333" w:type="dxa"/>
            <w:shd w:val="solid" w:color="DEEAF6" w:themeColor="accent1" w:themeTint="33" w:fill="D5DCE4" w:themeFill="text2" w:themeFillTint="33"/>
            <w:vAlign w:val="center"/>
          </w:tcPr>
          <w:p w14:paraId="2083CE70"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 xml:space="preserve">Year 2 Outcome </w:t>
            </w:r>
          </w:p>
        </w:tc>
        <w:tc>
          <w:tcPr>
            <w:tcW w:w="2333" w:type="dxa"/>
            <w:shd w:val="solid" w:color="DEEAF6" w:themeColor="accent1" w:themeTint="33" w:fill="D5DCE4" w:themeFill="text2" w:themeFillTint="33"/>
            <w:vAlign w:val="center"/>
          </w:tcPr>
          <w:p w14:paraId="7B936EC8"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Target for Year 3 Outcome</w:t>
            </w:r>
          </w:p>
        </w:tc>
        <w:tc>
          <w:tcPr>
            <w:tcW w:w="2334" w:type="dxa"/>
            <w:shd w:val="solid" w:color="DEEAF6" w:themeColor="accent1" w:themeTint="33" w:fill="D5DCE4" w:themeFill="text2" w:themeFillTint="33"/>
            <w:vAlign w:val="center"/>
          </w:tcPr>
          <w:p w14:paraId="620DF587"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rPr>
              <w:t xml:space="preserve">Current </w:t>
            </w:r>
            <w:r w:rsidRPr="00B91003">
              <w:rPr>
                <w:rFonts w:eastAsiaTheme="minorHAnsi" w:cs="Arial"/>
                <w:bCs/>
                <w:color w:val="000000"/>
              </w:rPr>
              <w:t>Difference from Baseline</w:t>
            </w:r>
          </w:p>
        </w:tc>
      </w:tr>
      <w:tr w:rsidR="009C0544" w:rsidRPr="00B91003" w14:paraId="347331B1" w14:textId="77777777" w:rsidTr="00583CB6">
        <w:trPr>
          <w:cantSplit/>
          <w:trHeight w:val="432"/>
        </w:trPr>
        <w:tc>
          <w:tcPr>
            <w:tcW w:w="1255" w:type="dxa"/>
          </w:tcPr>
          <w:p w14:paraId="74BC53E0"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77EAA7F1"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metric here]</w:t>
            </w:r>
          </w:p>
        </w:tc>
        <w:tc>
          <w:tcPr>
            <w:tcW w:w="2333" w:type="dxa"/>
          </w:tcPr>
          <w:p w14:paraId="0039B43A" w14:textId="77777777" w:rsidR="009C0544" w:rsidRPr="00B91003" w:rsidRDefault="009C0544" w:rsidP="009C0544">
            <w:pPr>
              <w:tabs>
                <w:tab w:val="left" w:pos="5093"/>
              </w:tabs>
              <w:spacing w:after="120"/>
              <w:rPr>
                <w:rFonts w:eastAsia="Calibri" w:cs="Arial"/>
                <w:bCs/>
                <w:color w:val="000000"/>
              </w:rPr>
            </w:pPr>
            <w:r w:rsidRPr="00B91003">
              <w:rPr>
                <w:rFonts w:eastAsia="Calibri" w:cs="Arial"/>
                <w:bCs/>
                <w:color w:val="000000"/>
              </w:rPr>
              <w:t>[</w:t>
            </w:r>
            <w:r w:rsidRPr="00B91003">
              <w:rPr>
                <w:rFonts w:eastAsiaTheme="minorHAnsi" w:cs="Arial"/>
                <w:bCs/>
                <w:color w:val="000000"/>
              </w:rPr>
              <w:t>Insert baseline</w:t>
            </w:r>
            <w:r w:rsidRPr="00B91003">
              <w:rPr>
                <w:rFonts w:eastAsia="Calibri" w:cs="Arial"/>
                <w:bCs/>
                <w:color w:val="000000"/>
              </w:rPr>
              <w:t xml:space="preserve"> here]</w:t>
            </w:r>
          </w:p>
        </w:tc>
        <w:tc>
          <w:tcPr>
            <w:tcW w:w="2333" w:type="dxa"/>
          </w:tcPr>
          <w:p w14:paraId="40C3C94C"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320E333E"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65D09016"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0D348F89" w14:textId="77777777" w:rsidR="009C0544" w:rsidRPr="00B91003" w:rsidRDefault="009C0544" w:rsidP="009C0544">
            <w:pPr>
              <w:tabs>
                <w:tab w:val="left" w:pos="5093"/>
              </w:tabs>
              <w:spacing w:after="120"/>
              <w:rPr>
                <w:rFonts w:eastAsia="Calibri" w:cs="Arial"/>
                <w:bCs/>
                <w:color w:val="000000"/>
              </w:rPr>
            </w:pP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here]</w:t>
            </w:r>
          </w:p>
        </w:tc>
      </w:tr>
      <w:tr w:rsidR="009C0544" w:rsidRPr="00B91003" w14:paraId="6D8F08EB" w14:textId="77777777" w:rsidTr="00583CB6">
        <w:trPr>
          <w:cantSplit/>
          <w:trHeight w:val="432"/>
        </w:trPr>
        <w:tc>
          <w:tcPr>
            <w:tcW w:w="1255" w:type="dxa"/>
          </w:tcPr>
          <w:p w14:paraId="4246329C"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1A106650"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0231C429"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4A3F1C1B"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72260F06"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391B5A82"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696BF47B"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 here]</w:t>
            </w:r>
          </w:p>
        </w:tc>
      </w:tr>
      <w:tr w:rsidR="009C0544" w:rsidRPr="00B91003" w14:paraId="6DB18A3A" w14:textId="77777777" w:rsidTr="00583CB6">
        <w:trPr>
          <w:cantSplit/>
          <w:trHeight w:val="432"/>
        </w:trPr>
        <w:tc>
          <w:tcPr>
            <w:tcW w:w="1255" w:type="dxa"/>
          </w:tcPr>
          <w:p w14:paraId="23561157"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37E3F4B9"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3F3026F0"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355294D6"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3C24B2CE"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66EC533D"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1342332A" w14:textId="77777777" w:rsidR="009C0544" w:rsidRPr="00B91003" w:rsidRDefault="009C0544" w:rsidP="009C0544">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w:t>
            </w:r>
            <w:r w:rsidRPr="00B91003">
              <w:rPr>
                <w:rFonts w:eastAsiaTheme="minorHAnsi" w:cs="Arial"/>
                <w:bCs/>
                <w:color w:val="000000"/>
              </w:rPr>
              <w:t>here]</w:t>
            </w:r>
          </w:p>
        </w:tc>
      </w:tr>
    </w:tbl>
    <w:p w14:paraId="4F10C735" w14:textId="77777777" w:rsidR="009C0544" w:rsidRPr="00B91003" w:rsidRDefault="009C0544" w:rsidP="009C0544">
      <w:r w:rsidRPr="00B91003">
        <w:t>Insert or delete rows, as necessary.</w:t>
      </w:r>
    </w:p>
    <w:p w14:paraId="51B72B12" w14:textId="77777777" w:rsidR="009C0544" w:rsidRPr="00B91003" w:rsidRDefault="009C0544" w:rsidP="00C357AD">
      <w:pPr>
        <w:pStyle w:val="Heading5"/>
        <w:spacing w:before="240"/>
        <w:rPr>
          <w:b/>
          <w:bCs/>
          <w:sz w:val="28"/>
          <w:szCs w:val="28"/>
        </w:rPr>
      </w:pPr>
      <w:r w:rsidRPr="00B91003">
        <w:rPr>
          <w:b/>
          <w:bCs/>
          <w:sz w:val="28"/>
          <w:szCs w:val="28"/>
        </w:rPr>
        <w:t>Goal Analysis for</w:t>
      </w:r>
      <w:r w:rsidRPr="00B91003">
        <w:rPr>
          <w:b/>
          <w:bCs/>
          <w:color w:val="FF0000"/>
          <w:sz w:val="28"/>
          <w:szCs w:val="28"/>
        </w:rPr>
        <w:t xml:space="preserve"> </w:t>
      </w:r>
      <w:r w:rsidRPr="00B91003">
        <w:rPr>
          <w:b/>
          <w:bCs/>
          <w:sz w:val="28"/>
          <w:szCs w:val="28"/>
        </w:rPr>
        <w:t>[LCAP Year]</w:t>
      </w:r>
    </w:p>
    <w:p w14:paraId="7AFC442D" w14:textId="77777777" w:rsidR="009C0544" w:rsidRPr="00B91003" w:rsidRDefault="009C0544" w:rsidP="009C0544">
      <w:pPr>
        <w:spacing w:before="120" w:after="120"/>
        <w:rPr>
          <w:rFonts w:eastAsiaTheme="minorHAnsi" w:cs="Arial"/>
          <w:color w:val="000000"/>
          <w:szCs w:val="20"/>
        </w:rPr>
      </w:pPr>
      <w:r w:rsidRPr="00B91003">
        <w:rPr>
          <w:rFonts w:eastAsiaTheme="minorHAnsi" w:cs="Arial"/>
          <w:color w:val="000000"/>
          <w:szCs w:val="20"/>
        </w:rPr>
        <w:t>An analysis of how this goal was carried out in the previous year.</w:t>
      </w:r>
    </w:p>
    <w:p w14:paraId="3AD06F1B"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lastRenderedPageBreak/>
        <w:t>A description of overall implementation, including any substantive differences in planned actions and actual implementation of these actions, and any relevant challenges and successes experienced with implementation.</w:t>
      </w:r>
    </w:p>
    <w:p w14:paraId="694322EB"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4F9F6F7B"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284A0EB" w14:textId="77777777" w:rsidR="009C0544" w:rsidRPr="00B91003" w:rsidRDefault="009C0544" w:rsidP="009C0544">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251E2C0B"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118C5F37"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2D83D1"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5A26C3AA"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1C2D2953"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B972375" w14:textId="77777777" w:rsidR="009C0544" w:rsidRPr="00B91003" w:rsidRDefault="009C0544" w:rsidP="009C0544">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4037EBDD"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C604524"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4495756" w14:textId="77777777" w:rsidR="009C0544" w:rsidRPr="00B91003" w:rsidRDefault="009C0544" w:rsidP="009C0544">
      <w:pPr>
        <w:spacing w:before="120" w:after="240"/>
        <w:rPr>
          <w:rFonts w:eastAsiaTheme="minorHAnsi" w:cs="Arial"/>
          <w:b/>
          <w:color w:val="000000"/>
          <w:szCs w:val="20"/>
        </w:rPr>
      </w:pPr>
      <w:r w:rsidRPr="00B91003">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p>
    <w:p w14:paraId="1CA84F3E" w14:textId="77777777" w:rsidR="009C0544" w:rsidRPr="00B91003" w:rsidRDefault="009C0544" w:rsidP="00583CB6">
      <w:pPr>
        <w:pStyle w:val="Heading5"/>
        <w:pageBreakBefore/>
        <w:rPr>
          <w:b/>
          <w:bCs/>
          <w:strike/>
          <w:sz w:val="28"/>
          <w:szCs w:val="28"/>
        </w:rPr>
      </w:pPr>
      <w:r w:rsidRPr="00B91003">
        <w:rPr>
          <w:b/>
          <w:bCs/>
          <w:sz w:val="28"/>
          <w:szCs w:val="28"/>
        </w:rPr>
        <w:lastRenderedPageBreak/>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075"/>
        <w:gridCol w:w="3628"/>
        <w:gridCol w:w="7802"/>
        <w:gridCol w:w="1396"/>
        <w:gridCol w:w="1353"/>
      </w:tblGrid>
      <w:tr w:rsidR="009C0544" w:rsidRPr="00B91003" w14:paraId="74C2BA08" w14:textId="77777777" w:rsidTr="009605CD">
        <w:trPr>
          <w:cantSplit/>
          <w:tblHeader/>
        </w:trPr>
        <w:tc>
          <w:tcPr>
            <w:tcW w:w="1075" w:type="dxa"/>
            <w:shd w:val="clear" w:color="auto" w:fill="DEEAF6" w:themeFill="accent1" w:themeFillTint="33"/>
            <w:vAlign w:val="center"/>
          </w:tcPr>
          <w:p w14:paraId="7FF4BE8F"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Action #</w:t>
            </w:r>
          </w:p>
        </w:tc>
        <w:tc>
          <w:tcPr>
            <w:tcW w:w="3628" w:type="dxa"/>
            <w:shd w:val="clear" w:color="auto" w:fill="DEEAF6" w:themeFill="accent1" w:themeFillTint="33"/>
            <w:vAlign w:val="center"/>
          </w:tcPr>
          <w:p w14:paraId="6B3F6743"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xml:space="preserve">Title </w:t>
            </w:r>
          </w:p>
        </w:tc>
        <w:tc>
          <w:tcPr>
            <w:tcW w:w="7802" w:type="dxa"/>
            <w:shd w:val="clear" w:color="auto" w:fill="DEEAF6" w:themeFill="accent1" w:themeFillTint="33"/>
            <w:vAlign w:val="center"/>
          </w:tcPr>
          <w:p w14:paraId="7A696428"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Description</w:t>
            </w:r>
          </w:p>
        </w:tc>
        <w:tc>
          <w:tcPr>
            <w:tcW w:w="1396" w:type="dxa"/>
            <w:shd w:val="clear" w:color="auto" w:fill="DEEAF6" w:themeFill="accent1" w:themeFillTint="33"/>
            <w:vAlign w:val="center"/>
          </w:tcPr>
          <w:p w14:paraId="3834453F"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xml:space="preserve">Total Funds </w:t>
            </w:r>
          </w:p>
        </w:tc>
        <w:tc>
          <w:tcPr>
            <w:tcW w:w="1353" w:type="dxa"/>
            <w:shd w:val="clear" w:color="auto" w:fill="DEEAF6" w:themeFill="accent1" w:themeFillTint="33"/>
            <w:vAlign w:val="center"/>
          </w:tcPr>
          <w:p w14:paraId="48515F52"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Contributing</w:t>
            </w:r>
          </w:p>
        </w:tc>
      </w:tr>
      <w:tr w:rsidR="009C0544" w:rsidRPr="00B91003" w14:paraId="27C8AD8C" w14:textId="77777777" w:rsidTr="00583CB6">
        <w:trPr>
          <w:cantSplit/>
        </w:trPr>
        <w:tc>
          <w:tcPr>
            <w:tcW w:w="1075" w:type="dxa"/>
            <w:shd w:val="clear" w:color="auto" w:fill="auto"/>
            <w:vAlign w:val="center"/>
          </w:tcPr>
          <w:p w14:paraId="6D67BEAA"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400A600A"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69134934"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23EC4D79"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3B64DEEB"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[Yes/No]</w:t>
            </w:r>
          </w:p>
        </w:tc>
      </w:tr>
      <w:tr w:rsidR="009C0544" w:rsidRPr="00B91003" w14:paraId="4328627C" w14:textId="77777777" w:rsidTr="00583CB6">
        <w:trPr>
          <w:cantSplit/>
        </w:trPr>
        <w:tc>
          <w:tcPr>
            <w:tcW w:w="1075" w:type="dxa"/>
            <w:shd w:val="clear" w:color="auto" w:fill="auto"/>
            <w:vAlign w:val="center"/>
          </w:tcPr>
          <w:p w14:paraId="58B694F9"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6F7DE860"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4C48957F"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179C1543"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59E862EF"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[Yes/No]</w:t>
            </w:r>
          </w:p>
        </w:tc>
      </w:tr>
      <w:tr w:rsidR="009C0544" w:rsidRPr="00B91003" w14:paraId="746CEA85" w14:textId="77777777" w:rsidTr="00583CB6">
        <w:trPr>
          <w:cantSplit/>
        </w:trPr>
        <w:tc>
          <w:tcPr>
            <w:tcW w:w="1075" w:type="dxa"/>
            <w:shd w:val="clear" w:color="auto" w:fill="auto"/>
            <w:vAlign w:val="center"/>
          </w:tcPr>
          <w:p w14:paraId="7F570BF4"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497298D6"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xml:space="preserve">[A short title for the action; this will appear in the </w:t>
            </w:r>
            <w:r w:rsidRPr="00B91003">
              <w:rPr>
                <w:rFonts w:eastAsiaTheme="minorHAnsi" w:cs="Arial"/>
                <w:bCs/>
              </w:rPr>
              <w:t xml:space="preserve">Action </w:t>
            </w:r>
            <w:r w:rsidRPr="00B91003">
              <w:rPr>
                <w:rFonts w:eastAsiaTheme="minorHAnsi" w:cs="Arial"/>
                <w:bCs/>
                <w:color w:val="000000"/>
              </w:rPr>
              <w:t>tables]</w:t>
            </w:r>
          </w:p>
        </w:tc>
        <w:tc>
          <w:tcPr>
            <w:tcW w:w="7802" w:type="dxa"/>
            <w:shd w:val="clear" w:color="auto" w:fill="auto"/>
          </w:tcPr>
          <w:p w14:paraId="4C5E13B2"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50267838" w14:textId="77777777" w:rsidR="009C0544" w:rsidRPr="00B91003" w:rsidRDefault="009C0544" w:rsidP="009C0544">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6EDECD0A" w14:textId="77777777" w:rsidR="009C0544" w:rsidRPr="00B91003" w:rsidRDefault="009C0544" w:rsidP="009C0544">
            <w:pPr>
              <w:tabs>
                <w:tab w:val="left" w:pos="5093"/>
              </w:tabs>
              <w:spacing w:after="120"/>
              <w:jc w:val="center"/>
              <w:rPr>
                <w:rFonts w:eastAsiaTheme="minorHAnsi" w:cs="Arial"/>
                <w:bCs/>
                <w:color w:val="000000"/>
              </w:rPr>
            </w:pPr>
            <w:r w:rsidRPr="00B91003">
              <w:rPr>
                <w:rFonts w:eastAsiaTheme="minorHAnsi" w:cs="Arial"/>
                <w:bCs/>
                <w:color w:val="000000"/>
              </w:rPr>
              <w:t>[Yes/No]</w:t>
            </w:r>
          </w:p>
        </w:tc>
      </w:tr>
    </w:tbl>
    <w:p w14:paraId="116DF41E" w14:textId="77777777" w:rsidR="009C0544" w:rsidRPr="00B91003" w:rsidRDefault="009C0544" w:rsidP="009C0544">
      <w:pPr>
        <w:rPr>
          <w:rFonts w:eastAsiaTheme="minorHAnsi" w:cs="Arial"/>
          <w:b/>
          <w:color w:val="000000"/>
          <w:szCs w:val="20"/>
        </w:rPr>
      </w:pPr>
      <w:r w:rsidRPr="00B91003">
        <w:t>Insert or delete rows, as necessary.</w:t>
      </w:r>
      <w:r w:rsidRPr="00B91003">
        <w:rPr>
          <w:rFonts w:eastAsiaTheme="majorEastAsia" w:cstheme="majorBidi"/>
          <w:b/>
          <w:color w:val="000000"/>
          <w:sz w:val="40"/>
          <w:szCs w:val="26"/>
        </w:rPr>
        <w:br w:type="page"/>
      </w:r>
    </w:p>
    <w:p w14:paraId="423AE9DB" w14:textId="77777777" w:rsidR="009C0544" w:rsidRPr="00B91003" w:rsidRDefault="009C0544" w:rsidP="009C0544">
      <w:pPr>
        <w:pStyle w:val="Heading4"/>
        <w:rPr>
          <w:sz w:val="32"/>
          <w:szCs w:val="32"/>
        </w:rPr>
      </w:pPr>
      <w:r w:rsidRPr="00B91003">
        <w:rPr>
          <w:sz w:val="32"/>
          <w:szCs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7627"/>
        <w:gridCol w:w="7627"/>
      </w:tblGrid>
      <w:tr w:rsidR="009C0544" w:rsidRPr="00B91003" w14:paraId="236FE032" w14:textId="77777777" w:rsidTr="009605CD">
        <w:trPr>
          <w:cantSplit/>
          <w:tblHeader/>
        </w:trPr>
        <w:tc>
          <w:tcPr>
            <w:tcW w:w="7627" w:type="dxa"/>
            <w:shd w:val="clear" w:color="auto" w:fill="DEEAF6" w:themeFill="accent1" w:themeFillTint="33"/>
            <w:vAlign w:val="center"/>
          </w:tcPr>
          <w:p w14:paraId="692A50EC" w14:textId="77777777" w:rsidR="009C0544" w:rsidRPr="00B91003" w:rsidRDefault="009C0544" w:rsidP="009C0544">
            <w:pPr>
              <w:spacing w:before="40" w:after="40"/>
              <w:rPr>
                <w:rFonts w:eastAsiaTheme="minorHAnsi" w:cs="Arial"/>
                <w:color w:val="000000"/>
                <w:szCs w:val="20"/>
              </w:rPr>
            </w:pPr>
            <w:r w:rsidRPr="00B91003">
              <w:t>Total Projected LCFF Supplemental and/or Concentration Grants</w:t>
            </w:r>
          </w:p>
        </w:tc>
        <w:tc>
          <w:tcPr>
            <w:tcW w:w="7627" w:type="dxa"/>
            <w:shd w:val="clear" w:color="auto" w:fill="DEEAF6" w:themeFill="accent1" w:themeFillTint="33"/>
            <w:vAlign w:val="center"/>
          </w:tcPr>
          <w:p w14:paraId="176F49D3" w14:textId="77777777" w:rsidR="009C0544" w:rsidRPr="00B91003" w:rsidRDefault="009C0544" w:rsidP="009C0544">
            <w:pPr>
              <w:spacing w:before="40" w:after="40"/>
            </w:pPr>
            <w:r w:rsidRPr="00B91003">
              <w:t xml:space="preserve">Projected Additional 15 percent LCFF Concentration Grant </w:t>
            </w:r>
          </w:p>
        </w:tc>
      </w:tr>
      <w:tr w:rsidR="009C0544" w:rsidRPr="00B91003" w14:paraId="52B31FC7" w14:textId="77777777" w:rsidTr="00BF2CC2">
        <w:trPr>
          <w:cantSplit/>
        </w:trPr>
        <w:tc>
          <w:tcPr>
            <w:tcW w:w="7627" w:type="dxa"/>
            <w:shd w:val="clear" w:color="auto" w:fill="auto"/>
          </w:tcPr>
          <w:p w14:paraId="15F8AF04" w14:textId="77777777" w:rsidR="009C0544" w:rsidRPr="00B91003" w:rsidRDefault="009C0544" w:rsidP="009C0544">
            <w:pPr>
              <w:spacing w:before="40" w:after="40"/>
              <w:rPr>
                <w:rFonts w:eastAsiaTheme="minorHAnsi" w:cs="Arial"/>
                <w:color w:val="000000"/>
                <w:szCs w:val="20"/>
              </w:rPr>
            </w:pPr>
            <w:r w:rsidRPr="00B91003">
              <w:rPr>
                <w:rFonts w:eastAsiaTheme="minorHAnsi" w:cs="Arial"/>
                <w:color w:val="000000"/>
                <w:szCs w:val="20"/>
              </w:rPr>
              <w:t xml:space="preserve">$[Insert dollar amount here] </w:t>
            </w:r>
          </w:p>
        </w:tc>
        <w:tc>
          <w:tcPr>
            <w:tcW w:w="7627" w:type="dxa"/>
          </w:tcPr>
          <w:p w14:paraId="005EDF8F" w14:textId="77777777" w:rsidR="009C0544" w:rsidRPr="00B91003" w:rsidRDefault="009C0544" w:rsidP="009C0544">
            <w:pPr>
              <w:spacing w:before="40" w:after="40"/>
              <w:rPr>
                <w:rFonts w:eastAsiaTheme="minorHAnsi" w:cs="Arial"/>
                <w:color w:val="000000"/>
                <w:szCs w:val="20"/>
              </w:rPr>
            </w:pPr>
            <w:r w:rsidRPr="00B91003">
              <w:rPr>
                <w:rFonts w:eastAsiaTheme="minorHAnsi" w:cs="Arial"/>
                <w:color w:val="000000"/>
                <w:szCs w:val="20"/>
              </w:rPr>
              <w:t>$[Insert dollar amount here]</w:t>
            </w:r>
          </w:p>
        </w:tc>
      </w:tr>
    </w:tbl>
    <w:p w14:paraId="3CD7034A" w14:textId="77777777" w:rsidR="009C0544" w:rsidRPr="00B91003" w:rsidRDefault="009C0544" w:rsidP="00C357AD">
      <w:pPr>
        <w:pStyle w:val="Heading5"/>
        <w:spacing w:before="240"/>
        <w:rPr>
          <w:b/>
          <w:bCs/>
          <w:sz w:val="28"/>
          <w:szCs w:val="28"/>
        </w:rPr>
      </w:pPr>
      <w:r w:rsidRPr="00B91003">
        <w:rPr>
          <w:b/>
          <w:bCs/>
          <w:sz w:val="28"/>
          <w:szCs w:val="28"/>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Estimate Supplemental and Concentration Grant Funds and the Percentage to Increase or Improve Services."/>
      </w:tblPr>
      <w:tblGrid>
        <w:gridCol w:w="4094"/>
        <w:gridCol w:w="3982"/>
        <w:gridCol w:w="3382"/>
        <w:gridCol w:w="3796"/>
      </w:tblGrid>
      <w:tr w:rsidR="009C0544" w:rsidRPr="00B91003" w14:paraId="3F262429" w14:textId="77777777" w:rsidTr="009605CD">
        <w:trPr>
          <w:cantSplit/>
          <w:tblHeader/>
        </w:trPr>
        <w:tc>
          <w:tcPr>
            <w:tcW w:w="4094" w:type="dxa"/>
            <w:shd w:val="clear" w:color="auto" w:fill="DEEAF6" w:themeFill="accent1" w:themeFillTint="33"/>
            <w:vAlign w:val="center"/>
          </w:tcPr>
          <w:p w14:paraId="1FA608A0" w14:textId="77777777" w:rsidR="009C0544" w:rsidRPr="00B91003" w:rsidRDefault="009C0544" w:rsidP="009C0544">
            <w:pPr>
              <w:spacing w:before="40" w:after="40"/>
              <w:rPr>
                <w:rFonts w:eastAsiaTheme="minorHAnsi" w:cs="Arial"/>
                <w:color w:val="000000"/>
                <w:szCs w:val="20"/>
              </w:rPr>
            </w:pPr>
            <w:r w:rsidRPr="00B91003">
              <w:t xml:space="preserve">Projected </w:t>
            </w:r>
            <w:r w:rsidRPr="00B91003">
              <w:rPr>
                <w:rFonts w:eastAsiaTheme="minorHAnsi" w:cs="Arial"/>
                <w:szCs w:val="20"/>
              </w:rPr>
              <w:t>Percentage to Increase or Improve Services</w:t>
            </w:r>
            <w:r w:rsidRPr="00B91003" w:rsidDel="00F91D09">
              <w:t xml:space="preserve"> </w:t>
            </w:r>
            <w:r w:rsidRPr="00B91003">
              <w:t>for the Coming School Year</w:t>
            </w:r>
          </w:p>
        </w:tc>
        <w:tc>
          <w:tcPr>
            <w:tcW w:w="3982" w:type="dxa"/>
            <w:shd w:val="clear" w:color="auto" w:fill="DEEAF6" w:themeFill="accent1" w:themeFillTint="33"/>
            <w:vAlign w:val="center"/>
          </w:tcPr>
          <w:p w14:paraId="3FA59454" w14:textId="77777777" w:rsidR="009C0544" w:rsidRPr="00B91003" w:rsidRDefault="009C0544" w:rsidP="009C0544">
            <w:pPr>
              <w:spacing w:before="40" w:after="40"/>
              <w:rPr>
                <w:rFonts w:eastAsiaTheme="minorHAnsi" w:cs="Arial"/>
                <w:color w:val="000000"/>
                <w:szCs w:val="20"/>
              </w:rPr>
            </w:pPr>
            <w:r w:rsidRPr="00B91003">
              <w:t>LCFF Carryover — Percentage</w:t>
            </w:r>
          </w:p>
        </w:tc>
        <w:tc>
          <w:tcPr>
            <w:tcW w:w="3382" w:type="dxa"/>
            <w:shd w:val="clear" w:color="auto" w:fill="DEEAF6" w:themeFill="accent1" w:themeFillTint="33"/>
            <w:vAlign w:val="center"/>
          </w:tcPr>
          <w:p w14:paraId="4E3828D1" w14:textId="77777777" w:rsidR="009C0544" w:rsidRPr="00B91003" w:rsidRDefault="009C0544" w:rsidP="009C0544">
            <w:pPr>
              <w:spacing w:before="40" w:after="40"/>
              <w:rPr>
                <w:rFonts w:eastAsiaTheme="minorHAnsi" w:cs="Arial"/>
                <w:szCs w:val="20"/>
              </w:rPr>
            </w:pPr>
            <w:r w:rsidRPr="00B91003">
              <w:rPr>
                <w:rFonts w:eastAsiaTheme="minorHAnsi" w:cs="Arial"/>
                <w:szCs w:val="20"/>
              </w:rPr>
              <w:t>LCFF Carryover — Dollar</w:t>
            </w:r>
          </w:p>
        </w:tc>
        <w:tc>
          <w:tcPr>
            <w:tcW w:w="3796" w:type="dxa"/>
            <w:shd w:val="clear" w:color="auto" w:fill="DEEAF6" w:themeFill="accent1" w:themeFillTint="33"/>
            <w:vAlign w:val="center"/>
          </w:tcPr>
          <w:p w14:paraId="5B82ACA5" w14:textId="77777777" w:rsidR="009C0544" w:rsidRPr="00B91003" w:rsidRDefault="009C0544" w:rsidP="009C0544">
            <w:pPr>
              <w:spacing w:before="40" w:after="40"/>
            </w:pPr>
            <w:r w:rsidRPr="00B91003">
              <w:t>Total Percentage to Increase or Improve Services for the Coming School Year</w:t>
            </w:r>
          </w:p>
        </w:tc>
      </w:tr>
      <w:tr w:rsidR="009C0544" w:rsidRPr="00B91003" w14:paraId="35C687B7" w14:textId="77777777" w:rsidTr="00583CB6">
        <w:trPr>
          <w:cantSplit/>
        </w:trPr>
        <w:tc>
          <w:tcPr>
            <w:tcW w:w="4094" w:type="dxa"/>
            <w:shd w:val="clear" w:color="auto" w:fill="auto"/>
          </w:tcPr>
          <w:p w14:paraId="35461A27" w14:textId="77777777" w:rsidR="009C0544" w:rsidRPr="00B91003" w:rsidRDefault="009C0544" w:rsidP="009C0544">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982" w:type="dxa"/>
            <w:shd w:val="clear" w:color="auto" w:fill="auto"/>
          </w:tcPr>
          <w:p w14:paraId="5D661B2A" w14:textId="77777777" w:rsidR="009C0544" w:rsidRPr="00B91003" w:rsidRDefault="009C0544" w:rsidP="009C0544">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382" w:type="dxa"/>
          </w:tcPr>
          <w:p w14:paraId="312D01A9" w14:textId="77777777" w:rsidR="009C0544" w:rsidRPr="00B91003" w:rsidRDefault="009C0544" w:rsidP="009C0544">
            <w:pPr>
              <w:spacing w:before="40" w:after="40"/>
              <w:rPr>
                <w:rFonts w:eastAsiaTheme="minorHAnsi" w:cs="Arial"/>
                <w:szCs w:val="20"/>
              </w:rPr>
            </w:pPr>
            <w:r w:rsidRPr="00B91003">
              <w:rPr>
                <w:rFonts w:eastAsiaTheme="minorHAnsi" w:cs="Arial"/>
                <w:szCs w:val="20"/>
              </w:rPr>
              <w:t>$[Insert dollar amount here]</w:t>
            </w:r>
          </w:p>
        </w:tc>
        <w:tc>
          <w:tcPr>
            <w:tcW w:w="3796" w:type="dxa"/>
          </w:tcPr>
          <w:p w14:paraId="26A57D59" w14:textId="77777777" w:rsidR="009C0544" w:rsidRPr="00B91003" w:rsidRDefault="009C0544" w:rsidP="009C0544">
            <w:pPr>
              <w:spacing w:before="40" w:after="40"/>
              <w:rPr>
                <w:rFonts w:eastAsiaTheme="minorHAnsi" w:cs="Arial"/>
                <w:color w:val="000000"/>
                <w:szCs w:val="20"/>
              </w:rPr>
            </w:pPr>
            <w:r w:rsidRPr="00B91003">
              <w:rPr>
                <w:rFonts w:eastAsiaTheme="minorHAnsi" w:cs="Arial"/>
                <w:color w:val="000000"/>
                <w:szCs w:val="20"/>
              </w:rPr>
              <w:t>[Insert percentage here]%</w:t>
            </w:r>
          </w:p>
        </w:tc>
      </w:tr>
    </w:tbl>
    <w:p w14:paraId="1C513CCB" w14:textId="77777777" w:rsidR="009C0544" w:rsidRPr="00B91003" w:rsidRDefault="009C0544" w:rsidP="009C0544">
      <w:pPr>
        <w:spacing w:before="120" w:after="120"/>
        <w:rPr>
          <w:rFonts w:eastAsiaTheme="minorHAnsi" w:cs="Arial"/>
          <w:b/>
          <w:color w:val="000000"/>
          <w:szCs w:val="20"/>
        </w:rPr>
      </w:pPr>
      <w:r w:rsidRPr="00B91003">
        <w:rPr>
          <w:rFonts w:eastAsiaTheme="minorHAnsi" w:cs="Arial"/>
          <w:b/>
          <w:color w:val="000000"/>
          <w:szCs w:val="20"/>
        </w:rPr>
        <w:t>The Budgeted Expenditures for Actions identified as Contributing may be found in the Contributing Actions Table.</w:t>
      </w:r>
    </w:p>
    <w:p w14:paraId="7395EBE5" w14:textId="77777777" w:rsidR="009C0544" w:rsidRPr="00B91003" w:rsidRDefault="009C0544" w:rsidP="00C357AD">
      <w:pPr>
        <w:pStyle w:val="Heading5"/>
        <w:spacing w:before="240"/>
        <w:rPr>
          <w:b/>
          <w:bCs/>
          <w:sz w:val="28"/>
          <w:szCs w:val="28"/>
        </w:rPr>
      </w:pPr>
      <w:r w:rsidRPr="00B91003">
        <w:rPr>
          <w:b/>
          <w:bCs/>
          <w:sz w:val="28"/>
          <w:szCs w:val="28"/>
        </w:rPr>
        <w:t>Required Descriptions</w:t>
      </w:r>
    </w:p>
    <w:p w14:paraId="59879A37" w14:textId="77777777" w:rsidR="009C0544" w:rsidRPr="00B91003" w:rsidRDefault="009C0544" w:rsidP="00C357AD">
      <w:pPr>
        <w:pStyle w:val="Heading6"/>
        <w:spacing w:before="120"/>
        <w:rPr>
          <w:rFonts w:eastAsiaTheme="minorHAnsi"/>
          <w:b/>
          <w:bCs/>
        </w:rPr>
      </w:pPr>
      <w:r w:rsidRPr="00B91003">
        <w:rPr>
          <w:rFonts w:eastAsiaTheme="minorHAnsi"/>
          <w:b/>
          <w:bCs/>
        </w:rPr>
        <w:t>LEA-wide and Schoolwide Actions</w:t>
      </w:r>
    </w:p>
    <w:p w14:paraId="42340AB8"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each action being provided to an entire LEA or school, provide an explanation of (1) the unique identified need(s) of the unduplicated student group(s) for whom the action is principally directed, (2) how the action is designed to address the identified need(s) and why it is being provided on an LEA or schoolwide basis, and (3) the metric(s) used to measure the effectiveness of the action in improving outcomes for the unduplicated student group(s).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identified needs, how the actions address those needs, and the metrics used to monitor the effectiveness of the actions."/>
      </w:tblPr>
      <w:tblGrid>
        <w:gridCol w:w="1352"/>
        <w:gridCol w:w="5261"/>
        <w:gridCol w:w="5262"/>
        <w:gridCol w:w="3379"/>
      </w:tblGrid>
      <w:tr w:rsidR="009C0544" w:rsidRPr="00B91003" w14:paraId="4246674C" w14:textId="77777777" w:rsidTr="009605CD">
        <w:trPr>
          <w:cantSplit/>
          <w:tblHeader/>
        </w:trPr>
        <w:tc>
          <w:tcPr>
            <w:tcW w:w="1352" w:type="dxa"/>
            <w:shd w:val="clear" w:color="auto" w:fill="DEEAF6" w:themeFill="accent1" w:themeFillTint="33"/>
            <w:vAlign w:val="center"/>
          </w:tcPr>
          <w:p w14:paraId="618C0D68"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shd w:val="clear" w:color="auto" w:fill="DEEAF6" w:themeFill="accent1" w:themeFillTint="33"/>
            <w:vAlign w:val="center"/>
          </w:tcPr>
          <w:p w14:paraId="54EB4372" w14:textId="77777777" w:rsidR="009C0544" w:rsidRPr="00B91003" w:rsidRDefault="009C0544" w:rsidP="009C0544">
            <w:pPr>
              <w:tabs>
                <w:tab w:val="left" w:pos="5093"/>
              </w:tabs>
              <w:rPr>
                <w:rFonts w:eastAsiaTheme="minorHAnsi" w:cs="Arial"/>
                <w:b/>
                <w:color w:val="000000"/>
              </w:rPr>
            </w:pPr>
            <w:r w:rsidRPr="00B91003">
              <w:rPr>
                <w:rFonts w:eastAsia="Arial" w:cs="Arial"/>
                <w:color w:val="000000" w:themeColor="text1"/>
              </w:rPr>
              <w:t>Identified Need(s)</w:t>
            </w:r>
          </w:p>
        </w:tc>
        <w:tc>
          <w:tcPr>
            <w:tcW w:w="5262" w:type="dxa"/>
            <w:shd w:val="clear" w:color="auto" w:fill="DEEAF6" w:themeFill="accent1" w:themeFillTint="33"/>
            <w:vAlign w:val="center"/>
          </w:tcPr>
          <w:p w14:paraId="60873F22" w14:textId="77777777" w:rsidR="009C0544" w:rsidRPr="00B91003" w:rsidRDefault="009C0544" w:rsidP="009C0544">
            <w:pPr>
              <w:tabs>
                <w:tab w:val="left" w:pos="5093"/>
              </w:tabs>
              <w:rPr>
                <w:rFonts w:eastAsiaTheme="minorHAnsi" w:cs="Arial"/>
                <w:b/>
                <w:color w:val="000000"/>
              </w:rPr>
            </w:pPr>
            <w:r w:rsidRPr="00B91003">
              <w:rPr>
                <w:rFonts w:cs="Arial"/>
                <w:color w:val="000000"/>
              </w:rPr>
              <w:t>How the Action(s) Address Need(s) and Why it is Provided on an LEA-wide or Schoolwide Basis</w:t>
            </w:r>
          </w:p>
        </w:tc>
        <w:tc>
          <w:tcPr>
            <w:tcW w:w="3379" w:type="dxa"/>
            <w:shd w:val="clear" w:color="auto" w:fill="DEEAF6" w:themeFill="accent1" w:themeFillTint="33"/>
            <w:vAlign w:val="center"/>
          </w:tcPr>
          <w:p w14:paraId="3F8DE992" w14:textId="77777777" w:rsidR="009C0544" w:rsidRPr="00B91003" w:rsidRDefault="009C0544" w:rsidP="009C0544">
            <w:pPr>
              <w:tabs>
                <w:tab w:val="left" w:pos="5093"/>
              </w:tabs>
              <w:rPr>
                <w:rFonts w:eastAsiaTheme="minorHAnsi" w:cs="Arial"/>
                <w:b/>
                <w:color w:val="000000"/>
              </w:rPr>
            </w:pPr>
            <w:r w:rsidRPr="00B91003">
              <w:rPr>
                <w:rFonts w:cs="Arial"/>
                <w:color w:val="000000" w:themeColor="text1"/>
              </w:rPr>
              <w:t xml:space="preserve">Metric(s) to Monitor Effectiveness </w:t>
            </w:r>
          </w:p>
        </w:tc>
      </w:tr>
      <w:tr w:rsidR="009C0544" w:rsidRPr="00B91003" w14:paraId="3265D432" w14:textId="77777777" w:rsidTr="00583CB6">
        <w:trPr>
          <w:cantSplit/>
        </w:trPr>
        <w:tc>
          <w:tcPr>
            <w:tcW w:w="1352" w:type="dxa"/>
            <w:shd w:val="clear" w:color="auto" w:fill="auto"/>
            <w:vAlign w:val="center"/>
          </w:tcPr>
          <w:p w14:paraId="21F59F9C"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66F8E4B5"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756AE711"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212F65EC"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9C0544" w:rsidRPr="00B91003" w14:paraId="56C3228B" w14:textId="77777777" w:rsidTr="00583CB6">
        <w:trPr>
          <w:cantSplit/>
        </w:trPr>
        <w:tc>
          <w:tcPr>
            <w:tcW w:w="1352" w:type="dxa"/>
            <w:shd w:val="clear" w:color="auto" w:fill="auto"/>
            <w:vAlign w:val="center"/>
          </w:tcPr>
          <w:p w14:paraId="078A4441"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5E692D08"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03F16753"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5F157F57"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9C0544" w:rsidRPr="00B91003" w14:paraId="49ECBD76" w14:textId="77777777" w:rsidTr="00583CB6">
        <w:trPr>
          <w:cantSplit/>
        </w:trPr>
        <w:tc>
          <w:tcPr>
            <w:tcW w:w="1352" w:type="dxa"/>
            <w:shd w:val="clear" w:color="auto" w:fill="auto"/>
            <w:vAlign w:val="center"/>
          </w:tcPr>
          <w:p w14:paraId="17110497"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02E9E362"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61C4E7DD"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59FFEB25"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bl>
    <w:p w14:paraId="1A2D3B99" w14:textId="77777777" w:rsidR="009C0544" w:rsidRPr="00B91003" w:rsidRDefault="009C0544" w:rsidP="00C357AD">
      <w:pPr>
        <w:spacing w:after="240"/>
      </w:pPr>
      <w:r w:rsidRPr="00B91003">
        <w:lastRenderedPageBreak/>
        <w:t>Insert or delete rows, as necessary.</w:t>
      </w:r>
    </w:p>
    <w:p w14:paraId="54542D5B" w14:textId="77777777" w:rsidR="009C0544" w:rsidRPr="00B91003" w:rsidRDefault="009C0544" w:rsidP="009C0544">
      <w:pPr>
        <w:pStyle w:val="Heading6"/>
        <w:rPr>
          <w:rFonts w:eastAsiaTheme="minorHAnsi"/>
          <w:b/>
          <w:bCs/>
        </w:rPr>
      </w:pPr>
      <w:r w:rsidRPr="00B91003">
        <w:rPr>
          <w:rFonts w:eastAsiaTheme="minorHAnsi"/>
          <w:b/>
          <w:bCs/>
        </w:rPr>
        <w:t>Limited Actions</w:t>
      </w:r>
    </w:p>
    <w:p w14:paraId="3C5CCE8E" w14:textId="77777777" w:rsidR="009C0544" w:rsidRPr="00B91003" w:rsidRDefault="009C0544" w:rsidP="009C0544">
      <w:pPr>
        <w:shd w:val="clear" w:color="auto" w:fill="DEEAF6" w:themeFill="accent1" w:themeFillTint="33"/>
        <w:tabs>
          <w:tab w:val="left" w:pos="5093"/>
        </w:tabs>
        <w:spacing w:after="120"/>
        <w:rPr>
          <w:rFonts w:cs="Arial"/>
          <w:color w:val="000000" w:themeColor="text1"/>
        </w:rPr>
      </w:pPr>
      <w:r w:rsidRPr="00B91003">
        <w:rPr>
          <w:rFonts w:eastAsiaTheme="minorHAnsi" w:cs="Arial"/>
          <w:color w:val="000000"/>
          <w:szCs w:val="20"/>
        </w:rPr>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how the effectiveness of the action in improving outcomes for the unduplicated student group(s) will be measured.</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For limited actions, the table provides a description of identified needs, how the actions address those needs, and the metrics used to monitor the effectiveness of the actions."/>
      </w:tblPr>
      <w:tblGrid>
        <w:gridCol w:w="1165"/>
        <w:gridCol w:w="5355"/>
        <w:gridCol w:w="5355"/>
        <w:gridCol w:w="3379"/>
      </w:tblGrid>
      <w:tr w:rsidR="009C0544" w:rsidRPr="00B91003" w14:paraId="7D91461A" w14:textId="77777777" w:rsidTr="00B51DE7">
        <w:trPr>
          <w:cantSplit/>
          <w:trHeight w:val="619"/>
          <w:tblHeader/>
        </w:trPr>
        <w:tc>
          <w:tcPr>
            <w:tcW w:w="1165" w:type="dxa"/>
            <w:shd w:val="clear" w:color="auto" w:fill="DEEAF6" w:themeFill="accent1" w:themeFillTint="33"/>
            <w:vAlign w:val="center"/>
          </w:tcPr>
          <w:p w14:paraId="4F6CF6E6" w14:textId="77777777" w:rsidR="009C0544" w:rsidRPr="00B91003" w:rsidRDefault="009C0544" w:rsidP="009C0544">
            <w:pPr>
              <w:rPr>
                <w:rFonts w:eastAsiaTheme="minorHAnsi"/>
                <w:b/>
              </w:rPr>
            </w:pPr>
            <w:r w:rsidRPr="00B91003">
              <w:rPr>
                <w:rFonts w:eastAsiaTheme="minorHAnsi"/>
                <w:bCs/>
              </w:rPr>
              <w:t>Goal</w:t>
            </w:r>
            <w:r w:rsidRPr="00B91003">
              <w:rPr>
                <w:rFonts w:eastAsiaTheme="minorHAnsi"/>
                <w:b/>
              </w:rPr>
              <w:t xml:space="preserve"> </w:t>
            </w:r>
            <w:r w:rsidRPr="00B91003">
              <w:rPr>
                <w:rFonts w:eastAsiaTheme="minorHAnsi"/>
                <w:bCs/>
              </w:rPr>
              <w:t>and Action #</w:t>
            </w:r>
          </w:p>
        </w:tc>
        <w:tc>
          <w:tcPr>
            <w:tcW w:w="5355" w:type="dxa"/>
            <w:shd w:val="clear" w:color="auto" w:fill="DEEAF6" w:themeFill="accent1" w:themeFillTint="33"/>
            <w:vAlign w:val="center"/>
          </w:tcPr>
          <w:p w14:paraId="2248C32D" w14:textId="77777777" w:rsidR="009C0544" w:rsidRPr="00B91003" w:rsidRDefault="009C0544" w:rsidP="009C0544">
            <w:pPr>
              <w:tabs>
                <w:tab w:val="left" w:pos="5093"/>
              </w:tabs>
              <w:rPr>
                <w:rFonts w:eastAsiaTheme="minorHAnsi" w:cs="Arial"/>
                <w:b/>
                <w:color w:val="000000"/>
              </w:rPr>
            </w:pPr>
            <w:r w:rsidRPr="00B91003">
              <w:rPr>
                <w:rFonts w:eastAsia="Arial" w:cs="Arial"/>
                <w:color w:val="000000" w:themeColor="text1"/>
              </w:rPr>
              <w:t>Identified Need(s)</w:t>
            </w:r>
          </w:p>
        </w:tc>
        <w:tc>
          <w:tcPr>
            <w:tcW w:w="5355" w:type="dxa"/>
            <w:shd w:val="clear" w:color="auto" w:fill="DEEAF6" w:themeFill="accent1" w:themeFillTint="33"/>
            <w:vAlign w:val="center"/>
          </w:tcPr>
          <w:p w14:paraId="5C746538" w14:textId="77777777" w:rsidR="009C0544" w:rsidRPr="00B91003" w:rsidRDefault="009C0544" w:rsidP="009C0544">
            <w:pPr>
              <w:tabs>
                <w:tab w:val="left" w:pos="5093"/>
              </w:tabs>
              <w:rPr>
                <w:rFonts w:eastAsiaTheme="minorHAnsi" w:cs="Arial"/>
                <w:b/>
                <w:color w:val="000000"/>
              </w:rPr>
            </w:pPr>
            <w:r w:rsidRPr="00B91003">
              <w:rPr>
                <w:rFonts w:cs="Arial"/>
                <w:color w:val="000000"/>
              </w:rPr>
              <w:t>How the Action(s) are Designed to Address Need(s)</w:t>
            </w:r>
          </w:p>
        </w:tc>
        <w:tc>
          <w:tcPr>
            <w:tcW w:w="3379" w:type="dxa"/>
            <w:shd w:val="clear" w:color="auto" w:fill="DEEAF6" w:themeFill="accent1" w:themeFillTint="33"/>
            <w:vAlign w:val="center"/>
          </w:tcPr>
          <w:p w14:paraId="785C074E" w14:textId="77777777" w:rsidR="009C0544" w:rsidRPr="00B91003" w:rsidRDefault="009C0544" w:rsidP="009C0544">
            <w:pPr>
              <w:tabs>
                <w:tab w:val="left" w:pos="5093"/>
              </w:tabs>
              <w:rPr>
                <w:rFonts w:cs="Arial"/>
                <w:color w:val="000000" w:themeColor="text1"/>
              </w:rPr>
            </w:pPr>
            <w:r w:rsidRPr="00B91003">
              <w:rPr>
                <w:rFonts w:cs="Arial"/>
                <w:color w:val="000000" w:themeColor="text1"/>
              </w:rPr>
              <w:t>Metric(s) to Monitor Effectiveness</w:t>
            </w:r>
          </w:p>
        </w:tc>
      </w:tr>
      <w:tr w:rsidR="009C0544" w:rsidRPr="00B91003" w14:paraId="29F4A147" w14:textId="77777777" w:rsidTr="00583CB6">
        <w:trPr>
          <w:cantSplit/>
          <w:trHeight w:val="1014"/>
        </w:trPr>
        <w:tc>
          <w:tcPr>
            <w:tcW w:w="1165" w:type="dxa"/>
            <w:shd w:val="clear" w:color="auto" w:fill="auto"/>
            <w:vAlign w:val="center"/>
          </w:tcPr>
          <w:p w14:paraId="493B3C92"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008F80E3"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1C5041C2"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4DF77948"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9C0544" w:rsidRPr="00B91003" w14:paraId="4E4E528E" w14:textId="77777777" w:rsidTr="00583CB6">
        <w:trPr>
          <w:cantSplit/>
          <w:trHeight w:val="1014"/>
        </w:trPr>
        <w:tc>
          <w:tcPr>
            <w:tcW w:w="1165" w:type="dxa"/>
            <w:shd w:val="clear" w:color="auto" w:fill="auto"/>
            <w:vAlign w:val="center"/>
          </w:tcPr>
          <w:p w14:paraId="28DBE1FB"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16793513"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42F5DA0B"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6CBA9E0D"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r w:rsidR="009C0544" w:rsidRPr="00B91003" w14:paraId="0695CC1C" w14:textId="77777777" w:rsidTr="00583CB6">
        <w:trPr>
          <w:cantSplit/>
          <w:trHeight w:val="1014"/>
        </w:trPr>
        <w:tc>
          <w:tcPr>
            <w:tcW w:w="1165" w:type="dxa"/>
            <w:shd w:val="clear" w:color="auto" w:fill="auto"/>
            <w:vAlign w:val="center"/>
          </w:tcPr>
          <w:p w14:paraId="2DC1F8EA"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0576EEFF"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3EBB52C7"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3363613A" w14:textId="77777777" w:rsidR="009C0544" w:rsidRPr="00B91003" w:rsidRDefault="009C0544" w:rsidP="009C0544">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bl>
    <w:p w14:paraId="3BC40013" w14:textId="77777777" w:rsidR="009C0544" w:rsidRPr="00B91003" w:rsidRDefault="009C0544" w:rsidP="009C0544">
      <w:pPr>
        <w:spacing w:after="240"/>
      </w:pPr>
      <w:r w:rsidRPr="00B91003">
        <w:t>Insert or delete rows, as necessary.</w:t>
      </w:r>
    </w:p>
    <w:p w14:paraId="6943B1B1"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6504B681"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p w14:paraId="00DA5F97" w14:textId="77777777" w:rsidR="009C0544" w:rsidRPr="00B91003" w:rsidRDefault="009C0544" w:rsidP="009C054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491C679" w14:textId="77777777" w:rsidR="009C0544" w:rsidRPr="00B91003" w:rsidRDefault="009C0544" w:rsidP="00C357AD">
      <w:pPr>
        <w:pStyle w:val="Heading6"/>
        <w:spacing w:before="240"/>
        <w:rPr>
          <w:rFonts w:eastAsiaTheme="minorHAnsi"/>
          <w:b/>
          <w:bCs/>
        </w:rPr>
      </w:pPr>
      <w:r w:rsidRPr="00B91003">
        <w:rPr>
          <w:rFonts w:eastAsiaTheme="minorHAnsi"/>
          <w:b/>
          <w:bCs/>
        </w:rPr>
        <w:t>Additional Concentration Grant Funding</w:t>
      </w:r>
    </w:p>
    <w:p w14:paraId="7777E6A6" w14:textId="77777777" w:rsidR="009C0544" w:rsidRPr="00B91003" w:rsidRDefault="009C0544" w:rsidP="006E3D8E">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B91003">
        <w:rPr>
          <w:rFonts w:eastAsia="Calibri" w:cs="Arial"/>
          <w:color w:val="000000"/>
          <w:szCs w:val="20"/>
        </w:rPr>
        <w:t>(above 55 percent) of foster youth, English learners, and low-income students, as applicable</w:t>
      </w:r>
      <w:r w:rsidRPr="00B91003">
        <w:rPr>
          <w:rFonts w:eastAsiaTheme="minorHAnsi" w:cs="Arial"/>
          <w:color w:val="000000"/>
          <w:szCs w:val="20"/>
        </w:rPr>
        <w:t>.</w:t>
      </w:r>
    </w:p>
    <w:p w14:paraId="4DD859AD" w14:textId="77777777" w:rsidR="009C0544" w:rsidRPr="00B91003" w:rsidRDefault="009C0544"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p w14:paraId="7FF526EC" w14:textId="77777777" w:rsidR="009C0544" w:rsidRPr="00B91003" w:rsidRDefault="009C0544"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785"/>
        <w:gridCol w:w="6234"/>
        <w:gridCol w:w="6235"/>
      </w:tblGrid>
      <w:tr w:rsidR="009C0544" w:rsidRPr="00B91003" w14:paraId="65D4CAAE" w14:textId="77777777" w:rsidTr="00B51DE7">
        <w:trPr>
          <w:cantSplit/>
          <w:tblHeader/>
        </w:trPr>
        <w:tc>
          <w:tcPr>
            <w:tcW w:w="2785" w:type="dxa"/>
            <w:shd w:val="clear" w:color="auto" w:fill="DEEAF6" w:themeFill="accent1" w:themeFillTint="33"/>
            <w:vAlign w:val="center"/>
          </w:tcPr>
          <w:p w14:paraId="7AE32D35" w14:textId="77777777" w:rsidR="009C0544" w:rsidRPr="00B91003" w:rsidRDefault="009C0544" w:rsidP="00741B15">
            <w:pPr>
              <w:spacing w:before="40" w:after="40"/>
              <w:rPr>
                <w:rFonts w:eastAsiaTheme="minorHAnsi" w:cs="Arial"/>
                <w:b/>
                <w:color w:val="000000"/>
                <w:szCs w:val="20"/>
              </w:rPr>
            </w:pPr>
            <w:r w:rsidRPr="00B91003">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784A45A8" w14:textId="77777777" w:rsidR="009C0544" w:rsidRPr="00B91003" w:rsidRDefault="009C0544" w:rsidP="00741B15">
            <w:pPr>
              <w:rPr>
                <w:rFonts w:eastAsiaTheme="minorHAnsi" w:cs="Arial"/>
                <w:color w:val="000000"/>
                <w:szCs w:val="20"/>
              </w:rPr>
            </w:pPr>
            <w:r w:rsidRPr="00B91003">
              <w:rPr>
                <w:rFonts w:eastAsia="Arial" w:cs="Arial"/>
              </w:rPr>
              <w:t xml:space="preserve">Schools with a student concentration of </w:t>
            </w:r>
            <w:r w:rsidRPr="00B91003">
              <w:rPr>
                <w:rFonts w:eastAsia="Calibri" w:cs="Arial"/>
                <w:color w:val="000000"/>
                <w:szCs w:val="20"/>
              </w:rPr>
              <w:t>55 percent</w:t>
            </w:r>
            <w:r w:rsidRPr="00B91003">
              <w:rPr>
                <w:rFonts w:eastAsia="Arial" w:cs="Arial"/>
              </w:rPr>
              <w:t xml:space="preserve"> or less</w:t>
            </w:r>
          </w:p>
        </w:tc>
        <w:tc>
          <w:tcPr>
            <w:tcW w:w="6235" w:type="dxa"/>
            <w:shd w:val="clear" w:color="auto" w:fill="DEEAF6" w:themeFill="accent1" w:themeFillTint="33"/>
            <w:vAlign w:val="center"/>
          </w:tcPr>
          <w:p w14:paraId="545F4487" w14:textId="77777777" w:rsidR="009C0544" w:rsidRPr="00B91003" w:rsidRDefault="009C0544" w:rsidP="00741B15">
            <w:pPr>
              <w:spacing w:before="40" w:after="40"/>
            </w:pPr>
            <w:r w:rsidRPr="00B91003">
              <w:rPr>
                <w:rFonts w:eastAsia="Arial" w:cs="Arial"/>
              </w:rPr>
              <w:t xml:space="preserve">Schools with a student concentration of greater than </w:t>
            </w:r>
            <w:r w:rsidRPr="00B91003">
              <w:rPr>
                <w:rFonts w:eastAsia="Calibri" w:cs="Arial"/>
                <w:color w:val="000000"/>
                <w:szCs w:val="20"/>
              </w:rPr>
              <w:t>55 percent</w:t>
            </w:r>
          </w:p>
        </w:tc>
      </w:tr>
      <w:tr w:rsidR="009C0544" w:rsidRPr="00B91003" w14:paraId="3C336E10" w14:textId="77777777" w:rsidTr="00583CB6">
        <w:trPr>
          <w:cantSplit/>
          <w:trHeight w:val="1360"/>
        </w:trPr>
        <w:tc>
          <w:tcPr>
            <w:tcW w:w="2785" w:type="dxa"/>
            <w:shd w:val="clear" w:color="auto" w:fill="DEEAF6" w:themeFill="accent1" w:themeFillTint="33"/>
            <w:vAlign w:val="center"/>
          </w:tcPr>
          <w:p w14:paraId="2F7054AC" w14:textId="77777777" w:rsidR="009C0544" w:rsidRPr="00B91003" w:rsidRDefault="009C0544" w:rsidP="00A0206C">
            <w:pPr>
              <w:spacing w:before="40" w:after="40"/>
              <w:rPr>
                <w:rFonts w:eastAsiaTheme="minorHAnsi" w:cs="Arial"/>
                <w:color w:val="000000"/>
                <w:szCs w:val="20"/>
              </w:rPr>
            </w:pPr>
            <w:r w:rsidRPr="00B91003">
              <w:t>Staff-to-student ratio of classified staff providing direct services to students</w:t>
            </w:r>
          </w:p>
        </w:tc>
        <w:tc>
          <w:tcPr>
            <w:tcW w:w="6234" w:type="dxa"/>
            <w:shd w:val="clear" w:color="auto" w:fill="auto"/>
            <w:vAlign w:val="center"/>
          </w:tcPr>
          <w:p w14:paraId="036D0DB3" w14:textId="77777777" w:rsidR="009C0544" w:rsidRPr="00B91003" w:rsidRDefault="009C0544" w:rsidP="00A0206C">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09B33CE2" w14:textId="77777777" w:rsidR="009C0544" w:rsidRPr="00B91003" w:rsidRDefault="009C0544" w:rsidP="00A0206C">
            <w:pPr>
              <w:spacing w:before="40" w:after="40"/>
              <w:rPr>
                <w:rFonts w:eastAsiaTheme="minorHAnsi" w:cs="Arial"/>
                <w:color w:val="000000"/>
                <w:szCs w:val="20"/>
              </w:rPr>
            </w:pPr>
            <w:r w:rsidRPr="00B91003">
              <w:rPr>
                <w:rFonts w:eastAsiaTheme="minorHAnsi" w:cs="Arial"/>
                <w:color w:val="000000"/>
                <w:szCs w:val="20"/>
              </w:rPr>
              <w:t>[Provide ratio here]</w:t>
            </w:r>
          </w:p>
        </w:tc>
      </w:tr>
      <w:tr w:rsidR="009C0544" w:rsidRPr="00B91003" w14:paraId="7FA355B4" w14:textId="77777777" w:rsidTr="00583CB6">
        <w:trPr>
          <w:cantSplit/>
          <w:trHeight w:val="1360"/>
        </w:trPr>
        <w:tc>
          <w:tcPr>
            <w:tcW w:w="2785" w:type="dxa"/>
            <w:shd w:val="clear" w:color="auto" w:fill="DEEAF6" w:themeFill="accent1" w:themeFillTint="33"/>
            <w:vAlign w:val="center"/>
          </w:tcPr>
          <w:p w14:paraId="1C122BFD" w14:textId="77777777" w:rsidR="009C0544" w:rsidRPr="00B91003" w:rsidRDefault="009C0544" w:rsidP="00A0206C">
            <w:pPr>
              <w:spacing w:before="40" w:after="40"/>
              <w:rPr>
                <w:rFonts w:eastAsiaTheme="minorHAnsi" w:cs="Arial"/>
                <w:color w:val="000000"/>
                <w:szCs w:val="20"/>
              </w:rPr>
            </w:pPr>
            <w:r w:rsidRPr="00B91003">
              <w:t>Staff-to-student ratio of certificated staff providing direct services to students</w:t>
            </w:r>
          </w:p>
        </w:tc>
        <w:tc>
          <w:tcPr>
            <w:tcW w:w="6234" w:type="dxa"/>
            <w:shd w:val="clear" w:color="auto" w:fill="auto"/>
            <w:vAlign w:val="center"/>
          </w:tcPr>
          <w:p w14:paraId="002E4A07" w14:textId="77777777" w:rsidR="009C0544" w:rsidRPr="00B91003" w:rsidRDefault="009C0544" w:rsidP="00A0206C">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0ADA9C1A" w14:textId="77777777" w:rsidR="009C0544" w:rsidRPr="00B91003" w:rsidRDefault="009C0544" w:rsidP="00A0206C">
            <w:pPr>
              <w:spacing w:before="40" w:after="40"/>
              <w:rPr>
                <w:rFonts w:eastAsiaTheme="minorHAnsi" w:cs="Arial"/>
                <w:color w:val="000000"/>
                <w:szCs w:val="20"/>
              </w:rPr>
            </w:pPr>
            <w:r w:rsidRPr="00B91003">
              <w:rPr>
                <w:rFonts w:eastAsiaTheme="minorHAnsi" w:cs="Arial"/>
                <w:color w:val="000000"/>
                <w:szCs w:val="20"/>
              </w:rPr>
              <w:t>[Provide ratio here]</w:t>
            </w:r>
          </w:p>
        </w:tc>
      </w:tr>
    </w:tbl>
    <w:p w14:paraId="15A7410E" w14:textId="77777777" w:rsidR="009C0544" w:rsidRPr="00B91003" w:rsidRDefault="009C0544" w:rsidP="00390897">
      <w:pPr>
        <w:rPr>
          <w:rFonts w:eastAsia="Arial"/>
        </w:rPr>
        <w:sectPr w:rsidR="009C0544" w:rsidRPr="00B91003" w:rsidSect="00C357AD">
          <w:headerReference w:type="default" r:id="rId29"/>
          <w:footerReference w:type="default" r:id="rId30"/>
          <w:pgSz w:w="15840" w:h="12240" w:orient="landscape"/>
          <w:pgMar w:top="288" w:right="288" w:bottom="288" w:left="288" w:header="432" w:footer="432" w:gutter="0"/>
          <w:pgNumType w:start="1"/>
          <w:cols w:space="720"/>
          <w:formProt w:val="0"/>
          <w:docGrid w:linePitch="360"/>
        </w:sectPr>
      </w:pPr>
    </w:p>
    <w:p w14:paraId="17819BA5" w14:textId="4AE28A60" w:rsidR="009C0544" w:rsidRPr="00B91003" w:rsidRDefault="009C0544" w:rsidP="009C0544">
      <w:pPr>
        <w:spacing w:after="160" w:line="259" w:lineRule="auto"/>
        <w:rPr>
          <w:rFonts w:eastAsiaTheme="minorHAnsi" w:cs="Arial"/>
          <w:b/>
        </w:rPr>
      </w:pPr>
      <w:bookmarkStart w:id="28" w:name="_Hlk173407143"/>
      <w:r w:rsidRPr="00B91003">
        <w:rPr>
          <w:rFonts w:eastAsiaTheme="minorHAnsi" w:cs="Arial"/>
          <w:b/>
          <w:szCs w:val="20"/>
        </w:rPr>
        <w:lastRenderedPageBreak/>
        <w:t xml:space="preserve">Table 1: </w:t>
      </w:r>
      <w:r w:rsidRPr="00B91003">
        <w:rPr>
          <w:rFonts w:eastAsiaTheme="minorHAnsi" w:cs="Arial"/>
          <w:b/>
        </w:rPr>
        <w:t xml:space="preserve">[LCAP Year] Total Planned Expenditures Table </w:t>
      </w:r>
      <w:r w:rsidR="0009302F" w:rsidRPr="00B91003">
        <w:rPr>
          <w:rFonts w:eastAsiaTheme="minorHAnsi" w:cs="Arial"/>
          <w:b/>
        </w:rPr>
        <w:t>1</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34"/>
        <w:gridCol w:w="1952"/>
        <w:gridCol w:w="3448"/>
        <w:gridCol w:w="3060"/>
        <w:gridCol w:w="2430"/>
        <w:gridCol w:w="3024"/>
      </w:tblGrid>
      <w:tr w:rsidR="009C0544" w:rsidRPr="00B91003" w14:paraId="0F2FC086" w14:textId="77777777" w:rsidTr="00EC455B">
        <w:trPr>
          <w:cantSplit/>
          <w:trHeight w:val="2025"/>
          <w:tblHeader/>
        </w:trPr>
        <w:tc>
          <w:tcPr>
            <w:tcW w:w="1345" w:type="dxa"/>
            <w:shd w:val="clear" w:color="002060" w:fill="002060"/>
            <w:vAlign w:val="center"/>
            <w:hideMark/>
          </w:tcPr>
          <w:p w14:paraId="623CCCD3" w14:textId="77777777" w:rsidR="009C0544" w:rsidRPr="00B91003" w:rsidRDefault="009C0544" w:rsidP="00051F33">
            <w:pPr>
              <w:jc w:val="center"/>
              <w:rPr>
                <w:rFonts w:cs="Arial"/>
                <w:b/>
                <w:bCs/>
                <w:color w:val="FFFFFF"/>
              </w:rPr>
            </w:pPr>
            <w:r w:rsidRPr="00B91003">
              <w:rPr>
                <w:rFonts w:cs="Arial"/>
                <w:b/>
                <w:bCs/>
                <w:color w:val="FFFFFF"/>
              </w:rPr>
              <w:t>LCAP Year</w:t>
            </w:r>
            <w:r w:rsidRPr="00B91003">
              <w:rPr>
                <w:rFonts w:cs="Arial"/>
                <w:b/>
                <w:bCs/>
                <w:color w:val="FFFFFF"/>
              </w:rPr>
              <w:br/>
              <w:t>(Input)</w:t>
            </w:r>
          </w:p>
        </w:tc>
        <w:tc>
          <w:tcPr>
            <w:tcW w:w="1952" w:type="dxa"/>
            <w:shd w:val="clear" w:color="002060" w:fill="002060"/>
            <w:vAlign w:val="center"/>
            <w:hideMark/>
          </w:tcPr>
          <w:p w14:paraId="518AAA38" w14:textId="77777777" w:rsidR="009C0544" w:rsidRPr="00B91003" w:rsidRDefault="009C0544" w:rsidP="00051F33">
            <w:pPr>
              <w:jc w:val="center"/>
              <w:rPr>
                <w:rFonts w:cs="Arial"/>
                <w:b/>
                <w:bCs/>
                <w:color w:val="FFFFFF"/>
              </w:rPr>
            </w:pPr>
            <w:r w:rsidRPr="00B91003">
              <w:rPr>
                <w:rFonts w:cs="Arial"/>
                <w:b/>
                <w:bCs/>
                <w:color w:val="FFFFFF"/>
              </w:rPr>
              <w:t>1. Projected LCFF Base Grant</w:t>
            </w:r>
            <w:r w:rsidRPr="00B91003">
              <w:rPr>
                <w:rFonts w:cs="Arial"/>
                <w:b/>
                <w:bCs/>
                <w:color w:val="FFFFFF"/>
              </w:rPr>
              <w:br/>
              <w:t>(Input Dollar Amount)</w:t>
            </w:r>
          </w:p>
        </w:tc>
        <w:tc>
          <w:tcPr>
            <w:tcW w:w="3448" w:type="dxa"/>
            <w:shd w:val="clear" w:color="002060" w:fill="002060"/>
            <w:vAlign w:val="center"/>
            <w:hideMark/>
          </w:tcPr>
          <w:p w14:paraId="4FB111F1" w14:textId="77777777" w:rsidR="009C0544" w:rsidRPr="00B91003" w:rsidRDefault="009C0544" w:rsidP="00051F33">
            <w:pPr>
              <w:jc w:val="center"/>
              <w:rPr>
                <w:rFonts w:cs="Arial"/>
                <w:b/>
                <w:bCs/>
                <w:color w:val="FFFFFF"/>
              </w:rPr>
            </w:pPr>
            <w:r w:rsidRPr="00B91003">
              <w:rPr>
                <w:rFonts w:cs="Arial"/>
                <w:b/>
                <w:bCs/>
                <w:color w:val="FFFFFF"/>
              </w:rPr>
              <w:t>2. Projected LCFF Supplemental and/or Concentration Grants</w:t>
            </w:r>
            <w:r w:rsidRPr="00B91003">
              <w:rPr>
                <w:rFonts w:cs="Arial"/>
                <w:b/>
                <w:bCs/>
                <w:color w:val="FFFFFF"/>
              </w:rPr>
              <w:br/>
              <w:t>(Input Dollar Amount)</w:t>
            </w:r>
          </w:p>
        </w:tc>
        <w:tc>
          <w:tcPr>
            <w:tcW w:w="3060" w:type="dxa"/>
            <w:shd w:val="clear" w:color="002060" w:fill="002060"/>
            <w:vAlign w:val="center"/>
            <w:hideMark/>
          </w:tcPr>
          <w:p w14:paraId="570A1E18" w14:textId="77777777" w:rsidR="009C0544" w:rsidRPr="00B91003" w:rsidRDefault="009C0544" w:rsidP="00051F33">
            <w:pPr>
              <w:jc w:val="center"/>
              <w:rPr>
                <w:rFonts w:cs="Arial"/>
                <w:b/>
                <w:bCs/>
                <w:color w:val="FFFFFF"/>
              </w:rPr>
            </w:pPr>
            <w:r w:rsidRPr="00B91003">
              <w:rPr>
                <w:rFonts w:cs="Arial"/>
                <w:b/>
                <w:bCs/>
                <w:color w:val="FFFFFF"/>
              </w:rPr>
              <w:t>3. Projected Percentage to Increase or Improve Services for the Coming School Year</w:t>
            </w:r>
            <w:r w:rsidRPr="00B91003">
              <w:rPr>
                <w:rFonts w:cs="Arial"/>
                <w:b/>
                <w:bCs/>
                <w:color w:val="FFFFFF"/>
              </w:rPr>
              <w:br/>
              <w:t>(2 divided by 1)</w:t>
            </w:r>
          </w:p>
        </w:tc>
        <w:tc>
          <w:tcPr>
            <w:tcW w:w="2430" w:type="dxa"/>
            <w:shd w:val="clear" w:color="002060" w:fill="002060"/>
            <w:vAlign w:val="center"/>
            <w:hideMark/>
          </w:tcPr>
          <w:p w14:paraId="3A316CDD" w14:textId="77777777" w:rsidR="009C0544" w:rsidRPr="00B91003" w:rsidRDefault="009C0544" w:rsidP="00051F33">
            <w:pPr>
              <w:jc w:val="center"/>
              <w:rPr>
                <w:rFonts w:cs="Arial"/>
                <w:b/>
                <w:bCs/>
                <w:color w:val="FFFFFF"/>
              </w:rPr>
            </w:pPr>
            <w:r w:rsidRPr="00B91003">
              <w:rPr>
                <w:rFonts w:cs="Arial"/>
                <w:b/>
                <w:bCs/>
                <w:color w:val="FFFFFF"/>
              </w:rPr>
              <w:t>LCFF Carryover — Percentage</w:t>
            </w:r>
            <w:r w:rsidRPr="00B91003">
              <w:rPr>
                <w:rFonts w:cs="Arial"/>
                <w:b/>
                <w:bCs/>
                <w:color w:val="FFFFFF"/>
              </w:rPr>
              <w:br/>
              <w:t>(Input Percentage from Prior Year)</w:t>
            </w:r>
          </w:p>
        </w:tc>
        <w:tc>
          <w:tcPr>
            <w:tcW w:w="3024" w:type="dxa"/>
            <w:shd w:val="clear" w:color="002060" w:fill="002060"/>
            <w:vAlign w:val="center"/>
            <w:hideMark/>
          </w:tcPr>
          <w:p w14:paraId="152A3494" w14:textId="77777777" w:rsidR="009C0544" w:rsidRPr="00B91003" w:rsidRDefault="009C0544" w:rsidP="00051F33">
            <w:pPr>
              <w:jc w:val="center"/>
              <w:rPr>
                <w:rFonts w:cs="Arial"/>
                <w:b/>
                <w:bCs/>
                <w:color w:val="FFFFFF"/>
              </w:rPr>
            </w:pPr>
            <w:r w:rsidRPr="00B91003">
              <w:rPr>
                <w:rFonts w:cs="Arial"/>
                <w:b/>
                <w:bCs/>
                <w:color w:val="FFFFFF"/>
              </w:rPr>
              <w:t>Total Percentage to Increase or Improve Services for the Coming School Year</w:t>
            </w:r>
            <w:r w:rsidRPr="00B91003">
              <w:rPr>
                <w:rFonts w:cs="Arial"/>
                <w:b/>
                <w:bCs/>
                <w:color w:val="FFFFFF"/>
              </w:rPr>
              <w:br/>
              <w:t>(3 + Carryover %)</w:t>
            </w:r>
          </w:p>
        </w:tc>
      </w:tr>
      <w:tr w:rsidR="009C0544" w:rsidRPr="00B91003" w14:paraId="6ADDEF7C" w14:textId="77777777" w:rsidTr="00EC455B">
        <w:trPr>
          <w:cantSplit/>
          <w:trHeight w:val="795"/>
        </w:trPr>
        <w:tc>
          <w:tcPr>
            <w:tcW w:w="1345" w:type="dxa"/>
            <w:shd w:val="clear" w:color="BDD6EE" w:fill="BDD6EE"/>
            <w:vAlign w:val="center"/>
            <w:hideMark/>
          </w:tcPr>
          <w:p w14:paraId="35F99558" w14:textId="77777777" w:rsidR="009C0544" w:rsidRPr="00B91003" w:rsidRDefault="009C0544" w:rsidP="00051F33">
            <w:pPr>
              <w:jc w:val="center"/>
              <w:rPr>
                <w:rFonts w:cs="Arial"/>
                <w:color w:val="000000"/>
              </w:rPr>
            </w:pPr>
            <w:r w:rsidRPr="00B91003">
              <w:rPr>
                <w:rFonts w:cs="Arial"/>
                <w:color w:val="000000"/>
              </w:rPr>
              <w:t>[Input LCAP Year]</w:t>
            </w:r>
          </w:p>
        </w:tc>
        <w:tc>
          <w:tcPr>
            <w:tcW w:w="1952" w:type="dxa"/>
            <w:shd w:val="clear" w:color="BDD6EE" w:fill="BDD6EE"/>
            <w:noWrap/>
            <w:vAlign w:val="center"/>
            <w:hideMark/>
          </w:tcPr>
          <w:p w14:paraId="42E32171" w14:textId="77777777" w:rsidR="009C0544" w:rsidRPr="00B91003" w:rsidRDefault="009C0544" w:rsidP="00051F33">
            <w:pPr>
              <w:jc w:val="center"/>
              <w:rPr>
                <w:rFonts w:cs="Arial"/>
                <w:color w:val="000000"/>
              </w:rPr>
            </w:pPr>
            <w:r w:rsidRPr="00B91003">
              <w:rPr>
                <w:rFonts w:cs="Arial"/>
                <w:color w:val="000000"/>
              </w:rPr>
              <w:t>$[Input Projected LCFF Base Grant]</w:t>
            </w:r>
          </w:p>
        </w:tc>
        <w:tc>
          <w:tcPr>
            <w:tcW w:w="3448" w:type="dxa"/>
            <w:shd w:val="clear" w:color="BDD6EE" w:fill="BDD6EE"/>
            <w:noWrap/>
            <w:vAlign w:val="center"/>
            <w:hideMark/>
          </w:tcPr>
          <w:p w14:paraId="1E86C90A" w14:textId="77777777" w:rsidR="009C0544" w:rsidRPr="00B91003" w:rsidRDefault="009C0544" w:rsidP="00051F33">
            <w:pPr>
              <w:jc w:val="center"/>
              <w:rPr>
                <w:rFonts w:cs="Arial"/>
                <w:color w:val="000000"/>
              </w:rPr>
            </w:pPr>
            <w:r w:rsidRPr="00B91003">
              <w:rPr>
                <w:rFonts w:cs="Arial"/>
                <w:color w:val="000000"/>
              </w:rPr>
              <w:t xml:space="preserve">$[Input Projected LCFF Supplemental and/or Concentration Grants] </w:t>
            </w:r>
          </w:p>
        </w:tc>
        <w:tc>
          <w:tcPr>
            <w:tcW w:w="3060" w:type="dxa"/>
            <w:shd w:val="clear" w:color="BDD6EE" w:fill="BDD6EE"/>
            <w:noWrap/>
            <w:vAlign w:val="center"/>
            <w:hideMark/>
          </w:tcPr>
          <w:p w14:paraId="33DB4812" w14:textId="77777777" w:rsidR="009C0544" w:rsidRPr="00B91003" w:rsidRDefault="009C0544" w:rsidP="00051F33">
            <w:pPr>
              <w:jc w:val="center"/>
              <w:rPr>
                <w:rFonts w:cs="Arial"/>
                <w:color w:val="000000"/>
              </w:rPr>
            </w:pPr>
            <w:r w:rsidRPr="00B91003">
              <w:rPr>
                <w:rFonts w:cs="Arial"/>
                <w:color w:val="000000"/>
              </w:rPr>
              <w:t>[Input Projected Percentage to Increase or Improve Services for the Coming School Year]%</w:t>
            </w:r>
          </w:p>
        </w:tc>
        <w:tc>
          <w:tcPr>
            <w:tcW w:w="2430" w:type="dxa"/>
            <w:shd w:val="clear" w:color="BDD6EE" w:fill="BDD6EE"/>
            <w:noWrap/>
            <w:vAlign w:val="center"/>
            <w:hideMark/>
          </w:tcPr>
          <w:p w14:paraId="7E68A04B" w14:textId="77777777" w:rsidR="009C0544" w:rsidRPr="00B91003" w:rsidRDefault="009C0544" w:rsidP="00051F33">
            <w:pPr>
              <w:jc w:val="center"/>
              <w:rPr>
                <w:rFonts w:cs="Arial"/>
                <w:color w:val="000000"/>
              </w:rPr>
            </w:pPr>
            <w:r w:rsidRPr="00B91003">
              <w:rPr>
                <w:rFonts w:cs="Arial"/>
                <w:color w:val="000000"/>
              </w:rPr>
              <w:t>[Input LCFF Carryover — Percentage]%</w:t>
            </w:r>
          </w:p>
        </w:tc>
        <w:tc>
          <w:tcPr>
            <w:tcW w:w="3024" w:type="dxa"/>
            <w:shd w:val="clear" w:color="BDD6EE" w:fill="BDD6EE"/>
            <w:noWrap/>
            <w:vAlign w:val="center"/>
            <w:hideMark/>
          </w:tcPr>
          <w:p w14:paraId="0EDA6193" w14:textId="77777777" w:rsidR="009C0544" w:rsidRPr="00B91003" w:rsidRDefault="009C0544" w:rsidP="00051F33">
            <w:pPr>
              <w:jc w:val="center"/>
              <w:rPr>
                <w:rFonts w:cs="Arial"/>
                <w:color w:val="000000"/>
              </w:rPr>
            </w:pPr>
            <w:r w:rsidRPr="00B91003">
              <w:rPr>
                <w:rFonts w:cs="Arial"/>
                <w:color w:val="000000"/>
              </w:rPr>
              <w:t>[Input Total Percentage to Increase or Improve Services for the Coming School Year]%</w:t>
            </w:r>
          </w:p>
        </w:tc>
      </w:tr>
    </w:tbl>
    <w:p w14:paraId="352DF5EE" w14:textId="1C51F82D" w:rsidR="009C0544" w:rsidRPr="00B91003" w:rsidRDefault="009C0544" w:rsidP="00C357AD">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w:t>
      </w:r>
      <w:r w:rsidR="0009302F" w:rsidRPr="00B91003">
        <w:rPr>
          <w:rFonts w:eastAsiaTheme="minorHAnsi" w:cs="Arial"/>
          <w:b/>
          <w:szCs w:val="20"/>
        </w:rPr>
        <w:t xml:space="preserve"> 2</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9C0544" w:rsidRPr="00B91003" w14:paraId="360EDA24" w14:textId="77777777" w:rsidTr="00051F33">
        <w:trPr>
          <w:cantSplit/>
          <w:trHeight w:val="398"/>
          <w:tblHeader/>
        </w:trPr>
        <w:tc>
          <w:tcPr>
            <w:tcW w:w="0" w:type="auto"/>
            <w:shd w:val="clear" w:color="auto" w:fill="002060"/>
            <w:vAlign w:val="center"/>
          </w:tcPr>
          <w:p w14:paraId="3F408407"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Totals:</w:t>
            </w:r>
          </w:p>
        </w:tc>
        <w:tc>
          <w:tcPr>
            <w:tcW w:w="0" w:type="auto"/>
            <w:shd w:val="clear" w:color="auto" w:fill="002060"/>
            <w:noWrap/>
            <w:vAlign w:val="center"/>
            <w:hideMark/>
          </w:tcPr>
          <w:p w14:paraId="2915CED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LCFF Funds</w:t>
            </w:r>
          </w:p>
        </w:tc>
        <w:tc>
          <w:tcPr>
            <w:tcW w:w="0" w:type="auto"/>
            <w:shd w:val="clear" w:color="auto" w:fill="002060"/>
            <w:noWrap/>
            <w:vAlign w:val="center"/>
            <w:hideMark/>
          </w:tcPr>
          <w:p w14:paraId="44AD0731"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Other State Funds</w:t>
            </w:r>
          </w:p>
        </w:tc>
        <w:tc>
          <w:tcPr>
            <w:tcW w:w="0" w:type="auto"/>
            <w:shd w:val="clear" w:color="auto" w:fill="002060"/>
            <w:noWrap/>
            <w:vAlign w:val="center"/>
            <w:hideMark/>
          </w:tcPr>
          <w:p w14:paraId="3CF9AAA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Local Funds</w:t>
            </w:r>
          </w:p>
        </w:tc>
        <w:tc>
          <w:tcPr>
            <w:tcW w:w="0" w:type="auto"/>
            <w:shd w:val="clear" w:color="auto" w:fill="002060"/>
            <w:noWrap/>
            <w:vAlign w:val="center"/>
            <w:hideMark/>
          </w:tcPr>
          <w:p w14:paraId="5114D04A"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Federal Funds</w:t>
            </w:r>
          </w:p>
        </w:tc>
        <w:tc>
          <w:tcPr>
            <w:tcW w:w="0" w:type="auto"/>
            <w:shd w:val="clear" w:color="auto" w:fill="002060"/>
            <w:noWrap/>
            <w:vAlign w:val="center"/>
            <w:hideMark/>
          </w:tcPr>
          <w:p w14:paraId="268777E2"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Funds</w:t>
            </w:r>
          </w:p>
        </w:tc>
      </w:tr>
      <w:tr w:rsidR="009C0544" w:rsidRPr="00B91003" w14:paraId="779F935D" w14:textId="77777777" w:rsidTr="00051F33">
        <w:trPr>
          <w:cantSplit/>
          <w:trHeight w:val="398"/>
        </w:trPr>
        <w:tc>
          <w:tcPr>
            <w:tcW w:w="0" w:type="auto"/>
            <w:shd w:val="clear" w:color="BDD7EE" w:fill="BDD7EE"/>
            <w:vAlign w:val="center"/>
          </w:tcPr>
          <w:p w14:paraId="72D36407" w14:textId="77777777" w:rsidR="009C0544" w:rsidRPr="00B91003" w:rsidRDefault="009C0544" w:rsidP="00051F33">
            <w:pPr>
              <w:jc w:val="center"/>
              <w:rPr>
                <w:rFonts w:cs="Arial"/>
                <w:color w:val="000000"/>
              </w:rPr>
            </w:pPr>
            <w:r w:rsidRPr="00B91003">
              <w:rPr>
                <w:rFonts w:cs="Arial"/>
                <w:color w:val="000000"/>
              </w:rPr>
              <w:t>Totals:</w:t>
            </w:r>
          </w:p>
        </w:tc>
        <w:tc>
          <w:tcPr>
            <w:tcW w:w="0" w:type="auto"/>
            <w:shd w:val="clear" w:color="BDD7EE" w:fill="BDD7EE"/>
            <w:noWrap/>
            <w:vAlign w:val="center"/>
            <w:hideMark/>
          </w:tcPr>
          <w:p w14:paraId="32B14F4A" w14:textId="77777777" w:rsidR="009C0544" w:rsidRPr="00B91003" w:rsidRDefault="009C0544" w:rsidP="00051F33">
            <w:pPr>
              <w:jc w:val="center"/>
              <w:rPr>
                <w:rFonts w:cs="Arial"/>
                <w:color w:val="000000"/>
              </w:rPr>
            </w:pPr>
            <w:r w:rsidRPr="00B91003">
              <w:rPr>
                <w:rFonts w:cs="Arial"/>
                <w:color w:val="000000"/>
              </w:rPr>
              <w:t xml:space="preserve"> $[Total LCFF Funds] </w:t>
            </w:r>
          </w:p>
        </w:tc>
        <w:tc>
          <w:tcPr>
            <w:tcW w:w="0" w:type="auto"/>
            <w:shd w:val="clear" w:color="BDD7EE" w:fill="BDD7EE"/>
            <w:noWrap/>
            <w:vAlign w:val="center"/>
            <w:hideMark/>
          </w:tcPr>
          <w:p w14:paraId="573B8F57" w14:textId="77777777" w:rsidR="009C0544" w:rsidRPr="00B91003" w:rsidRDefault="009C0544" w:rsidP="00051F33">
            <w:pPr>
              <w:jc w:val="center"/>
              <w:rPr>
                <w:rFonts w:cs="Arial"/>
                <w:color w:val="000000"/>
              </w:rPr>
            </w:pPr>
            <w:r w:rsidRPr="00B91003">
              <w:rPr>
                <w:rFonts w:cs="Arial"/>
                <w:color w:val="000000"/>
              </w:rPr>
              <w:t xml:space="preserve"> $[Total Other State Funds] </w:t>
            </w:r>
          </w:p>
        </w:tc>
        <w:tc>
          <w:tcPr>
            <w:tcW w:w="0" w:type="auto"/>
            <w:shd w:val="clear" w:color="BDD7EE" w:fill="BDD7EE"/>
            <w:noWrap/>
            <w:vAlign w:val="center"/>
            <w:hideMark/>
          </w:tcPr>
          <w:p w14:paraId="22F6E50F" w14:textId="77777777" w:rsidR="009C0544" w:rsidRPr="00B91003" w:rsidRDefault="009C0544" w:rsidP="00051F33">
            <w:pPr>
              <w:jc w:val="center"/>
              <w:rPr>
                <w:rFonts w:cs="Arial"/>
                <w:color w:val="000000"/>
              </w:rPr>
            </w:pPr>
            <w:r w:rsidRPr="00B91003">
              <w:rPr>
                <w:rFonts w:cs="Arial"/>
                <w:color w:val="000000"/>
              </w:rPr>
              <w:t xml:space="preserve"> $[Total Local Funds] </w:t>
            </w:r>
          </w:p>
        </w:tc>
        <w:tc>
          <w:tcPr>
            <w:tcW w:w="0" w:type="auto"/>
            <w:shd w:val="clear" w:color="BDD7EE" w:fill="BDD7EE"/>
            <w:noWrap/>
            <w:vAlign w:val="center"/>
            <w:hideMark/>
          </w:tcPr>
          <w:p w14:paraId="74BE2BDD" w14:textId="77777777" w:rsidR="009C0544" w:rsidRPr="00B91003" w:rsidRDefault="009C0544" w:rsidP="00051F33">
            <w:pPr>
              <w:jc w:val="center"/>
              <w:rPr>
                <w:rFonts w:cs="Arial"/>
                <w:color w:val="000000"/>
              </w:rPr>
            </w:pPr>
            <w:r w:rsidRPr="00B91003">
              <w:rPr>
                <w:rFonts w:cs="Arial"/>
                <w:color w:val="000000"/>
              </w:rPr>
              <w:t xml:space="preserve"> $[Total Federal Funds] </w:t>
            </w:r>
          </w:p>
        </w:tc>
        <w:tc>
          <w:tcPr>
            <w:tcW w:w="0" w:type="auto"/>
            <w:shd w:val="clear" w:color="BDD7EE" w:fill="BDD7EE"/>
            <w:noWrap/>
            <w:vAlign w:val="center"/>
            <w:hideMark/>
          </w:tcPr>
          <w:p w14:paraId="3EA5BF10" w14:textId="77777777" w:rsidR="009C0544" w:rsidRPr="00B91003" w:rsidRDefault="009C0544" w:rsidP="00051F33">
            <w:pPr>
              <w:jc w:val="center"/>
              <w:rPr>
                <w:rFonts w:cs="Arial"/>
                <w:color w:val="000000"/>
              </w:rPr>
            </w:pPr>
            <w:r w:rsidRPr="00B91003">
              <w:rPr>
                <w:rFonts w:cs="Arial"/>
                <w:color w:val="000000"/>
              </w:rPr>
              <w:t xml:space="preserve"> $Total Funds] </w:t>
            </w:r>
          </w:p>
        </w:tc>
      </w:tr>
    </w:tbl>
    <w:p w14:paraId="3FE54CB9" w14:textId="2BE5F8C3" w:rsidR="009C0544" w:rsidRPr="00B91003" w:rsidRDefault="009C0544" w:rsidP="009C0544">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w:t>
      </w:r>
      <w:r w:rsidR="0009302F" w:rsidRPr="00B91003">
        <w:rPr>
          <w:rFonts w:eastAsiaTheme="minorHAnsi" w:cs="Arial"/>
          <w:b/>
          <w:szCs w:val="20"/>
        </w:rPr>
        <w:t xml:space="preserve"> 3</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lists the total planned expenditures for personnel and non-personnel."/>
      </w:tblPr>
      <w:tblGrid>
        <w:gridCol w:w="2231"/>
        <w:gridCol w:w="2725"/>
      </w:tblGrid>
      <w:tr w:rsidR="009C0544" w:rsidRPr="00B91003" w14:paraId="68DA7E8B" w14:textId="77777777" w:rsidTr="00051F33">
        <w:trPr>
          <w:cantSplit/>
          <w:trHeight w:val="398"/>
          <w:tblHeader/>
        </w:trPr>
        <w:tc>
          <w:tcPr>
            <w:tcW w:w="0" w:type="auto"/>
            <w:shd w:val="clear" w:color="auto" w:fill="002060"/>
            <w:noWrap/>
            <w:vAlign w:val="center"/>
            <w:hideMark/>
          </w:tcPr>
          <w:p w14:paraId="5ABD2B73"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Personnel</w:t>
            </w:r>
          </w:p>
        </w:tc>
        <w:tc>
          <w:tcPr>
            <w:tcW w:w="0" w:type="auto"/>
            <w:shd w:val="clear" w:color="auto" w:fill="002060"/>
            <w:noWrap/>
            <w:vAlign w:val="center"/>
            <w:hideMark/>
          </w:tcPr>
          <w:p w14:paraId="2638B73E"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Non-personnel</w:t>
            </w:r>
          </w:p>
        </w:tc>
      </w:tr>
      <w:tr w:rsidR="009C0544" w:rsidRPr="00B91003" w14:paraId="4008C79B" w14:textId="77777777" w:rsidTr="00051F33">
        <w:trPr>
          <w:cantSplit/>
          <w:trHeight w:val="398"/>
        </w:trPr>
        <w:tc>
          <w:tcPr>
            <w:tcW w:w="0" w:type="auto"/>
            <w:shd w:val="clear" w:color="BDD7EE" w:fill="BDD7EE"/>
            <w:noWrap/>
            <w:vAlign w:val="center"/>
            <w:hideMark/>
          </w:tcPr>
          <w:p w14:paraId="21357D1B" w14:textId="77777777" w:rsidR="009C0544" w:rsidRPr="00B91003" w:rsidRDefault="009C0544" w:rsidP="00051F33">
            <w:pPr>
              <w:jc w:val="center"/>
              <w:rPr>
                <w:rFonts w:cs="Arial"/>
                <w:color w:val="000000"/>
              </w:rPr>
            </w:pPr>
            <w:r w:rsidRPr="00B91003">
              <w:rPr>
                <w:rFonts w:cs="Arial"/>
                <w:color w:val="000000"/>
              </w:rPr>
              <w:t xml:space="preserve"> $[Total Personnel] </w:t>
            </w:r>
          </w:p>
        </w:tc>
        <w:tc>
          <w:tcPr>
            <w:tcW w:w="0" w:type="auto"/>
            <w:shd w:val="clear" w:color="BDD7EE" w:fill="BDD7EE"/>
            <w:noWrap/>
            <w:vAlign w:val="center"/>
            <w:hideMark/>
          </w:tcPr>
          <w:p w14:paraId="1C0D29C9" w14:textId="77777777" w:rsidR="009C0544" w:rsidRPr="00B91003" w:rsidRDefault="009C0544" w:rsidP="00051F33">
            <w:pPr>
              <w:jc w:val="center"/>
              <w:rPr>
                <w:rFonts w:cs="Arial"/>
                <w:color w:val="000000"/>
              </w:rPr>
            </w:pPr>
            <w:r w:rsidRPr="00B91003">
              <w:rPr>
                <w:rFonts w:cs="Arial"/>
                <w:color w:val="000000"/>
              </w:rPr>
              <w:t xml:space="preserve"> $[Total Non-personnel] </w:t>
            </w:r>
          </w:p>
        </w:tc>
      </w:tr>
    </w:tbl>
    <w:p w14:paraId="0C095116" w14:textId="483C40C6" w:rsidR="009C0544" w:rsidRPr="00B91003" w:rsidRDefault="009C0544" w:rsidP="009C0544">
      <w:pPr>
        <w:spacing w:before="240" w:after="160" w:line="259" w:lineRule="auto"/>
        <w:rPr>
          <w:rFonts w:eastAsiaTheme="minorHAnsi" w:cs="Arial"/>
          <w:bCs/>
          <w:szCs w:val="20"/>
        </w:rPr>
      </w:pPr>
      <w:r w:rsidRPr="00B91003">
        <w:rPr>
          <w:rFonts w:eastAsiaTheme="minorHAnsi" w:cs="Arial"/>
          <w:bCs/>
          <w:szCs w:val="20"/>
        </w:rPr>
        <w:t>(Continued on the following page)</w:t>
      </w:r>
    </w:p>
    <w:p w14:paraId="5C7864AD" w14:textId="387D4C3E" w:rsidR="009C0544" w:rsidRPr="00B91003" w:rsidRDefault="009C0544" w:rsidP="00EC455B">
      <w:pPr>
        <w:keepNext/>
        <w:pageBreakBefore/>
        <w:spacing w:before="240" w:after="160" w:line="259" w:lineRule="auto"/>
        <w:rPr>
          <w:rFonts w:eastAsiaTheme="minorHAnsi" w:cs="Arial"/>
          <w:b/>
        </w:rPr>
      </w:pPr>
      <w:r w:rsidRPr="00B91003">
        <w:rPr>
          <w:rFonts w:eastAsiaTheme="minorHAnsi" w:cs="Arial"/>
          <w:b/>
          <w:szCs w:val="20"/>
        </w:rPr>
        <w:lastRenderedPageBreak/>
        <w:t xml:space="preserve">Table 1: </w:t>
      </w:r>
      <w:r w:rsidRPr="00B91003">
        <w:rPr>
          <w:rFonts w:eastAsiaTheme="minorHAnsi" w:cs="Arial"/>
          <w:b/>
        </w:rPr>
        <w:t>[LCAP Year] Total Planned Expenditures Table</w:t>
      </w:r>
      <w:r w:rsidR="0009302F" w:rsidRPr="00B91003">
        <w:rPr>
          <w:rFonts w:eastAsiaTheme="minorHAnsi" w:cs="Arial"/>
          <w:b/>
        </w:rPr>
        <w:t xml:space="preserve"> 4</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9C0544" w:rsidRPr="00B91003" w14:paraId="68A33627" w14:textId="77777777" w:rsidTr="00051F33">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11BB16B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1634A76"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92C84DB"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BF1A64A"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08551D4"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5A1100E"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EF19AFE"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5D3B4B3"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5C81A3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Time Span</w:t>
            </w:r>
          </w:p>
        </w:tc>
      </w:tr>
      <w:tr w:rsidR="009C0544" w:rsidRPr="00B91003" w14:paraId="7C8A1500" w14:textId="77777777" w:rsidTr="00051F33">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58616583" w14:textId="77777777" w:rsidR="009C0544" w:rsidRPr="00B91003" w:rsidRDefault="009C0544" w:rsidP="00051F33">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802949" w14:textId="77777777" w:rsidR="009C0544" w:rsidRPr="00B91003" w:rsidRDefault="009C0544" w:rsidP="00051F33">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BC8F10" w14:textId="77777777" w:rsidR="009C0544" w:rsidRPr="00B91003" w:rsidRDefault="009C0544" w:rsidP="00051F33">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2C945D5" w14:textId="77777777" w:rsidR="009C0544" w:rsidRPr="00B91003" w:rsidRDefault="009C0544" w:rsidP="00051F33">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E88E150" w14:textId="77777777" w:rsidR="009C0544" w:rsidRPr="00B91003" w:rsidRDefault="009C0544" w:rsidP="00051F33">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43860E0" w14:textId="77777777" w:rsidR="009C0544" w:rsidRPr="00B91003" w:rsidRDefault="009C0544" w:rsidP="00051F33">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1E94EA8" w14:textId="77777777" w:rsidR="009C0544" w:rsidRPr="00B91003" w:rsidRDefault="009C0544" w:rsidP="00051F33">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E7B88B5" w14:textId="77777777" w:rsidR="009C0544" w:rsidRPr="00B91003" w:rsidRDefault="009C0544" w:rsidP="00051F33">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4383D08" w14:textId="77777777" w:rsidR="009C0544" w:rsidRPr="00B91003" w:rsidRDefault="009C0544" w:rsidP="00051F33">
            <w:pPr>
              <w:jc w:val="center"/>
              <w:rPr>
                <w:rFonts w:cs="Arial"/>
                <w:color w:val="000000"/>
              </w:rPr>
            </w:pPr>
            <w:r w:rsidRPr="00B91003">
              <w:rPr>
                <w:rFonts w:cs="Arial"/>
                <w:color w:val="000000"/>
              </w:rPr>
              <w:t>[Insert Time Span]</w:t>
            </w:r>
          </w:p>
        </w:tc>
      </w:tr>
      <w:tr w:rsidR="009C0544" w:rsidRPr="00B91003" w14:paraId="4275994A" w14:textId="77777777" w:rsidTr="00051F33">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58548A93" w14:textId="77777777" w:rsidR="009C0544" w:rsidRPr="00B91003" w:rsidRDefault="009C0544" w:rsidP="00051F33">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E5500B2" w14:textId="77777777" w:rsidR="009C0544" w:rsidRPr="00B91003" w:rsidRDefault="009C0544" w:rsidP="00051F33">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E087797" w14:textId="77777777" w:rsidR="009C0544" w:rsidRPr="00B91003" w:rsidRDefault="009C0544" w:rsidP="00051F33">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5E0CE46" w14:textId="77777777" w:rsidR="009C0544" w:rsidRPr="00B91003" w:rsidRDefault="009C0544" w:rsidP="00051F33">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C5614EB" w14:textId="77777777" w:rsidR="009C0544" w:rsidRPr="00B91003" w:rsidRDefault="009C0544" w:rsidP="00051F33">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D6D4BC5" w14:textId="77777777" w:rsidR="009C0544" w:rsidRPr="00B91003" w:rsidRDefault="009C0544" w:rsidP="00051F33">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5009A95" w14:textId="77777777" w:rsidR="009C0544" w:rsidRPr="00B91003" w:rsidRDefault="009C0544" w:rsidP="00051F33">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337340D" w14:textId="77777777" w:rsidR="009C0544" w:rsidRPr="00B91003" w:rsidRDefault="009C0544" w:rsidP="00051F33">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7D49C1B" w14:textId="77777777" w:rsidR="009C0544" w:rsidRPr="00B91003" w:rsidRDefault="009C0544" w:rsidP="00051F33">
            <w:pPr>
              <w:jc w:val="center"/>
              <w:rPr>
                <w:rFonts w:cs="Arial"/>
                <w:color w:val="000000"/>
              </w:rPr>
            </w:pPr>
            <w:r w:rsidRPr="00B91003">
              <w:rPr>
                <w:rFonts w:cs="Arial"/>
                <w:color w:val="000000"/>
              </w:rPr>
              <w:t>[Insert Time Span]</w:t>
            </w:r>
          </w:p>
        </w:tc>
      </w:tr>
    </w:tbl>
    <w:p w14:paraId="348691C9" w14:textId="20B0FCBB" w:rsidR="009C0544" w:rsidRPr="00B91003" w:rsidRDefault="009C0544" w:rsidP="009C0544">
      <w:pPr>
        <w:spacing w:before="240" w:after="160" w:line="259" w:lineRule="auto"/>
        <w:rPr>
          <w:rFonts w:eastAsiaTheme="minorHAnsi" w:cs="Arial"/>
          <w:b/>
        </w:rPr>
      </w:pPr>
      <w:r w:rsidRPr="00B91003">
        <w:rPr>
          <w:rFonts w:eastAsiaTheme="minorHAnsi" w:cs="Arial"/>
          <w:b/>
          <w:szCs w:val="20"/>
        </w:rPr>
        <w:t xml:space="preserve">Table 1: </w:t>
      </w:r>
      <w:r w:rsidRPr="00B91003">
        <w:rPr>
          <w:rFonts w:eastAsiaTheme="minorHAnsi" w:cs="Arial"/>
          <w:b/>
        </w:rPr>
        <w:t>[LCAP Year] Total Planned Expenditures Table</w:t>
      </w:r>
      <w:r w:rsidR="0009302F" w:rsidRPr="00B91003">
        <w:rPr>
          <w:rFonts w:eastAsiaTheme="minorHAnsi" w:cs="Arial"/>
          <w:b/>
        </w:rPr>
        <w:t xml:space="preserve"> 5</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9C0544" w:rsidRPr="00B91003" w14:paraId="7B22108C" w14:textId="77777777" w:rsidTr="00051F33">
        <w:trPr>
          <w:cantSplit/>
          <w:trHeight w:val="829"/>
          <w:tblHeader/>
        </w:trPr>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2993A70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Personnel</w:t>
            </w:r>
          </w:p>
        </w:tc>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207CB887"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Non-personnel</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6BBFD0DB"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LCFF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38BC5C24"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Other State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2D27B136"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Local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66C6402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Federal Funds</w:t>
            </w:r>
          </w:p>
        </w:tc>
        <w:tc>
          <w:tcPr>
            <w:tcW w:w="1907"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5E98FD33"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Funds</w:t>
            </w:r>
          </w:p>
        </w:tc>
        <w:tc>
          <w:tcPr>
            <w:tcW w:w="1907"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2E367B39" w14:textId="77777777" w:rsidR="009C0544" w:rsidRPr="00B91003" w:rsidRDefault="009C0544" w:rsidP="00051F33">
            <w:pPr>
              <w:jc w:val="center"/>
              <w:rPr>
                <w:rFonts w:cs="Arial"/>
                <w:b/>
                <w:bCs/>
                <w:color w:val="FFFFFF" w:themeColor="background1"/>
              </w:rPr>
            </w:pPr>
            <w:r w:rsidRPr="00B91003">
              <w:rPr>
                <w:rFonts w:cs="Arial"/>
                <w:b/>
                <w:bCs/>
                <w:color w:val="FFFFFF"/>
              </w:rPr>
              <w:t>Planned Percentage of Improved Services</w:t>
            </w:r>
          </w:p>
        </w:tc>
      </w:tr>
      <w:tr w:rsidR="009C0544" w:rsidRPr="00B91003" w14:paraId="1F71B0A1" w14:textId="77777777" w:rsidTr="00051F33">
        <w:trPr>
          <w:cantSplit/>
          <w:trHeight w:val="300"/>
        </w:trPr>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4E1B8B4" w14:textId="77777777" w:rsidR="009C0544" w:rsidRPr="00B91003" w:rsidRDefault="009C0544" w:rsidP="00051F33">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277B652" w14:textId="77777777" w:rsidR="009C0544" w:rsidRPr="00B91003" w:rsidRDefault="009C0544" w:rsidP="00051F33">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59A34F8" w14:textId="77777777" w:rsidR="009C0544" w:rsidRPr="00B91003" w:rsidRDefault="009C0544" w:rsidP="00051F33">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7EEC505" w14:textId="77777777" w:rsidR="009C0544" w:rsidRPr="00B91003" w:rsidRDefault="009C0544" w:rsidP="00051F33">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0909C2" w14:textId="77777777" w:rsidR="009C0544" w:rsidRPr="00B91003" w:rsidRDefault="009C0544" w:rsidP="00051F33">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BC8597A" w14:textId="77777777" w:rsidR="009C0544" w:rsidRPr="00B91003" w:rsidRDefault="009C0544" w:rsidP="00051F33">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001D7CDC" w14:textId="77777777" w:rsidR="009C0544" w:rsidRPr="00B91003" w:rsidRDefault="009C0544" w:rsidP="00051F33">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064BA7D1" w14:textId="77777777" w:rsidR="009C0544" w:rsidRPr="00B91003" w:rsidRDefault="009C0544" w:rsidP="00051F33">
            <w:pPr>
              <w:jc w:val="center"/>
              <w:rPr>
                <w:rFonts w:cs="Arial"/>
                <w:color w:val="000000"/>
              </w:rPr>
            </w:pPr>
            <w:r w:rsidRPr="00B91003">
              <w:rPr>
                <w:rFonts w:cs="Arial"/>
                <w:color w:val="000000"/>
              </w:rPr>
              <w:t>[Insert Percentage]%</w:t>
            </w:r>
          </w:p>
        </w:tc>
      </w:tr>
      <w:tr w:rsidR="009C0544" w:rsidRPr="00B91003" w14:paraId="179357C3" w14:textId="77777777" w:rsidTr="00051F33">
        <w:trPr>
          <w:cantSplit/>
          <w:trHeight w:val="300"/>
        </w:trPr>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6791DF12" w14:textId="77777777" w:rsidR="009C0544" w:rsidRPr="00B91003" w:rsidRDefault="009C0544" w:rsidP="00051F33">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6227B39B" w14:textId="77777777" w:rsidR="009C0544" w:rsidRPr="00B91003" w:rsidRDefault="009C0544" w:rsidP="00051F33">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28221F6C" w14:textId="77777777" w:rsidR="009C0544" w:rsidRPr="00B91003" w:rsidRDefault="009C0544" w:rsidP="00051F33">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401C2B1B" w14:textId="77777777" w:rsidR="009C0544" w:rsidRPr="00B91003" w:rsidRDefault="009C0544" w:rsidP="00051F33">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13AE7F7B" w14:textId="77777777" w:rsidR="009C0544" w:rsidRPr="00B91003" w:rsidRDefault="009C0544" w:rsidP="00051F33">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285D4EE7" w14:textId="77777777" w:rsidR="009C0544" w:rsidRPr="00B91003" w:rsidRDefault="009C0544" w:rsidP="00051F33">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1EA8B6C2" w14:textId="77777777" w:rsidR="009C0544" w:rsidRPr="00B91003" w:rsidRDefault="009C0544" w:rsidP="00051F33">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4977E4DA" w14:textId="77777777" w:rsidR="009C0544" w:rsidRPr="00B91003" w:rsidRDefault="009C0544" w:rsidP="00051F33">
            <w:pPr>
              <w:jc w:val="center"/>
              <w:rPr>
                <w:rFonts w:cs="Arial"/>
                <w:color w:val="000000"/>
              </w:rPr>
            </w:pPr>
            <w:r w:rsidRPr="00B91003">
              <w:rPr>
                <w:rFonts w:cs="Arial"/>
                <w:color w:val="000000"/>
              </w:rPr>
              <w:t>[Insert Percentage]%</w:t>
            </w:r>
          </w:p>
        </w:tc>
      </w:tr>
    </w:tbl>
    <w:p w14:paraId="0A9AA225" w14:textId="77777777" w:rsidR="009C0544" w:rsidRPr="00B91003" w:rsidRDefault="009C0544" w:rsidP="009C0544">
      <w:pPr>
        <w:spacing w:before="240" w:after="160" w:line="259" w:lineRule="auto"/>
        <w:rPr>
          <w:rFonts w:eastAsiaTheme="minorHAnsi" w:cs="Arial"/>
          <w:bCs/>
          <w:szCs w:val="20"/>
        </w:rPr>
      </w:pPr>
      <w:r w:rsidRPr="00B91003">
        <w:rPr>
          <w:rFonts w:eastAsiaTheme="minorHAnsi" w:cs="Arial"/>
          <w:bCs/>
          <w:szCs w:val="20"/>
        </w:rPr>
        <w:t>(Continued on the following page)</w:t>
      </w:r>
    </w:p>
    <w:p w14:paraId="694B11CC" w14:textId="62085A61" w:rsidR="009C0544" w:rsidRPr="00B91003" w:rsidRDefault="009C0544" w:rsidP="009C0544">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 xml:space="preserve">Contributing Actions Table </w:t>
      </w:r>
      <w:r w:rsidR="0009302F" w:rsidRPr="00B91003">
        <w:rPr>
          <w:rFonts w:eastAsiaTheme="minorHAnsi" w:cs="Arial"/>
          <w:b/>
          <w:szCs w:val="20"/>
        </w:rPr>
        <w:t>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9C0544" w:rsidRPr="00B91003" w14:paraId="7E6896D1" w14:textId="77777777" w:rsidTr="00EC455B">
        <w:trPr>
          <w:cantSplit/>
          <w:trHeight w:val="1260"/>
          <w:tblHeader/>
        </w:trPr>
        <w:tc>
          <w:tcPr>
            <w:tcW w:w="2177" w:type="dxa"/>
            <w:shd w:val="clear" w:color="auto" w:fill="002060"/>
            <w:vAlign w:val="center"/>
            <w:hideMark/>
          </w:tcPr>
          <w:p w14:paraId="7FF6AD53" w14:textId="77777777" w:rsidR="009C0544" w:rsidRPr="00B91003" w:rsidRDefault="009C0544" w:rsidP="00051F33">
            <w:pPr>
              <w:jc w:val="center"/>
              <w:rPr>
                <w:rFonts w:cs="Arial"/>
                <w:b/>
                <w:bCs/>
                <w:color w:val="FFFFFF"/>
              </w:rPr>
            </w:pPr>
            <w:r w:rsidRPr="00B91003">
              <w:rPr>
                <w:rFonts w:cs="Arial"/>
                <w:b/>
                <w:bCs/>
                <w:color w:val="FFFFFF"/>
              </w:rPr>
              <w:t>1. Projected LCFF Base Grant</w:t>
            </w:r>
          </w:p>
        </w:tc>
        <w:tc>
          <w:tcPr>
            <w:tcW w:w="2178" w:type="dxa"/>
            <w:shd w:val="clear" w:color="auto" w:fill="002060"/>
            <w:vAlign w:val="center"/>
          </w:tcPr>
          <w:p w14:paraId="356450C6" w14:textId="77777777" w:rsidR="009C0544" w:rsidRPr="00B91003" w:rsidRDefault="009C0544" w:rsidP="00051F33">
            <w:pPr>
              <w:jc w:val="center"/>
              <w:rPr>
                <w:rFonts w:cs="Arial"/>
                <w:b/>
                <w:bCs/>
                <w:color w:val="FFFFFF"/>
              </w:rPr>
            </w:pPr>
            <w:r w:rsidRPr="00B91003">
              <w:rPr>
                <w:rFonts w:cs="Arial"/>
                <w:b/>
                <w:bCs/>
                <w:color w:val="FFFFFF"/>
              </w:rPr>
              <w:t>2. Projected LCFF Supplemental and/or Concentration Grants</w:t>
            </w:r>
          </w:p>
        </w:tc>
        <w:tc>
          <w:tcPr>
            <w:tcW w:w="2179" w:type="dxa"/>
            <w:shd w:val="clear" w:color="auto" w:fill="002060"/>
            <w:vAlign w:val="center"/>
          </w:tcPr>
          <w:p w14:paraId="647B8D13" w14:textId="77777777" w:rsidR="009C0544" w:rsidRPr="00B91003" w:rsidRDefault="009C0544" w:rsidP="00051F33">
            <w:pPr>
              <w:jc w:val="center"/>
              <w:rPr>
                <w:rFonts w:cs="Arial"/>
                <w:b/>
                <w:bCs/>
                <w:color w:val="FFFFFF"/>
              </w:rPr>
            </w:pPr>
            <w:r w:rsidRPr="00B91003">
              <w:rPr>
                <w:rFonts w:cs="Arial"/>
                <w:b/>
                <w:bCs/>
                <w:color w:val="FFFFFF"/>
              </w:rPr>
              <w:t>3. Projected Percentage to Increase or Improve Services for the Coming School Year</w:t>
            </w:r>
          </w:p>
          <w:p w14:paraId="72E0073D" w14:textId="77777777" w:rsidR="009C0544" w:rsidRPr="00B91003" w:rsidRDefault="009C0544" w:rsidP="00051F33">
            <w:pPr>
              <w:jc w:val="center"/>
              <w:rPr>
                <w:rFonts w:cs="Arial"/>
                <w:b/>
                <w:bCs/>
                <w:color w:val="FFFFFF"/>
              </w:rPr>
            </w:pPr>
            <w:r w:rsidRPr="00B91003">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17829A3C" w14:textId="77777777" w:rsidR="009C0544" w:rsidRPr="00B91003" w:rsidRDefault="009C0544" w:rsidP="00051F33">
            <w:pPr>
              <w:jc w:val="center"/>
              <w:rPr>
                <w:rFonts w:cs="Arial"/>
                <w:b/>
                <w:bCs/>
                <w:color w:val="FFFFFF"/>
              </w:rPr>
            </w:pPr>
            <w:r w:rsidRPr="00B91003">
              <w:rPr>
                <w:rFonts w:cs="Arial"/>
                <w:b/>
                <w:bCs/>
                <w:color w:val="FFFFFF"/>
              </w:rPr>
              <w:t>LCFF Carryover — Percentage</w:t>
            </w:r>
            <w:r w:rsidRPr="00B91003">
              <w:rPr>
                <w:rFonts w:cs="Arial"/>
                <w:b/>
                <w:bCs/>
                <w:color w:val="FFFFFF"/>
              </w:rPr>
              <w:br/>
              <w:t>(Percentage from Prior Year)</w:t>
            </w:r>
          </w:p>
        </w:tc>
        <w:tc>
          <w:tcPr>
            <w:tcW w:w="2180" w:type="dxa"/>
            <w:shd w:val="clear" w:color="auto" w:fill="002060"/>
            <w:vAlign w:val="center"/>
            <w:hideMark/>
          </w:tcPr>
          <w:p w14:paraId="0863B901" w14:textId="77777777" w:rsidR="009C0544" w:rsidRPr="00B91003" w:rsidRDefault="009C0544" w:rsidP="00051F33">
            <w:pPr>
              <w:jc w:val="center"/>
              <w:rPr>
                <w:rFonts w:cs="Arial"/>
                <w:b/>
                <w:bCs/>
                <w:color w:val="FFFFFF"/>
              </w:rPr>
            </w:pPr>
            <w:r w:rsidRPr="00B91003">
              <w:rPr>
                <w:rFonts w:cs="Arial"/>
                <w:b/>
                <w:bCs/>
                <w:color w:val="FFFFFF"/>
              </w:rPr>
              <w:t>4. Total Planned Contributing Expenditures</w:t>
            </w:r>
          </w:p>
          <w:p w14:paraId="74BD2098" w14:textId="77777777" w:rsidR="009C0544" w:rsidRPr="00B91003" w:rsidRDefault="009C0544" w:rsidP="00051F33">
            <w:pPr>
              <w:jc w:val="center"/>
              <w:rPr>
                <w:rFonts w:cs="Arial"/>
                <w:b/>
                <w:bCs/>
                <w:color w:val="FFFFFF"/>
              </w:rPr>
            </w:pPr>
            <w:r w:rsidRPr="00B91003">
              <w:rPr>
                <w:rFonts w:cs="Arial"/>
                <w:b/>
                <w:bCs/>
                <w:color w:val="FFFFFF"/>
              </w:rPr>
              <w:t>(LCFF Funds)</w:t>
            </w:r>
          </w:p>
        </w:tc>
        <w:tc>
          <w:tcPr>
            <w:tcW w:w="2180" w:type="dxa"/>
            <w:shd w:val="clear" w:color="auto" w:fill="002060"/>
            <w:vAlign w:val="center"/>
          </w:tcPr>
          <w:p w14:paraId="16986121" w14:textId="77777777" w:rsidR="009C0544" w:rsidRPr="00B91003" w:rsidRDefault="009C0544" w:rsidP="00051F33">
            <w:pPr>
              <w:jc w:val="center"/>
              <w:rPr>
                <w:rFonts w:cs="Arial"/>
                <w:b/>
                <w:bCs/>
                <w:color w:val="FFFFFF"/>
              </w:rPr>
            </w:pPr>
            <w:r w:rsidRPr="00B91003">
              <w:rPr>
                <w:rFonts w:cs="Arial"/>
                <w:b/>
                <w:bCs/>
                <w:color w:val="FFFFFF"/>
              </w:rPr>
              <w:t>5. Total Planned Percentage of Improved Services</w:t>
            </w:r>
          </w:p>
          <w:p w14:paraId="6ED2F6D8" w14:textId="77777777" w:rsidR="009C0544" w:rsidRPr="00B91003" w:rsidRDefault="009C0544" w:rsidP="00051F33">
            <w:pPr>
              <w:jc w:val="center"/>
              <w:rPr>
                <w:rFonts w:cs="Arial"/>
                <w:b/>
                <w:bCs/>
                <w:color w:val="FFFFFF"/>
              </w:rPr>
            </w:pPr>
            <w:r w:rsidRPr="00B91003">
              <w:rPr>
                <w:rFonts w:cs="Arial"/>
                <w:b/>
                <w:bCs/>
                <w:color w:val="FFFFFF"/>
              </w:rPr>
              <w:t>(%)</w:t>
            </w:r>
          </w:p>
        </w:tc>
        <w:tc>
          <w:tcPr>
            <w:tcW w:w="2180" w:type="dxa"/>
            <w:shd w:val="clear" w:color="auto" w:fill="002060"/>
            <w:vAlign w:val="center"/>
          </w:tcPr>
          <w:p w14:paraId="2E549DBA" w14:textId="77777777" w:rsidR="009C0544" w:rsidRPr="00B91003" w:rsidRDefault="009C0544" w:rsidP="00051F33">
            <w:pPr>
              <w:jc w:val="center"/>
              <w:rPr>
                <w:rFonts w:cs="Arial"/>
                <w:b/>
                <w:bCs/>
                <w:color w:val="FFFFFF"/>
              </w:rPr>
            </w:pPr>
            <w:r w:rsidRPr="00B91003">
              <w:rPr>
                <w:rFonts w:cs="Arial"/>
                <w:b/>
                <w:bCs/>
                <w:color w:val="FFFFFF"/>
              </w:rPr>
              <w:t>Planned Percentage to Increase or Improve Services for the Coming School Year</w:t>
            </w:r>
          </w:p>
          <w:p w14:paraId="7F33B9B7" w14:textId="77777777" w:rsidR="009C0544" w:rsidRPr="00B91003" w:rsidRDefault="009C0544" w:rsidP="00051F33">
            <w:pPr>
              <w:jc w:val="center"/>
              <w:rPr>
                <w:rFonts w:cs="Arial"/>
                <w:b/>
                <w:bCs/>
                <w:color w:val="FFFFFF"/>
              </w:rPr>
            </w:pPr>
            <w:r w:rsidRPr="00B91003">
              <w:rPr>
                <w:rFonts w:cs="Arial"/>
                <w:b/>
                <w:bCs/>
                <w:color w:val="FFFFFF"/>
              </w:rPr>
              <w:t>(4 divided by 1, plus 5)</w:t>
            </w:r>
          </w:p>
        </w:tc>
      </w:tr>
      <w:tr w:rsidR="009C0544" w:rsidRPr="00B91003" w14:paraId="2D63B7F9" w14:textId="77777777" w:rsidTr="00EC455B">
        <w:trPr>
          <w:cantSplit/>
          <w:trHeight w:val="395"/>
        </w:trPr>
        <w:tc>
          <w:tcPr>
            <w:tcW w:w="2177" w:type="dxa"/>
            <w:shd w:val="clear" w:color="BDD6EE" w:fill="BDD6EE"/>
            <w:noWrap/>
            <w:vAlign w:val="center"/>
            <w:hideMark/>
          </w:tcPr>
          <w:p w14:paraId="0D6EBB27" w14:textId="77777777" w:rsidR="009C0544" w:rsidRPr="00B91003" w:rsidRDefault="009C0544" w:rsidP="00051F33">
            <w:pPr>
              <w:jc w:val="center"/>
              <w:rPr>
                <w:rFonts w:cs="Arial"/>
                <w:color w:val="000000"/>
                <w:sz w:val="22"/>
                <w:szCs w:val="22"/>
              </w:rPr>
            </w:pPr>
            <w:r w:rsidRPr="00B91003">
              <w:rPr>
                <w:rFonts w:cs="Arial"/>
                <w:color w:val="000000"/>
              </w:rPr>
              <w:t>$[Estimated LCFF Base Grant Funds]</w:t>
            </w:r>
          </w:p>
        </w:tc>
        <w:tc>
          <w:tcPr>
            <w:tcW w:w="2178" w:type="dxa"/>
            <w:shd w:val="clear" w:color="BDD6EE" w:fill="BDD6EE"/>
            <w:vAlign w:val="center"/>
          </w:tcPr>
          <w:p w14:paraId="6C0E77F2" w14:textId="77777777" w:rsidR="009C0544" w:rsidRPr="00B91003" w:rsidRDefault="009C0544" w:rsidP="00051F33">
            <w:pPr>
              <w:jc w:val="center"/>
              <w:rPr>
                <w:rFonts w:cs="Arial"/>
                <w:color w:val="000000"/>
                <w:sz w:val="22"/>
                <w:szCs w:val="22"/>
              </w:rPr>
            </w:pPr>
            <w:r w:rsidRPr="00B91003">
              <w:rPr>
                <w:rFonts w:cs="Arial"/>
                <w:color w:val="000000"/>
              </w:rPr>
              <w:t>$[Estimated LCFF Supplemental and/or Concentration Grant Funds]</w:t>
            </w:r>
          </w:p>
        </w:tc>
        <w:tc>
          <w:tcPr>
            <w:tcW w:w="2179" w:type="dxa"/>
            <w:shd w:val="clear" w:color="BDD6EE" w:fill="BDD6EE"/>
            <w:vAlign w:val="center"/>
          </w:tcPr>
          <w:p w14:paraId="021C6246" w14:textId="77777777" w:rsidR="009C0544" w:rsidRPr="00B91003" w:rsidRDefault="009C0544" w:rsidP="00051F33">
            <w:pPr>
              <w:jc w:val="center"/>
              <w:rPr>
                <w:rFonts w:cs="Arial"/>
                <w:color w:val="000000"/>
                <w:sz w:val="22"/>
                <w:szCs w:val="22"/>
              </w:rPr>
            </w:pPr>
            <w:r w:rsidRPr="00B91003">
              <w:rPr>
                <w:rFonts w:cs="Arial"/>
                <w:color w:val="000000"/>
                <w:sz w:val="22"/>
                <w:szCs w:val="22"/>
              </w:rPr>
              <w:t>[Projected Percentage to Increase or Improve Services]%</w:t>
            </w:r>
          </w:p>
        </w:tc>
        <w:tc>
          <w:tcPr>
            <w:tcW w:w="2180" w:type="dxa"/>
            <w:tcBorders>
              <w:top w:val="nil"/>
              <w:left w:val="single" w:sz="4" w:space="0" w:color="FFFFFF"/>
              <w:bottom w:val="single" w:sz="4" w:space="0" w:color="FFFFFF"/>
              <w:right w:val="nil"/>
            </w:tcBorders>
            <w:shd w:val="clear" w:color="BDD6EE" w:fill="BDD6EE"/>
            <w:vAlign w:val="center"/>
          </w:tcPr>
          <w:p w14:paraId="15F2C583" w14:textId="77777777" w:rsidR="009C0544" w:rsidRPr="00B91003" w:rsidRDefault="009C0544" w:rsidP="00051F33">
            <w:pPr>
              <w:jc w:val="center"/>
              <w:rPr>
                <w:rFonts w:cs="Arial"/>
                <w:color w:val="000000"/>
                <w:sz w:val="22"/>
                <w:szCs w:val="22"/>
              </w:rPr>
            </w:pPr>
            <w:r w:rsidRPr="00B91003">
              <w:rPr>
                <w:rFonts w:cs="Arial"/>
                <w:color w:val="000000"/>
                <w:sz w:val="22"/>
                <w:szCs w:val="22"/>
              </w:rPr>
              <w:t>[LCFF Carryover Percentage]%</w:t>
            </w:r>
          </w:p>
        </w:tc>
        <w:tc>
          <w:tcPr>
            <w:tcW w:w="2180" w:type="dxa"/>
            <w:shd w:val="clear" w:color="BDD6EE" w:fill="BDD6EE"/>
            <w:noWrap/>
            <w:vAlign w:val="center"/>
            <w:hideMark/>
          </w:tcPr>
          <w:p w14:paraId="1D900145" w14:textId="77777777" w:rsidR="009C0544" w:rsidRPr="00B91003" w:rsidRDefault="009C0544" w:rsidP="00051F33">
            <w:pPr>
              <w:jc w:val="center"/>
              <w:rPr>
                <w:rFonts w:cs="Arial"/>
                <w:color w:val="000000"/>
                <w:sz w:val="22"/>
                <w:szCs w:val="22"/>
              </w:rPr>
            </w:pPr>
            <w:r w:rsidRPr="00B91003">
              <w:rPr>
                <w:rFonts w:cs="Arial"/>
                <w:color w:val="000000"/>
                <w:sz w:val="22"/>
                <w:szCs w:val="22"/>
              </w:rPr>
              <w:t>[Planned Percentage of Increased Services]%</w:t>
            </w:r>
          </w:p>
        </w:tc>
        <w:tc>
          <w:tcPr>
            <w:tcW w:w="2180" w:type="dxa"/>
            <w:shd w:val="clear" w:color="BDD6EE" w:fill="BDD6EE"/>
            <w:vAlign w:val="center"/>
          </w:tcPr>
          <w:p w14:paraId="388D73E8" w14:textId="77777777" w:rsidR="009C0544" w:rsidRPr="00B91003" w:rsidRDefault="009C0544" w:rsidP="00051F33">
            <w:pPr>
              <w:jc w:val="center"/>
              <w:rPr>
                <w:rFonts w:cs="Arial"/>
                <w:color w:val="000000"/>
                <w:sz w:val="22"/>
                <w:szCs w:val="22"/>
              </w:rPr>
            </w:pPr>
            <w:r w:rsidRPr="00B91003">
              <w:rPr>
                <w:rFonts w:cs="Arial"/>
                <w:color w:val="000000"/>
                <w:sz w:val="22"/>
                <w:szCs w:val="22"/>
              </w:rPr>
              <w:t>[Total Planned Percentage of Improved Services]%</w:t>
            </w:r>
          </w:p>
        </w:tc>
        <w:tc>
          <w:tcPr>
            <w:tcW w:w="2180" w:type="dxa"/>
            <w:shd w:val="clear" w:color="BDD6EE" w:fill="BDD6EE"/>
            <w:vAlign w:val="center"/>
          </w:tcPr>
          <w:p w14:paraId="25A45BD5" w14:textId="77777777" w:rsidR="009C0544" w:rsidRPr="00B91003" w:rsidRDefault="009C0544" w:rsidP="00051F33">
            <w:pPr>
              <w:jc w:val="center"/>
              <w:rPr>
                <w:rFonts w:cs="Arial"/>
                <w:color w:val="000000"/>
                <w:sz w:val="22"/>
                <w:szCs w:val="22"/>
              </w:rPr>
            </w:pPr>
            <w:r w:rsidRPr="00B91003">
              <w:rPr>
                <w:rFonts w:cs="Arial"/>
                <w:color w:val="000000"/>
                <w:sz w:val="22"/>
                <w:szCs w:val="22"/>
              </w:rPr>
              <w:t>[Planned Percentage to Increase or Improve Services]%</w:t>
            </w:r>
          </w:p>
        </w:tc>
      </w:tr>
    </w:tbl>
    <w:p w14:paraId="65958AC5" w14:textId="0BB3759A" w:rsidR="009C0544" w:rsidRPr="00B91003" w:rsidRDefault="009C0544" w:rsidP="009C0544">
      <w:pPr>
        <w:spacing w:before="240" w:after="160" w:line="259" w:lineRule="auto"/>
        <w:rPr>
          <w:rFonts w:eastAsiaTheme="minorHAnsi" w:cs="Arial"/>
          <w:b/>
          <w:szCs w:val="20"/>
        </w:rPr>
      </w:pPr>
      <w:r w:rsidRPr="00B91003">
        <w:rPr>
          <w:rFonts w:eastAsiaTheme="minorHAnsi" w:cs="Arial"/>
          <w:b/>
          <w:szCs w:val="20"/>
        </w:rPr>
        <w:t xml:space="preserve">Table 2: </w:t>
      </w:r>
      <w:r w:rsidRPr="00B91003">
        <w:rPr>
          <w:rFonts w:eastAsiaTheme="minorHAnsi" w:cs="Arial"/>
          <w:b/>
        </w:rPr>
        <w:t xml:space="preserve">[LCAP Year] </w:t>
      </w:r>
      <w:r w:rsidRPr="00B91003">
        <w:rPr>
          <w:rFonts w:eastAsiaTheme="minorHAnsi" w:cs="Arial"/>
          <w:b/>
          <w:szCs w:val="20"/>
        </w:rPr>
        <w:t xml:space="preserve">Contributing Actions Table </w:t>
      </w:r>
      <w:r w:rsidR="0009302F" w:rsidRPr="00B91003">
        <w:rPr>
          <w:rFonts w:eastAsiaTheme="minorHAnsi" w:cs="Arial"/>
          <w:b/>
          <w:szCs w:val="20"/>
        </w:rPr>
        <w:t>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9C0544" w:rsidRPr="00B91003" w14:paraId="7959EE4D" w14:textId="77777777" w:rsidTr="00EC455B">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34F99410"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65B20440"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LCFF Funds</w:t>
            </w:r>
          </w:p>
        </w:tc>
      </w:tr>
      <w:tr w:rsidR="009C0544" w:rsidRPr="00B91003" w14:paraId="6B8B15DC" w14:textId="77777777" w:rsidTr="00051F33">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0A180520" w14:textId="77777777" w:rsidR="009C0544" w:rsidRPr="00B91003" w:rsidRDefault="009C0544" w:rsidP="00051F33">
            <w:pPr>
              <w:jc w:val="center"/>
              <w:rPr>
                <w:rFonts w:cs="Arial"/>
                <w:b/>
                <w:bCs/>
                <w:color w:val="000000"/>
              </w:rPr>
            </w:pPr>
            <w:r w:rsidRPr="00B91003">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5689478F" w14:textId="77777777" w:rsidR="009C0544" w:rsidRPr="00B91003" w:rsidRDefault="009C0544" w:rsidP="00051F33">
            <w:pPr>
              <w:jc w:val="center"/>
              <w:rPr>
                <w:rFonts w:cs="Arial"/>
                <w:color w:val="000000"/>
              </w:rPr>
            </w:pPr>
            <w:r w:rsidRPr="00B91003">
              <w:rPr>
                <w:rFonts w:cs="Arial"/>
                <w:color w:val="000000"/>
              </w:rPr>
              <w:t xml:space="preserve"> $[Total LCFF Funds] </w:t>
            </w:r>
          </w:p>
        </w:tc>
      </w:tr>
      <w:tr w:rsidR="009C0544" w:rsidRPr="00B91003" w14:paraId="124C21BC" w14:textId="77777777" w:rsidTr="00051F33">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51D27BC0" w14:textId="77777777" w:rsidR="009C0544" w:rsidRPr="00B91003" w:rsidRDefault="009C0544" w:rsidP="00051F33">
            <w:pPr>
              <w:jc w:val="center"/>
              <w:rPr>
                <w:rFonts w:cs="Arial"/>
                <w:b/>
                <w:bCs/>
                <w:color w:val="000000"/>
              </w:rPr>
            </w:pPr>
            <w:r w:rsidRPr="00B91003">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12E26512" w14:textId="77777777" w:rsidR="009C0544" w:rsidRPr="00B91003" w:rsidRDefault="009C0544" w:rsidP="00051F33">
            <w:pPr>
              <w:jc w:val="center"/>
              <w:rPr>
                <w:rFonts w:cs="Arial"/>
                <w:color w:val="000000"/>
              </w:rPr>
            </w:pPr>
            <w:r w:rsidRPr="00B91003">
              <w:rPr>
                <w:rFonts w:cs="Arial"/>
                <w:color w:val="000000"/>
              </w:rPr>
              <w:t xml:space="preserve"> $[Total LCFF Funds] </w:t>
            </w:r>
          </w:p>
        </w:tc>
      </w:tr>
      <w:tr w:rsidR="009C0544" w:rsidRPr="00B91003" w14:paraId="23919BAD" w14:textId="77777777" w:rsidTr="00051F33">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0DB6D3A2" w14:textId="77777777" w:rsidR="009C0544" w:rsidRPr="00B91003" w:rsidRDefault="009C0544" w:rsidP="00051F33">
            <w:pPr>
              <w:jc w:val="center"/>
              <w:rPr>
                <w:rFonts w:cs="Arial"/>
                <w:b/>
                <w:bCs/>
                <w:color w:val="000000"/>
              </w:rPr>
            </w:pPr>
            <w:r w:rsidRPr="00B91003">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9E1B961" w14:textId="77777777" w:rsidR="009C0544" w:rsidRPr="00B91003" w:rsidRDefault="009C0544" w:rsidP="00051F33">
            <w:pPr>
              <w:jc w:val="center"/>
              <w:rPr>
                <w:rFonts w:cs="Arial"/>
                <w:color w:val="000000"/>
              </w:rPr>
            </w:pPr>
            <w:r w:rsidRPr="00B91003">
              <w:rPr>
                <w:rFonts w:cs="Arial"/>
                <w:color w:val="000000"/>
              </w:rPr>
              <w:t xml:space="preserve"> $[Total LCFF Funds] </w:t>
            </w:r>
          </w:p>
        </w:tc>
      </w:tr>
      <w:tr w:rsidR="009C0544" w:rsidRPr="00B91003" w14:paraId="2D9FDDBA" w14:textId="77777777" w:rsidTr="00051F33">
        <w:trPr>
          <w:cantSplit/>
          <w:trHeight w:val="398"/>
        </w:trPr>
        <w:tc>
          <w:tcPr>
            <w:tcW w:w="0" w:type="auto"/>
            <w:tcBorders>
              <w:top w:val="nil"/>
              <w:left w:val="nil"/>
              <w:bottom w:val="nil"/>
              <w:right w:val="single" w:sz="4" w:space="0" w:color="FFFFFF"/>
            </w:tcBorders>
            <w:shd w:val="clear" w:color="DDEBF7" w:fill="DDEBF7"/>
            <w:vAlign w:val="center"/>
            <w:hideMark/>
          </w:tcPr>
          <w:p w14:paraId="240E02BB" w14:textId="77777777" w:rsidR="009C0544" w:rsidRPr="00B91003" w:rsidRDefault="009C0544" w:rsidP="00051F33">
            <w:pPr>
              <w:jc w:val="center"/>
              <w:rPr>
                <w:rFonts w:cs="Arial"/>
                <w:b/>
                <w:bCs/>
                <w:color w:val="000000"/>
              </w:rPr>
            </w:pPr>
            <w:r w:rsidRPr="00B91003">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488B9354" w14:textId="77777777" w:rsidR="009C0544" w:rsidRPr="00B91003" w:rsidRDefault="009C0544" w:rsidP="00051F33">
            <w:pPr>
              <w:jc w:val="center"/>
              <w:rPr>
                <w:rFonts w:cs="Arial"/>
                <w:color w:val="000000"/>
              </w:rPr>
            </w:pPr>
            <w:r w:rsidRPr="00B91003">
              <w:rPr>
                <w:rFonts w:cs="Arial"/>
                <w:color w:val="000000"/>
              </w:rPr>
              <w:t xml:space="preserve"> $[Total LCFF Funds] </w:t>
            </w:r>
          </w:p>
        </w:tc>
      </w:tr>
    </w:tbl>
    <w:p w14:paraId="6909E4BC" w14:textId="77777777" w:rsidR="009C0544" w:rsidRPr="00B91003" w:rsidRDefault="009C0544" w:rsidP="009C0544">
      <w:pPr>
        <w:spacing w:before="240" w:after="1920" w:line="259" w:lineRule="auto"/>
        <w:rPr>
          <w:rFonts w:eastAsiaTheme="minorHAnsi" w:cs="Arial"/>
          <w:bCs/>
        </w:rPr>
      </w:pPr>
      <w:r w:rsidRPr="00B91003">
        <w:rPr>
          <w:rFonts w:eastAsiaTheme="minorHAnsi" w:cs="Arial"/>
          <w:bCs/>
        </w:rPr>
        <w:t>(Continued on the following page)</w:t>
      </w:r>
    </w:p>
    <w:p w14:paraId="3B98FB08" w14:textId="26A72B71" w:rsidR="009C0544" w:rsidRPr="00B91003" w:rsidRDefault="009C0544" w:rsidP="00583CB6">
      <w:pPr>
        <w:keepNext/>
        <w:spacing w:before="240" w:after="160" w:line="259" w:lineRule="auto"/>
        <w:rPr>
          <w:rFonts w:eastAsiaTheme="minorHAnsi" w:cs="Arial"/>
          <w:b/>
          <w:szCs w:val="20"/>
        </w:rPr>
      </w:pP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 xml:space="preserve">Contributing Actions Table </w:t>
      </w:r>
      <w:r w:rsidR="0009302F" w:rsidRPr="00B91003">
        <w:rPr>
          <w:rFonts w:eastAsiaTheme="minorHAnsi" w:cs="Arial"/>
          <w:b/>
          <w:szCs w:val="20"/>
        </w:rPr>
        <w:t>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9C0544" w:rsidRPr="00B91003" w14:paraId="1E5A5559" w14:textId="77777777" w:rsidTr="00051F33">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76E3299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03C03F5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014B5F4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4393CD43" w14:textId="77777777" w:rsidR="009C0544" w:rsidRPr="00B91003" w:rsidRDefault="009C0544" w:rsidP="00051F33">
            <w:pPr>
              <w:jc w:val="center"/>
              <w:rPr>
                <w:rFonts w:cs="Arial"/>
                <w:b/>
                <w:bCs/>
                <w:color w:val="FFFFFF" w:themeColor="background1"/>
              </w:rPr>
            </w:pPr>
            <w:r w:rsidRPr="00B91003">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18365757"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77C154EE"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4EE434BB"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23C7D6F5"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448E337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Planned Percentage of Improved Services (%)</w:t>
            </w:r>
          </w:p>
        </w:tc>
      </w:tr>
      <w:tr w:rsidR="009C0544" w:rsidRPr="00B91003" w14:paraId="55A6D2AC" w14:textId="77777777" w:rsidTr="00EC455B">
        <w:trPr>
          <w:cantSplit/>
          <w:trHeight w:val="398"/>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0A88F261" w14:textId="77777777" w:rsidR="009C0544" w:rsidRPr="00B91003" w:rsidRDefault="009C0544" w:rsidP="00051F33">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2C72BCF" w14:textId="77777777" w:rsidR="009C0544" w:rsidRPr="00B91003" w:rsidRDefault="009C0544" w:rsidP="00051F33">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DE8835B" w14:textId="77777777" w:rsidR="009C0544" w:rsidRPr="00B91003" w:rsidRDefault="009C0544" w:rsidP="00051F33">
            <w:pPr>
              <w:jc w:val="center"/>
              <w:rPr>
                <w:rFonts w:cs="Arial"/>
                <w:color w:val="000000"/>
              </w:rPr>
            </w:pPr>
            <w:r w:rsidRPr="00B91003">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0C042E20" w14:textId="77777777" w:rsidR="009C0544" w:rsidRPr="00B91003" w:rsidRDefault="009C0544" w:rsidP="00051F33">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76A430A" w14:textId="77777777" w:rsidR="009C0544" w:rsidRPr="00B91003" w:rsidRDefault="009C0544" w:rsidP="00051F33">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29AA010" w14:textId="77777777" w:rsidR="009C0544" w:rsidRPr="00B91003" w:rsidRDefault="009C0544" w:rsidP="00051F33">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60FB5FF3" w14:textId="77777777" w:rsidR="009C0544" w:rsidRPr="00B91003" w:rsidRDefault="009C0544" w:rsidP="00051F33">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269CDAD3" w14:textId="77777777" w:rsidR="009C0544" w:rsidRPr="00B91003" w:rsidRDefault="009C0544" w:rsidP="00051F33">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6A83998E" w14:textId="77777777" w:rsidR="009C0544" w:rsidRPr="00B91003" w:rsidRDefault="009C0544" w:rsidP="00051F33">
            <w:pPr>
              <w:jc w:val="center"/>
              <w:rPr>
                <w:rFonts w:cs="Arial"/>
                <w:color w:val="000000"/>
              </w:rPr>
            </w:pPr>
            <w:r w:rsidRPr="00B91003">
              <w:rPr>
                <w:rFonts w:cs="Arial"/>
                <w:color w:val="000000"/>
              </w:rPr>
              <w:t xml:space="preserve"> [Percentage]% </w:t>
            </w:r>
          </w:p>
        </w:tc>
      </w:tr>
      <w:tr w:rsidR="009C0544" w:rsidRPr="00B91003" w14:paraId="49A301B4" w14:textId="77777777" w:rsidTr="00EC455B">
        <w:trPr>
          <w:cantSplit/>
          <w:trHeight w:val="398"/>
        </w:trPr>
        <w:tc>
          <w:tcPr>
            <w:tcW w:w="362" w:type="pct"/>
            <w:tcBorders>
              <w:top w:val="single" w:sz="4" w:space="0" w:color="FFFFFF"/>
              <w:left w:val="nil"/>
              <w:bottom w:val="nil"/>
              <w:right w:val="single" w:sz="4" w:space="0" w:color="FFFFFF"/>
            </w:tcBorders>
            <w:shd w:val="clear" w:color="DDEBF7" w:fill="DDEBF7"/>
            <w:noWrap/>
            <w:vAlign w:val="center"/>
            <w:hideMark/>
          </w:tcPr>
          <w:p w14:paraId="7BECF483" w14:textId="77777777" w:rsidR="009C0544" w:rsidRPr="00B91003" w:rsidRDefault="009C0544" w:rsidP="00051F33">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4C6D323C" w14:textId="77777777" w:rsidR="009C0544" w:rsidRPr="00B91003" w:rsidRDefault="009C0544" w:rsidP="00051F33">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142D1053" w14:textId="77777777" w:rsidR="009C0544" w:rsidRPr="00B91003" w:rsidRDefault="009C0544" w:rsidP="00051F33">
            <w:pPr>
              <w:jc w:val="center"/>
              <w:rPr>
                <w:rFonts w:cs="Arial"/>
                <w:color w:val="000000"/>
              </w:rPr>
            </w:pPr>
            <w:r w:rsidRPr="00B91003">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1FD8028B" w14:textId="77777777" w:rsidR="009C0544" w:rsidRPr="00B91003" w:rsidRDefault="009C0544" w:rsidP="00051F33">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3CE63F6D" w14:textId="77777777" w:rsidR="009C0544" w:rsidRPr="00B91003" w:rsidRDefault="009C0544" w:rsidP="00051F33">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681C0386" w14:textId="77777777" w:rsidR="009C0544" w:rsidRPr="00B91003" w:rsidRDefault="009C0544" w:rsidP="00051F33">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15C01E19" w14:textId="77777777" w:rsidR="009C0544" w:rsidRPr="00B91003" w:rsidRDefault="009C0544" w:rsidP="00051F33">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064F6693" w14:textId="77777777" w:rsidR="009C0544" w:rsidRPr="00B91003" w:rsidRDefault="009C0544" w:rsidP="00051F33">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2F1EBF70" w14:textId="77777777" w:rsidR="009C0544" w:rsidRPr="00B91003" w:rsidRDefault="009C0544" w:rsidP="00051F33">
            <w:pPr>
              <w:jc w:val="center"/>
              <w:rPr>
                <w:rFonts w:cs="Arial"/>
                <w:color w:val="000000"/>
              </w:rPr>
            </w:pPr>
            <w:r w:rsidRPr="00B91003">
              <w:rPr>
                <w:rFonts w:cs="Arial"/>
                <w:color w:val="000000"/>
              </w:rPr>
              <w:t>[Percentage]%</w:t>
            </w:r>
          </w:p>
        </w:tc>
      </w:tr>
    </w:tbl>
    <w:p w14:paraId="0D854450" w14:textId="1377AC51" w:rsidR="009C0544" w:rsidRPr="00B91003" w:rsidRDefault="009C0544" w:rsidP="009C0544">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3: </w:t>
      </w:r>
      <w:r w:rsidRPr="00B91003">
        <w:rPr>
          <w:rFonts w:eastAsiaTheme="minorHAnsi" w:cs="Arial"/>
          <w:b/>
        </w:rPr>
        <w:t xml:space="preserve">[LCAP Year] </w:t>
      </w:r>
      <w:r w:rsidRPr="00B91003">
        <w:rPr>
          <w:rFonts w:eastAsiaTheme="minorHAnsi" w:cs="Arial"/>
          <w:b/>
          <w:szCs w:val="20"/>
        </w:rPr>
        <w:t>Annual Update Table</w:t>
      </w:r>
      <w:r w:rsidR="0009302F" w:rsidRPr="00B91003">
        <w:rPr>
          <w:rFonts w:eastAsiaTheme="minorHAnsi" w:cs="Arial"/>
          <w:b/>
          <w:szCs w:val="20"/>
        </w:rPr>
        <w:t xml:space="preserv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9C0544" w:rsidRPr="00B91003" w14:paraId="5DB9E2C1" w14:textId="77777777" w:rsidTr="00EC455B">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4C9A7672"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5CBED4E5"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1FFA3B19"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Total Estimated Actual Expenditures</w:t>
            </w:r>
          </w:p>
        </w:tc>
      </w:tr>
      <w:tr w:rsidR="009C0544" w:rsidRPr="00B91003" w14:paraId="3A437359" w14:textId="77777777" w:rsidTr="00051F33">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3F3CFA8D" w14:textId="77777777" w:rsidR="009C0544" w:rsidRPr="00B91003" w:rsidRDefault="009C0544" w:rsidP="00051F33">
            <w:pPr>
              <w:jc w:val="center"/>
              <w:rPr>
                <w:rFonts w:cs="Arial"/>
              </w:rPr>
            </w:pPr>
            <w:r w:rsidRPr="00B91003">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2164D767" w14:textId="77777777" w:rsidR="009C0544" w:rsidRPr="00B91003" w:rsidRDefault="009C0544" w:rsidP="00051F33">
            <w:pPr>
              <w:jc w:val="center"/>
              <w:rPr>
                <w:rFonts w:cs="Arial"/>
              </w:rPr>
            </w:pPr>
            <w:r w:rsidRPr="00B91003">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34A85EA3" w14:textId="77777777" w:rsidR="009C0544" w:rsidRPr="00B91003" w:rsidRDefault="009C0544" w:rsidP="00051F33">
            <w:pPr>
              <w:jc w:val="center"/>
              <w:rPr>
                <w:rFonts w:cs="Arial"/>
              </w:rPr>
            </w:pPr>
            <w:r w:rsidRPr="00B91003">
              <w:rPr>
                <w:rFonts w:cs="Arial"/>
              </w:rPr>
              <w:t xml:space="preserve"> $[Estimated Actual Total] </w:t>
            </w:r>
          </w:p>
        </w:tc>
      </w:tr>
    </w:tbl>
    <w:p w14:paraId="48ACF8E5" w14:textId="26FF6AAA" w:rsidR="009C0544" w:rsidRPr="00B91003" w:rsidRDefault="009C0544" w:rsidP="009C0544">
      <w:pPr>
        <w:spacing w:before="240" w:after="160" w:line="259" w:lineRule="auto"/>
        <w:rPr>
          <w:rFonts w:eastAsiaTheme="minorHAnsi" w:cs="Arial"/>
          <w:b/>
          <w:szCs w:val="20"/>
        </w:rPr>
      </w:pPr>
      <w:r w:rsidRPr="00B91003">
        <w:rPr>
          <w:rFonts w:eastAsiaTheme="minorHAnsi" w:cs="Arial"/>
          <w:b/>
          <w:szCs w:val="20"/>
        </w:rPr>
        <w:t xml:space="preserve">Table 3: </w:t>
      </w:r>
      <w:r w:rsidRPr="00B91003">
        <w:rPr>
          <w:rFonts w:eastAsiaTheme="minorHAnsi" w:cs="Arial"/>
          <w:b/>
        </w:rPr>
        <w:t xml:space="preserve">[LCAP Year] </w:t>
      </w:r>
      <w:r w:rsidRPr="00B91003">
        <w:rPr>
          <w:rFonts w:eastAsiaTheme="minorHAnsi" w:cs="Arial"/>
          <w:b/>
          <w:szCs w:val="20"/>
        </w:rPr>
        <w:t>Annual Update Table</w:t>
      </w:r>
      <w:r w:rsidR="0009302F" w:rsidRPr="00B91003">
        <w:rPr>
          <w:rFonts w:eastAsiaTheme="minorHAnsi" w:cs="Arial"/>
          <w:b/>
          <w:szCs w:val="20"/>
        </w:rPr>
        <w:t xml:space="preserv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9C0544" w:rsidRPr="00B91003" w14:paraId="6D5C6507" w14:textId="77777777" w:rsidTr="00EC455B">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2ED541A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46459DE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77C7A41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40F0271B"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58191BB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5649EED6"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Estimated Actual Expenditures</w:t>
            </w:r>
          </w:p>
        </w:tc>
      </w:tr>
      <w:tr w:rsidR="009C0544" w:rsidRPr="00B91003" w14:paraId="7F8ADC7E" w14:textId="77777777" w:rsidTr="00051F33">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0C9C9CDB" w14:textId="77777777" w:rsidR="009C0544" w:rsidRPr="00B91003" w:rsidRDefault="009C0544" w:rsidP="00051F33">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F3A32D4" w14:textId="77777777" w:rsidR="009C0544" w:rsidRPr="00B91003" w:rsidRDefault="009C0544" w:rsidP="00051F33">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BCF4D7" w14:textId="77777777" w:rsidR="009C0544" w:rsidRPr="00B91003" w:rsidRDefault="009C0544" w:rsidP="00051F33">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099F77" w14:textId="77777777" w:rsidR="009C0544" w:rsidRPr="00B91003" w:rsidRDefault="009C0544" w:rsidP="00051F33">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E377D63" w14:textId="77777777" w:rsidR="009C0544" w:rsidRPr="00B91003" w:rsidRDefault="009C0544" w:rsidP="00051F33">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51D1FAAF" w14:textId="77777777" w:rsidR="009C0544" w:rsidRPr="00B91003" w:rsidRDefault="009C0544" w:rsidP="00051F33">
            <w:pPr>
              <w:jc w:val="center"/>
              <w:rPr>
                <w:rFonts w:cs="Arial"/>
              </w:rPr>
            </w:pPr>
            <w:r w:rsidRPr="00B91003">
              <w:rPr>
                <w:rFonts w:cs="Arial"/>
              </w:rPr>
              <w:t xml:space="preserve"> $[Total Estimated Actual Expenditures] </w:t>
            </w:r>
          </w:p>
        </w:tc>
      </w:tr>
      <w:tr w:rsidR="009C0544" w:rsidRPr="00B91003" w14:paraId="46D63690" w14:textId="77777777" w:rsidTr="00051F33">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0D39D493" w14:textId="77777777" w:rsidR="009C0544" w:rsidRPr="00B91003" w:rsidRDefault="009C0544" w:rsidP="00051F33">
            <w:pPr>
              <w:jc w:val="center"/>
              <w:rPr>
                <w:rFonts w:cs="Arial"/>
              </w:rPr>
            </w:pPr>
            <w:r w:rsidRPr="00B91003">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7E9CB62F" w14:textId="77777777" w:rsidR="009C0544" w:rsidRPr="00B91003" w:rsidRDefault="009C0544" w:rsidP="00051F33">
            <w:pPr>
              <w:jc w:val="center"/>
              <w:rPr>
                <w:rFonts w:cs="Arial"/>
              </w:rPr>
            </w:pPr>
            <w:r w:rsidRPr="00B91003">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D061E69" w14:textId="77777777" w:rsidR="009C0544" w:rsidRPr="00B91003" w:rsidRDefault="009C0544" w:rsidP="00051F33">
            <w:pPr>
              <w:jc w:val="center"/>
              <w:rPr>
                <w:rFonts w:cs="Arial"/>
              </w:rPr>
            </w:pPr>
            <w:r w:rsidRPr="00B91003">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4EC98D5E" w14:textId="77777777" w:rsidR="009C0544" w:rsidRPr="00B91003" w:rsidRDefault="009C0544" w:rsidP="00051F33">
            <w:pPr>
              <w:jc w:val="center"/>
              <w:rPr>
                <w:rFonts w:cs="Arial"/>
              </w:rPr>
            </w:pPr>
            <w:r w:rsidRPr="00B91003">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25412638" w14:textId="77777777" w:rsidR="009C0544" w:rsidRPr="00B91003" w:rsidRDefault="009C0544" w:rsidP="00051F33">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F63E85E" w14:textId="77777777" w:rsidR="009C0544" w:rsidRPr="00B91003" w:rsidRDefault="009C0544" w:rsidP="00051F33">
            <w:pPr>
              <w:jc w:val="center"/>
              <w:rPr>
                <w:rFonts w:cs="Arial"/>
              </w:rPr>
            </w:pPr>
            <w:r w:rsidRPr="00B91003">
              <w:rPr>
                <w:rFonts w:cs="Arial"/>
              </w:rPr>
              <w:t xml:space="preserve"> $[Total Estimated Actual Expenditures] </w:t>
            </w:r>
          </w:p>
        </w:tc>
      </w:tr>
    </w:tbl>
    <w:p w14:paraId="22F8190B" w14:textId="77777777" w:rsidR="009C0544" w:rsidRPr="00B91003" w:rsidRDefault="009C0544" w:rsidP="009C0544">
      <w:pPr>
        <w:spacing w:after="160" w:line="259" w:lineRule="auto"/>
        <w:rPr>
          <w:rFonts w:eastAsiaTheme="minorHAnsi" w:cs="Arial"/>
          <w:b/>
          <w:szCs w:val="20"/>
        </w:rPr>
      </w:pPr>
    </w:p>
    <w:p w14:paraId="22E56F99" w14:textId="77777777" w:rsidR="009C0544" w:rsidRPr="00B91003" w:rsidRDefault="009C0544" w:rsidP="009C0544">
      <w:pPr>
        <w:spacing w:after="160" w:line="259" w:lineRule="auto"/>
        <w:rPr>
          <w:rFonts w:eastAsiaTheme="minorHAnsi" w:cs="Arial"/>
          <w:b/>
          <w:szCs w:val="20"/>
        </w:rPr>
      </w:pPr>
      <w:r w:rsidRPr="00B91003">
        <w:rPr>
          <w:rFonts w:eastAsiaTheme="minorHAnsi" w:cs="Arial"/>
          <w:b/>
          <w:szCs w:val="20"/>
        </w:rPr>
        <w:br w:type="page"/>
      </w:r>
    </w:p>
    <w:p w14:paraId="56F707B0" w14:textId="3F42F3A4" w:rsidR="009C0544" w:rsidRPr="00B91003" w:rsidRDefault="009C0544" w:rsidP="009C0544">
      <w:pPr>
        <w:spacing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0009302F" w:rsidRPr="00B91003">
        <w:rPr>
          <w:rFonts w:eastAsiaTheme="minorHAnsi" w:cs="Arial"/>
          <w:b/>
          <w:szCs w:val="20"/>
        </w:rPr>
        <w:t>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9C0544" w:rsidRPr="00B91003" w14:paraId="0200778D" w14:textId="77777777" w:rsidTr="00EC455B">
        <w:trPr>
          <w:cantSplit/>
          <w:trHeight w:val="4077"/>
          <w:tblHeader/>
        </w:trPr>
        <w:tc>
          <w:tcPr>
            <w:tcW w:w="2039" w:type="dxa"/>
            <w:shd w:val="clear" w:color="auto" w:fill="002060"/>
            <w:vAlign w:val="center"/>
          </w:tcPr>
          <w:p w14:paraId="5DEED33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2039" w:type="dxa"/>
            <w:shd w:val="clear" w:color="auto" w:fill="002060"/>
            <w:noWrap/>
            <w:vAlign w:val="center"/>
            <w:hideMark/>
          </w:tcPr>
          <w:p w14:paraId="2E2A9F02"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4. Total Planned Contributing Expenditures</w:t>
            </w:r>
          </w:p>
        </w:tc>
        <w:tc>
          <w:tcPr>
            <w:tcW w:w="2039" w:type="dxa"/>
            <w:shd w:val="clear" w:color="auto" w:fill="002060"/>
            <w:noWrap/>
            <w:vAlign w:val="center"/>
            <w:hideMark/>
          </w:tcPr>
          <w:p w14:paraId="3422CD05"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3620029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(LCFF Funds)</w:t>
            </w:r>
          </w:p>
        </w:tc>
        <w:tc>
          <w:tcPr>
            <w:tcW w:w="2040" w:type="dxa"/>
            <w:shd w:val="clear" w:color="auto" w:fill="002060"/>
            <w:vAlign w:val="center"/>
          </w:tcPr>
          <w:p w14:paraId="05116462"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Difference Between Planned and Estimated Actual Expenditures for Contributing Actions</w:t>
            </w:r>
          </w:p>
          <w:p w14:paraId="0744B62F"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(Subtract 4 from 7)</w:t>
            </w:r>
          </w:p>
        </w:tc>
        <w:tc>
          <w:tcPr>
            <w:tcW w:w="2039" w:type="dxa"/>
            <w:shd w:val="clear" w:color="auto" w:fill="002060"/>
            <w:vAlign w:val="center"/>
          </w:tcPr>
          <w:p w14:paraId="720DCD7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5. Total Planned Percentage of Improved Services (%)</w:t>
            </w:r>
          </w:p>
        </w:tc>
        <w:tc>
          <w:tcPr>
            <w:tcW w:w="2039" w:type="dxa"/>
            <w:shd w:val="clear" w:color="auto" w:fill="002060"/>
            <w:vAlign w:val="center"/>
          </w:tcPr>
          <w:p w14:paraId="169118E4"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5774ACA2"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w:t>
            </w:r>
          </w:p>
        </w:tc>
        <w:tc>
          <w:tcPr>
            <w:tcW w:w="2040" w:type="dxa"/>
            <w:shd w:val="clear" w:color="auto" w:fill="002060"/>
            <w:vAlign w:val="center"/>
          </w:tcPr>
          <w:p w14:paraId="320F997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Difference Between Planned and Estimated Actual Percentage of Improved Services</w:t>
            </w:r>
          </w:p>
          <w:p w14:paraId="1B7F6989"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(Subtract 5 from 8)</w:t>
            </w:r>
          </w:p>
        </w:tc>
      </w:tr>
      <w:tr w:rsidR="009C0544" w:rsidRPr="00B91003" w14:paraId="072D2BA7" w14:textId="77777777" w:rsidTr="00051F33">
        <w:trPr>
          <w:cantSplit/>
          <w:trHeight w:val="978"/>
        </w:trPr>
        <w:tc>
          <w:tcPr>
            <w:tcW w:w="2039" w:type="dxa"/>
            <w:shd w:val="clear" w:color="BDD7EE" w:fill="BDD7EE"/>
            <w:vAlign w:val="center"/>
          </w:tcPr>
          <w:p w14:paraId="66F71A56" w14:textId="77777777" w:rsidR="009C0544" w:rsidRPr="00B91003" w:rsidRDefault="009C0544" w:rsidP="00051F33">
            <w:pPr>
              <w:rPr>
                <w:rFonts w:cs="Arial"/>
              </w:rPr>
            </w:pPr>
            <w:r w:rsidRPr="00B91003">
              <w:rPr>
                <w:rFonts w:cs="Arial"/>
              </w:rPr>
              <w:t>$[Estimated Actual LCFF Supplemental and/or Concentration Grants]</w:t>
            </w:r>
          </w:p>
        </w:tc>
        <w:tc>
          <w:tcPr>
            <w:tcW w:w="2039" w:type="dxa"/>
            <w:shd w:val="clear" w:color="BDD7EE" w:fill="BDD7EE"/>
            <w:noWrap/>
            <w:vAlign w:val="center"/>
            <w:hideMark/>
          </w:tcPr>
          <w:p w14:paraId="30BA4557" w14:textId="77777777" w:rsidR="009C0544" w:rsidRPr="00B91003" w:rsidRDefault="009C0544" w:rsidP="00051F33">
            <w:pPr>
              <w:rPr>
                <w:rFonts w:cs="Arial"/>
              </w:rPr>
            </w:pPr>
            <w:r w:rsidRPr="00B91003">
              <w:rPr>
                <w:rFonts w:cs="Arial"/>
              </w:rPr>
              <w:t>$[Planned Expenditure Total]</w:t>
            </w:r>
          </w:p>
        </w:tc>
        <w:tc>
          <w:tcPr>
            <w:tcW w:w="2039" w:type="dxa"/>
            <w:shd w:val="clear" w:color="BDD7EE" w:fill="BDD7EE"/>
            <w:noWrap/>
            <w:vAlign w:val="center"/>
            <w:hideMark/>
          </w:tcPr>
          <w:p w14:paraId="7502DAE4" w14:textId="77777777" w:rsidR="009C0544" w:rsidRPr="00B91003" w:rsidRDefault="009C0544" w:rsidP="00051F33">
            <w:pPr>
              <w:rPr>
                <w:rFonts w:cs="Arial"/>
              </w:rPr>
            </w:pPr>
            <w:r w:rsidRPr="00B91003">
              <w:rPr>
                <w:rFonts w:cs="Arial"/>
              </w:rPr>
              <w:t>$[Total Estimated Actual Expenditures]</w:t>
            </w:r>
          </w:p>
        </w:tc>
        <w:tc>
          <w:tcPr>
            <w:tcW w:w="2040" w:type="dxa"/>
            <w:shd w:val="clear" w:color="BDD7EE" w:fill="BDD7EE"/>
            <w:vAlign w:val="center"/>
          </w:tcPr>
          <w:p w14:paraId="09945731" w14:textId="77777777" w:rsidR="009C0544" w:rsidRPr="00B91003" w:rsidRDefault="009C0544" w:rsidP="00051F33">
            <w:pPr>
              <w:rPr>
                <w:rFonts w:cs="Arial"/>
              </w:rPr>
            </w:pPr>
            <w:r w:rsidRPr="00B91003">
              <w:rPr>
                <w:rFonts w:cs="Arial"/>
              </w:rPr>
              <w:t>$[ Difference Between Planned and Estimated Actual Expenditures]</w:t>
            </w:r>
          </w:p>
        </w:tc>
        <w:tc>
          <w:tcPr>
            <w:tcW w:w="2039" w:type="dxa"/>
            <w:shd w:val="clear" w:color="BDD7EE" w:fill="BDD7EE"/>
            <w:vAlign w:val="center"/>
          </w:tcPr>
          <w:p w14:paraId="1AE197BE" w14:textId="77777777" w:rsidR="009C0544" w:rsidRPr="00B91003" w:rsidRDefault="009C0544" w:rsidP="00051F33">
            <w:pPr>
              <w:rPr>
                <w:rFonts w:cs="Arial"/>
              </w:rPr>
            </w:pPr>
            <w:r w:rsidRPr="00B91003">
              <w:rPr>
                <w:rFonts w:cs="Arial"/>
              </w:rPr>
              <w:t>[Planned Percentage of Improved Services]%</w:t>
            </w:r>
          </w:p>
        </w:tc>
        <w:tc>
          <w:tcPr>
            <w:tcW w:w="2039" w:type="dxa"/>
            <w:shd w:val="clear" w:color="BDD7EE" w:fill="BDD7EE"/>
            <w:vAlign w:val="center"/>
          </w:tcPr>
          <w:p w14:paraId="5B871C8D" w14:textId="77777777" w:rsidR="009C0544" w:rsidRPr="00B91003" w:rsidRDefault="009C0544" w:rsidP="00051F33">
            <w:pPr>
              <w:rPr>
                <w:rFonts w:cs="Arial"/>
              </w:rPr>
            </w:pPr>
            <w:r w:rsidRPr="00B91003">
              <w:rPr>
                <w:rFonts w:cs="Arial"/>
              </w:rPr>
              <w:t>[</w:t>
            </w:r>
            <w:r w:rsidRPr="00B91003">
              <w:t xml:space="preserve">Estimated Actual Percentage of Improved Services </w:t>
            </w:r>
            <w:r w:rsidRPr="00B91003">
              <w:rPr>
                <w:rFonts w:cs="Arial"/>
              </w:rPr>
              <w:t>]%</w:t>
            </w:r>
          </w:p>
        </w:tc>
        <w:tc>
          <w:tcPr>
            <w:tcW w:w="2040" w:type="dxa"/>
            <w:shd w:val="clear" w:color="BDD7EE" w:fill="BDD7EE"/>
            <w:vAlign w:val="center"/>
          </w:tcPr>
          <w:p w14:paraId="695F46D4" w14:textId="77777777" w:rsidR="009C0544" w:rsidRPr="00B91003" w:rsidRDefault="009C0544" w:rsidP="00051F33">
            <w:pPr>
              <w:rPr>
                <w:rFonts w:cs="Arial"/>
              </w:rPr>
            </w:pPr>
            <w:r w:rsidRPr="00B91003">
              <w:rPr>
                <w:rFonts w:cs="Arial"/>
              </w:rPr>
              <w:t>$[Difference]</w:t>
            </w:r>
          </w:p>
        </w:tc>
      </w:tr>
    </w:tbl>
    <w:p w14:paraId="6AF06A13" w14:textId="274C8183" w:rsidR="009C0544" w:rsidRPr="00B91003" w:rsidRDefault="009C0544" w:rsidP="009C0544">
      <w:pPr>
        <w:spacing w:before="240" w:after="160" w:line="259" w:lineRule="auto"/>
        <w:rPr>
          <w:rFonts w:eastAsiaTheme="minorHAnsi" w:cs="Arial"/>
          <w:b/>
          <w:szCs w:val="20"/>
        </w:rPr>
      </w:pPr>
      <w:r w:rsidRPr="00B91003">
        <w:rPr>
          <w:rFonts w:eastAsiaTheme="minorHAnsi" w:cs="Arial"/>
          <w:b/>
          <w:szCs w:val="20"/>
        </w:rPr>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0009302F" w:rsidRPr="00B91003">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9C0544" w:rsidRPr="00B91003" w14:paraId="0E809111" w14:textId="77777777" w:rsidTr="00EC455B">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242254E3"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541F5737"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5161AF26"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2B891A4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45C2B91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Last Year's Planned Expenditures for Contributing Actions</w:t>
            </w:r>
            <w:r w:rsidRPr="00B91003">
              <w:t xml:space="preserve"> </w:t>
            </w:r>
            <w:r w:rsidRPr="00B91003">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5A446FC4"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Estimated Actual Expenditures for Contributing Actions</w:t>
            </w:r>
            <w:r w:rsidRPr="00B91003">
              <w:t xml:space="preserve"> </w:t>
            </w:r>
            <w:r w:rsidRPr="00B91003">
              <w:rPr>
                <w:rFonts w:cs="Arial"/>
                <w:b/>
                <w:bCs/>
                <w:color w:val="FFFFFF" w:themeColor="background1"/>
              </w:rPr>
              <w:t>(LCFF Funds)</w:t>
            </w:r>
            <w:r w:rsidRPr="00B91003">
              <w:t xml:space="preserve"> </w:t>
            </w:r>
          </w:p>
        </w:tc>
      </w:tr>
      <w:tr w:rsidR="009C0544" w:rsidRPr="00B91003" w14:paraId="23503107" w14:textId="77777777" w:rsidTr="00051F33">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7549EB00" w14:textId="77777777" w:rsidR="009C0544" w:rsidRPr="00B91003" w:rsidRDefault="009C0544" w:rsidP="00051F33">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FC95730" w14:textId="77777777" w:rsidR="009C0544" w:rsidRPr="00B91003" w:rsidRDefault="009C0544" w:rsidP="00051F33">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A228D66" w14:textId="77777777" w:rsidR="009C0544" w:rsidRPr="00B91003" w:rsidRDefault="009C0544" w:rsidP="00051F33">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A976E66" w14:textId="77777777" w:rsidR="009C0544" w:rsidRPr="00B91003" w:rsidRDefault="009C0544" w:rsidP="00051F33">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E7331EC" w14:textId="77777777" w:rsidR="009C0544" w:rsidRPr="00B91003" w:rsidRDefault="009C0544" w:rsidP="00051F33">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444EEFBE" w14:textId="77777777" w:rsidR="009C0544" w:rsidRPr="00B91003" w:rsidRDefault="009C0544" w:rsidP="00051F33">
            <w:pPr>
              <w:jc w:val="center"/>
              <w:rPr>
                <w:rFonts w:cs="Arial"/>
              </w:rPr>
            </w:pPr>
            <w:r w:rsidRPr="00B91003">
              <w:rPr>
                <w:rFonts w:cs="Arial"/>
              </w:rPr>
              <w:t xml:space="preserve"> $[Total Estimated Actual Expenditures] </w:t>
            </w:r>
          </w:p>
        </w:tc>
      </w:tr>
      <w:tr w:rsidR="009C0544" w:rsidRPr="00B91003" w14:paraId="021E7149" w14:textId="77777777" w:rsidTr="00051F33">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5675ADB0" w14:textId="77777777" w:rsidR="009C0544" w:rsidRPr="00B91003" w:rsidRDefault="009C0544" w:rsidP="00051F33">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7B951219" w14:textId="77777777" w:rsidR="009C0544" w:rsidRPr="00B91003" w:rsidRDefault="009C0544" w:rsidP="00051F33">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20E44F22" w14:textId="77777777" w:rsidR="009C0544" w:rsidRPr="00B91003" w:rsidRDefault="009C0544" w:rsidP="00051F33">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71BC7D2D" w14:textId="77777777" w:rsidR="009C0544" w:rsidRPr="00B91003" w:rsidRDefault="009C0544" w:rsidP="00051F33">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71B1F88" w14:textId="77777777" w:rsidR="009C0544" w:rsidRPr="00B91003" w:rsidRDefault="009C0544" w:rsidP="00051F33">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16958BBC" w14:textId="77777777" w:rsidR="009C0544" w:rsidRPr="00B91003" w:rsidRDefault="009C0544" w:rsidP="00051F33">
            <w:pPr>
              <w:jc w:val="center"/>
              <w:rPr>
                <w:rFonts w:cs="Arial"/>
              </w:rPr>
            </w:pPr>
            <w:r w:rsidRPr="00B91003">
              <w:rPr>
                <w:rFonts w:cs="Arial"/>
              </w:rPr>
              <w:t xml:space="preserve"> $[Total Estimated Actual Expenditures] </w:t>
            </w:r>
          </w:p>
        </w:tc>
      </w:tr>
    </w:tbl>
    <w:p w14:paraId="64ECA3A8" w14:textId="77777777" w:rsidR="009C0544" w:rsidRPr="00B91003" w:rsidRDefault="009C0544" w:rsidP="009C0544">
      <w:pPr>
        <w:spacing w:before="240" w:after="160" w:line="259" w:lineRule="auto"/>
        <w:rPr>
          <w:rFonts w:eastAsiaTheme="minorHAnsi" w:cs="Arial"/>
          <w:bCs/>
          <w:szCs w:val="20"/>
        </w:rPr>
      </w:pPr>
      <w:bookmarkStart w:id="29" w:name="_Hlk142652536"/>
      <w:r w:rsidRPr="00B91003">
        <w:rPr>
          <w:rFonts w:eastAsiaTheme="minorHAnsi" w:cs="Arial"/>
          <w:bCs/>
          <w:szCs w:val="20"/>
        </w:rPr>
        <w:t>(Continued on the following page)</w:t>
      </w:r>
    </w:p>
    <w:bookmarkEnd w:id="29"/>
    <w:p w14:paraId="654F4F54" w14:textId="0CE2DF60" w:rsidR="009C0544" w:rsidRPr="00B91003" w:rsidRDefault="009C0544" w:rsidP="00583CB6">
      <w:pPr>
        <w:keepNext/>
        <w:spacing w:before="240"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0009302F" w:rsidRPr="00B91003">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9C0544" w:rsidRPr="00B91003" w14:paraId="6AC2A4A2" w14:textId="77777777" w:rsidTr="00EC455B">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2EA33E8E" w14:textId="77777777" w:rsidR="009C0544" w:rsidRPr="00B91003" w:rsidRDefault="009C0544" w:rsidP="00051F33">
            <w:pPr>
              <w:jc w:val="center"/>
              <w:rPr>
                <w:rFonts w:cs="Arial"/>
                <w:b/>
                <w:bCs/>
                <w:color w:val="FFFFFF" w:themeColor="background1"/>
              </w:rPr>
            </w:pPr>
            <w:r w:rsidRPr="00B91003">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47A39CC9" w14:textId="77777777" w:rsidR="009C0544" w:rsidRPr="00B91003" w:rsidRDefault="009C0544" w:rsidP="00051F33">
            <w:pPr>
              <w:jc w:val="center"/>
              <w:rPr>
                <w:rFonts w:cs="Arial"/>
                <w:b/>
                <w:bCs/>
                <w:color w:val="FFFFFF" w:themeColor="background1"/>
              </w:rPr>
            </w:pPr>
            <w:r w:rsidRPr="00B91003">
              <w:rPr>
                <w:b/>
              </w:rPr>
              <w:t>Estimated Actual Percentage of Improved Services</w:t>
            </w:r>
          </w:p>
        </w:tc>
      </w:tr>
      <w:tr w:rsidR="009C0544" w:rsidRPr="00B91003" w14:paraId="2435634A" w14:textId="77777777" w:rsidTr="00EC455B">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832BDFB" w14:textId="77777777" w:rsidR="009C0544" w:rsidRPr="00B91003" w:rsidRDefault="009C0544" w:rsidP="00051F33">
            <w:pPr>
              <w:jc w:val="center"/>
              <w:rPr>
                <w:rFonts w:cs="Arial"/>
              </w:rPr>
            </w:pPr>
            <w:r w:rsidRPr="00B91003">
              <w:rPr>
                <w:rFonts w:cs="Arial"/>
              </w:rPr>
              <w:t xml:space="preserve">[Planned Percentage Percentage]%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5DAF2BEF" w14:textId="77777777" w:rsidR="009C0544" w:rsidRPr="00B91003" w:rsidRDefault="009C0544" w:rsidP="00051F33">
            <w:pPr>
              <w:jc w:val="center"/>
              <w:rPr>
                <w:rFonts w:cs="Arial"/>
              </w:rPr>
            </w:pPr>
            <w:r w:rsidRPr="00B91003">
              <w:rPr>
                <w:rFonts w:cs="Arial"/>
              </w:rPr>
              <w:t>[Estimated Actual Percentage]%</w:t>
            </w:r>
            <w:r w:rsidRPr="00B91003" w:rsidDel="006D7A25">
              <w:rPr>
                <w:rFonts w:cs="Arial"/>
              </w:rPr>
              <w:t xml:space="preserve"> </w:t>
            </w:r>
          </w:p>
        </w:tc>
      </w:tr>
      <w:tr w:rsidR="009C0544" w:rsidRPr="00B91003" w14:paraId="43D5A144" w14:textId="77777777" w:rsidTr="00EC455B">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F2EE434" w14:textId="77777777" w:rsidR="009C0544" w:rsidRPr="00B91003" w:rsidRDefault="009C0544" w:rsidP="00051F33">
            <w:pPr>
              <w:jc w:val="center"/>
              <w:rPr>
                <w:rFonts w:cs="Arial"/>
              </w:rPr>
            </w:pPr>
            <w:r w:rsidRPr="00B91003">
              <w:rPr>
                <w:rFonts w:cs="Arial"/>
              </w:rPr>
              <w:t>[Planned Percentage Percentage]%</w:t>
            </w:r>
            <w:r w:rsidRPr="00B91003"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34F55BF5" w14:textId="77777777" w:rsidR="009C0544" w:rsidRPr="00B91003" w:rsidRDefault="009C0544" w:rsidP="00051F33">
            <w:pPr>
              <w:jc w:val="center"/>
              <w:rPr>
                <w:rFonts w:cs="Arial"/>
              </w:rPr>
            </w:pPr>
            <w:r w:rsidRPr="00B91003">
              <w:rPr>
                <w:rFonts w:cs="Arial"/>
              </w:rPr>
              <w:t>[Estimated Actual Percentage]%</w:t>
            </w:r>
            <w:r w:rsidRPr="00B91003" w:rsidDel="006D7A25">
              <w:rPr>
                <w:rFonts w:cs="Arial"/>
              </w:rPr>
              <w:t xml:space="preserve"> </w:t>
            </w:r>
          </w:p>
        </w:tc>
      </w:tr>
    </w:tbl>
    <w:p w14:paraId="759890AE" w14:textId="77777777" w:rsidR="009C0544" w:rsidRPr="00B91003" w:rsidRDefault="009C0544" w:rsidP="009C0544">
      <w:pPr>
        <w:spacing w:after="160" w:line="259" w:lineRule="auto"/>
        <w:rPr>
          <w:rFonts w:eastAsiaTheme="minorHAnsi" w:cs="Arial"/>
          <w:sz w:val="20"/>
          <w:szCs w:val="20"/>
        </w:rPr>
      </w:pPr>
    </w:p>
    <w:p w14:paraId="78F36163" w14:textId="77777777" w:rsidR="009C0544" w:rsidRPr="00B91003" w:rsidRDefault="009C0544" w:rsidP="009C0544">
      <w:pPr>
        <w:spacing w:after="160" w:line="259" w:lineRule="auto"/>
        <w:rPr>
          <w:rFonts w:eastAsiaTheme="minorHAnsi" w:cs="Arial"/>
          <w:sz w:val="20"/>
          <w:szCs w:val="20"/>
        </w:rPr>
      </w:pPr>
      <w:r w:rsidRPr="00B91003">
        <w:rPr>
          <w:rFonts w:eastAsiaTheme="minorHAnsi" w:cs="Arial"/>
          <w:sz w:val="20"/>
          <w:szCs w:val="20"/>
        </w:rPr>
        <w:br w:type="page"/>
      </w:r>
    </w:p>
    <w:p w14:paraId="2BEC0EAC" w14:textId="77777777" w:rsidR="009C0544" w:rsidRPr="00B91003" w:rsidRDefault="009C0544" w:rsidP="009C0544">
      <w:pPr>
        <w:spacing w:before="240" w:after="160" w:line="259" w:lineRule="auto"/>
        <w:rPr>
          <w:rFonts w:eastAsiaTheme="minorHAnsi" w:cs="Arial"/>
          <w:b/>
          <w:szCs w:val="20"/>
        </w:rPr>
      </w:pPr>
      <w:r w:rsidRPr="00B91003">
        <w:rPr>
          <w:rFonts w:eastAsiaTheme="minorHAnsi" w:cs="Arial"/>
          <w:b/>
          <w:szCs w:val="20"/>
        </w:rPr>
        <w:lastRenderedPageBreak/>
        <w:t xml:space="preserve">Table 5: </w:t>
      </w:r>
      <w:r w:rsidRPr="00B91003">
        <w:rPr>
          <w:rFonts w:eastAsiaTheme="minorHAnsi" w:cs="Arial"/>
          <w:b/>
        </w:rPr>
        <w:t xml:space="preserve">[LCAP Year] </w:t>
      </w:r>
      <w:r w:rsidRPr="00B91003">
        <w:rPr>
          <w:rFonts w:eastAsiaTheme="minorHAnsi" w:cs="Arial"/>
          <w:b/>
          <w:szCs w:val="20"/>
        </w:rPr>
        <w:t>LCFF Carryover Table</w:t>
      </w:r>
      <w:r w:rsidRPr="00B91003"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720"/>
        <w:gridCol w:w="1670"/>
        <w:gridCol w:w="1695"/>
        <w:gridCol w:w="1695"/>
        <w:gridCol w:w="1694"/>
        <w:gridCol w:w="1695"/>
        <w:gridCol w:w="1695"/>
        <w:gridCol w:w="1695"/>
      </w:tblGrid>
      <w:tr w:rsidR="009C0544" w:rsidRPr="00B91003" w14:paraId="2CF597B7" w14:textId="77777777" w:rsidTr="00051F33">
        <w:trPr>
          <w:cantSplit/>
          <w:trHeight w:val="300"/>
          <w:tblHeader/>
        </w:trPr>
        <w:tc>
          <w:tcPr>
            <w:tcW w:w="1695" w:type="dxa"/>
            <w:shd w:val="clear" w:color="auto" w:fill="002060"/>
            <w:vAlign w:val="center"/>
            <w:hideMark/>
          </w:tcPr>
          <w:p w14:paraId="19FBB221"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9. Estimated Actual LCFF Base Grant</w:t>
            </w:r>
          </w:p>
        </w:tc>
        <w:tc>
          <w:tcPr>
            <w:tcW w:w="1720" w:type="dxa"/>
            <w:shd w:val="clear" w:color="auto" w:fill="002060"/>
            <w:vAlign w:val="center"/>
            <w:hideMark/>
          </w:tcPr>
          <w:p w14:paraId="67ED6710"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1670"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1997D12B" w14:textId="77777777" w:rsidR="009C0544" w:rsidRPr="00B91003" w:rsidRDefault="009C0544" w:rsidP="00051F33">
            <w:pPr>
              <w:jc w:val="center"/>
              <w:rPr>
                <w:rFonts w:cs="Arial"/>
                <w:b/>
                <w:bCs/>
                <w:color w:val="FFFFFF" w:themeColor="background1"/>
              </w:rPr>
            </w:pPr>
            <w:r w:rsidRPr="00B91003">
              <w:rPr>
                <w:rFonts w:cs="Arial"/>
                <w:b/>
                <w:bCs/>
                <w:color w:val="FFFFFF"/>
              </w:rPr>
              <w:t>LCFF Carryover — Percentage</w:t>
            </w:r>
            <w:r w:rsidRPr="00B91003">
              <w:rPr>
                <w:rFonts w:cs="Arial"/>
                <w:b/>
                <w:bCs/>
                <w:color w:val="FFFFFF"/>
              </w:rPr>
              <w:br/>
              <w:t>(Percentage from Prior Year)</w:t>
            </w:r>
          </w:p>
        </w:tc>
        <w:tc>
          <w:tcPr>
            <w:tcW w:w="1695" w:type="dxa"/>
            <w:shd w:val="clear" w:color="auto" w:fill="002060"/>
            <w:vAlign w:val="center"/>
            <w:hideMark/>
          </w:tcPr>
          <w:p w14:paraId="704017DD"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10. Estimated Actual Percentage to Increase or Improve Services for the Current School Year</w:t>
            </w:r>
          </w:p>
          <w:p w14:paraId="65E070CB"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(6 divided by 9)</w:t>
            </w:r>
          </w:p>
        </w:tc>
        <w:tc>
          <w:tcPr>
            <w:tcW w:w="1695" w:type="dxa"/>
            <w:shd w:val="clear" w:color="auto" w:fill="002060"/>
            <w:vAlign w:val="center"/>
            <w:hideMark/>
          </w:tcPr>
          <w:p w14:paraId="6E541128"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2A231D93"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(LCFF Funds)</w:t>
            </w:r>
          </w:p>
        </w:tc>
        <w:tc>
          <w:tcPr>
            <w:tcW w:w="1694" w:type="dxa"/>
            <w:shd w:val="clear" w:color="auto" w:fill="002060"/>
            <w:vAlign w:val="center"/>
            <w:hideMark/>
          </w:tcPr>
          <w:p w14:paraId="20325590"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460941E4"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w:t>
            </w:r>
          </w:p>
        </w:tc>
        <w:tc>
          <w:tcPr>
            <w:tcW w:w="1695" w:type="dxa"/>
            <w:shd w:val="clear" w:color="auto" w:fill="002060"/>
            <w:vAlign w:val="center"/>
            <w:hideMark/>
          </w:tcPr>
          <w:p w14:paraId="6C3193BA"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11. Estimated Actual Percentage of Increased or Improved Services</w:t>
            </w:r>
          </w:p>
          <w:p w14:paraId="44FD46D9"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(7 divided by 9, plus 8)</w:t>
            </w:r>
          </w:p>
        </w:tc>
        <w:tc>
          <w:tcPr>
            <w:tcW w:w="1695" w:type="dxa"/>
            <w:shd w:val="clear" w:color="auto" w:fill="002060"/>
            <w:vAlign w:val="center"/>
            <w:hideMark/>
          </w:tcPr>
          <w:p w14:paraId="4393CB79"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12. LCFF Carryover — Dollar (Subtract 11 from 10 and multiply by 9)</w:t>
            </w:r>
          </w:p>
        </w:tc>
        <w:tc>
          <w:tcPr>
            <w:tcW w:w="1695" w:type="dxa"/>
            <w:shd w:val="clear" w:color="auto" w:fill="002060"/>
            <w:vAlign w:val="center"/>
            <w:hideMark/>
          </w:tcPr>
          <w:p w14:paraId="17F1B63A"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 xml:space="preserve">13. LCFF Carryover — Percentage </w:t>
            </w:r>
          </w:p>
          <w:p w14:paraId="2EE89DAC" w14:textId="77777777" w:rsidR="009C0544" w:rsidRPr="00B91003" w:rsidRDefault="009C0544" w:rsidP="00051F33">
            <w:pPr>
              <w:jc w:val="center"/>
              <w:rPr>
                <w:rFonts w:cs="Arial"/>
                <w:b/>
                <w:bCs/>
                <w:color w:val="FFFFFF" w:themeColor="background1"/>
              </w:rPr>
            </w:pPr>
            <w:r w:rsidRPr="00B91003">
              <w:rPr>
                <w:rFonts w:cs="Arial"/>
                <w:b/>
                <w:bCs/>
                <w:color w:val="FFFFFF" w:themeColor="background1"/>
              </w:rPr>
              <w:t>(12 divided by 9)</w:t>
            </w:r>
          </w:p>
        </w:tc>
      </w:tr>
      <w:tr w:rsidR="009C0544" w:rsidRPr="00B91003" w14:paraId="6E49DFC9" w14:textId="77777777" w:rsidTr="00051F33">
        <w:trPr>
          <w:cantSplit/>
          <w:trHeight w:val="398"/>
        </w:trPr>
        <w:tc>
          <w:tcPr>
            <w:tcW w:w="1695" w:type="dxa"/>
            <w:shd w:val="clear" w:color="BDD7EE" w:fill="BDD7EE"/>
            <w:noWrap/>
            <w:vAlign w:val="center"/>
            <w:hideMark/>
          </w:tcPr>
          <w:p w14:paraId="64CA2537" w14:textId="77777777" w:rsidR="009C0544" w:rsidRPr="00B91003" w:rsidRDefault="009C0544" w:rsidP="00051F33">
            <w:pPr>
              <w:jc w:val="center"/>
              <w:rPr>
                <w:rFonts w:cs="Arial"/>
                <w:color w:val="000000"/>
              </w:rPr>
            </w:pPr>
            <w:r w:rsidRPr="00B91003">
              <w:rPr>
                <w:rFonts w:cs="Arial"/>
                <w:color w:val="000000"/>
              </w:rPr>
              <w:t>$[Estimated Actual LCFF Base Grant]</w:t>
            </w:r>
          </w:p>
        </w:tc>
        <w:tc>
          <w:tcPr>
            <w:tcW w:w="1720" w:type="dxa"/>
            <w:shd w:val="clear" w:color="BDD7EE" w:fill="BDD7EE"/>
            <w:noWrap/>
            <w:vAlign w:val="center"/>
            <w:hideMark/>
          </w:tcPr>
          <w:p w14:paraId="3A0291BD" w14:textId="77777777" w:rsidR="009C0544" w:rsidRPr="00B91003" w:rsidRDefault="009C0544" w:rsidP="00051F33">
            <w:pPr>
              <w:jc w:val="center"/>
              <w:rPr>
                <w:rFonts w:cs="Arial"/>
                <w:color w:val="000000"/>
              </w:rPr>
            </w:pPr>
            <w:r w:rsidRPr="00B91003">
              <w:rPr>
                <w:rFonts w:cs="Arial"/>
                <w:color w:val="000000"/>
              </w:rPr>
              <w:t>$[Estimated Actual LCFF Supplemental and/or Concentration Grants]</w:t>
            </w:r>
          </w:p>
        </w:tc>
        <w:tc>
          <w:tcPr>
            <w:tcW w:w="1670" w:type="dxa"/>
            <w:tcBorders>
              <w:top w:val="nil"/>
              <w:left w:val="single" w:sz="4" w:space="0" w:color="FFFFFF"/>
              <w:bottom w:val="single" w:sz="4" w:space="0" w:color="FFFFFF"/>
              <w:right w:val="single" w:sz="4" w:space="0" w:color="FFFFFF"/>
            </w:tcBorders>
            <w:shd w:val="clear" w:color="BDD6EE" w:fill="BDD6EE"/>
            <w:vAlign w:val="center"/>
          </w:tcPr>
          <w:p w14:paraId="0F9DC293" w14:textId="77777777" w:rsidR="009C0544" w:rsidRPr="00B91003" w:rsidRDefault="009C0544" w:rsidP="00051F33">
            <w:pPr>
              <w:jc w:val="center"/>
              <w:rPr>
                <w:rFonts w:cs="Arial"/>
                <w:color w:val="000000"/>
              </w:rPr>
            </w:pPr>
            <w:r w:rsidRPr="00B91003">
              <w:rPr>
                <w:rFonts w:cs="Arial"/>
                <w:color w:val="000000"/>
              </w:rPr>
              <w:t>[LCFF Carryover — Percentage</w:t>
            </w:r>
          </w:p>
          <w:p w14:paraId="323E3CBF" w14:textId="77777777" w:rsidR="009C0544" w:rsidRPr="00B91003" w:rsidRDefault="009C0544" w:rsidP="00051F33">
            <w:pPr>
              <w:jc w:val="center"/>
              <w:rPr>
                <w:rFonts w:cs="Arial"/>
                <w:color w:val="000000"/>
              </w:rPr>
            </w:pPr>
            <w:r w:rsidRPr="00B91003">
              <w:rPr>
                <w:rFonts w:cs="Arial"/>
                <w:color w:val="000000"/>
              </w:rPr>
              <w:t>from Prior Year]%</w:t>
            </w:r>
          </w:p>
        </w:tc>
        <w:tc>
          <w:tcPr>
            <w:tcW w:w="1695" w:type="dxa"/>
            <w:shd w:val="clear" w:color="BDD7EE" w:fill="BDD7EE"/>
            <w:noWrap/>
            <w:vAlign w:val="center"/>
            <w:hideMark/>
          </w:tcPr>
          <w:p w14:paraId="18AD3FD5" w14:textId="77777777" w:rsidR="009C0544" w:rsidRPr="00B91003" w:rsidRDefault="009C0544" w:rsidP="00051F33">
            <w:pPr>
              <w:jc w:val="center"/>
              <w:rPr>
                <w:rFonts w:cs="Arial"/>
                <w:color w:val="000000"/>
              </w:rPr>
            </w:pPr>
            <w:r w:rsidRPr="00B91003">
              <w:rPr>
                <w:rFonts w:cs="Arial"/>
                <w:color w:val="000000"/>
              </w:rPr>
              <w:t>[Estimated Actual Percentage to Increase or Improve Services]%</w:t>
            </w:r>
          </w:p>
        </w:tc>
        <w:tc>
          <w:tcPr>
            <w:tcW w:w="1695" w:type="dxa"/>
            <w:shd w:val="clear" w:color="BDD7EE" w:fill="BDD7EE"/>
            <w:vAlign w:val="center"/>
            <w:hideMark/>
          </w:tcPr>
          <w:p w14:paraId="49769D0E" w14:textId="77777777" w:rsidR="009C0544" w:rsidRPr="00B91003" w:rsidRDefault="009C0544" w:rsidP="00051F33">
            <w:pPr>
              <w:jc w:val="center"/>
              <w:rPr>
                <w:rFonts w:cs="Arial"/>
                <w:color w:val="000000"/>
              </w:rPr>
            </w:pPr>
            <w:r w:rsidRPr="00B91003">
              <w:rPr>
                <w:rFonts w:cs="Arial"/>
                <w:color w:val="000000"/>
              </w:rPr>
              <w:t>$[Total Estimated Actual Expenditures for Contributing Actions]</w:t>
            </w:r>
          </w:p>
        </w:tc>
        <w:tc>
          <w:tcPr>
            <w:tcW w:w="1694" w:type="dxa"/>
            <w:shd w:val="clear" w:color="BDD7EE" w:fill="BDD7EE"/>
            <w:noWrap/>
            <w:vAlign w:val="center"/>
            <w:hideMark/>
          </w:tcPr>
          <w:p w14:paraId="6673F148" w14:textId="77777777" w:rsidR="009C0544" w:rsidRPr="00B91003" w:rsidRDefault="009C0544" w:rsidP="00051F33">
            <w:pPr>
              <w:jc w:val="center"/>
              <w:rPr>
                <w:rFonts w:cs="Arial"/>
                <w:color w:val="000000"/>
              </w:rPr>
            </w:pPr>
            <w:r w:rsidRPr="00B91003">
              <w:rPr>
                <w:rFonts w:cs="Arial"/>
                <w:color w:val="000000"/>
              </w:rPr>
              <w:t xml:space="preserve"> [Total Estimated Actual Percentage of Improved Services] </w:t>
            </w:r>
          </w:p>
        </w:tc>
        <w:tc>
          <w:tcPr>
            <w:tcW w:w="1695" w:type="dxa"/>
            <w:shd w:val="clear" w:color="BDD7EE" w:fill="BDD7EE"/>
            <w:noWrap/>
            <w:vAlign w:val="center"/>
            <w:hideMark/>
          </w:tcPr>
          <w:p w14:paraId="08FC5723" w14:textId="77777777" w:rsidR="009C0544" w:rsidRPr="00B91003" w:rsidRDefault="009C0544" w:rsidP="00051F33">
            <w:pPr>
              <w:jc w:val="center"/>
              <w:rPr>
                <w:rFonts w:cs="Arial"/>
                <w:color w:val="000000"/>
              </w:rPr>
            </w:pPr>
            <w:r w:rsidRPr="00B91003">
              <w:rPr>
                <w:rFonts w:cs="Arial"/>
                <w:color w:val="000000"/>
              </w:rPr>
              <w:t xml:space="preserve"> [Estimated Actual Percentage of Increased or Improved Services]% </w:t>
            </w:r>
          </w:p>
        </w:tc>
        <w:tc>
          <w:tcPr>
            <w:tcW w:w="1695" w:type="dxa"/>
            <w:shd w:val="clear" w:color="BDD7EE" w:fill="BDD7EE"/>
            <w:noWrap/>
            <w:vAlign w:val="center"/>
            <w:hideMark/>
          </w:tcPr>
          <w:p w14:paraId="53A7967B" w14:textId="77777777" w:rsidR="009C0544" w:rsidRPr="00B91003" w:rsidRDefault="009C0544" w:rsidP="00051F33">
            <w:pPr>
              <w:jc w:val="center"/>
              <w:rPr>
                <w:rFonts w:cs="Arial"/>
                <w:color w:val="000000"/>
              </w:rPr>
            </w:pPr>
            <w:r w:rsidRPr="00B91003">
              <w:rPr>
                <w:rFonts w:cs="Arial"/>
                <w:color w:val="000000"/>
              </w:rPr>
              <w:t xml:space="preserve"> $[LCFF Carryover] </w:t>
            </w:r>
          </w:p>
        </w:tc>
        <w:tc>
          <w:tcPr>
            <w:tcW w:w="1695" w:type="dxa"/>
            <w:shd w:val="clear" w:color="BDD7EE" w:fill="BDD7EE"/>
            <w:noWrap/>
            <w:vAlign w:val="center"/>
            <w:hideMark/>
          </w:tcPr>
          <w:p w14:paraId="5F44D26F" w14:textId="77777777" w:rsidR="009C0544" w:rsidRPr="00B91003" w:rsidRDefault="009C0544" w:rsidP="00051F33">
            <w:pPr>
              <w:jc w:val="center"/>
              <w:rPr>
                <w:rFonts w:cs="Arial"/>
                <w:color w:val="000000"/>
              </w:rPr>
            </w:pPr>
            <w:r w:rsidRPr="00B91003">
              <w:rPr>
                <w:rFonts w:cs="Arial"/>
                <w:color w:val="000000"/>
              </w:rPr>
              <w:t xml:space="preserve"> [Proportional LCFF Carryover Percentage]% </w:t>
            </w:r>
          </w:p>
        </w:tc>
      </w:tr>
    </w:tbl>
    <w:p w14:paraId="56509109" w14:textId="77777777" w:rsidR="00BB53C9" w:rsidRPr="00B91003" w:rsidRDefault="00BB53C9" w:rsidP="009C0544">
      <w:pPr>
        <w:rPr>
          <w:rFonts w:eastAsiaTheme="minorHAnsi"/>
        </w:rPr>
      </w:pPr>
    </w:p>
    <w:p w14:paraId="231B1EB4" w14:textId="77777777" w:rsidR="00BB53C9" w:rsidRPr="00B91003" w:rsidRDefault="00BB53C9" w:rsidP="009C0544">
      <w:pPr>
        <w:rPr>
          <w:rFonts w:eastAsiaTheme="minorHAnsi"/>
        </w:rPr>
        <w:sectPr w:rsidR="00BB53C9" w:rsidRPr="00B91003" w:rsidSect="009C0544">
          <w:footerReference w:type="default" r:id="rId31"/>
          <w:pgSz w:w="15840" w:h="12240" w:orient="landscape"/>
          <w:pgMar w:top="288" w:right="288" w:bottom="288" w:left="288" w:header="432" w:footer="432" w:gutter="0"/>
          <w:cols w:space="720"/>
          <w:formProt w:val="0"/>
          <w:docGrid w:linePitch="360"/>
        </w:sectPr>
      </w:pPr>
    </w:p>
    <w:bookmarkEnd w:id="28"/>
    <w:p w14:paraId="1EC018FD" w14:textId="77777777" w:rsidR="009C0544" w:rsidRPr="00B91003" w:rsidRDefault="009C0544" w:rsidP="009C0544">
      <w:pPr>
        <w:pStyle w:val="Heading3"/>
        <w:rPr>
          <w:sz w:val="40"/>
          <w:szCs w:val="40"/>
        </w:rPr>
      </w:pPr>
      <w:r w:rsidRPr="00B91003">
        <w:rPr>
          <w:sz w:val="40"/>
          <w:szCs w:val="40"/>
        </w:rPr>
        <w:lastRenderedPageBreak/>
        <w:t>Local Control and Accountability Plan Instructions</w:t>
      </w:r>
    </w:p>
    <w:p w14:paraId="4A8B6B31" w14:textId="7CEAF8C5" w:rsidR="009C0544" w:rsidRPr="00B91003" w:rsidRDefault="00996142" w:rsidP="009C0544">
      <w:pPr>
        <w:spacing w:after="160"/>
        <w:rPr>
          <w:rFonts w:eastAsia="Arial" w:cs="Arial"/>
        </w:rPr>
      </w:pPr>
      <w:hyperlink w:anchor="_Plan_Summary_2" w:tooltip="Plan Summary Instructions" w:history="1">
        <w:r w:rsidR="009C0544" w:rsidRPr="00B91003">
          <w:rPr>
            <w:rStyle w:val="Hyperlink"/>
            <w:rFonts w:eastAsia="Arial" w:cs="Arial"/>
          </w:rPr>
          <w:t>Plan Summary</w:t>
        </w:r>
      </w:hyperlink>
    </w:p>
    <w:p w14:paraId="619C0300" w14:textId="340FF8F0" w:rsidR="009C0544" w:rsidRPr="00B91003" w:rsidRDefault="00996142" w:rsidP="009C0544">
      <w:pPr>
        <w:spacing w:after="160"/>
        <w:rPr>
          <w:rFonts w:eastAsia="Arial" w:cs="Arial"/>
        </w:rPr>
      </w:pPr>
      <w:hyperlink w:anchor="_Engaging_Educational_Partners_2" w:tooltip="Engaging Educational Partners Instructions" w:history="1">
        <w:r w:rsidR="009C0544" w:rsidRPr="00B91003">
          <w:rPr>
            <w:rStyle w:val="Hyperlink"/>
            <w:rFonts w:eastAsia="Arial" w:cs="Arial"/>
          </w:rPr>
          <w:t>Engaging Educational Partners</w:t>
        </w:r>
      </w:hyperlink>
    </w:p>
    <w:p w14:paraId="392C0CCA" w14:textId="6FCBB78F" w:rsidR="009C0544" w:rsidRPr="00B91003" w:rsidRDefault="00996142" w:rsidP="009C0544">
      <w:pPr>
        <w:spacing w:after="160"/>
        <w:rPr>
          <w:rFonts w:eastAsia="Arial" w:cs="Arial"/>
        </w:rPr>
      </w:pPr>
      <w:hyperlink w:anchor="_Goals_and_Actions_2" w:tooltip="Goals and Actions Instructions" w:history="1">
        <w:r w:rsidR="009C0544" w:rsidRPr="00B91003">
          <w:rPr>
            <w:rStyle w:val="Hyperlink"/>
            <w:rFonts w:eastAsia="Arial" w:cs="Arial"/>
          </w:rPr>
          <w:t>Goals and Actions</w:t>
        </w:r>
      </w:hyperlink>
    </w:p>
    <w:p w14:paraId="69F36989" w14:textId="2CDA22B2" w:rsidR="009C0544" w:rsidRPr="00B91003" w:rsidRDefault="00996142" w:rsidP="009C0544">
      <w:pPr>
        <w:pBdr>
          <w:top w:val="nil"/>
          <w:left w:val="nil"/>
          <w:bottom w:val="nil"/>
          <w:right w:val="nil"/>
          <w:between w:val="nil"/>
        </w:pBdr>
        <w:spacing w:after="200"/>
        <w:rPr>
          <w:rFonts w:eastAsia="Arial" w:cs="Arial"/>
        </w:rPr>
      </w:pPr>
      <w:hyperlink w:anchor="_Increased_or_Improved_2" w:tooltip="Increased or Improved Services for Foster Youth, English Learners, and Low-Income Students Instructions" w:history="1">
        <w:r w:rsidR="009C0544" w:rsidRPr="00B91003">
          <w:rPr>
            <w:rStyle w:val="Hyperlink"/>
            <w:rFonts w:eastAsia="Arial" w:cs="Arial"/>
          </w:rPr>
          <w:t>Increased or Improved Services for Foster Youth, English Learners, and Low-Income Students</w:t>
        </w:r>
      </w:hyperlink>
    </w:p>
    <w:p w14:paraId="3A24A9E7" w14:textId="77777777" w:rsidR="009C0544" w:rsidRPr="00B91003" w:rsidRDefault="009C0544" w:rsidP="009C0544">
      <w:pPr>
        <w:pBdr>
          <w:top w:val="nil"/>
          <w:left w:val="nil"/>
          <w:bottom w:val="nil"/>
          <w:right w:val="nil"/>
          <w:between w:val="nil"/>
        </w:pBdr>
        <w:spacing w:after="200"/>
        <w:rPr>
          <w:rFonts w:eastAsia="Arial" w:cs="Arial"/>
          <w:i/>
          <w:color w:val="000000"/>
        </w:rPr>
      </w:pPr>
      <w:r w:rsidRPr="00B91003">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32" w:tooltip="mailto:LCFF@cde.ca.gov">
        <w:r w:rsidRPr="00B91003">
          <w:rPr>
            <w:rFonts w:eastAsia="Arial" w:cs="Arial"/>
            <w:i/>
            <w:color w:val="0000FF"/>
            <w:u w:val="single"/>
          </w:rPr>
          <w:t>LCFF@cde.ca.gov</w:t>
        </w:r>
      </w:hyperlink>
      <w:r w:rsidRPr="00B91003">
        <w:rPr>
          <w:rFonts w:eastAsia="Arial" w:cs="Arial"/>
          <w:i/>
          <w:color w:val="000000"/>
        </w:rPr>
        <w:t>.</w:t>
      </w:r>
    </w:p>
    <w:p w14:paraId="2B96C36F" w14:textId="77777777" w:rsidR="009C0544" w:rsidRPr="00B91003" w:rsidRDefault="009C0544" w:rsidP="009C0544">
      <w:pPr>
        <w:pStyle w:val="Heading4"/>
        <w:rPr>
          <w:sz w:val="32"/>
          <w:szCs w:val="32"/>
        </w:rPr>
      </w:pPr>
      <w:r w:rsidRPr="00B91003">
        <w:rPr>
          <w:sz w:val="32"/>
          <w:szCs w:val="32"/>
        </w:rPr>
        <w:t>Introduction and Instructions</w:t>
      </w:r>
    </w:p>
    <w:p w14:paraId="51D43BDC" w14:textId="77777777" w:rsidR="009C0544" w:rsidRPr="00B91003" w:rsidRDefault="009C0544" w:rsidP="009C0544">
      <w:pPr>
        <w:spacing w:after="240"/>
        <w:rPr>
          <w:rFonts w:cstheme="minorHAnsi"/>
        </w:rPr>
      </w:pPr>
      <w:r w:rsidRPr="00B91003">
        <w:rPr>
          <w:rFonts w:cstheme="minorHAnsi"/>
        </w:rPr>
        <w:t xml:space="preserve">The Local Control Funding Formula (LCFF) requires local educational agencies (LEAs) to engage their local </w:t>
      </w:r>
      <w:r w:rsidRPr="00B91003">
        <w:t>educational partners</w:t>
      </w:r>
      <w:r w:rsidRPr="00B91003">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56094C26" w14:textId="77777777" w:rsidR="009C0544" w:rsidRPr="00B91003" w:rsidRDefault="009C0544" w:rsidP="009C0544">
      <w:pPr>
        <w:spacing w:after="240"/>
        <w:rPr>
          <w:rFonts w:cstheme="minorHAnsi"/>
        </w:rPr>
      </w:pPr>
      <w:r w:rsidRPr="00B91003">
        <w:rPr>
          <w:rFonts w:cstheme="minorHAnsi"/>
        </w:rPr>
        <w:t xml:space="preserve">The LCAP development process serves three distinct, but related functions: </w:t>
      </w:r>
    </w:p>
    <w:p w14:paraId="3DBB36DB" w14:textId="77777777" w:rsidR="009C0544" w:rsidRPr="00B91003" w:rsidRDefault="009C0544" w:rsidP="009C0544">
      <w:pPr>
        <w:pStyle w:val="ListParagraph"/>
        <w:numPr>
          <w:ilvl w:val="0"/>
          <w:numId w:val="26"/>
        </w:numPr>
        <w:spacing w:after="240"/>
        <w:contextualSpacing w:val="0"/>
        <w:rPr>
          <w:rFonts w:cstheme="minorHAnsi"/>
        </w:rPr>
      </w:pPr>
      <w:r w:rsidRPr="00B91003">
        <w:rPr>
          <w:rFonts w:cstheme="minorHAnsi"/>
          <w:b/>
        </w:rPr>
        <w:t>Comprehensive Strategic Planning:</w:t>
      </w:r>
      <w:r w:rsidRPr="00B91003">
        <w:rPr>
          <w:rFonts w:cstheme="minorHAnsi"/>
        </w:rPr>
        <w:t xml:space="preserve"> The process of developing and annually updating the LCAP supports comprehensive strategic planning</w:t>
      </w:r>
      <w:r w:rsidRPr="00B91003">
        <w:rPr>
          <w:rFonts w:cs="Arial"/>
          <w:i/>
          <w:iCs/>
          <w:color w:val="0000FF"/>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California School Dashboard</w:t>
      </w:r>
      <w:r w:rsidRPr="00B91003">
        <w:rPr>
          <w:rFonts w:cstheme="minorHAnsi"/>
        </w:rPr>
        <w:t xml:space="preserve"> (California </w:t>
      </w:r>
      <w:r w:rsidRPr="00B91003">
        <w:rPr>
          <w:rFonts w:cstheme="minorHAnsi"/>
          <w:i/>
        </w:rPr>
        <w:t>Education Code</w:t>
      </w:r>
      <w:r w:rsidRPr="00B91003">
        <w:rPr>
          <w:rFonts w:cstheme="minorHAnsi"/>
        </w:rPr>
        <w:t xml:space="preserve"> [</w:t>
      </w:r>
      <w:r w:rsidRPr="00B91003">
        <w:rPr>
          <w:rFonts w:cstheme="minorHAnsi"/>
          <w:i/>
        </w:rPr>
        <w:t>EC</w:t>
      </w:r>
      <w:r w:rsidRPr="00B91003">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52343C5C" w14:textId="77777777" w:rsidR="009C0544" w:rsidRPr="00B91003" w:rsidRDefault="009C0544" w:rsidP="009C0544">
      <w:pPr>
        <w:pStyle w:val="ListParagraph"/>
        <w:numPr>
          <w:ilvl w:val="0"/>
          <w:numId w:val="26"/>
        </w:numPr>
        <w:spacing w:after="240"/>
        <w:contextualSpacing w:val="0"/>
        <w:rPr>
          <w:rFonts w:cstheme="minorHAnsi"/>
        </w:rPr>
      </w:pPr>
      <w:r w:rsidRPr="00B91003">
        <w:rPr>
          <w:rFonts w:cstheme="minorHAnsi"/>
          <w:b/>
        </w:rPr>
        <w:t xml:space="preserve">Meaningful Engagement of Educational Partners: </w:t>
      </w:r>
      <w:r w:rsidRPr="00B91003">
        <w:rPr>
          <w:rFonts w:cstheme="minorHAnsi"/>
        </w:rPr>
        <w:t>The LCAP development process should result in an LCAP that reflects decisions made through meaningful engagement (</w:t>
      </w:r>
      <w:r w:rsidRPr="00B91003">
        <w:rPr>
          <w:rFonts w:cstheme="minorHAnsi"/>
          <w:i/>
        </w:rPr>
        <w:t>EC</w:t>
      </w:r>
      <w:r w:rsidRPr="00B91003">
        <w:rPr>
          <w:rFonts w:cstheme="minorHAnsi"/>
        </w:rPr>
        <w:t xml:space="preserve"> Section 52064[e][1]). Local </w:t>
      </w:r>
      <w:r w:rsidRPr="00B91003">
        <w:t>educational partners</w:t>
      </w:r>
      <w:r w:rsidRPr="00B91003">
        <w:rPr>
          <w:rFonts w:cs="Arial"/>
          <w:color w:val="000000"/>
          <w:szCs w:val="20"/>
        </w:rPr>
        <w:t xml:space="preserve"> </w:t>
      </w:r>
      <w:r w:rsidRPr="00B91003">
        <w:rPr>
          <w:rFonts w:cstheme="minorHAnsi"/>
        </w:rPr>
        <w:t>possess valuable perspectives and insights about an LEA's programs and services. Effective strategic planning will incorporate these perspectives and insights in order to identify potential goals and actions to be included in the LCAP.</w:t>
      </w:r>
    </w:p>
    <w:p w14:paraId="38FC763B" w14:textId="77777777" w:rsidR="009C0544" w:rsidRPr="00B91003" w:rsidRDefault="009C0544" w:rsidP="009C0544">
      <w:pPr>
        <w:pStyle w:val="ListParagraph"/>
        <w:numPr>
          <w:ilvl w:val="0"/>
          <w:numId w:val="26"/>
        </w:numPr>
        <w:spacing w:after="240"/>
        <w:contextualSpacing w:val="0"/>
        <w:rPr>
          <w:rFonts w:cstheme="minorHAnsi"/>
        </w:rPr>
      </w:pPr>
      <w:r w:rsidRPr="00B91003">
        <w:rPr>
          <w:rFonts w:cstheme="minorHAnsi"/>
          <w:b/>
        </w:rPr>
        <w:t>Accountability and Compliance:</w:t>
      </w:r>
      <w:r w:rsidRPr="00B91003">
        <w:rPr>
          <w:rFonts w:cstheme="minorHAnsi"/>
        </w:rPr>
        <w:t xml:space="preserve"> The LCAP serves an important accountability function because the nature of some LCAP template sections require LEAs to show that they have complied with various requirements specified in the LCFF statutes and regulations, most notably:</w:t>
      </w:r>
    </w:p>
    <w:p w14:paraId="485082FC" w14:textId="77777777" w:rsidR="009C0544" w:rsidRPr="00B91003" w:rsidRDefault="009C0544" w:rsidP="009C0544">
      <w:pPr>
        <w:pStyle w:val="ListParagraph"/>
        <w:numPr>
          <w:ilvl w:val="1"/>
          <w:numId w:val="26"/>
        </w:numPr>
        <w:spacing w:after="240"/>
        <w:contextualSpacing w:val="0"/>
        <w:rPr>
          <w:rFonts w:cstheme="minorHAnsi"/>
        </w:rPr>
      </w:pPr>
      <w:r w:rsidRPr="00B91003">
        <w:rPr>
          <w:rFonts w:cstheme="minorHAnsi"/>
        </w:rPr>
        <w:lastRenderedPageBreak/>
        <w:t xml:space="preserve">Demonstrating that LEAs are increasing or improving services for </w:t>
      </w:r>
      <w:r w:rsidRPr="00B91003">
        <w:rPr>
          <w:rFonts w:eastAsiaTheme="minorHAnsi" w:cs="Arial"/>
          <w:color w:val="000000"/>
          <w:szCs w:val="20"/>
        </w:rPr>
        <w:t>foster youth, English learners,</w:t>
      </w:r>
      <w:r w:rsidRPr="00B91003">
        <w:t xml:space="preserve"> </w:t>
      </w:r>
      <w:r w:rsidRPr="00B91003">
        <w:rPr>
          <w:rFonts w:eastAsiaTheme="minorHAnsi" w:cs="Arial"/>
          <w:color w:val="000000"/>
          <w:szCs w:val="20"/>
        </w:rPr>
        <w:t xml:space="preserve">including long-term English learners, and low-income students </w:t>
      </w:r>
      <w:r w:rsidRPr="00B91003">
        <w:rPr>
          <w:rFonts w:cstheme="minorHAnsi"/>
        </w:rPr>
        <w:t>in proportion to the amount of additional funding those students generate under LCFF (</w:t>
      </w:r>
      <w:r w:rsidRPr="00B91003">
        <w:rPr>
          <w:rFonts w:cstheme="minorHAnsi"/>
          <w:i/>
        </w:rPr>
        <w:t>EC</w:t>
      </w:r>
      <w:r w:rsidRPr="00B91003">
        <w:rPr>
          <w:rFonts w:cstheme="minorHAnsi"/>
        </w:rPr>
        <w:t xml:space="preserve"> Section 52064[b][4-6]).</w:t>
      </w:r>
    </w:p>
    <w:p w14:paraId="53BDD74F" w14:textId="77777777" w:rsidR="009C0544" w:rsidRPr="00B91003" w:rsidRDefault="009C0544" w:rsidP="009C0544">
      <w:pPr>
        <w:pStyle w:val="ListParagraph"/>
        <w:numPr>
          <w:ilvl w:val="1"/>
          <w:numId w:val="26"/>
        </w:numPr>
        <w:spacing w:after="240"/>
        <w:contextualSpacing w:val="0"/>
        <w:rPr>
          <w:rFonts w:cstheme="minorHAnsi"/>
        </w:rPr>
      </w:pPr>
      <w:r w:rsidRPr="00B91003">
        <w:rPr>
          <w:rFonts w:cstheme="minorHAnsi"/>
        </w:rPr>
        <w:t>Establishing goals, supported by actions and related expenditures, that address the statutory priority areas and statutory metrics (</w:t>
      </w:r>
      <w:r w:rsidRPr="00B91003">
        <w:rPr>
          <w:rFonts w:cstheme="minorHAnsi"/>
          <w:i/>
        </w:rPr>
        <w:t>EC</w:t>
      </w:r>
      <w:r w:rsidRPr="00B91003">
        <w:rPr>
          <w:rFonts w:cstheme="minorHAnsi"/>
        </w:rPr>
        <w:t xml:space="preserve"> sections 52064[b][1] and [2]). </w:t>
      </w:r>
    </w:p>
    <w:p w14:paraId="34F9E2C4" w14:textId="77777777" w:rsidR="009C0544" w:rsidRPr="00B91003" w:rsidRDefault="009C0544" w:rsidP="009C0544">
      <w:pPr>
        <w:pStyle w:val="ListParagraph"/>
        <w:numPr>
          <w:ilvl w:val="2"/>
          <w:numId w:val="26"/>
        </w:numPr>
        <w:spacing w:after="240"/>
        <w:contextualSpacing w:val="0"/>
        <w:rPr>
          <w:rFonts w:cstheme="minorHAnsi"/>
        </w:rPr>
      </w:pPr>
      <w:r w:rsidRPr="00B91003">
        <w:rPr>
          <w:rFonts w:cstheme="minorHAnsi"/>
          <w:b/>
          <w:bCs/>
        </w:rPr>
        <w:t>NOTE:</w:t>
      </w:r>
      <w:r w:rsidRPr="00B91003">
        <w:rPr>
          <w:rFonts w:cstheme="minorHAnsi"/>
        </w:rPr>
        <w:t xml:space="preserve"> As specified in </w:t>
      </w:r>
      <w:r w:rsidRPr="00B91003">
        <w:rPr>
          <w:rFonts w:cstheme="minorHAnsi"/>
          <w:i/>
          <w:iCs/>
        </w:rPr>
        <w:t>EC</w:t>
      </w:r>
      <w:r w:rsidRPr="00B91003">
        <w:rPr>
          <w:rFonts w:cstheme="minorHAnsi"/>
        </w:rPr>
        <w:t xml:space="preserve"> Section 62064(b)(1), the LCAP must provide a description of the annual goals, for all pupils and each subgroup of pupils identified pursuant to </w:t>
      </w:r>
      <w:r w:rsidRPr="00B91003">
        <w:rPr>
          <w:rFonts w:cstheme="minorHAnsi"/>
          <w:i/>
        </w:rPr>
        <w:t xml:space="preserve">EC </w:t>
      </w:r>
      <w:r w:rsidRPr="00B91003">
        <w:rPr>
          <w:rFonts w:cstheme="minorHAnsi"/>
        </w:rPr>
        <w:t xml:space="preserve">Section 52052, to be achieved for each of the state priorities. Beginning in 2023–24, </w:t>
      </w:r>
      <w:r w:rsidRPr="00B91003">
        <w:rPr>
          <w:rFonts w:cstheme="minorHAnsi"/>
          <w:i/>
          <w:iCs/>
        </w:rPr>
        <w:t>EC</w:t>
      </w:r>
      <w:r w:rsidRPr="00B91003">
        <w:rPr>
          <w:rFonts w:cstheme="minorHAnsi"/>
        </w:rPr>
        <w:t xml:space="preserve"> Section 52052 identifies long-term English learners as a separate and distinct pupil subgroup with a numerical significance at 15 students.</w:t>
      </w:r>
    </w:p>
    <w:p w14:paraId="717D56B6" w14:textId="77777777" w:rsidR="009C0544" w:rsidRPr="00B91003" w:rsidRDefault="009C0544" w:rsidP="009C0544">
      <w:pPr>
        <w:pStyle w:val="ListParagraph"/>
        <w:numPr>
          <w:ilvl w:val="1"/>
          <w:numId w:val="26"/>
        </w:numPr>
        <w:spacing w:after="240"/>
        <w:contextualSpacing w:val="0"/>
        <w:rPr>
          <w:rFonts w:cstheme="minorHAnsi"/>
        </w:rPr>
      </w:pPr>
      <w:r w:rsidRPr="00B91003">
        <w:rPr>
          <w:rFonts w:cstheme="minorHAnsi"/>
        </w:rPr>
        <w:t>Annually reviewing and updating the LCAP to reflect progress toward the goals (</w:t>
      </w:r>
      <w:r w:rsidRPr="00B91003">
        <w:rPr>
          <w:rFonts w:cstheme="minorHAnsi"/>
          <w:i/>
        </w:rPr>
        <w:t>EC</w:t>
      </w:r>
      <w:r w:rsidRPr="00B91003">
        <w:rPr>
          <w:rFonts w:cstheme="minorHAnsi"/>
        </w:rPr>
        <w:t xml:space="preserve"> Section 52064[b][7]).</w:t>
      </w:r>
    </w:p>
    <w:p w14:paraId="70747854" w14:textId="77777777" w:rsidR="009C0544" w:rsidRPr="00B91003" w:rsidRDefault="009C0544" w:rsidP="009C0544">
      <w:pPr>
        <w:pStyle w:val="ListParagraph"/>
        <w:numPr>
          <w:ilvl w:val="1"/>
          <w:numId w:val="26"/>
        </w:numPr>
        <w:spacing w:after="240"/>
        <w:contextualSpacing w:val="0"/>
        <w:rPr>
          <w:rFonts w:cstheme="minorHAnsi"/>
          <w:i/>
        </w:rPr>
      </w:pPr>
      <w:r w:rsidRPr="00B91003">
        <w:rPr>
          <w:rFonts w:cstheme="minorHAnsi"/>
          <w:iCs/>
        </w:rPr>
        <w:t>Ensuring that all increases attributable to supplemental and concentration grant calculations, including concentration grant add-on funding and/or LCFF carryover, are reflected in the LCAP (</w:t>
      </w:r>
      <w:r w:rsidRPr="00B91003">
        <w:rPr>
          <w:rFonts w:cstheme="minorHAnsi"/>
          <w:i/>
        </w:rPr>
        <w:t>EC</w:t>
      </w:r>
      <w:r w:rsidRPr="00B91003">
        <w:rPr>
          <w:rFonts w:cstheme="minorHAnsi"/>
          <w:iCs/>
        </w:rPr>
        <w:t xml:space="preserve"> sections 52064[b][6], [8], and [11]).</w:t>
      </w:r>
    </w:p>
    <w:p w14:paraId="3F39243A" w14:textId="77777777" w:rsidR="009C0544" w:rsidRPr="00B91003" w:rsidRDefault="009C0544" w:rsidP="009C0544">
      <w:pPr>
        <w:spacing w:after="240"/>
        <w:rPr>
          <w:rFonts w:cstheme="minorHAnsi"/>
        </w:rPr>
      </w:pPr>
      <w:r w:rsidRPr="00B91003">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B91003">
        <w:rPr>
          <w:rFonts w:cs="Arial"/>
          <w:i/>
          <w:iCs/>
          <w:color w:val="0000FF"/>
          <w:bdr w:val="none" w:sz="0" w:space="0" w:color="auto" w:frame="1"/>
        </w:rPr>
        <w:t xml:space="preserve">, </w:t>
      </w:r>
      <w:r w:rsidRPr="00B91003">
        <w:rPr>
          <w:rFonts w:cs="Arial"/>
          <w:bdr w:val="none" w:sz="0" w:space="0" w:color="auto" w:frame="1"/>
        </w:rPr>
        <w:t xml:space="preserve">particularly to address and reduce disparities in opportunities and outcomes between student groups indicated by the California School Dashboard </w:t>
      </w:r>
      <w:r w:rsidRPr="00B91003">
        <w:rPr>
          <w:rFonts w:cstheme="minorHAnsi"/>
        </w:rPr>
        <w:t>(Dashboard)</w:t>
      </w:r>
      <w:r w:rsidRPr="00B91003">
        <w:rPr>
          <w:rFonts w:cs="Arial"/>
          <w:bdr w:val="none" w:sz="0" w:space="0" w:color="auto" w:frame="1"/>
        </w:rPr>
        <w:t>,</w:t>
      </w:r>
      <w:r w:rsidRPr="00B91003">
        <w:rPr>
          <w:rFonts w:cstheme="minorHAnsi"/>
        </w:rPr>
        <w:t xml:space="preserve"> (b) through meaningful engagement with </w:t>
      </w:r>
      <w:r w:rsidRPr="00B91003">
        <w:t>educational partners</w:t>
      </w:r>
      <w:r w:rsidRPr="00B91003">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0E2FACB3" w14:textId="77777777" w:rsidR="009C0544" w:rsidRPr="00B91003" w:rsidRDefault="009C0544" w:rsidP="009C0544">
      <w:pPr>
        <w:spacing w:after="240"/>
        <w:rPr>
          <w:rFonts w:cstheme="minorHAnsi"/>
        </w:rPr>
      </w:pPr>
      <w:r w:rsidRPr="00B91003">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B91003">
        <w:rPr>
          <w:rFonts w:cstheme="minorHAnsi"/>
          <w:i/>
        </w:rPr>
        <w:t>EC</w:t>
      </w:r>
      <w:r w:rsidRPr="00B91003">
        <w:rPr>
          <w:rFonts w:cstheme="minorHAnsi"/>
        </w:rPr>
        <w:t xml:space="preserve"> sections 52060, 52062, 52066, 52068, and 52070. The LCAP must clearly articulate to which entity’s budget (school district or county superintendent of schools) all budgeted and actual expenditures are aligned.</w:t>
      </w:r>
    </w:p>
    <w:p w14:paraId="56010A85" w14:textId="77777777" w:rsidR="009C0544" w:rsidRPr="00B91003" w:rsidRDefault="009C0544" w:rsidP="009C0544">
      <w:pPr>
        <w:spacing w:after="240"/>
        <w:rPr>
          <w:rFonts w:cstheme="minorHAnsi"/>
        </w:rPr>
      </w:pPr>
      <w:r w:rsidRPr="00B91003">
        <w:rPr>
          <w:rFonts w:cstheme="minorHAnsi"/>
        </w:rPr>
        <w:t xml:space="preserve">The revised LCAP template for the 2024–25, 2025–26, and 2026–27 school years reflects statutory changes made through Senate Bill 114 (Committee on Budget and Fiscal Review), Chapter 48, Statutes of 2023. </w:t>
      </w:r>
    </w:p>
    <w:p w14:paraId="00FD72B4" w14:textId="77777777" w:rsidR="009C0544" w:rsidRPr="00B91003" w:rsidRDefault="009C0544" w:rsidP="009C0544">
      <w:pPr>
        <w:spacing w:after="240"/>
        <w:rPr>
          <w:rFonts w:cstheme="minorHAnsi"/>
        </w:rPr>
      </w:pPr>
      <w:r w:rsidRPr="00B91003">
        <w:rPr>
          <w:rFonts w:cstheme="minorHAnsi"/>
        </w:rPr>
        <w:t xml:space="preserve">At its most basic, the adopted LCAP should attempt to distill not just what the LEA is doing for students in transitional kindergarten through grade twelve (TK–12), but also allow </w:t>
      </w:r>
      <w:r w:rsidRPr="00B91003">
        <w:t>educational partners</w:t>
      </w:r>
      <w:r w:rsidRPr="00B91003">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B91003">
        <w:t>educational partners</w:t>
      </w:r>
      <w:r w:rsidRPr="00B91003">
        <w:rPr>
          <w:rFonts w:cstheme="minorHAnsi"/>
        </w:rPr>
        <w:t xml:space="preserve"> and the broader public.</w:t>
      </w:r>
    </w:p>
    <w:p w14:paraId="16260376" w14:textId="77777777" w:rsidR="009C0544" w:rsidRPr="00B91003" w:rsidRDefault="009C0544" w:rsidP="009C0544">
      <w:pPr>
        <w:spacing w:after="240"/>
        <w:rPr>
          <w:rFonts w:cstheme="minorHAnsi"/>
        </w:rPr>
      </w:pPr>
      <w:r w:rsidRPr="00B91003">
        <w:rPr>
          <w:rFonts w:cstheme="minorHAnsi"/>
        </w:rPr>
        <w:lastRenderedPageBreak/>
        <w:t xml:space="preserve">In developing and finalizing the LCAP for adoption, LEAs are encouraged to keep the following overarching frame at the forefront of the strategic planning and </w:t>
      </w:r>
      <w:r w:rsidRPr="00B91003">
        <w:t xml:space="preserve">educational partner </w:t>
      </w:r>
      <w:r w:rsidRPr="00B91003">
        <w:rPr>
          <w:rFonts w:cstheme="minorHAnsi"/>
        </w:rPr>
        <w:t xml:space="preserve">engagement functions: </w:t>
      </w:r>
    </w:p>
    <w:p w14:paraId="4B5F95D1" w14:textId="77777777" w:rsidR="009C0544" w:rsidRPr="00B91003" w:rsidRDefault="009C0544" w:rsidP="009C0544">
      <w:pPr>
        <w:spacing w:after="240"/>
        <w:ind w:left="720"/>
        <w:rPr>
          <w:rFonts w:cstheme="minorHAnsi"/>
        </w:rPr>
      </w:pPr>
      <w:r w:rsidRPr="00B91003">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B91003">
        <w:rPr>
          <w:rFonts w:eastAsiaTheme="minorHAnsi" w:cs="Arial"/>
          <w:color w:val="000000"/>
          <w:szCs w:val="20"/>
        </w:rPr>
        <w:t>foster youth, English learners, and low-income students?</w:t>
      </w:r>
    </w:p>
    <w:p w14:paraId="2D035100" w14:textId="77777777" w:rsidR="009C0544" w:rsidRPr="00B91003" w:rsidRDefault="009C0544" w:rsidP="009C0544">
      <w:pPr>
        <w:spacing w:after="240"/>
        <w:rPr>
          <w:rFonts w:cstheme="minorHAnsi"/>
        </w:rPr>
      </w:pPr>
      <w:r w:rsidRPr="00B91003">
        <w:rPr>
          <w:rFonts w:cstheme="minorHAnsi"/>
        </w:rPr>
        <w:t xml:space="preserve">LEAs are encouraged to focus on a set of metrics and actions which, based on research, experience, and input gathered from educational partners, the LEA believes will have the biggest impact on behalf of its TK–12 students. </w:t>
      </w:r>
    </w:p>
    <w:p w14:paraId="73473587" w14:textId="77777777" w:rsidR="009C0544" w:rsidRPr="00B91003" w:rsidRDefault="009C0544" w:rsidP="009C0544">
      <w:pPr>
        <w:spacing w:after="240"/>
        <w:rPr>
          <w:rFonts w:cstheme="minorHAnsi"/>
        </w:rPr>
      </w:pPr>
      <w:r w:rsidRPr="00B91003">
        <w:rPr>
          <w:rFonts w:cstheme="minorHAnsi"/>
        </w:rPr>
        <w:t>These instructions address the requirements for each section of the LCAP, but may include information about effective practices when developing the LCAP and completing the LCAP document. Additionally, the beginning of each template section includes information emphasizing the purpose that section serves.</w:t>
      </w:r>
    </w:p>
    <w:p w14:paraId="0DDD75A8" w14:textId="77777777" w:rsidR="009C0544" w:rsidRPr="00B91003" w:rsidRDefault="009C0544" w:rsidP="009C0544">
      <w:pPr>
        <w:pStyle w:val="Heading4"/>
        <w:rPr>
          <w:sz w:val="32"/>
          <w:szCs w:val="32"/>
        </w:rPr>
      </w:pPr>
      <w:bookmarkStart w:id="30" w:name="_Plan_Summary_2"/>
      <w:bookmarkEnd w:id="30"/>
      <w:r w:rsidRPr="00B91003">
        <w:rPr>
          <w:sz w:val="32"/>
          <w:szCs w:val="32"/>
        </w:rPr>
        <w:t>Plan Summary</w:t>
      </w:r>
    </w:p>
    <w:p w14:paraId="03F75A05" w14:textId="77777777" w:rsidR="009C0544" w:rsidRPr="00B91003" w:rsidRDefault="009C0544" w:rsidP="009C0544">
      <w:pPr>
        <w:pStyle w:val="Heading5"/>
        <w:rPr>
          <w:b/>
          <w:bCs/>
          <w:sz w:val="28"/>
          <w:szCs w:val="28"/>
        </w:rPr>
      </w:pPr>
      <w:r w:rsidRPr="00B91003">
        <w:rPr>
          <w:b/>
          <w:bCs/>
          <w:sz w:val="28"/>
          <w:szCs w:val="28"/>
        </w:rPr>
        <w:t>Purpose</w:t>
      </w:r>
    </w:p>
    <w:p w14:paraId="434516D5" w14:textId="77777777" w:rsidR="009C0544" w:rsidRPr="00B91003" w:rsidRDefault="009C0544" w:rsidP="009C0544">
      <w:r w:rsidRPr="00B91003">
        <w:t>A well-developed Plan Summary section provides a meaningful context for the LCAP. This section provides information about an LEA’s community as well as relevant information about student needs and performance. In order to present a meaningful context for the rest of the LCAP, the content of this section should be clearly and meaningfully related to the content included throughout each subsequent section of the LCAP.</w:t>
      </w:r>
    </w:p>
    <w:p w14:paraId="4C89B8E1" w14:textId="77777777" w:rsidR="009C0544" w:rsidRPr="00B91003" w:rsidRDefault="009C0544" w:rsidP="005035E7">
      <w:pPr>
        <w:pStyle w:val="Heading5"/>
        <w:spacing w:before="240"/>
        <w:rPr>
          <w:b/>
          <w:bCs/>
          <w:sz w:val="28"/>
          <w:szCs w:val="28"/>
        </w:rPr>
      </w:pPr>
      <w:r w:rsidRPr="00B91003">
        <w:rPr>
          <w:b/>
          <w:bCs/>
          <w:sz w:val="28"/>
          <w:szCs w:val="28"/>
        </w:rPr>
        <w:t>Requirements and Instructions</w:t>
      </w:r>
    </w:p>
    <w:p w14:paraId="5A865EDC" w14:textId="77777777" w:rsidR="009C0544" w:rsidRPr="00B91003" w:rsidRDefault="009C0544" w:rsidP="009C0544">
      <w:pPr>
        <w:pStyle w:val="Heading6"/>
        <w:rPr>
          <w:b/>
          <w:bCs/>
        </w:rPr>
      </w:pPr>
      <w:r w:rsidRPr="00B91003">
        <w:rPr>
          <w:b/>
          <w:bCs/>
        </w:rPr>
        <w:t xml:space="preserve">General Information </w:t>
      </w:r>
    </w:p>
    <w:p w14:paraId="6FF216EE"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35668FB7" w14:textId="77777777" w:rsidR="009C0544" w:rsidRPr="00B91003" w:rsidRDefault="009C0544" w:rsidP="009C0544">
      <w:pPr>
        <w:spacing w:after="240"/>
      </w:pPr>
      <w:r w:rsidRPr="00B91003">
        <w:rPr>
          <w:rFonts w:eastAsia="Arial" w:cs="Arial"/>
        </w:rPr>
        <w:t>Briefly</w:t>
      </w:r>
      <w:r w:rsidRPr="00B91003">
        <w:rPr>
          <w:rFonts w:eastAsia="Arial" w:cs="Arial"/>
          <w:szCs w:val="22"/>
        </w:rPr>
        <w:t xml:space="preserve"> describe the </w:t>
      </w:r>
      <w:r w:rsidRPr="00B91003">
        <w:rPr>
          <w:rFonts w:eastAsiaTheme="minorHAnsi" w:cs="Arial"/>
          <w:szCs w:val="20"/>
        </w:rPr>
        <w:t>LEA, its schools, and its students in grades TK–12, as applicable to the LEA</w:t>
      </w:r>
      <w:r w:rsidRPr="00B91003">
        <w:rPr>
          <w:rFonts w:eastAsia="Arial" w:cs="Arial"/>
          <w:szCs w:val="22"/>
        </w:rPr>
        <w:t>.</w:t>
      </w:r>
      <w:r w:rsidRPr="00B91003">
        <w:t xml:space="preserve"> </w:t>
      </w:r>
    </w:p>
    <w:p w14:paraId="3AA41EA5" w14:textId="77777777" w:rsidR="009C0544" w:rsidRPr="00B91003" w:rsidRDefault="009C0544" w:rsidP="009C0544">
      <w:pPr>
        <w:pStyle w:val="ListParagraph"/>
        <w:numPr>
          <w:ilvl w:val="0"/>
          <w:numId w:val="52"/>
        </w:numPr>
        <w:spacing w:after="240"/>
        <w:contextualSpacing w:val="0"/>
        <w:rPr>
          <w:rFonts w:eastAsia="Arial" w:cs="Arial"/>
          <w:szCs w:val="22"/>
        </w:rPr>
      </w:pPr>
      <w:r w:rsidRPr="00B91003">
        <w:t xml:space="preserve">For example, information about an LEA in terms of geography, enrollment, employment, the number and size of specific schools, recent community challenges, and other such information the LEA may wish to include can enable a reader to more fully understand the LEA’s LCAP. </w:t>
      </w:r>
    </w:p>
    <w:p w14:paraId="45387E80" w14:textId="77777777" w:rsidR="009C0544" w:rsidRPr="00B91003" w:rsidRDefault="009C0544" w:rsidP="009C0544">
      <w:pPr>
        <w:pStyle w:val="ListParagraph"/>
        <w:numPr>
          <w:ilvl w:val="0"/>
          <w:numId w:val="52"/>
        </w:numPr>
        <w:spacing w:after="240"/>
      </w:pPr>
      <w:r w:rsidRPr="00B91003">
        <w:t xml:space="preserve">As part of this response, identify all schools within the LEA receiving Equity Multiplier funding. </w:t>
      </w:r>
    </w:p>
    <w:p w14:paraId="2359D72F" w14:textId="77777777" w:rsidR="009C0544" w:rsidRPr="00B91003" w:rsidRDefault="009C0544" w:rsidP="009C0544">
      <w:pPr>
        <w:pStyle w:val="Heading6"/>
        <w:rPr>
          <w:b/>
          <w:bCs/>
        </w:rPr>
      </w:pPr>
      <w:r w:rsidRPr="00B91003">
        <w:rPr>
          <w:b/>
          <w:bCs/>
        </w:rPr>
        <w:t xml:space="preserve">Reflections: Annual Performance </w:t>
      </w:r>
    </w:p>
    <w:p w14:paraId="48A0E204"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5F0B9947" w14:textId="77777777" w:rsidR="009C0544" w:rsidRPr="00B91003" w:rsidRDefault="009C0544" w:rsidP="009C0544">
      <w:pPr>
        <w:spacing w:after="240"/>
      </w:pPr>
      <w:r w:rsidRPr="00B91003">
        <w:lastRenderedPageBreak/>
        <w:t xml:space="preserve">Reflect on the LEA’s annual performance on the Dashboard and local data. This may include both successes and challenges identified by the LEA during the development process. </w:t>
      </w:r>
    </w:p>
    <w:p w14:paraId="5B043339" w14:textId="77777777" w:rsidR="009C0544" w:rsidRPr="00B91003" w:rsidRDefault="009C0544" w:rsidP="009C0544">
      <w:pPr>
        <w:spacing w:after="240"/>
        <w:rPr>
          <w:rFonts w:eastAsia="Arial" w:cs="Arial"/>
          <w:szCs w:val="22"/>
        </w:rPr>
      </w:pPr>
      <w:r w:rsidRPr="00B91003">
        <w:rPr>
          <w:rFonts w:eastAsia="Arial" w:cs="Arial"/>
          <w:szCs w:val="22"/>
        </w:rPr>
        <w:t>LEAs are encouraged to highlight how they are addressing the identified needs of student groups, and/or schools within the LCAP as part of this response.</w:t>
      </w:r>
    </w:p>
    <w:p w14:paraId="4B2E0A44" w14:textId="77777777" w:rsidR="009C0544" w:rsidRPr="00B91003" w:rsidRDefault="009C0544" w:rsidP="009C0544">
      <w:pPr>
        <w:spacing w:after="240"/>
        <w:rPr>
          <w:rFonts w:eastAsia="Arial" w:cs="Arial"/>
          <w:szCs w:val="22"/>
        </w:rPr>
      </w:pPr>
      <w:r w:rsidRPr="00B91003">
        <w:rPr>
          <w:rFonts w:eastAsia="Arial" w:cs="Arial"/>
          <w:szCs w:val="22"/>
        </w:rPr>
        <w:t>As part of this response, the LEA must identify the following, which will remain unchanged during the three-year LCAP cycle:</w:t>
      </w:r>
    </w:p>
    <w:p w14:paraId="404CB682" w14:textId="77777777" w:rsidR="009C0544" w:rsidRPr="00B91003" w:rsidRDefault="009C0544" w:rsidP="009C0544">
      <w:pPr>
        <w:numPr>
          <w:ilvl w:val="0"/>
          <w:numId w:val="45"/>
        </w:numPr>
        <w:spacing w:after="240"/>
        <w:rPr>
          <w:rFonts w:eastAsia="Arial" w:cs="Arial"/>
          <w:szCs w:val="22"/>
        </w:rPr>
      </w:pPr>
      <w:r w:rsidRPr="00B91003">
        <w:rPr>
          <w:rFonts w:eastAsia="Arial" w:cs="Arial"/>
          <w:szCs w:val="22"/>
        </w:rPr>
        <w:t xml:space="preserve">Any school within the LEA that received the lowest performance level on one or more state indicators on the 2023 Dashboard; </w:t>
      </w:r>
    </w:p>
    <w:p w14:paraId="5A0270F7" w14:textId="77777777" w:rsidR="009C0544" w:rsidRPr="00B91003" w:rsidRDefault="009C0544" w:rsidP="009C0544">
      <w:pPr>
        <w:numPr>
          <w:ilvl w:val="0"/>
          <w:numId w:val="45"/>
        </w:numPr>
        <w:spacing w:after="240"/>
        <w:rPr>
          <w:rFonts w:eastAsia="Arial" w:cs="Arial"/>
          <w:szCs w:val="22"/>
        </w:rPr>
      </w:pPr>
      <w:r w:rsidRPr="00B91003">
        <w:rPr>
          <w:rFonts w:eastAsia="Arial" w:cs="Arial"/>
          <w:szCs w:val="22"/>
        </w:rPr>
        <w:t xml:space="preserve">Any student group within the LEA that received the lowest performance level on one or more state indicators on the 2023 Dashboard; and/or </w:t>
      </w:r>
    </w:p>
    <w:p w14:paraId="2AB4A878" w14:textId="77777777" w:rsidR="009C0544" w:rsidRPr="00B91003" w:rsidRDefault="009C0544" w:rsidP="009C0544">
      <w:pPr>
        <w:numPr>
          <w:ilvl w:val="0"/>
          <w:numId w:val="45"/>
        </w:numPr>
        <w:spacing w:after="240"/>
        <w:rPr>
          <w:rFonts w:eastAsia="Arial" w:cs="Arial"/>
          <w:szCs w:val="22"/>
        </w:rPr>
      </w:pPr>
      <w:r w:rsidRPr="00B91003">
        <w:rPr>
          <w:rFonts w:eastAsia="Arial" w:cs="Arial"/>
          <w:szCs w:val="22"/>
        </w:rPr>
        <w:t>Any student group within a school within the LEA that received the lowest performance level on one or more state indicators on the 2023 Dashboard.</w:t>
      </w:r>
    </w:p>
    <w:p w14:paraId="6FAFDD48" w14:textId="77777777" w:rsidR="009C0544" w:rsidRPr="00B91003" w:rsidRDefault="009C0544" w:rsidP="009C0544">
      <w:pPr>
        <w:pStyle w:val="Heading6"/>
        <w:rPr>
          <w:b/>
          <w:bCs/>
        </w:rPr>
      </w:pPr>
      <w:r w:rsidRPr="00B91003">
        <w:rPr>
          <w:b/>
          <w:bCs/>
        </w:rPr>
        <w:t xml:space="preserve">Reflections: Technical Assistance </w:t>
      </w:r>
    </w:p>
    <w:p w14:paraId="48C8FD41"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t xml:space="preserve">As applicable, </w:t>
      </w:r>
      <w:r w:rsidRPr="00B91003">
        <w:rPr>
          <w:rFonts w:eastAsiaTheme="minorHAnsi" w:cs="Arial"/>
          <w:color w:val="000000"/>
          <w:szCs w:val="20"/>
        </w:rPr>
        <w:t>a summary of the work underway as part of technical assistance.</w:t>
      </w:r>
    </w:p>
    <w:p w14:paraId="61A8883E" w14:textId="77777777" w:rsidR="009C0544" w:rsidRPr="00B91003" w:rsidRDefault="009C0544" w:rsidP="009C0544">
      <w:pPr>
        <w:spacing w:after="240"/>
        <w:rPr>
          <w:rFonts w:cs="Arial"/>
          <w:bdr w:val="none" w:sz="0" w:space="0" w:color="auto" w:frame="1"/>
        </w:rPr>
      </w:pPr>
      <w:r w:rsidRPr="00B91003">
        <w:rPr>
          <w:rFonts w:cs="Arial"/>
          <w:bdr w:val="none" w:sz="0" w:space="0" w:color="auto" w:frame="1"/>
        </w:rPr>
        <w:t xml:space="preserve">Annually identify the reason(s) the LEA is eligible for or has requested technical assistance consistent with </w:t>
      </w:r>
      <w:r w:rsidRPr="00B91003">
        <w:rPr>
          <w:rFonts w:cs="Arial"/>
          <w:i/>
          <w:iCs/>
          <w:bdr w:val="none" w:sz="0" w:space="0" w:color="auto" w:frame="1"/>
        </w:rPr>
        <w:t>EC</w:t>
      </w:r>
      <w:r w:rsidRPr="00B91003">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 however this also includes LEAs that have requested technical assistance from their COE.</w:t>
      </w:r>
    </w:p>
    <w:p w14:paraId="197FA65E" w14:textId="77777777" w:rsidR="009C0544" w:rsidRPr="00B91003" w:rsidRDefault="009C0544" w:rsidP="009C0544">
      <w:pPr>
        <w:pStyle w:val="ListParagraph"/>
        <w:numPr>
          <w:ilvl w:val="0"/>
          <w:numId w:val="54"/>
        </w:numPr>
        <w:spacing w:after="240"/>
        <w:contextualSpacing w:val="0"/>
        <w:rPr>
          <w:rFonts w:eastAsiaTheme="minorHAnsi" w:cs="Arial"/>
          <w:color w:val="000000"/>
          <w:szCs w:val="20"/>
        </w:rPr>
      </w:pPr>
      <w:r w:rsidRPr="00B91003">
        <w:rPr>
          <w:rFonts w:eastAsiaTheme="minorHAnsi" w:cs="Arial"/>
          <w:color w:val="000000"/>
          <w:szCs w:val="20"/>
        </w:rPr>
        <w:t>If the LEA is not eligible for or receiving technical assistance, the LEA may respond to this prompt as “Not Applicable.”</w:t>
      </w:r>
    </w:p>
    <w:p w14:paraId="511E1095" w14:textId="77777777" w:rsidR="009C0544" w:rsidRPr="00B91003" w:rsidRDefault="009C0544" w:rsidP="009C0544">
      <w:pPr>
        <w:pStyle w:val="Heading6"/>
        <w:rPr>
          <w:b/>
          <w:bCs/>
        </w:rPr>
      </w:pPr>
      <w:r w:rsidRPr="00B91003">
        <w:rPr>
          <w:b/>
          <w:bCs/>
        </w:rPr>
        <w:t>Comprehensive Support and Improvement</w:t>
      </w:r>
    </w:p>
    <w:p w14:paraId="096EF2F5" w14:textId="77777777" w:rsidR="009C0544" w:rsidRPr="00B91003" w:rsidRDefault="009C0544" w:rsidP="009C0544">
      <w:pPr>
        <w:spacing w:after="240"/>
        <w:rPr>
          <w:rFonts w:eastAsia="Arial" w:cs="Arial"/>
        </w:rPr>
      </w:pPr>
      <w:r w:rsidRPr="00B91003">
        <w:rPr>
          <w:rFonts w:eastAsia="Arial" w:cs="Arial"/>
        </w:rPr>
        <w:t>An LEA with a school or schools identified for comprehensive support and improvement (CSI) under the Every Student Succeeds Act must respond to the following prompts:</w:t>
      </w:r>
    </w:p>
    <w:p w14:paraId="006B57C8" w14:textId="77777777" w:rsidR="009C0544" w:rsidRPr="00B91003" w:rsidRDefault="009C0544" w:rsidP="009C0544">
      <w:pPr>
        <w:pStyle w:val="Heading7"/>
        <w:rPr>
          <w:color w:val="auto"/>
        </w:rPr>
      </w:pPr>
      <w:r w:rsidRPr="00B91003">
        <w:rPr>
          <w:color w:val="auto"/>
        </w:rPr>
        <w:t xml:space="preserve">Schools Identified </w:t>
      </w:r>
    </w:p>
    <w:p w14:paraId="31133EAB"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4A57E3A3" w14:textId="77777777" w:rsidR="009C0544" w:rsidRPr="00B91003" w:rsidRDefault="009C0544" w:rsidP="009C0544">
      <w:pPr>
        <w:pStyle w:val="ListParagraph"/>
        <w:numPr>
          <w:ilvl w:val="0"/>
          <w:numId w:val="54"/>
        </w:numPr>
        <w:spacing w:after="240"/>
        <w:rPr>
          <w:b/>
        </w:rPr>
      </w:pPr>
      <w:r w:rsidRPr="00B91003">
        <w:t xml:space="preserve">Identify the schools within the LEA that have been identified for CSI. </w:t>
      </w:r>
    </w:p>
    <w:p w14:paraId="28C4CE6D" w14:textId="77777777" w:rsidR="009C0544" w:rsidRPr="00B91003" w:rsidRDefault="009C0544" w:rsidP="009C0544">
      <w:pPr>
        <w:pStyle w:val="Heading7"/>
        <w:rPr>
          <w:color w:val="auto"/>
        </w:rPr>
      </w:pPr>
      <w:r w:rsidRPr="00B91003">
        <w:rPr>
          <w:color w:val="auto"/>
        </w:rPr>
        <w:t xml:space="preserve">Support for Identified Schools </w:t>
      </w:r>
    </w:p>
    <w:p w14:paraId="21300477"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4A280D0A" w14:textId="77777777" w:rsidR="009C0544" w:rsidRPr="00B91003" w:rsidRDefault="009C0544" w:rsidP="009C0544">
      <w:pPr>
        <w:pStyle w:val="ListParagraph"/>
        <w:numPr>
          <w:ilvl w:val="0"/>
          <w:numId w:val="54"/>
        </w:numPr>
        <w:pBdr>
          <w:top w:val="nil"/>
          <w:left w:val="nil"/>
          <w:bottom w:val="nil"/>
          <w:right w:val="nil"/>
          <w:between w:val="nil"/>
        </w:pBdr>
        <w:spacing w:after="240"/>
        <w:rPr>
          <w:rFonts w:eastAsia="Arial" w:cs="Arial"/>
          <w:b/>
          <w:color w:val="000000"/>
        </w:rPr>
      </w:pPr>
      <w:r w:rsidRPr="00B91003">
        <w:rPr>
          <w:rFonts w:eastAsia="Arial" w:cs="Arial"/>
          <w:color w:val="000000"/>
        </w:rPr>
        <w:lastRenderedPageBreak/>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7D89213B" w14:textId="77777777" w:rsidR="009C0544" w:rsidRPr="00B91003" w:rsidRDefault="009C0544" w:rsidP="009C0544">
      <w:pPr>
        <w:pStyle w:val="Heading7"/>
        <w:rPr>
          <w:color w:val="auto"/>
        </w:rPr>
      </w:pPr>
      <w:r w:rsidRPr="00B91003">
        <w:rPr>
          <w:color w:val="auto"/>
        </w:rPr>
        <w:t>Monitoring and Evaluating Effectiveness</w:t>
      </w:r>
    </w:p>
    <w:p w14:paraId="10CCC428"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1A8DDF6A" w14:textId="77777777" w:rsidR="009C0544" w:rsidRPr="00B91003" w:rsidRDefault="009C0544" w:rsidP="009C0544">
      <w:pPr>
        <w:pStyle w:val="ListParagraph"/>
        <w:numPr>
          <w:ilvl w:val="0"/>
          <w:numId w:val="54"/>
        </w:numPr>
        <w:pBdr>
          <w:top w:val="nil"/>
          <w:left w:val="nil"/>
          <w:bottom w:val="nil"/>
          <w:right w:val="nil"/>
          <w:between w:val="nil"/>
        </w:pBdr>
        <w:spacing w:after="240"/>
        <w:rPr>
          <w:rFonts w:eastAsia="Arial" w:cs="Arial"/>
        </w:rPr>
      </w:pPr>
      <w:r w:rsidRPr="00B91003">
        <w:rPr>
          <w:rFonts w:eastAsia="Arial" w:cs="Arial"/>
          <w:color w:val="000000"/>
        </w:rPr>
        <w:t>Describe how the LEA will monitor and evaluate the implementation and effectiveness of the CSI plan to support student and school improvement.</w:t>
      </w:r>
    </w:p>
    <w:p w14:paraId="4FC0B7C7" w14:textId="77777777" w:rsidR="009C0544" w:rsidRPr="00B91003" w:rsidRDefault="009C0544" w:rsidP="009C0544">
      <w:pPr>
        <w:pStyle w:val="Heading4"/>
        <w:rPr>
          <w:sz w:val="32"/>
          <w:szCs w:val="32"/>
        </w:rPr>
      </w:pPr>
      <w:bookmarkStart w:id="31" w:name="_Engaging_Educational_Partners_2"/>
      <w:bookmarkEnd w:id="31"/>
      <w:r w:rsidRPr="00B91003">
        <w:rPr>
          <w:sz w:val="32"/>
          <w:szCs w:val="32"/>
        </w:rPr>
        <w:t>Engaging Educational Partners</w:t>
      </w:r>
    </w:p>
    <w:p w14:paraId="2F573811" w14:textId="77777777" w:rsidR="009C0544" w:rsidRPr="00B91003" w:rsidRDefault="009C0544" w:rsidP="009C0544">
      <w:pPr>
        <w:pStyle w:val="Heading5"/>
        <w:rPr>
          <w:b/>
          <w:bCs/>
          <w:sz w:val="28"/>
          <w:szCs w:val="28"/>
        </w:rPr>
      </w:pPr>
      <w:r w:rsidRPr="00B91003">
        <w:rPr>
          <w:b/>
          <w:bCs/>
          <w:sz w:val="28"/>
          <w:szCs w:val="28"/>
        </w:rPr>
        <w:t>Purpose</w:t>
      </w:r>
    </w:p>
    <w:p w14:paraId="400EB7CC" w14:textId="77777777" w:rsidR="009C0544" w:rsidRPr="00B91003" w:rsidRDefault="009C0544" w:rsidP="009C0544">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Significant and purposeful engagement of parents, students, educators, and other </w:t>
      </w:r>
      <w:r w:rsidRPr="00B91003">
        <w:rPr>
          <w:rFonts w:eastAsiaTheme="minorHAnsi" w:cs="Arial"/>
          <w:bCs/>
          <w:szCs w:val="20"/>
        </w:rPr>
        <w:t>educational partner</w:t>
      </w:r>
      <w:r w:rsidRPr="00B91003">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B91003">
        <w:rPr>
          <w:rFonts w:cs="Arial"/>
          <w:i/>
          <w:iCs/>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Dashboard</w:t>
      </w:r>
      <w:r w:rsidRPr="00B91003">
        <w:rPr>
          <w:rFonts w:eastAsiaTheme="minorHAnsi" w:cs="Arial"/>
          <w:bCs/>
          <w:color w:val="000000"/>
          <w:szCs w:val="20"/>
        </w:rPr>
        <w:t>, accountability, and improvement across the state priorities and locally identified priorities (</w:t>
      </w:r>
      <w:r w:rsidRPr="00B91003">
        <w:rPr>
          <w:rFonts w:eastAsiaTheme="minorHAnsi" w:cs="Arial"/>
          <w:bCs/>
          <w:i/>
          <w:color w:val="000000"/>
          <w:szCs w:val="20"/>
        </w:rPr>
        <w:t>EC</w:t>
      </w:r>
      <w:r w:rsidRPr="00B91003">
        <w:rPr>
          <w:rFonts w:eastAsiaTheme="minorHAnsi" w:cs="Arial"/>
          <w:bCs/>
          <w:color w:val="000000"/>
          <w:szCs w:val="20"/>
        </w:rPr>
        <w:t xml:space="preserve"> Section 52064[e][1]). Engagement of </w:t>
      </w:r>
      <w:r w:rsidRPr="00B91003">
        <w:t>educational partners</w:t>
      </w:r>
      <w:r w:rsidRPr="00B91003">
        <w:rPr>
          <w:rFonts w:eastAsiaTheme="minorHAnsi" w:cs="Arial"/>
          <w:bCs/>
          <w:color w:val="000000"/>
          <w:szCs w:val="20"/>
        </w:rPr>
        <w:t xml:space="preserve"> is an ongoing, annual process. </w:t>
      </w:r>
    </w:p>
    <w:p w14:paraId="0FADDBDD" w14:textId="77777777" w:rsidR="009C0544" w:rsidRPr="00B91003" w:rsidRDefault="009C0544" w:rsidP="009C0544">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This section is designed to reflect how the engagement of </w:t>
      </w:r>
      <w:r w:rsidRPr="00B91003">
        <w:t xml:space="preserve">educational partners </w:t>
      </w:r>
      <w:r w:rsidRPr="00B91003">
        <w:rPr>
          <w:rFonts w:eastAsiaTheme="minorHAnsi" w:cs="Arial"/>
          <w:bCs/>
          <w:color w:val="000000"/>
          <w:szCs w:val="20"/>
        </w:rPr>
        <w:t xml:space="preserve">influenced the decisions reflected in the adopted LCAP. The goal is to allow </w:t>
      </w:r>
      <w:r w:rsidRPr="00B91003">
        <w:t>educational partners</w:t>
      </w:r>
      <w:r w:rsidRPr="00B91003">
        <w:rPr>
          <w:rFonts w:eastAsiaTheme="minorHAnsi" w:cs="Arial"/>
          <w:bCs/>
          <w:color w:val="000000"/>
          <w:szCs w:val="20"/>
        </w:rPr>
        <w:t xml:space="preserve"> that participated in the LCAP development process and the broader public to understand how the LEA engaged </w:t>
      </w:r>
      <w:r w:rsidRPr="00B91003">
        <w:t>educational partners</w:t>
      </w:r>
      <w:r w:rsidRPr="00B91003">
        <w:rPr>
          <w:rFonts w:eastAsiaTheme="minorHAnsi" w:cs="Arial"/>
          <w:bCs/>
          <w:color w:val="000000"/>
          <w:szCs w:val="20"/>
        </w:rPr>
        <w:t xml:space="preserve"> and the impact of that engagement. LEAs are encouraged to keep this goal in the forefront when completing this section. </w:t>
      </w:r>
    </w:p>
    <w:p w14:paraId="1BD85D18" w14:textId="77777777" w:rsidR="009C0544" w:rsidRPr="00B91003" w:rsidRDefault="009C0544" w:rsidP="009C0544">
      <w:pPr>
        <w:pStyle w:val="Heading5"/>
        <w:rPr>
          <w:rFonts w:eastAsiaTheme="minorHAnsi" w:cs="Arial"/>
          <w:b/>
          <w:bCs/>
          <w:color w:val="000000"/>
          <w:sz w:val="28"/>
          <w:szCs w:val="22"/>
        </w:rPr>
      </w:pPr>
      <w:r w:rsidRPr="00B91003">
        <w:rPr>
          <w:b/>
          <w:bCs/>
          <w:sz w:val="28"/>
          <w:szCs w:val="28"/>
        </w:rPr>
        <w:t>Requirements</w:t>
      </w:r>
    </w:p>
    <w:p w14:paraId="567810D9" w14:textId="7BE5237C" w:rsidR="009C0544" w:rsidRPr="00B91003" w:rsidRDefault="009C0544" w:rsidP="009C0544">
      <w:pPr>
        <w:spacing w:after="240"/>
        <w:rPr>
          <w:rFonts w:eastAsiaTheme="minorHAnsi" w:cs="Arial"/>
          <w:bCs/>
          <w:color w:val="000000"/>
          <w:szCs w:val="20"/>
        </w:rPr>
      </w:pPr>
      <w:r w:rsidRPr="00B91003">
        <w:rPr>
          <w:rFonts w:eastAsiaTheme="minorHAnsi" w:cs="Arial"/>
          <w:b/>
          <w:color w:val="000000"/>
          <w:szCs w:val="20"/>
        </w:rPr>
        <w:t>School districts and COEs: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sections </w:t>
      </w:r>
      <w:hyperlink r:id="rId33" w:tooltip="California Education Code Section 52060" w:history="1">
        <w:r w:rsidRPr="00B91003">
          <w:rPr>
            <w:rStyle w:val="Hyperlink"/>
            <w:rFonts w:eastAsiaTheme="minorHAnsi" w:cs="Arial"/>
            <w:bCs/>
            <w:szCs w:val="20"/>
          </w:rPr>
          <w:t>52060(g) (California Legislative Information)</w:t>
        </w:r>
      </w:hyperlink>
      <w:r w:rsidRPr="00B91003">
        <w:rPr>
          <w:rFonts w:eastAsiaTheme="minorHAnsi" w:cs="Arial"/>
          <w:bCs/>
          <w:color w:val="000000"/>
          <w:szCs w:val="20"/>
        </w:rPr>
        <w:t xml:space="preserve"> and </w:t>
      </w:r>
      <w:hyperlink r:id="rId34" w:tooltip="California Education Code Section 52066" w:history="1">
        <w:r w:rsidRPr="00B91003">
          <w:rPr>
            <w:rStyle w:val="Hyperlink"/>
            <w:rFonts w:eastAsiaTheme="minorHAnsi" w:cs="Arial"/>
            <w:bCs/>
            <w:szCs w:val="20"/>
          </w:rPr>
          <w:t>52066(g) (California Legislative Information)</w:t>
        </w:r>
      </w:hyperlink>
      <w:r w:rsidRPr="00B91003">
        <w:rPr>
          <w:rFonts w:eastAsiaTheme="minorHAnsi" w:cs="Arial"/>
          <w:bCs/>
          <w:color w:val="000000"/>
          <w:szCs w:val="20"/>
        </w:rPr>
        <w:t xml:space="preserve"> specify the </w:t>
      </w:r>
      <w:r w:rsidRPr="00B91003">
        <w:t>educational partners</w:t>
      </w:r>
      <w:r w:rsidRPr="00B91003">
        <w:rPr>
          <w:rFonts w:eastAsiaTheme="minorHAnsi" w:cs="Arial"/>
          <w:bCs/>
          <w:color w:val="000000"/>
          <w:szCs w:val="20"/>
        </w:rPr>
        <w:t xml:space="preserve"> that must be consulted when developing the LCAP: </w:t>
      </w:r>
    </w:p>
    <w:p w14:paraId="572B3856"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Teachers, </w:t>
      </w:r>
    </w:p>
    <w:p w14:paraId="301D1D79"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Principals, </w:t>
      </w:r>
    </w:p>
    <w:p w14:paraId="680089D0"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Administrators, </w:t>
      </w:r>
    </w:p>
    <w:p w14:paraId="77B3EF1D"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Other school personnel, </w:t>
      </w:r>
    </w:p>
    <w:p w14:paraId="4CE923B8"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Local bargaining units of the LEA, </w:t>
      </w:r>
    </w:p>
    <w:p w14:paraId="270C312C"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 xml:space="preserve">Parents, and </w:t>
      </w:r>
    </w:p>
    <w:p w14:paraId="19C72AF8" w14:textId="77777777" w:rsidR="009C0544" w:rsidRPr="00B91003" w:rsidRDefault="009C0544" w:rsidP="009C0544">
      <w:pPr>
        <w:pStyle w:val="ListParagraph"/>
        <w:numPr>
          <w:ilvl w:val="0"/>
          <w:numId w:val="42"/>
        </w:numPr>
        <w:spacing w:after="240"/>
        <w:rPr>
          <w:rFonts w:eastAsiaTheme="minorHAnsi" w:cs="Arial"/>
          <w:bCs/>
          <w:color w:val="000000"/>
          <w:szCs w:val="20"/>
        </w:rPr>
      </w:pPr>
      <w:r w:rsidRPr="00B91003">
        <w:rPr>
          <w:rFonts w:eastAsiaTheme="minorHAnsi" w:cs="Arial"/>
          <w:bCs/>
          <w:color w:val="000000"/>
          <w:szCs w:val="20"/>
        </w:rPr>
        <w:t>Students</w:t>
      </w:r>
    </w:p>
    <w:p w14:paraId="08C83899" w14:textId="77777777" w:rsidR="009C0544" w:rsidRPr="00B91003" w:rsidRDefault="009C0544" w:rsidP="009C0544">
      <w:pPr>
        <w:spacing w:after="240"/>
        <w:ind w:left="360"/>
        <w:rPr>
          <w:rFonts w:eastAsiaTheme="minorHAnsi" w:cs="Arial"/>
        </w:rPr>
      </w:pPr>
      <w:r w:rsidRPr="00B91003">
        <w:rPr>
          <w:rFonts w:eastAsiaTheme="minorHAnsi" w:cs="Arial"/>
          <w:bCs/>
          <w:color w:val="000000"/>
          <w:szCs w:val="20"/>
        </w:rPr>
        <w:lastRenderedPageBreak/>
        <w:t xml:space="preserve">A school district or COE receiving Equity Multiplier funds must also consult with educational partners at schools generating Equity Multiplier funds in the development of the LCAP, specifically, in the development of the required focus goal for each applicable school. </w:t>
      </w:r>
    </w:p>
    <w:p w14:paraId="04300A85" w14:textId="77777777" w:rsidR="009C0544" w:rsidRPr="00B91003" w:rsidRDefault="009C0544" w:rsidP="009C0544">
      <w:pPr>
        <w:spacing w:after="240"/>
        <w:rPr>
          <w:rFonts w:eastAsiaTheme="minorHAnsi" w:cs="Arial"/>
          <w:bCs/>
          <w:color w:val="000000"/>
          <w:szCs w:val="20"/>
        </w:rPr>
      </w:pPr>
      <w:r w:rsidRPr="00B91003">
        <w:rPr>
          <w:rFonts w:eastAsiaTheme="minorHAnsi" w:cs="Arial"/>
          <w:bCs/>
          <w:color w:val="000000"/>
          <w:szCs w:val="20"/>
        </w:rPr>
        <w:t xml:space="preserve">Before adopting the LCAP, school districts and COEs must share it with the applicable committees, as identified below under Requirements and Instructions. The superintendent is required by statute to respond in writing to the comments received from these committees. School districts and COEs must also consult with the special education local plan area administrator(s) when developing the LCAP. </w:t>
      </w:r>
    </w:p>
    <w:p w14:paraId="421047FD" w14:textId="76B398EF" w:rsidR="009C0544" w:rsidRPr="00B91003" w:rsidRDefault="009C0544" w:rsidP="009C0544">
      <w:pPr>
        <w:spacing w:after="240"/>
        <w:rPr>
          <w:rFonts w:eastAsiaTheme="minorHAnsi" w:cs="Arial"/>
          <w:bCs/>
          <w:color w:val="000000"/>
          <w:szCs w:val="20"/>
        </w:rPr>
      </w:pPr>
      <w:r w:rsidRPr="00B91003">
        <w:rPr>
          <w:rFonts w:eastAsiaTheme="minorHAnsi" w:cs="Arial"/>
          <w:b/>
          <w:color w:val="000000"/>
          <w:szCs w:val="20"/>
        </w:rPr>
        <w:t>Charter schools: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 </w:t>
      </w:r>
      <w:hyperlink r:id="rId35" w:tooltip="California Education Code Section 47606.5" w:history="1">
        <w:r w:rsidRPr="00B91003">
          <w:rPr>
            <w:rStyle w:val="Hyperlink"/>
            <w:rFonts w:eastAsiaTheme="minorHAnsi" w:cs="Arial"/>
            <w:bCs/>
            <w:szCs w:val="20"/>
          </w:rPr>
          <w:t>47606.5(d) (California Legislative Information)</w:t>
        </w:r>
      </w:hyperlink>
      <w:r w:rsidRPr="00B91003">
        <w:rPr>
          <w:rFonts w:eastAsiaTheme="minorHAnsi" w:cs="Arial"/>
          <w:bCs/>
          <w:color w:val="000000"/>
          <w:szCs w:val="20"/>
        </w:rPr>
        <w:t xml:space="preserve"> requires that the following educational partners be consulted with when developing the LCAP: </w:t>
      </w:r>
    </w:p>
    <w:p w14:paraId="05A68D2E"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Teachers, </w:t>
      </w:r>
    </w:p>
    <w:p w14:paraId="6182D023"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Principals, </w:t>
      </w:r>
    </w:p>
    <w:p w14:paraId="7277B1EB"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Administrators, </w:t>
      </w:r>
    </w:p>
    <w:p w14:paraId="74F17117"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Other school personnel, </w:t>
      </w:r>
    </w:p>
    <w:p w14:paraId="6D8C6EC5"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Parents, and </w:t>
      </w:r>
    </w:p>
    <w:p w14:paraId="3F827FAA" w14:textId="77777777" w:rsidR="009C0544" w:rsidRPr="00B91003" w:rsidRDefault="009C0544" w:rsidP="009C0544">
      <w:pPr>
        <w:pStyle w:val="ListParagraph"/>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Students </w:t>
      </w:r>
    </w:p>
    <w:p w14:paraId="0C687F97" w14:textId="77777777" w:rsidR="009C0544" w:rsidRPr="00B91003" w:rsidRDefault="009C0544" w:rsidP="009C0544">
      <w:pPr>
        <w:spacing w:after="240"/>
        <w:ind w:left="360"/>
        <w:rPr>
          <w:rFonts w:eastAsiaTheme="minorHAnsi" w:cs="Arial"/>
          <w:bCs/>
          <w:color w:val="000000"/>
          <w:szCs w:val="20"/>
        </w:rPr>
      </w:pPr>
      <w:r w:rsidRPr="00B91003">
        <w:rPr>
          <w:rFonts w:eastAsiaTheme="minorHAnsi" w:cs="Arial"/>
          <w:bCs/>
          <w:color w:val="000000"/>
          <w:szCs w:val="20"/>
        </w:rPr>
        <w:t>A charter school receiving Equity Multiplier funds must also consult with educational partners at the school generating Equity Multiplier funds in the development of the LCAP, specifically, in the development of the required focus goal for the school.</w:t>
      </w:r>
    </w:p>
    <w:p w14:paraId="1FF38DBD" w14:textId="5CE84EE3" w:rsidR="009C0544" w:rsidRPr="00B91003" w:rsidRDefault="009C0544" w:rsidP="009C0544">
      <w:pPr>
        <w:shd w:val="clear" w:color="auto" w:fill="FFFFFF"/>
        <w:spacing w:after="240"/>
        <w:rPr>
          <w:rFonts w:eastAsiaTheme="majorEastAsia" w:cs="Calibri"/>
          <w:szCs w:val="22"/>
          <w:u w:val="single"/>
        </w:rPr>
      </w:pPr>
      <w:r w:rsidRPr="00B91003">
        <w:rPr>
          <w:rFonts w:eastAsiaTheme="minorHAnsi" w:cs="Arial"/>
          <w:bCs/>
          <w:color w:val="000000"/>
          <w:szCs w:val="20"/>
        </w:rPr>
        <w:t xml:space="preserve">The LCAP should also be shared with, and LEAs should request input from, schoolsite-level advisory groups, as applicable (e.g., schoolsite councils, English Learner Advisory Councils, student advisory groups, etc.), to facilitate alignment between schoolsite and district-level goals. </w:t>
      </w:r>
      <w:r w:rsidRPr="00B91003">
        <w:rPr>
          <w:rFonts w:eastAsiaTheme="majorEastAsia" w:cs="Calibri"/>
          <w:szCs w:val="22"/>
        </w:rPr>
        <w:t xml:space="preserve">Information and resources that support effective engagement, define student consultation, and provide the requirements for advisory group composition, can be found under Resources on the </w:t>
      </w:r>
      <w:hyperlink r:id="rId36" w:tooltip="Local Control and Accountability Plan Resources web page" w:history="1">
        <w:r w:rsidRPr="00B91003">
          <w:rPr>
            <w:rStyle w:val="Hyperlink"/>
            <w:rFonts w:eastAsiaTheme="majorEastAsia" w:cs="Calibri"/>
            <w:szCs w:val="22"/>
          </w:rPr>
          <w:t>CDE’s LCAP webpage</w:t>
        </w:r>
      </w:hyperlink>
      <w:r w:rsidRPr="00B91003">
        <w:rPr>
          <w:rFonts w:eastAsiaTheme="majorEastAsia" w:cs="Calibri"/>
          <w:szCs w:val="22"/>
        </w:rPr>
        <w:t>.</w:t>
      </w:r>
    </w:p>
    <w:p w14:paraId="5D9142E1" w14:textId="77777777" w:rsidR="009C0544" w:rsidRPr="00B91003" w:rsidRDefault="009C0544" w:rsidP="009C0544">
      <w:pPr>
        <w:shd w:val="clear" w:color="auto" w:fill="FFFFFF"/>
        <w:spacing w:after="240"/>
        <w:rPr>
          <w:rFonts w:eastAsiaTheme="majorEastAsia" w:cs="Calibri"/>
          <w:szCs w:val="22"/>
        </w:rPr>
      </w:pPr>
      <w:r w:rsidRPr="00B91003">
        <w:rPr>
          <w:rFonts w:eastAsiaTheme="majorEastAsia" w:cs="Calibri"/>
          <w:szCs w:val="22"/>
        </w:rPr>
        <w:t>Before the governing board/body of an LEA considers the adoption of the LCAP, the LEA must meet</w:t>
      </w:r>
      <w:r w:rsidRPr="00B91003">
        <w:rPr>
          <w:rFonts w:eastAsiaTheme="majorEastAsia" w:cs="Calibri"/>
          <w:iCs/>
          <w:szCs w:val="22"/>
        </w:rPr>
        <w:t xml:space="preserve"> the following legal requirements</w:t>
      </w:r>
      <w:r w:rsidRPr="00B91003">
        <w:rPr>
          <w:rFonts w:eastAsiaTheme="majorEastAsia" w:cs="Calibri"/>
          <w:szCs w:val="22"/>
        </w:rPr>
        <w:t>:</w:t>
      </w:r>
    </w:p>
    <w:p w14:paraId="28BFACEC" w14:textId="25D2D25E" w:rsidR="009C0544" w:rsidRPr="00B91003" w:rsidRDefault="009C0544" w:rsidP="009C0544">
      <w:pPr>
        <w:pStyle w:val="ListParagraph"/>
        <w:numPr>
          <w:ilvl w:val="0"/>
          <w:numId w:val="53"/>
        </w:numPr>
        <w:shd w:val="clear" w:color="auto" w:fill="FFFFFF"/>
        <w:spacing w:after="240"/>
        <w:contextualSpacing w:val="0"/>
        <w:rPr>
          <w:rFonts w:eastAsiaTheme="majorEastAsia" w:cs="Calibri"/>
          <w:szCs w:val="22"/>
        </w:rPr>
      </w:pPr>
      <w:r w:rsidRPr="00B91003">
        <w:rPr>
          <w:rFonts w:eastAsiaTheme="majorEastAsia" w:cs="Calibri"/>
          <w:szCs w:val="22"/>
        </w:rPr>
        <w:t xml:space="preserve">For school districts, see </w:t>
      </w:r>
      <w:hyperlink r:id="rId37" w:tooltip="California Education Code Section 52062" w:history="1">
        <w:r w:rsidRPr="00B91003">
          <w:rPr>
            <w:rStyle w:val="Hyperlink"/>
            <w:rFonts w:eastAsiaTheme="minorHAnsi" w:cs="Arial"/>
          </w:rPr>
          <w:t>Education Code Section 52062 (California Legislative Information)</w:t>
        </w:r>
      </w:hyperlink>
      <w:r w:rsidRPr="00B91003">
        <w:rPr>
          <w:rFonts w:eastAsiaTheme="minorHAnsi" w:cs="Arial"/>
        </w:rPr>
        <w:t>;</w:t>
      </w:r>
    </w:p>
    <w:p w14:paraId="5C59A4E3" w14:textId="77777777" w:rsidR="009C0544" w:rsidRPr="00B91003" w:rsidRDefault="009C0544" w:rsidP="009C0544">
      <w:pPr>
        <w:pStyle w:val="ListParagraph"/>
        <w:numPr>
          <w:ilvl w:val="1"/>
          <w:numId w:val="53"/>
        </w:numPr>
        <w:shd w:val="clear" w:color="auto" w:fill="FFFFFF"/>
        <w:spacing w:after="240"/>
        <w:contextualSpacing w:val="0"/>
        <w:rPr>
          <w:rFonts w:eastAsiaTheme="majorEastAsia" w:cs="Calibri"/>
          <w:szCs w:val="22"/>
        </w:rPr>
      </w:pPr>
      <w:r w:rsidRPr="00B91003">
        <w:rPr>
          <w:rFonts w:eastAsiaTheme="minorHAnsi" w:cs="Arial"/>
          <w:b/>
          <w:bCs/>
        </w:rPr>
        <w:t>Note:</w:t>
      </w:r>
      <w:r w:rsidRPr="00B91003">
        <w:rPr>
          <w:rFonts w:eastAsiaTheme="minorHAnsi" w:cs="Arial"/>
        </w:rPr>
        <w:t xml:space="preserve"> Charter schools using the LCAP as the School Plan for Student Achievement must meet the requirements of </w:t>
      </w:r>
      <w:r w:rsidRPr="00B91003">
        <w:rPr>
          <w:rFonts w:eastAsiaTheme="minorHAnsi" w:cs="Arial"/>
          <w:i/>
          <w:iCs/>
        </w:rPr>
        <w:t>EC</w:t>
      </w:r>
      <w:r w:rsidRPr="00B91003">
        <w:rPr>
          <w:rFonts w:eastAsiaTheme="minorHAnsi" w:cs="Arial"/>
        </w:rPr>
        <w:t xml:space="preserve"> Section 52062(a).</w:t>
      </w:r>
    </w:p>
    <w:p w14:paraId="7617796B" w14:textId="3878D7B8" w:rsidR="009C0544" w:rsidRPr="00B91003" w:rsidRDefault="009C0544" w:rsidP="009C0544">
      <w:pPr>
        <w:pStyle w:val="ListParagraph"/>
        <w:numPr>
          <w:ilvl w:val="0"/>
          <w:numId w:val="53"/>
        </w:numPr>
        <w:shd w:val="clear" w:color="auto" w:fill="FFFFFF"/>
        <w:spacing w:after="240"/>
        <w:contextualSpacing w:val="0"/>
        <w:rPr>
          <w:rFonts w:eastAsiaTheme="majorEastAsia" w:cs="Calibri"/>
          <w:szCs w:val="22"/>
        </w:rPr>
      </w:pPr>
      <w:r w:rsidRPr="00B91003">
        <w:rPr>
          <w:rFonts w:eastAsiaTheme="majorEastAsia" w:cs="Calibri"/>
          <w:szCs w:val="22"/>
        </w:rPr>
        <w:t xml:space="preserve">For COEs, see </w:t>
      </w:r>
      <w:hyperlink r:id="rId38" w:tooltip="California Education Code Section 52068" w:history="1">
        <w:r w:rsidRPr="00B91003">
          <w:rPr>
            <w:rStyle w:val="Hyperlink"/>
            <w:rFonts w:eastAsiaTheme="minorHAnsi" w:cs="Arial"/>
          </w:rPr>
          <w:t>Education Code Section 52068 (California Legislative Information)</w:t>
        </w:r>
      </w:hyperlink>
      <w:r w:rsidRPr="00B91003">
        <w:rPr>
          <w:rFonts w:eastAsiaTheme="minorHAnsi" w:cs="Arial"/>
        </w:rPr>
        <w:t xml:space="preserve">; and </w:t>
      </w:r>
    </w:p>
    <w:p w14:paraId="7D99FFB8" w14:textId="554DAA06" w:rsidR="009C0544" w:rsidRPr="00B91003" w:rsidRDefault="009C0544" w:rsidP="009C0544">
      <w:pPr>
        <w:pStyle w:val="ListParagraph"/>
        <w:numPr>
          <w:ilvl w:val="0"/>
          <w:numId w:val="53"/>
        </w:numPr>
        <w:shd w:val="clear" w:color="auto" w:fill="FFFFFF"/>
        <w:spacing w:after="240"/>
        <w:contextualSpacing w:val="0"/>
        <w:rPr>
          <w:rFonts w:eastAsiaTheme="majorEastAsia" w:cs="Calibri"/>
          <w:szCs w:val="22"/>
        </w:rPr>
      </w:pPr>
      <w:r w:rsidRPr="00B91003">
        <w:rPr>
          <w:rFonts w:eastAsiaTheme="majorEastAsia" w:cs="Calibri"/>
          <w:szCs w:val="22"/>
        </w:rPr>
        <w:t xml:space="preserve">For charter schools, see </w:t>
      </w:r>
      <w:hyperlink r:id="rId39" w:tooltip="California Education Code Section 47606.5" w:history="1">
        <w:r w:rsidRPr="00B91003">
          <w:rPr>
            <w:rStyle w:val="Hyperlink"/>
            <w:rFonts w:eastAsiaTheme="minorHAnsi" w:cs="Arial"/>
          </w:rPr>
          <w:t>Education Code Section 47606.5 (California Legislative Information)</w:t>
        </w:r>
      </w:hyperlink>
      <w:r w:rsidRPr="00B91003">
        <w:rPr>
          <w:rFonts w:eastAsiaTheme="minorHAnsi" w:cs="Arial"/>
        </w:rPr>
        <w:t>.</w:t>
      </w:r>
    </w:p>
    <w:p w14:paraId="17F42DCF" w14:textId="77777777" w:rsidR="009C0544" w:rsidRPr="00B91003" w:rsidRDefault="009C0544" w:rsidP="009C0544">
      <w:pPr>
        <w:pStyle w:val="ListParagraph"/>
        <w:numPr>
          <w:ilvl w:val="0"/>
          <w:numId w:val="53"/>
        </w:numPr>
        <w:shd w:val="clear" w:color="auto" w:fill="FFFFFF"/>
        <w:spacing w:after="240"/>
        <w:contextualSpacing w:val="0"/>
        <w:rPr>
          <w:rFonts w:eastAsiaTheme="majorEastAsia" w:cs="Calibri"/>
          <w:szCs w:val="22"/>
        </w:rPr>
      </w:pPr>
      <w:r w:rsidRPr="00B91003">
        <w:rPr>
          <w:rFonts w:eastAsiaTheme="minorHAnsi" w:cs="Arial"/>
          <w:b/>
          <w:bCs/>
        </w:rPr>
        <w:lastRenderedPageBreak/>
        <w:t>NOTE:</w:t>
      </w:r>
      <w:r w:rsidRPr="00B91003">
        <w:rPr>
          <w:rFonts w:eastAsiaTheme="minorHAnsi" w:cs="Arial"/>
        </w:rPr>
        <w:t xml:space="preserve"> As a reminder, the superintendent of a school district or COE must respond, in writing, to comments received by the applicable committees identified in the </w:t>
      </w:r>
      <w:r w:rsidRPr="00B91003">
        <w:rPr>
          <w:rFonts w:eastAsiaTheme="minorHAnsi" w:cs="Arial"/>
          <w:i/>
          <w:iCs/>
        </w:rPr>
        <w:t xml:space="preserve">Education Code </w:t>
      </w:r>
      <w:r w:rsidRPr="00B91003">
        <w:rPr>
          <w:rFonts w:eastAsiaTheme="minorHAnsi" w:cs="Arial"/>
        </w:rPr>
        <w:t>sections listed above. This includes the parent advisory committee and may include the English learner parent advisory committee and, as of July 1, 2024, the student advisory committee, as applicable.</w:t>
      </w:r>
    </w:p>
    <w:p w14:paraId="0D8E0A56" w14:textId="77777777" w:rsidR="009C0544" w:rsidRPr="00B91003" w:rsidRDefault="009C0544" w:rsidP="009C0544">
      <w:pPr>
        <w:pStyle w:val="Heading5"/>
        <w:rPr>
          <w:b/>
          <w:bCs/>
          <w:sz w:val="28"/>
          <w:szCs w:val="28"/>
        </w:rPr>
      </w:pPr>
      <w:r w:rsidRPr="00B91003">
        <w:rPr>
          <w:b/>
          <w:bCs/>
          <w:sz w:val="28"/>
          <w:szCs w:val="28"/>
        </w:rPr>
        <w:t>Instructions</w:t>
      </w:r>
    </w:p>
    <w:p w14:paraId="1D2F3832" w14:textId="77777777" w:rsidR="009C0544" w:rsidRPr="00B91003" w:rsidRDefault="009C0544" w:rsidP="009C0544">
      <w:pPr>
        <w:pStyle w:val="Heading6"/>
        <w:rPr>
          <w:b/>
          <w:bCs/>
        </w:rPr>
      </w:pPr>
      <w:r w:rsidRPr="00B91003">
        <w:rPr>
          <w:b/>
          <w:bCs/>
        </w:rPr>
        <w:t>Respond to the prompts as follows:</w:t>
      </w:r>
    </w:p>
    <w:p w14:paraId="378B9D6C"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 xml:space="preserve">A summary of the process used to </w:t>
      </w:r>
      <w:r w:rsidRPr="00B91003">
        <w:t>engage educational partners</w:t>
      </w:r>
      <w:r w:rsidRPr="00B91003">
        <w:rPr>
          <w:rFonts w:cs="Arial"/>
          <w:color w:val="000000"/>
          <w:szCs w:val="20"/>
        </w:rPr>
        <w:t xml:space="preserve"> in the development of the LCAP.</w:t>
      </w:r>
    </w:p>
    <w:p w14:paraId="0223081D"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14FAE5C7" w14:textId="77777777" w:rsidR="009C0544" w:rsidRPr="00B91003" w:rsidRDefault="009C0544" w:rsidP="009C0544">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784DC155" w14:textId="77777777" w:rsidR="009C0544" w:rsidRPr="00B91003" w:rsidRDefault="009C0544" w:rsidP="009C0544">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p w14:paraId="59FEDA01" w14:textId="77777777" w:rsidR="009C0544" w:rsidRPr="00B91003" w:rsidRDefault="009C0544" w:rsidP="009C0544">
      <w:pPr>
        <w:pStyle w:val="Heading6"/>
        <w:rPr>
          <w:rFonts w:eastAsiaTheme="minorHAnsi"/>
          <w:b/>
          <w:bCs/>
        </w:rPr>
      </w:pPr>
      <w:r w:rsidRPr="00B91003">
        <w:rPr>
          <w:rFonts w:eastAsiaTheme="minorHAnsi"/>
          <w:b/>
          <w:bCs/>
        </w:rPr>
        <w:t>Complete the table as follows:</w:t>
      </w:r>
    </w:p>
    <w:p w14:paraId="20FE4995" w14:textId="77777777" w:rsidR="009C0544" w:rsidRPr="00B91003" w:rsidRDefault="009C0544" w:rsidP="009C0544">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Educational Partners</w:t>
      </w:r>
    </w:p>
    <w:p w14:paraId="56599E36" w14:textId="77777777" w:rsidR="009C0544" w:rsidRPr="00B91003" w:rsidRDefault="009C0544" w:rsidP="009C0544">
      <w:pPr>
        <w:spacing w:after="240"/>
        <w:rPr>
          <w:rFonts w:eastAsiaTheme="minorHAnsi" w:cs="Arial"/>
        </w:rPr>
      </w:pPr>
      <w:r w:rsidRPr="00B91003">
        <w:rPr>
          <w:rFonts w:eastAsiaTheme="minorHAnsi" w:cs="Arial"/>
        </w:rPr>
        <w:t>Identify the applicable educational partner(s) or group(s) that were engaged in the development of the LCAP.</w:t>
      </w:r>
    </w:p>
    <w:p w14:paraId="47176997" w14:textId="77777777" w:rsidR="009C0544" w:rsidRPr="00B91003" w:rsidRDefault="009C0544" w:rsidP="009C0544">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Process for Engagement</w:t>
      </w:r>
    </w:p>
    <w:p w14:paraId="683A95E0" w14:textId="77777777" w:rsidR="009C0544" w:rsidRPr="00B91003" w:rsidRDefault="009C0544" w:rsidP="009C0544">
      <w:pPr>
        <w:spacing w:after="240"/>
        <w:rPr>
          <w:rFonts w:eastAsiaTheme="minorHAnsi" w:cs="Arial"/>
        </w:rPr>
      </w:pPr>
      <w:r w:rsidRPr="00B91003">
        <w:rPr>
          <w:rFonts w:eastAsiaTheme="minorHAnsi" w:cs="Arial"/>
        </w:rPr>
        <w:t xml:space="preserve">Describe the engagement process used by the LEA to involve the identified </w:t>
      </w:r>
      <w:r w:rsidRPr="00B91003">
        <w:t>educational partner(s)</w:t>
      </w:r>
      <w:r w:rsidRPr="00B91003">
        <w:rPr>
          <w:rFonts w:eastAsiaTheme="minorHAnsi" w:cs="Arial"/>
        </w:rPr>
        <w:t xml:space="preserve"> in the development of the LCAP. At a minimum, the LEA must describe how it met its obligation to consult with all statutorily required </w:t>
      </w:r>
      <w:r w:rsidRPr="00B91003">
        <w:t>educational partners,</w:t>
      </w:r>
      <w:r w:rsidRPr="00B91003">
        <w:rPr>
          <w:rFonts w:eastAsiaTheme="minorHAnsi" w:cs="Arial"/>
        </w:rPr>
        <w:t xml:space="preserve"> as applicable to the type of LEA. </w:t>
      </w:r>
    </w:p>
    <w:p w14:paraId="2A94B247" w14:textId="77777777" w:rsidR="009C0544" w:rsidRPr="00B91003" w:rsidRDefault="009C0544" w:rsidP="009C0544">
      <w:pPr>
        <w:pStyle w:val="ListParagraph"/>
        <w:numPr>
          <w:ilvl w:val="0"/>
          <w:numId w:val="44"/>
        </w:numPr>
        <w:spacing w:after="240"/>
        <w:contextualSpacing w:val="0"/>
        <w:rPr>
          <w:rFonts w:eastAsiaTheme="minorHAnsi" w:cs="Arial"/>
        </w:rPr>
      </w:pPr>
      <w:r w:rsidRPr="00B91003">
        <w:rPr>
          <w:rFonts w:eastAsiaTheme="minorHAnsi" w:cs="Arial"/>
        </w:rPr>
        <w:t xml:space="preserve">A sufficient response to this prompt must include general information about the timeline of the process and meetings or other engagement strategies with </w:t>
      </w:r>
      <w:r w:rsidRPr="00B91003">
        <w:t>educational partners</w:t>
      </w:r>
      <w:r w:rsidRPr="00B91003">
        <w:rPr>
          <w:rFonts w:eastAsiaTheme="minorHAnsi" w:cs="Arial"/>
        </w:rPr>
        <w:t xml:space="preserve">. A response may also include information about an LEA’s philosophical approach to engaging its </w:t>
      </w:r>
      <w:r w:rsidRPr="00B91003">
        <w:t>educational partners</w:t>
      </w:r>
      <w:r w:rsidRPr="00B91003">
        <w:rPr>
          <w:rFonts w:eastAsiaTheme="minorHAnsi" w:cs="Arial"/>
        </w:rPr>
        <w:t xml:space="preserve">. </w:t>
      </w:r>
    </w:p>
    <w:p w14:paraId="258829F5" w14:textId="77777777" w:rsidR="009C0544" w:rsidRPr="00B91003" w:rsidRDefault="009C0544" w:rsidP="009C0544">
      <w:pPr>
        <w:pStyle w:val="ListParagraph"/>
        <w:numPr>
          <w:ilvl w:val="0"/>
          <w:numId w:val="44"/>
        </w:numPr>
        <w:spacing w:after="240"/>
        <w:contextualSpacing w:val="0"/>
        <w:rPr>
          <w:rFonts w:eastAsiaTheme="minorHAnsi" w:cs="Arial"/>
        </w:rPr>
      </w:pPr>
      <w:r w:rsidRPr="00B91003">
        <w:rPr>
          <w:rFonts w:eastAsiaTheme="minorHAnsi" w:cs="Arial"/>
          <w:bCs/>
          <w:color w:val="000000"/>
          <w:szCs w:val="20"/>
        </w:rPr>
        <w:t xml:space="preserve">An LEA receiving Equity Multiplier funds must also include a summary of how it consulted with educational partners at schools generating Equity Multiplier funds in the development of the LCAP, specifically, in the development of the required focus goal for each applicable school. </w:t>
      </w:r>
    </w:p>
    <w:p w14:paraId="73BE5F83" w14:textId="77777777" w:rsidR="009C0544" w:rsidRPr="00B91003" w:rsidRDefault="009C0544" w:rsidP="009C0544">
      <w:pPr>
        <w:shd w:val="clear" w:color="auto" w:fill="DEEAF6" w:themeFill="accent1" w:themeFillTint="33"/>
        <w:spacing w:after="240"/>
      </w:pPr>
      <w:r w:rsidRPr="00B91003">
        <w:t>A description of how the adopted LCAP was influenced by the feedback provided by educational partners.</w:t>
      </w:r>
    </w:p>
    <w:p w14:paraId="696317AD" w14:textId="77777777" w:rsidR="009C0544" w:rsidRPr="00B91003" w:rsidRDefault="009C0544" w:rsidP="009C0544">
      <w:pPr>
        <w:spacing w:after="240"/>
        <w:rPr>
          <w:rFonts w:eastAsiaTheme="minorHAnsi" w:cs="Arial"/>
        </w:rPr>
      </w:pPr>
      <w:r w:rsidRPr="00B91003">
        <w:rPr>
          <w:rFonts w:eastAsiaTheme="minorHAnsi" w:cs="Arial"/>
        </w:rPr>
        <w:lastRenderedPageBreak/>
        <w:t xml:space="preserve">Describe </w:t>
      </w:r>
      <w:r w:rsidRPr="00B91003">
        <w:t xml:space="preserve">any goals, metrics, actions, or budgeted expenditures in </w:t>
      </w:r>
      <w:r w:rsidRPr="00B91003">
        <w:rPr>
          <w:rFonts w:eastAsiaTheme="minorHAnsi" w:cs="Arial"/>
        </w:rPr>
        <w:t xml:space="preserve">the LCAP that were influenced by or developed in response to the </w:t>
      </w:r>
      <w:r w:rsidRPr="00B91003">
        <w:t>educational partner</w:t>
      </w:r>
      <w:r w:rsidRPr="00B91003">
        <w:rPr>
          <w:rFonts w:eastAsiaTheme="minorHAnsi" w:cs="Arial"/>
        </w:rPr>
        <w:t xml:space="preserve"> feedback.</w:t>
      </w:r>
    </w:p>
    <w:p w14:paraId="1990480D" w14:textId="77777777" w:rsidR="009C0544" w:rsidRPr="00B91003" w:rsidRDefault="009C0544" w:rsidP="009C0544">
      <w:pPr>
        <w:pStyle w:val="ListParagraph"/>
        <w:numPr>
          <w:ilvl w:val="0"/>
          <w:numId w:val="44"/>
        </w:numPr>
        <w:spacing w:after="240"/>
        <w:contextualSpacing w:val="0"/>
        <w:rPr>
          <w:rFonts w:eastAsiaTheme="minorHAnsi" w:cs="Arial"/>
        </w:rPr>
      </w:pPr>
      <w:r w:rsidRPr="00B91003">
        <w:rPr>
          <w:rFonts w:eastAsiaTheme="minorHAnsi" w:cs="Arial"/>
        </w:rPr>
        <w:t xml:space="preserve">A sufficient response to this prompt will provide </w:t>
      </w:r>
      <w:r w:rsidRPr="00B91003">
        <w:t>educational partners</w:t>
      </w:r>
      <w:r w:rsidRPr="00B91003">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B91003">
        <w:t xml:space="preserve">educational partners </w:t>
      </w:r>
      <w:r w:rsidRPr="00B91003">
        <w:rPr>
          <w:rFonts w:eastAsiaTheme="minorHAnsi" w:cs="Arial"/>
        </w:rPr>
        <w:t xml:space="preserve">within the context of the budgetary resources available or otherwise prioritized areas of focus within the LCAP. </w:t>
      </w:r>
    </w:p>
    <w:p w14:paraId="4F28EC65" w14:textId="77777777" w:rsidR="009C0544" w:rsidRPr="00B91003" w:rsidRDefault="009C0544" w:rsidP="009C0544">
      <w:pPr>
        <w:pStyle w:val="ListParagraph"/>
        <w:numPr>
          <w:ilvl w:val="0"/>
          <w:numId w:val="44"/>
        </w:numPr>
        <w:spacing w:after="240"/>
        <w:contextualSpacing w:val="0"/>
        <w:rPr>
          <w:rFonts w:eastAsiaTheme="minorHAnsi" w:cs="Arial"/>
        </w:rPr>
      </w:pPr>
      <w:r w:rsidRPr="00B91003">
        <w:rPr>
          <w:rFonts w:eastAsiaTheme="minorHAnsi" w:cs="Arial"/>
          <w:bCs/>
          <w:color w:val="000000"/>
          <w:szCs w:val="20"/>
        </w:rPr>
        <w:t xml:space="preserve">An LEA receiving Equity Multiplier funds must include a description of how the consultation with educational partners at schools generating Equity Multiplier funds </w:t>
      </w:r>
      <w:r w:rsidRPr="00B91003">
        <w:rPr>
          <w:rFonts w:eastAsiaTheme="minorHAnsi" w:cs="Arial"/>
        </w:rPr>
        <w:t>influenced the development of the adopted LCAP</w:t>
      </w:r>
      <w:r w:rsidRPr="00B91003">
        <w:rPr>
          <w:rFonts w:eastAsiaTheme="minorHAnsi" w:cs="Arial"/>
          <w:bCs/>
          <w:color w:val="000000"/>
          <w:szCs w:val="20"/>
        </w:rPr>
        <w:t xml:space="preserve">. </w:t>
      </w:r>
    </w:p>
    <w:p w14:paraId="7001B814" w14:textId="77777777" w:rsidR="009C0544" w:rsidRPr="00B91003" w:rsidRDefault="009C0544" w:rsidP="009C0544">
      <w:pPr>
        <w:pStyle w:val="ListParagraph"/>
        <w:numPr>
          <w:ilvl w:val="0"/>
          <w:numId w:val="44"/>
        </w:numPr>
        <w:spacing w:after="240"/>
        <w:rPr>
          <w:rFonts w:eastAsiaTheme="minorHAnsi" w:cs="Arial"/>
        </w:rPr>
      </w:pPr>
      <w:r w:rsidRPr="00B91003">
        <w:rPr>
          <w:rFonts w:eastAsiaTheme="minorHAnsi" w:cs="Arial"/>
        </w:rPr>
        <w:t>For the purposes of this prompt, this may also include, but is not necessarily limited to:</w:t>
      </w:r>
    </w:p>
    <w:p w14:paraId="0CFFCBDC"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Inclusion of a goal or decision to pursue a Focus Goal (as described below)</w:t>
      </w:r>
    </w:p>
    <w:p w14:paraId="4C3C5C50"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Inclusion of metrics other than the statutorily required metrics</w:t>
      </w:r>
    </w:p>
    <w:p w14:paraId="42AE350A"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Determination of the target outcome on one or more metrics</w:t>
      </w:r>
    </w:p>
    <w:p w14:paraId="3035A184"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Inclusion of performance by one or more student groups in the Measuring and Reporting Results subsection</w:t>
      </w:r>
    </w:p>
    <w:p w14:paraId="1482197A"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Inclusion of action(s) or a group of actions</w:t>
      </w:r>
    </w:p>
    <w:p w14:paraId="5E180C99"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 xml:space="preserve">Elimination of action(s) or group of actions </w:t>
      </w:r>
    </w:p>
    <w:p w14:paraId="5BA83B06"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Changes to the level of proposed expenditures for one or more actions</w:t>
      </w:r>
    </w:p>
    <w:p w14:paraId="5FED2F2B"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Inclusion of action(s) as contributing to increased or improved services for unduplicated students</w:t>
      </w:r>
    </w:p>
    <w:p w14:paraId="2937643B"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Analysis of effectiveness of the specific actions to achieve the goal</w:t>
      </w:r>
    </w:p>
    <w:p w14:paraId="4D0CFC95"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Analysis of material differences in expenditures</w:t>
      </w:r>
    </w:p>
    <w:p w14:paraId="0642AF1B" w14:textId="77777777" w:rsidR="009C0544" w:rsidRPr="00B91003" w:rsidRDefault="009C0544" w:rsidP="009C0544">
      <w:pPr>
        <w:numPr>
          <w:ilvl w:val="0"/>
          <w:numId w:val="24"/>
        </w:numPr>
        <w:ind w:left="1440"/>
        <w:contextualSpacing/>
        <w:rPr>
          <w:rFonts w:eastAsiaTheme="minorHAnsi" w:cs="Arial"/>
          <w:szCs w:val="22"/>
        </w:rPr>
      </w:pPr>
      <w:r w:rsidRPr="00B91003">
        <w:rPr>
          <w:rFonts w:eastAsiaTheme="minorHAnsi" w:cs="Arial"/>
          <w:szCs w:val="22"/>
        </w:rPr>
        <w:t>Analysis of changes made to a goal for the ensuing LCAP year based on the annual update process</w:t>
      </w:r>
    </w:p>
    <w:p w14:paraId="47446385" w14:textId="77777777" w:rsidR="009C0544" w:rsidRPr="00B91003" w:rsidRDefault="009C0544" w:rsidP="009C0544">
      <w:pPr>
        <w:numPr>
          <w:ilvl w:val="0"/>
          <w:numId w:val="24"/>
        </w:numPr>
        <w:spacing w:after="240"/>
        <w:ind w:left="1440"/>
        <w:rPr>
          <w:rFonts w:eastAsiaTheme="minorHAnsi" w:cs="Arial"/>
          <w:szCs w:val="22"/>
        </w:rPr>
      </w:pPr>
      <w:r w:rsidRPr="00B91003">
        <w:rPr>
          <w:rFonts w:eastAsiaTheme="minorHAnsi" w:cs="Arial"/>
          <w:szCs w:val="22"/>
        </w:rPr>
        <w:t>Analysis of challenges or successes in the implementation of actions</w:t>
      </w:r>
    </w:p>
    <w:p w14:paraId="25AAAE73" w14:textId="77777777" w:rsidR="009C0544" w:rsidRPr="00B91003" w:rsidRDefault="009C0544" w:rsidP="009C0544">
      <w:pPr>
        <w:pStyle w:val="Heading4"/>
        <w:rPr>
          <w:sz w:val="32"/>
          <w:szCs w:val="32"/>
        </w:rPr>
      </w:pPr>
      <w:bookmarkStart w:id="32" w:name="_Goals_and_Actions_2"/>
      <w:bookmarkEnd w:id="32"/>
      <w:r w:rsidRPr="00B91003">
        <w:rPr>
          <w:sz w:val="32"/>
          <w:szCs w:val="32"/>
        </w:rPr>
        <w:t>Goals and Actions</w:t>
      </w:r>
    </w:p>
    <w:p w14:paraId="1FF3300C" w14:textId="77777777" w:rsidR="009C0544" w:rsidRPr="00B91003" w:rsidRDefault="009C0544" w:rsidP="009C0544">
      <w:pPr>
        <w:pStyle w:val="Heading5"/>
        <w:rPr>
          <w:b/>
          <w:bCs/>
          <w:sz w:val="28"/>
          <w:szCs w:val="28"/>
        </w:rPr>
      </w:pPr>
      <w:r w:rsidRPr="00B91003">
        <w:rPr>
          <w:b/>
          <w:bCs/>
          <w:sz w:val="28"/>
          <w:szCs w:val="28"/>
        </w:rPr>
        <w:t>Purpose</w:t>
      </w:r>
    </w:p>
    <w:p w14:paraId="4F86EDA9" w14:textId="77777777" w:rsidR="009C0544" w:rsidRPr="00B91003" w:rsidRDefault="009C0544" w:rsidP="009C0544">
      <w:pPr>
        <w:spacing w:after="160"/>
        <w:rPr>
          <w:rFonts w:eastAsia="Arial" w:cs="Arial"/>
        </w:rPr>
      </w:pPr>
      <w:r w:rsidRPr="00B91003">
        <w:rPr>
          <w:rFonts w:eastAsia="Arial" w:cs="Arial"/>
        </w:rPr>
        <w:t xml:space="preserve">Well-developed goals will clearly communicate to </w:t>
      </w:r>
      <w:r w:rsidRPr="00B91003">
        <w:t>educational partners</w:t>
      </w:r>
      <w:r w:rsidRPr="00B91003">
        <w:rPr>
          <w:rFonts w:eastAsia="Arial" w:cs="Arial"/>
        </w:rPr>
        <w:t xml:space="preserve"> what the LEA plans to accomplish, what the LEA plans to do in order to accomplish the goal, and how the LEA will know when it has accomplished the goal. A goal statement, associated metrics and expected outcomes, and the actions included in the goal must be in alignment. The explanation for why the LEA included a goal is an opportunity for LEAs to clearly communicate to </w:t>
      </w:r>
      <w:r w:rsidRPr="00B91003">
        <w:t>educational partners</w:t>
      </w:r>
      <w:r w:rsidRPr="00B91003">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06585A2B" w14:textId="77777777" w:rsidR="009C0544" w:rsidRPr="00B91003" w:rsidRDefault="009C0544" w:rsidP="009C0544">
      <w:pPr>
        <w:spacing w:after="160"/>
        <w:rPr>
          <w:rFonts w:eastAsia="Arial" w:cs="Arial"/>
          <w:u w:val="single"/>
        </w:rPr>
      </w:pPr>
      <w:r w:rsidRPr="00B91003">
        <w:rPr>
          <w:rFonts w:eastAsia="Arial" w:cs="Arial"/>
        </w:rPr>
        <w:lastRenderedPageBreak/>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0687DB12" w14:textId="77777777" w:rsidR="009C0544" w:rsidRPr="00B91003" w:rsidRDefault="009C0544" w:rsidP="009C0544">
      <w:pPr>
        <w:pStyle w:val="Heading5"/>
        <w:rPr>
          <w:b/>
          <w:bCs/>
          <w:sz w:val="28"/>
          <w:szCs w:val="28"/>
        </w:rPr>
      </w:pPr>
      <w:r w:rsidRPr="00B91003">
        <w:rPr>
          <w:b/>
          <w:bCs/>
          <w:sz w:val="28"/>
          <w:szCs w:val="28"/>
        </w:rPr>
        <w:t>Requirements and Instructions</w:t>
      </w:r>
    </w:p>
    <w:p w14:paraId="24EC04E7" w14:textId="77777777" w:rsidR="009C0544" w:rsidRPr="00B91003" w:rsidRDefault="009C0544" w:rsidP="009C0544">
      <w:pPr>
        <w:spacing w:after="160"/>
        <w:rPr>
          <w:rFonts w:eastAsia="Arial" w:cs="Arial"/>
        </w:rPr>
      </w:pPr>
      <w:r w:rsidRPr="00B91003">
        <w:rPr>
          <w:rFonts w:eastAsia="Arial" w:cs="Arial"/>
        </w:rPr>
        <w:t xml:space="preserve">LEAs should prioritize the goals, specific actions, and related expenditures included within the LCAP within one or more state priorities. LEAs </w:t>
      </w:r>
      <w:r w:rsidRPr="00B91003">
        <w:rPr>
          <w:rFonts w:cs="Arial"/>
          <w:bdr w:val="none" w:sz="0" w:space="0" w:color="auto" w:frame="1"/>
        </w:rPr>
        <w:t xml:space="preserve">must </w:t>
      </w:r>
      <w:r w:rsidRPr="00B91003">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0D84D0B6" w14:textId="77777777" w:rsidR="009C0544" w:rsidRPr="00B91003" w:rsidRDefault="009C0544" w:rsidP="009C0544">
      <w:pPr>
        <w:spacing w:after="160"/>
        <w:rPr>
          <w:rFonts w:eastAsia="Arial" w:cs="Arial"/>
        </w:rPr>
      </w:pPr>
      <w:r w:rsidRPr="00B91003">
        <w:rPr>
          <w:rFonts w:eastAsia="Arial" w:cs="Arial"/>
        </w:rPr>
        <w:t>In order to support prioritization of goals, the LCAP template provides LEAs with the option of developing three different kinds of goals:</w:t>
      </w:r>
    </w:p>
    <w:p w14:paraId="3B4791D6" w14:textId="77777777" w:rsidR="009C0544" w:rsidRPr="00B91003" w:rsidRDefault="009C0544" w:rsidP="009C0544">
      <w:pPr>
        <w:pStyle w:val="ListParagraph"/>
        <w:numPr>
          <w:ilvl w:val="0"/>
          <w:numId w:val="27"/>
        </w:numPr>
        <w:spacing w:after="240"/>
        <w:contextualSpacing w:val="0"/>
        <w:rPr>
          <w:rFonts w:eastAsia="Arial" w:cs="Arial"/>
        </w:rPr>
      </w:pPr>
      <w:r w:rsidRPr="00B91003">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43B28FAA" w14:textId="77777777" w:rsidR="009C0544" w:rsidRPr="00B91003" w:rsidRDefault="009C0544" w:rsidP="009C0544">
      <w:pPr>
        <w:pStyle w:val="ListParagraph"/>
        <w:numPr>
          <w:ilvl w:val="1"/>
          <w:numId w:val="27"/>
        </w:numPr>
        <w:spacing w:after="240"/>
        <w:contextualSpacing w:val="0"/>
        <w:rPr>
          <w:rFonts w:eastAsia="Arial" w:cs="Arial"/>
        </w:rPr>
      </w:pPr>
      <w:r w:rsidRPr="00B91003">
        <w:rPr>
          <w:rFonts w:eastAsia="Arial" w:cs="Arial"/>
        </w:rPr>
        <w:t>All Equity Multiplier goals must be developed as focus goals. For additional information, see Required Focus Goal(s) for LEAs Receiving Equity Multiplier Funding below.</w:t>
      </w:r>
    </w:p>
    <w:p w14:paraId="343E4D31" w14:textId="77777777" w:rsidR="009C0544" w:rsidRPr="00B91003" w:rsidRDefault="009C0544" w:rsidP="009C0544">
      <w:pPr>
        <w:pStyle w:val="ListParagraph"/>
        <w:numPr>
          <w:ilvl w:val="0"/>
          <w:numId w:val="27"/>
        </w:numPr>
        <w:spacing w:after="240"/>
        <w:contextualSpacing w:val="0"/>
        <w:rPr>
          <w:rFonts w:eastAsia="Arial" w:cs="Arial"/>
        </w:rPr>
      </w:pPr>
      <w:r w:rsidRPr="00B91003">
        <w:rPr>
          <w:rFonts w:eastAsia="Arial" w:cs="Arial"/>
        </w:rPr>
        <w:t>Broad Goal: A Broad Goal is relatively less concentrated in its scope and may focus on improving performance across a wide range of metrics.</w:t>
      </w:r>
    </w:p>
    <w:p w14:paraId="552421DF" w14:textId="77777777" w:rsidR="009C0544" w:rsidRPr="00B91003" w:rsidRDefault="009C0544" w:rsidP="009C0544">
      <w:pPr>
        <w:pStyle w:val="ListParagraph"/>
        <w:numPr>
          <w:ilvl w:val="0"/>
          <w:numId w:val="27"/>
        </w:numPr>
        <w:spacing w:after="240"/>
        <w:contextualSpacing w:val="0"/>
        <w:rPr>
          <w:rFonts w:eastAsia="Arial" w:cs="Arial"/>
        </w:rPr>
      </w:pPr>
      <w:r w:rsidRPr="00B91003">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66345661" w14:textId="77777777" w:rsidR="009C0544" w:rsidRPr="00B91003" w:rsidRDefault="009C0544" w:rsidP="00024338">
      <w:pPr>
        <w:spacing w:before="240" w:after="120"/>
        <w:rPr>
          <w:rFonts w:eastAsia="Arial"/>
          <w:b/>
          <w:bCs/>
        </w:rPr>
      </w:pPr>
      <w:r w:rsidRPr="00B91003">
        <w:rPr>
          <w:rFonts w:eastAsia="Arial"/>
          <w:b/>
          <w:bCs/>
        </w:rPr>
        <w:t>Requirement to Address the LCFF State Priorities</w:t>
      </w:r>
    </w:p>
    <w:p w14:paraId="00E2B670" w14:textId="4CEA5167" w:rsidR="009C0544" w:rsidRPr="00B91003" w:rsidRDefault="009C0544" w:rsidP="00024338">
      <w:pPr>
        <w:spacing w:after="120"/>
        <w:rPr>
          <w:rFonts w:eastAsia="Arial"/>
        </w:rPr>
      </w:pPr>
      <w:r w:rsidRPr="00B91003">
        <w:rPr>
          <w:rFonts w:eastAsia="Arial"/>
        </w:rPr>
        <w:t xml:space="preserve">At a minimum, the LCAP must address all LCFF priorities and associated metrics articulated in </w:t>
      </w:r>
      <w:r w:rsidRPr="00B91003">
        <w:rPr>
          <w:rFonts w:eastAsia="Arial"/>
          <w:i/>
          <w:iCs/>
        </w:rPr>
        <w:t>EC</w:t>
      </w:r>
      <w:r w:rsidRPr="00B91003">
        <w:rPr>
          <w:rFonts w:eastAsia="Arial"/>
        </w:rPr>
        <w:t xml:space="preserve"> sections 52060(d) and 52066(d), as applicable to the LEA. The </w:t>
      </w:r>
      <w:hyperlink r:id="rId40" w:tooltip="Local Control Funding Formula State Priorities Summary" w:history="1">
        <w:r w:rsidRPr="00B91003">
          <w:rPr>
            <w:rStyle w:val="Hyperlink"/>
            <w:rFonts w:eastAsiaTheme="minorHAnsi" w:cs="Arial"/>
            <w:i/>
            <w:iCs/>
          </w:rPr>
          <w:t>LCFF State Priorities Summary</w:t>
        </w:r>
      </w:hyperlink>
      <w:r w:rsidRPr="00B91003">
        <w:rPr>
          <w:rFonts w:eastAsia="Arial"/>
        </w:rPr>
        <w:t xml:space="preserve"> provides a summary of </w:t>
      </w:r>
      <w:r w:rsidRPr="00B91003">
        <w:rPr>
          <w:rFonts w:eastAsia="Arial"/>
          <w:i/>
          <w:iCs/>
        </w:rPr>
        <w:t>EC</w:t>
      </w:r>
      <w:r w:rsidRPr="00B91003">
        <w:rPr>
          <w:rFonts w:eastAsia="Arial"/>
        </w:rPr>
        <w:t xml:space="preserve"> sections 52060(d) and 52066(d) </w:t>
      </w:r>
      <w:r w:rsidRPr="00B91003">
        <w:rPr>
          <w:rFonts w:ascii="Helvetica" w:hAnsi="Helvetica" w:cs="Helvetica"/>
          <w:color w:val="000000"/>
          <w:shd w:val="clear" w:color="auto" w:fill="FFFFFF"/>
        </w:rPr>
        <w:t>to aid in the development of the LCAP</w:t>
      </w:r>
      <w:r w:rsidRPr="00B91003">
        <w:rPr>
          <w:rFonts w:eastAsia="Arial"/>
        </w:rPr>
        <w:t xml:space="preserve">. </w:t>
      </w:r>
    </w:p>
    <w:p w14:paraId="147D8915" w14:textId="77777777" w:rsidR="009C0544" w:rsidRPr="00B91003" w:rsidRDefault="009C0544" w:rsidP="009C0544">
      <w:pPr>
        <w:shd w:val="clear" w:color="auto" w:fill="FFFFFF"/>
        <w:spacing w:after="240"/>
        <w:rPr>
          <w:rFonts w:eastAsiaTheme="majorEastAsia" w:cs="Calibri"/>
          <w:szCs w:val="22"/>
        </w:rPr>
      </w:pPr>
      <w:r w:rsidRPr="00B91003">
        <w:rPr>
          <w:rFonts w:eastAsiaTheme="majorEastAsia" w:cs="Calibri"/>
          <w:szCs w:val="22"/>
        </w:rPr>
        <w:t>Respond to the following prompts, as applicable:</w:t>
      </w:r>
    </w:p>
    <w:p w14:paraId="2F00AC6B" w14:textId="77777777" w:rsidR="009C0544" w:rsidRPr="00B91003" w:rsidRDefault="009C0544" w:rsidP="00024338">
      <w:pPr>
        <w:pStyle w:val="Heading6"/>
        <w:spacing w:before="240" w:after="120"/>
        <w:rPr>
          <w:b/>
          <w:bCs/>
        </w:rPr>
      </w:pPr>
      <w:r w:rsidRPr="00B91003">
        <w:rPr>
          <w:b/>
          <w:bCs/>
        </w:rPr>
        <w:t>Focus Goal(s)</w:t>
      </w:r>
    </w:p>
    <w:p w14:paraId="47E35648"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shd w:val="clear" w:color="auto" w:fill="DEEAF6" w:themeFill="accent1" w:themeFillTint="33"/>
        </w:rPr>
        <w:t>Description</w:t>
      </w:r>
      <w:r w:rsidRPr="00B91003">
        <w:rPr>
          <w:rFonts w:eastAsia="Arial" w:cs="Arial"/>
          <w:bCs/>
        </w:rPr>
        <w:t xml:space="preserve"> </w:t>
      </w:r>
    </w:p>
    <w:p w14:paraId="7771DC56" w14:textId="77777777" w:rsidR="009C0544" w:rsidRPr="00B91003" w:rsidRDefault="009C0544" w:rsidP="009C0544">
      <w:pPr>
        <w:spacing w:after="240"/>
        <w:rPr>
          <w:rFonts w:eastAsia="Arial" w:cs="Arial"/>
        </w:rPr>
      </w:pPr>
      <w:r w:rsidRPr="00B91003">
        <w:rPr>
          <w:rFonts w:eastAsia="Arial" w:cs="Arial"/>
        </w:rPr>
        <w:t xml:space="preserve">The description provided for a Focus Goal must be specific, measurable, and time bound. </w:t>
      </w:r>
    </w:p>
    <w:p w14:paraId="661EBF08" w14:textId="77777777" w:rsidR="009C0544" w:rsidRPr="00B91003" w:rsidRDefault="009C0544" w:rsidP="009C0544">
      <w:pPr>
        <w:pStyle w:val="ListParagraph"/>
        <w:numPr>
          <w:ilvl w:val="0"/>
          <w:numId w:val="46"/>
        </w:numPr>
        <w:spacing w:after="240"/>
        <w:contextualSpacing w:val="0"/>
        <w:rPr>
          <w:rFonts w:eastAsia="Arial" w:cs="Arial"/>
        </w:rPr>
      </w:pPr>
      <w:r w:rsidRPr="00B91003">
        <w:rPr>
          <w:rFonts w:eastAsia="Arial" w:cs="Arial"/>
        </w:rPr>
        <w:lastRenderedPageBreak/>
        <w:t xml:space="preserve">An LEA develops a Focus Goal to address areas of need that may require or benefit from a more specific and data intensive approach. </w:t>
      </w:r>
    </w:p>
    <w:p w14:paraId="44939669" w14:textId="77777777" w:rsidR="009C0544" w:rsidRPr="00B91003" w:rsidRDefault="009C0544" w:rsidP="009C0544">
      <w:pPr>
        <w:pStyle w:val="ListParagraph"/>
        <w:numPr>
          <w:ilvl w:val="0"/>
          <w:numId w:val="46"/>
        </w:numPr>
        <w:spacing w:after="240"/>
        <w:contextualSpacing w:val="0"/>
        <w:rPr>
          <w:rFonts w:eastAsia="Arial" w:cs="Arial"/>
        </w:rPr>
      </w:pPr>
      <w:r w:rsidRPr="00B91003">
        <w:rPr>
          <w:rFonts w:eastAsia="Arial" w:cs="Arial"/>
        </w:rPr>
        <w:t>The Focus Goal can explicitly reference the metric(s) by which achievement of the goal will be measured and the time frame according to which the LEA expects to achieve the goal.</w:t>
      </w:r>
    </w:p>
    <w:p w14:paraId="6CFE0153"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Type of Goal</w:t>
      </w:r>
    </w:p>
    <w:p w14:paraId="6785BC6B" w14:textId="77777777" w:rsidR="009C0544" w:rsidRPr="00B91003" w:rsidRDefault="009C0544" w:rsidP="009C0544">
      <w:pPr>
        <w:spacing w:after="240"/>
        <w:rPr>
          <w:rFonts w:eastAsia="Arial" w:cs="Arial"/>
        </w:rPr>
      </w:pPr>
      <w:r w:rsidRPr="00B91003">
        <w:rPr>
          <w:rFonts w:eastAsia="Arial" w:cs="Arial"/>
        </w:rPr>
        <w:t>Identify the type of goal being implemented as a Focus Goal.</w:t>
      </w:r>
    </w:p>
    <w:p w14:paraId="109A4B09"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0A3D5CE8" w14:textId="77777777" w:rsidR="009C0544" w:rsidRPr="00B91003" w:rsidRDefault="009C0544" w:rsidP="009C0544">
      <w:pPr>
        <w:spacing w:after="240"/>
        <w:rPr>
          <w:rFonts w:eastAsia="Arial" w:cs="Arial"/>
        </w:rPr>
      </w:pPr>
      <w:r w:rsidRPr="00B91003">
        <w:rPr>
          <w:rFonts w:eastAsia="Arial" w:cs="Arial"/>
        </w:rPr>
        <w:t>Identify each of the state priorities that this goal is intended to address.</w:t>
      </w:r>
    </w:p>
    <w:p w14:paraId="6F21F271"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045EC1CE" w14:textId="77777777" w:rsidR="009C0544" w:rsidRPr="00B91003" w:rsidRDefault="009C0544" w:rsidP="009C0544">
      <w:pPr>
        <w:spacing w:after="240"/>
        <w:rPr>
          <w:rFonts w:eastAsia="Arial" w:cs="Arial"/>
        </w:rPr>
      </w:pPr>
      <w:r w:rsidRPr="00B91003" w:rsidDel="00322CC0">
        <w:rPr>
          <w:rFonts w:eastAsia="Arial" w:cs="Arial"/>
        </w:rPr>
        <w:t xml:space="preserve">Explain why the LEA has chosen to prioritize this goal. </w:t>
      </w:r>
    </w:p>
    <w:p w14:paraId="423DACEA"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An explanation must be based on Dashboard data or other locally collected data. </w:t>
      </w:r>
    </w:p>
    <w:p w14:paraId="531F65DF"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7694062F"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27BE21AD" w14:textId="77777777" w:rsidR="009C0544" w:rsidRPr="00B91003" w:rsidRDefault="009C0544" w:rsidP="00024338">
      <w:pPr>
        <w:pStyle w:val="Heading6"/>
        <w:spacing w:before="240" w:after="120"/>
        <w:rPr>
          <w:b/>
          <w:bCs/>
        </w:rPr>
      </w:pPr>
      <w:r w:rsidRPr="00B91003">
        <w:rPr>
          <w:b/>
          <w:bCs/>
        </w:rPr>
        <w:t>Required Focus Goal(s) for LEAs Receiving Equity Multiplier Funding</w:t>
      </w:r>
    </w:p>
    <w:p w14:paraId="441EB334" w14:textId="77777777" w:rsidR="009C0544" w:rsidRPr="00B91003" w:rsidRDefault="009C0544" w:rsidP="009C0544">
      <w:pPr>
        <w:shd w:val="clear" w:color="auto" w:fill="DEEAF6" w:themeFill="accent1" w:themeFillTint="33"/>
        <w:rPr>
          <w:rFonts w:eastAsia="Arial"/>
        </w:rPr>
      </w:pPr>
      <w:r w:rsidRPr="00B91003">
        <w:rPr>
          <w:rFonts w:eastAsia="Arial"/>
          <w:shd w:val="clear" w:color="auto" w:fill="DEEAF6" w:themeFill="accent1" w:themeFillTint="33"/>
        </w:rPr>
        <w:t>Description</w:t>
      </w:r>
    </w:p>
    <w:p w14:paraId="68CDA50F" w14:textId="77777777" w:rsidR="009C0544" w:rsidRPr="00B91003" w:rsidRDefault="009C0544" w:rsidP="009C0544">
      <w:pPr>
        <w:shd w:val="clear" w:color="auto" w:fill="FFFFFF"/>
        <w:spacing w:before="240" w:after="240"/>
        <w:textAlignment w:val="baseline"/>
        <w:rPr>
          <w:rFonts w:cs="Arial"/>
          <w:bdr w:val="none" w:sz="0" w:space="0" w:color="auto" w:frame="1"/>
        </w:rPr>
      </w:pPr>
      <w:r w:rsidRPr="00B91003">
        <w:rPr>
          <w:rFonts w:cs="Arial"/>
          <w:bdr w:val="none" w:sz="0" w:space="0" w:color="auto" w:frame="1"/>
        </w:rPr>
        <w:t>LEAs receiving Equity Multiplier funding must include one or more focus goals for each school generating Equity Multiplier funding. In addition to addressing the focus goal requirements described above, LEAs must adhere to the following requirements.</w:t>
      </w:r>
    </w:p>
    <w:p w14:paraId="3442221E" w14:textId="77777777" w:rsidR="009C0544" w:rsidRPr="00B91003" w:rsidRDefault="009C0544" w:rsidP="009C0544">
      <w:pPr>
        <w:shd w:val="clear" w:color="auto" w:fill="FFFFFF"/>
        <w:spacing w:after="240"/>
        <w:textAlignment w:val="baseline"/>
        <w:rPr>
          <w:rFonts w:cs="Arial"/>
          <w:bdr w:val="none" w:sz="0" w:space="0" w:color="auto" w:frame="1"/>
        </w:rPr>
      </w:pPr>
      <w:r w:rsidRPr="00B91003">
        <w:rPr>
          <w:rFonts w:cs="Arial"/>
          <w:bdr w:val="none" w:sz="0" w:space="0" w:color="auto" w:frame="1"/>
        </w:rPr>
        <w:t>Focus goals for Equity Multiplier schoolsites must address the following:</w:t>
      </w:r>
    </w:p>
    <w:p w14:paraId="6823A16D" w14:textId="77777777" w:rsidR="009C0544" w:rsidRPr="00B91003" w:rsidRDefault="009C0544" w:rsidP="009C0544">
      <w:pPr>
        <w:pStyle w:val="ListParagraph"/>
        <w:numPr>
          <w:ilvl w:val="0"/>
          <w:numId w:val="78"/>
        </w:numPr>
        <w:shd w:val="clear" w:color="auto" w:fill="FFFFFF"/>
        <w:spacing w:after="240"/>
        <w:contextualSpacing w:val="0"/>
        <w:textAlignment w:val="baseline"/>
        <w:rPr>
          <w:rFonts w:cs="Arial"/>
        </w:rPr>
      </w:pPr>
      <w:r w:rsidRPr="00B91003">
        <w:rPr>
          <w:rFonts w:cs="Arial"/>
        </w:rPr>
        <w:t xml:space="preserve">All </w:t>
      </w:r>
      <w:r w:rsidRPr="00B91003">
        <w:rPr>
          <w:rFonts w:cs="Arial"/>
          <w:bdr w:val="none" w:sz="0" w:space="0" w:color="auto" w:frame="1"/>
        </w:rPr>
        <w:t>student groups that have the lowest performance level on one or more state indicators on the Dashboard, and</w:t>
      </w:r>
    </w:p>
    <w:p w14:paraId="39F4CC35" w14:textId="77777777" w:rsidR="009C0544" w:rsidRPr="00B91003" w:rsidRDefault="009C0544" w:rsidP="009C0544">
      <w:pPr>
        <w:pStyle w:val="ListParagraph"/>
        <w:numPr>
          <w:ilvl w:val="0"/>
          <w:numId w:val="78"/>
        </w:numPr>
        <w:shd w:val="clear" w:color="auto" w:fill="FFFFFF"/>
        <w:spacing w:after="240"/>
        <w:contextualSpacing w:val="0"/>
        <w:textAlignment w:val="baseline"/>
        <w:rPr>
          <w:rFonts w:cs="Arial"/>
          <w:bdr w:val="none" w:sz="0" w:space="0" w:color="auto" w:frame="1"/>
        </w:rPr>
      </w:pPr>
      <w:r w:rsidRPr="00B91003">
        <w:rPr>
          <w:rFonts w:cs="Arial"/>
          <w:bdr w:val="none" w:sz="0" w:space="0" w:color="auto" w:frame="1"/>
        </w:rPr>
        <w:t>Any underlying issues in the credentialing, subject matter preparation, and retention of the school’s educators, if applicable.</w:t>
      </w:r>
    </w:p>
    <w:p w14:paraId="7F4ADF86" w14:textId="77777777" w:rsidR="009C0544" w:rsidRPr="00B91003" w:rsidRDefault="009C0544" w:rsidP="009C0544">
      <w:pPr>
        <w:pStyle w:val="ListParagraph"/>
        <w:numPr>
          <w:ilvl w:val="0"/>
          <w:numId w:val="73"/>
        </w:numPr>
        <w:shd w:val="clear" w:color="auto" w:fill="FFFFFF"/>
        <w:spacing w:after="240"/>
        <w:contextualSpacing w:val="0"/>
        <w:textAlignment w:val="baseline"/>
        <w:rPr>
          <w:rFonts w:cs="Arial"/>
        </w:rPr>
      </w:pPr>
      <w:r w:rsidRPr="00B91003">
        <w:rPr>
          <w:rFonts w:cs="Arial"/>
        </w:rPr>
        <w:t>Focus Goals for each and every Equity Multiplier schoolsite must identify specific metrics for each identified student group, as applicable.</w:t>
      </w:r>
    </w:p>
    <w:p w14:paraId="766E0273" w14:textId="77777777" w:rsidR="009C0544" w:rsidRPr="00B91003" w:rsidRDefault="009C0544" w:rsidP="009C0544">
      <w:pPr>
        <w:pStyle w:val="ListParagraph"/>
        <w:numPr>
          <w:ilvl w:val="0"/>
          <w:numId w:val="73"/>
        </w:numPr>
        <w:shd w:val="clear" w:color="auto" w:fill="FFFFFF"/>
        <w:spacing w:after="240"/>
        <w:contextualSpacing w:val="0"/>
        <w:textAlignment w:val="baseline"/>
        <w:rPr>
          <w:rFonts w:cs="Arial"/>
        </w:rPr>
      </w:pPr>
      <w:r w:rsidRPr="00B91003">
        <w:rPr>
          <w:rFonts w:cs="Arial"/>
        </w:rPr>
        <w:lastRenderedPageBreak/>
        <w:t xml:space="preserve">An LEA may create a single goal for multiple Equity Multiplier schoolsites if those schoolsites have the same student group(s) performing at the lowest performance level on one or more state indicators on the Dashboard or, experience similar issues in the credentialing, subject matter preparation, and retention of the school’s educators. </w:t>
      </w:r>
    </w:p>
    <w:p w14:paraId="7560EFD5" w14:textId="77777777" w:rsidR="009C0544" w:rsidRPr="00B91003" w:rsidRDefault="009C0544" w:rsidP="009C0544">
      <w:pPr>
        <w:pStyle w:val="ListParagraph"/>
        <w:numPr>
          <w:ilvl w:val="1"/>
          <w:numId w:val="73"/>
        </w:numPr>
        <w:shd w:val="clear" w:color="auto" w:fill="FFFFFF"/>
        <w:spacing w:after="240"/>
        <w:contextualSpacing w:val="0"/>
        <w:textAlignment w:val="baseline"/>
        <w:rPr>
          <w:rFonts w:cs="Arial"/>
        </w:rPr>
      </w:pPr>
      <w:r w:rsidRPr="00B91003">
        <w:rPr>
          <w:rFonts w:cs="Arial"/>
        </w:rPr>
        <w:t>When creating a single goal for multiple Equity Multiplier schoolsites, the goal must identify the student groups and the performance levels on the Dashboard that the Focus Goal is addressing; or,</w:t>
      </w:r>
    </w:p>
    <w:p w14:paraId="22DDBA8A" w14:textId="77777777" w:rsidR="009C0544" w:rsidRPr="00B91003" w:rsidRDefault="009C0544" w:rsidP="009C0544">
      <w:pPr>
        <w:pStyle w:val="ListParagraph"/>
        <w:numPr>
          <w:ilvl w:val="1"/>
          <w:numId w:val="73"/>
        </w:numPr>
        <w:shd w:val="clear" w:color="auto" w:fill="FFFFFF"/>
        <w:spacing w:after="240"/>
        <w:contextualSpacing w:val="0"/>
        <w:textAlignment w:val="baseline"/>
        <w:rPr>
          <w:rFonts w:cs="Arial"/>
        </w:rPr>
      </w:pPr>
      <w:r w:rsidRPr="00B91003">
        <w:rPr>
          <w:rFonts w:cs="Arial"/>
        </w:rPr>
        <w:t>The common issues the schoolsites are experiencing in credentialing, subject matter preparation, and retention of the school’s educators, if applicable.</w:t>
      </w:r>
    </w:p>
    <w:p w14:paraId="2F49F2DC"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Type of Goal</w:t>
      </w:r>
    </w:p>
    <w:p w14:paraId="42F6BAA3" w14:textId="77777777" w:rsidR="009C0544" w:rsidRPr="00B91003" w:rsidRDefault="009C0544" w:rsidP="009C0544">
      <w:pPr>
        <w:spacing w:after="240"/>
        <w:rPr>
          <w:rFonts w:eastAsia="Arial" w:cs="Arial"/>
        </w:rPr>
      </w:pPr>
      <w:r w:rsidRPr="00B91003">
        <w:rPr>
          <w:rFonts w:eastAsia="Arial" w:cs="Arial"/>
        </w:rPr>
        <w:t>Identify the type of goal being implemented as an Equity Multiplier Focus Goal.</w:t>
      </w:r>
    </w:p>
    <w:p w14:paraId="0E62DB74"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0189BBA0" w14:textId="77777777" w:rsidR="009C0544" w:rsidRPr="00B91003" w:rsidRDefault="009C0544" w:rsidP="009C0544">
      <w:pPr>
        <w:spacing w:after="240"/>
        <w:rPr>
          <w:rFonts w:eastAsia="Arial" w:cs="Arial"/>
        </w:rPr>
      </w:pPr>
      <w:r w:rsidRPr="00B91003">
        <w:rPr>
          <w:rFonts w:eastAsia="Arial" w:cs="Arial"/>
        </w:rPr>
        <w:t>Identify each of the state priorities that this goal is intended to address.</w:t>
      </w:r>
    </w:p>
    <w:p w14:paraId="1BEF8B5F"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4FC26F5D" w14:textId="77777777" w:rsidR="009C0544" w:rsidRPr="00B91003" w:rsidRDefault="009C0544" w:rsidP="009C0544">
      <w:pPr>
        <w:spacing w:after="240"/>
        <w:rPr>
          <w:rFonts w:eastAsia="Arial" w:cs="Arial"/>
        </w:rPr>
      </w:pPr>
      <w:r w:rsidRPr="00B91003" w:rsidDel="00322CC0">
        <w:rPr>
          <w:rFonts w:eastAsia="Arial" w:cs="Arial"/>
        </w:rPr>
        <w:t xml:space="preserve">Explain why the LEA has chosen to prioritize this goal. </w:t>
      </w:r>
    </w:p>
    <w:p w14:paraId="71371C6F"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An explanation must be based on Dashboard data or other locally collected data. </w:t>
      </w:r>
    </w:p>
    <w:p w14:paraId="6A4AC828"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51ED8DDB" w14:textId="77777777" w:rsidR="009C0544" w:rsidRPr="00B91003" w:rsidRDefault="009C0544" w:rsidP="009C0544">
      <w:pPr>
        <w:pStyle w:val="ListParagraph"/>
        <w:numPr>
          <w:ilvl w:val="0"/>
          <w:numId w:val="47"/>
        </w:numPr>
        <w:spacing w:after="240"/>
        <w:contextualSpacing w:val="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2167F6E8" w14:textId="77777777" w:rsidR="009C0544" w:rsidRPr="00B91003" w:rsidRDefault="009C0544" w:rsidP="009C0544">
      <w:pPr>
        <w:pStyle w:val="ListParagraph"/>
        <w:numPr>
          <w:ilvl w:val="0"/>
          <w:numId w:val="47"/>
        </w:numPr>
        <w:shd w:val="clear" w:color="auto" w:fill="FFFFFF"/>
        <w:spacing w:after="240"/>
        <w:contextualSpacing w:val="0"/>
        <w:textAlignment w:val="baseline"/>
        <w:rPr>
          <w:rFonts w:cs="Arial"/>
        </w:rPr>
      </w:pPr>
      <w:r w:rsidRPr="00B91003">
        <w:rPr>
          <w:rFonts w:cs="Arial"/>
        </w:rPr>
        <w:t>In addition to this information, the LEA must also identify:</w:t>
      </w:r>
    </w:p>
    <w:p w14:paraId="2C77EEC9" w14:textId="77777777" w:rsidR="009C0544" w:rsidRPr="00B91003" w:rsidRDefault="009C0544" w:rsidP="009C0544">
      <w:pPr>
        <w:pStyle w:val="ListParagraph"/>
        <w:numPr>
          <w:ilvl w:val="1"/>
          <w:numId w:val="47"/>
        </w:numPr>
        <w:shd w:val="clear" w:color="auto" w:fill="FFFFFF"/>
        <w:spacing w:after="240"/>
        <w:contextualSpacing w:val="0"/>
        <w:textAlignment w:val="baseline"/>
        <w:rPr>
          <w:rFonts w:cs="Arial"/>
        </w:rPr>
      </w:pPr>
      <w:r w:rsidRPr="00B91003">
        <w:rPr>
          <w:rFonts w:cs="Arial"/>
        </w:rPr>
        <w:t>The school or schools to which the goal applies</w:t>
      </w:r>
    </w:p>
    <w:p w14:paraId="101059F5" w14:textId="77777777" w:rsidR="009C0544" w:rsidRPr="00B91003" w:rsidRDefault="009C0544" w:rsidP="009C0544">
      <w:pPr>
        <w:shd w:val="clear" w:color="auto" w:fill="FFFFFF"/>
        <w:spacing w:after="240"/>
        <w:textAlignment w:val="baseline"/>
        <w:rPr>
          <w:rFonts w:cs="Arial"/>
        </w:rPr>
      </w:pPr>
      <w:r w:rsidRPr="00B91003">
        <w:rPr>
          <w:rFonts w:cs="Arial"/>
        </w:rPr>
        <w:t>LEAs are encouraged to approach an Equity Multiplier goal from a wholistic standpoint, considering how the goal might maximize student outcomes through the use of LCFF and other funding in addition to Equity Multiplier funds.</w:t>
      </w:r>
    </w:p>
    <w:p w14:paraId="5E57C3AD" w14:textId="77777777" w:rsidR="009C0544" w:rsidRPr="00B91003" w:rsidRDefault="009C0544" w:rsidP="009C0544">
      <w:pPr>
        <w:pStyle w:val="ListParagraph"/>
        <w:numPr>
          <w:ilvl w:val="0"/>
          <w:numId w:val="69"/>
        </w:numPr>
        <w:shd w:val="clear" w:color="auto" w:fill="FFFFFF"/>
        <w:spacing w:after="240"/>
        <w:contextualSpacing w:val="0"/>
        <w:textAlignment w:val="baseline"/>
        <w:rPr>
          <w:rFonts w:cs="Arial"/>
        </w:rPr>
      </w:pPr>
      <w:r w:rsidRPr="00B91003">
        <w:rPr>
          <w:rFonts w:cs="Arial"/>
        </w:rPr>
        <w:lastRenderedPageBreak/>
        <w:t xml:space="preserve">Equity Multiplier funds must be used to supplement, not supplant, funding provided to Equity Multiplier schoolsites for purposes of the LCFF, the Expanded Learning Opportunities Program (ELO-P), the Literacy Coaches and Reading Specialists (LCRS) Grant Program, and/or the California Community Schools Partnership Program (CCSPP). </w:t>
      </w:r>
    </w:p>
    <w:p w14:paraId="67FA9C1C" w14:textId="77777777" w:rsidR="009C0544" w:rsidRPr="00B91003" w:rsidRDefault="009C0544" w:rsidP="009C0544">
      <w:pPr>
        <w:pStyle w:val="ListParagraph"/>
        <w:numPr>
          <w:ilvl w:val="0"/>
          <w:numId w:val="69"/>
        </w:numPr>
        <w:shd w:val="clear" w:color="auto" w:fill="FFFFFF"/>
        <w:spacing w:after="240"/>
        <w:contextualSpacing w:val="0"/>
        <w:textAlignment w:val="baseline"/>
        <w:rPr>
          <w:rFonts w:cs="Arial"/>
        </w:rPr>
      </w:pPr>
      <w:r w:rsidRPr="00B91003">
        <w:rPr>
          <w:rFonts w:cs="Arial"/>
        </w:rPr>
        <w:t>This means that Equity Multiplier funds must not be used to replace funding that an Equity Multiplier schoolsite would otherwise receive to implement LEA-wide actions identified in the LCAP or that an Equity Multiplier schoolsite would otherwise receive to implement provisions of the ELO-P, the LCRS, and/or the CCSPP.</w:t>
      </w:r>
    </w:p>
    <w:p w14:paraId="1443DD54" w14:textId="2A42A7A0" w:rsidR="009C0544" w:rsidRPr="00B91003" w:rsidRDefault="009C0544" w:rsidP="009C0544">
      <w:pPr>
        <w:spacing w:after="240"/>
        <w:rPr>
          <w:rFonts w:cs="Arial"/>
          <w:color w:val="2C2E35"/>
          <w:shd w:val="clear" w:color="auto" w:fill="FFFFFF"/>
        </w:rPr>
      </w:pPr>
      <w:r w:rsidRPr="00B91003">
        <w:rPr>
          <w:rFonts w:cs="Arial"/>
          <w:b/>
          <w:bCs/>
        </w:rPr>
        <w:t xml:space="preserve">Note: </w:t>
      </w:r>
      <w:r w:rsidRPr="00B91003">
        <w:rPr>
          <w:rFonts w:cs="Arial"/>
          <w:i/>
          <w:iCs/>
        </w:rPr>
        <w:t>EC</w:t>
      </w:r>
      <w:r w:rsidRPr="00B91003">
        <w:rPr>
          <w:rFonts w:cs="Arial"/>
        </w:rPr>
        <w:t xml:space="preserve"> Section </w:t>
      </w:r>
      <w:hyperlink r:id="rId41" w:tooltip="California Education Code Section 42238.024" w:history="1">
        <w:r w:rsidRPr="00B91003">
          <w:rPr>
            <w:rStyle w:val="Hyperlink"/>
            <w:rFonts w:eastAsiaTheme="majorEastAsia" w:cs="Arial"/>
          </w:rPr>
          <w:t>42238.024(b)(1) (California Legislative Information)</w:t>
        </w:r>
      </w:hyperlink>
      <w:r w:rsidRPr="00B91003">
        <w:rPr>
          <w:rFonts w:cs="Arial"/>
        </w:rPr>
        <w:t xml:space="preserve"> requires that Equity Multiplier funds be used for the provision of evidence-based services and supports for students. Evidence-based services and supports are based on objective evidence that has informed the design of the service or support and/or guides the modification of those services and supports. Evidence-based supports and strategies are most commonly based on </w:t>
      </w:r>
      <w:r w:rsidRPr="00B91003">
        <w:rPr>
          <w:rFonts w:cs="Arial"/>
          <w:color w:val="2C2E35"/>
          <w:shd w:val="clear" w:color="auto" w:fill="FFFFFF"/>
        </w:rPr>
        <w:t>educational research and/or metrics of LEA, school, and/or student performance.</w:t>
      </w:r>
    </w:p>
    <w:p w14:paraId="0A8E9C5C" w14:textId="77777777" w:rsidR="009C0544" w:rsidRPr="00B91003" w:rsidRDefault="009C0544" w:rsidP="00024338">
      <w:pPr>
        <w:pStyle w:val="Heading6"/>
        <w:spacing w:before="240" w:after="120"/>
        <w:rPr>
          <w:b/>
          <w:bCs/>
        </w:rPr>
      </w:pPr>
      <w:r w:rsidRPr="00B91003">
        <w:rPr>
          <w:b/>
          <w:bCs/>
        </w:rPr>
        <w:t>Broad Goal</w:t>
      </w:r>
    </w:p>
    <w:p w14:paraId="1C113BC8"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Description </w:t>
      </w:r>
    </w:p>
    <w:p w14:paraId="5C2F30A3" w14:textId="77777777" w:rsidR="009C0544" w:rsidRPr="00B91003" w:rsidRDefault="009C0544" w:rsidP="009C0544">
      <w:pPr>
        <w:spacing w:after="240"/>
        <w:rPr>
          <w:rFonts w:eastAsia="Arial" w:cs="Arial"/>
        </w:rPr>
      </w:pPr>
      <w:r w:rsidRPr="00B91003">
        <w:rPr>
          <w:rFonts w:eastAsia="Arial" w:cs="Arial"/>
        </w:rPr>
        <w:t xml:space="preserve">Describe what the LEA plans to achieve through the actions included in the goal. </w:t>
      </w:r>
    </w:p>
    <w:p w14:paraId="1969B3E9" w14:textId="77777777" w:rsidR="009C0544" w:rsidRPr="00B91003" w:rsidRDefault="009C0544" w:rsidP="009C0544">
      <w:pPr>
        <w:pStyle w:val="ListParagraph"/>
        <w:numPr>
          <w:ilvl w:val="0"/>
          <w:numId w:val="48"/>
        </w:numPr>
        <w:spacing w:after="240"/>
        <w:contextualSpacing w:val="0"/>
        <w:rPr>
          <w:rFonts w:eastAsia="Arial" w:cs="Arial"/>
        </w:rPr>
      </w:pPr>
      <w:r w:rsidRPr="00B91003">
        <w:rPr>
          <w:rFonts w:eastAsia="Arial" w:cs="Arial"/>
        </w:rPr>
        <w:t xml:space="preserve">The description of a broad goal will be clearly aligned with the expected measurable outcomes included for the goal. </w:t>
      </w:r>
    </w:p>
    <w:p w14:paraId="0727AB31" w14:textId="77777777" w:rsidR="009C0544" w:rsidRPr="00B91003" w:rsidRDefault="009C0544" w:rsidP="009C0544">
      <w:pPr>
        <w:pStyle w:val="ListParagraph"/>
        <w:numPr>
          <w:ilvl w:val="0"/>
          <w:numId w:val="48"/>
        </w:numPr>
        <w:spacing w:after="240"/>
        <w:contextualSpacing w:val="0"/>
        <w:rPr>
          <w:rFonts w:eastAsia="Arial" w:cs="Arial"/>
        </w:rPr>
      </w:pPr>
      <w:r w:rsidRPr="00B91003">
        <w:rPr>
          <w:rFonts w:eastAsia="Arial" w:cs="Arial"/>
        </w:rPr>
        <w:t xml:space="preserve">The goal description organizes the actions and expected outcomes in a cohesive and consistent manner. </w:t>
      </w:r>
    </w:p>
    <w:p w14:paraId="17DF3D76" w14:textId="77777777" w:rsidR="009C0544" w:rsidRPr="00B91003" w:rsidRDefault="009C0544" w:rsidP="009C0544">
      <w:pPr>
        <w:pStyle w:val="ListParagraph"/>
        <w:numPr>
          <w:ilvl w:val="0"/>
          <w:numId w:val="48"/>
        </w:numPr>
        <w:spacing w:after="240"/>
        <w:contextualSpacing w:val="0"/>
        <w:rPr>
          <w:rFonts w:eastAsia="Arial" w:cs="Arial"/>
        </w:rPr>
      </w:pPr>
      <w:r w:rsidRPr="00B91003">
        <w:rPr>
          <w:rFonts w:eastAsia="Arial" w:cs="Arial"/>
        </w:rPr>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6A45965B"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Type of Goal</w:t>
      </w:r>
    </w:p>
    <w:p w14:paraId="0AA60DA2" w14:textId="77777777" w:rsidR="009C0544" w:rsidRPr="00B91003" w:rsidRDefault="009C0544" w:rsidP="009C0544">
      <w:pPr>
        <w:spacing w:after="240"/>
        <w:rPr>
          <w:rFonts w:eastAsia="Arial" w:cs="Arial"/>
        </w:rPr>
      </w:pPr>
      <w:r w:rsidRPr="00B91003">
        <w:rPr>
          <w:rFonts w:eastAsia="Arial" w:cs="Arial"/>
        </w:rPr>
        <w:t>Identify the type of goal being implemented as a Broad Goal.</w:t>
      </w:r>
    </w:p>
    <w:p w14:paraId="1F65BAE6"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State Priorities addressed by this goal. </w:t>
      </w:r>
    </w:p>
    <w:p w14:paraId="1CBFC221" w14:textId="77777777" w:rsidR="009C0544" w:rsidRPr="00B91003" w:rsidRDefault="009C0544" w:rsidP="009C0544">
      <w:pPr>
        <w:spacing w:after="240"/>
        <w:rPr>
          <w:rFonts w:eastAsia="Arial" w:cs="Arial"/>
          <w:b/>
        </w:rPr>
      </w:pPr>
      <w:r w:rsidRPr="00B91003">
        <w:rPr>
          <w:rFonts w:eastAsia="Arial" w:cs="Arial"/>
          <w:bCs/>
        </w:rPr>
        <w:t xml:space="preserve">Identify </w:t>
      </w:r>
      <w:r w:rsidRPr="00B91003">
        <w:rPr>
          <w:rFonts w:eastAsia="Arial" w:cs="Arial"/>
        </w:rPr>
        <w:t xml:space="preserve">each of </w:t>
      </w:r>
      <w:r w:rsidRPr="00B91003">
        <w:rPr>
          <w:rFonts w:eastAsia="Arial" w:cs="Arial"/>
          <w:bCs/>
        </w:rPr>
        <w:t>the state priorities that this goal is intended to address.</w:t>
      </w:r>
    </w:p>
    <w:p w14:paraId="038724CA"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 xml:space="preserve">goal. </w:t>
      </w:r>
    </w:p>
    <w:p w14:paraId="729B00B8" w14:textId="77777777" w:rsidR="009C0544" w:rsidRPr="00B91003" w:rsidRDefault="009C0544" w:rsidP="009C0544">
      <w:pPr>
        <w:spacing w:after="240"/>
        <w:rPr>
          <w:rFonts w:eastAsia="Arial" w:cs="Arial"/>
        </w:rPr>
      </w:pPr>
      <w:r w:rsidRPr="00B91003">
        <w:rPr>
          <w:rFonts w:eastAsia="Arial" w:cs="Arial"/>
        </w:rPr>
        <w:t>Explain why the LEA developed this goal and how the actions and metrics grouped together will help achieve the goal.</w:t>
      </w:r>
    </w:p>
    <w:p w14:paraId="3F777A8B" w14:textId="77777777" w:rsidR="009C0544" w:rsidRPr="00B91003" w:rsidRDefault="009C0544" w:rsidP="00024338">
      <w:pPr>
        <w:pStyle w:val="Heading6"/>
        <w:spacing w:before="240" w:after="120"/>
        <w:rPr>
          <w:b/>
          <w:bCs/>
        </w:rPr>
      </w:pPr>
      <w:r w:rsidRPr="00B91003">
        <w:rPr>
          <w:b/>
          <w:bCs/>
        </w:rPr>
        <w:lastRenderedPageBreak/>
        <w:t>Maintenance of Progress Goal</w:t>
      </w:r>
    </w:p>
    <w:p w14:paraId="65A50F52"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Description </w:t>
      </w:r>
    </w:p>
    <w:p w14:paraId="08499B0D" w14:textId="77777777" w:rsidR="009C0544" w:rsidRPr="00B91003" w:rsidRDefault="009C0544" w:rsidP="009C0544">
      <w:pPr>
        <w:spacing w:after="240"/>
        <w:rPr>
          <w:rFonts w:eastAsia="Arial" w:cs="Arial"/>
          <w:color w:val="000000"/>
        </w:rPr>
      </w:pPr>
      <w:r w:rsidRPr="00B91003">
        <w:rPr>
          <w:rFonts w:eastAsia="Arial" w:cs="Arial"/>
        </w:rPr>
        <w:t xml:space="preserve">Describe </w:t>
      </w:r>
      <w:r w:rsidRPr="00B91003">
        <w:rPr>
          <w:rFonts w:eastAsia="Arial" w:cs="Arial"/>
          <w:color w:val="000000"/>
        </w:rPr>
        <w:t xml:space="preserve">how the LEA intends to maintain the progress made in the LCFF State Priorities not addressed by the other goals in the LCAP. </w:t>
      </w:r>
    </w:p>
    <w:p w14:paraId="0ACE0889" w14:textId="77777777" w:rsidR="009C0544" w:rsidRPr="00B91003" w:rsidRDefault="009C0544" w:rsidP="009C0544">
      <w:pPr>
        <w:pStyle w:val="ListParagraph"/>
        <w:numPr>
          <w:ilvl w:val="0"/>
          <w:numId w:val="49"/>
        </w:numPr>
        <w:spacing w:after="240"/>
        <w:contextualSpacing w:val="0"/>
        <w:rPr>
          <w:rFonts w:eastAsia="Arial" w:cs="Arial"/>
        </w:rPr>
      </w:pPr>
      <w:r w:rsidRPr="00B91003">
        <w:rPr>
          <w:rFonts w:eastAsia="Arial" w:cs="Arial"/>
        </w:rPr>
        <w:t xml:space="preserve">Use this type of goal to address the state priorities and applicable metrics not addressed within the other goals in the LCAP. </w:t>
      </w:r>
    </w:p>
    <w:p w14:paraId="1D2A15D6" w14:textId="77777777" w:rsidR="009C0544" w:rsidRPr="00B91003" w:rsidRDefault="009C0544" w:rsidP="009C0544">
      <w:pPr>
        <w:pStyle w:val="ListParagraph"/>
        <w:numPr>
          <w:ilvl w:val="0"/>
          <w:numId w:val="49"/>
        </w:numPr>
        <w:spacing w:after="240"/>
        <w:contextualSpacing w:val="0"/>
        <w:rPr>
          <w:rFonts w:eastAsia="Arial" w:cs="Arial"/>
        </w:rPr>
      </w:pPr>
      <w:r w:rsidRPr="00B91003">
        <w:rPr>
          <w:rFonts w:eastAsia="Arial" w:cs="Arial"/>
        </w:rPr>
        <w:t xml:space="preserve">The state priorities and metrics to be addressed in this section are those for which the LEA, in consultation with </w:t>
      </w:r>
      <w:r w:rsidRPr="00B91003">
        <w:t>educational partners</w:t>
      </w:r>
      <w:r w:rsidRPr="00B91003">
        <w:rPr>
          <w:rFonts w:eastAsia="Arial" w:cs="Arial"/>
        </w:rPr>
        <w:t>, has determined to maintain actions and monitor progress while focusing implementation efforts on the actions covered by other goals in the LCAP.</w:t>
      </w:r>
    </w:p>
    <w:p w14:paraId="729470B5"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Type of Goal</w:t>
      </w:r>
    </w:p>
    <w:p w14:paraId="43B4B1E9" w14:textId="77777777" w:rsidR="009C0544" w:rsidRPr="00B91003" w:rsidRDefault="009C0544" w:rsidP="009C0544">
      <w:pPr>
        <w:spacing w:after="240"/>
        <w:rPr>
          <w:rFonts w:eastAsia="Arial" w:cs="Arial"/>
        </w:rPr>
      </w:pPr>
      <w:r w:rsidRPr="00B91003">
        <w:rPr>
          <w:rFonts w:eastAsia="Arial" w:cs="Arial"/>
        </w:rPr>
        <w:t>Identify the type of goal being implemented as a Maintenance of Progress Goal.</w:t>
      </w:r>
    </w:p>
    <w:p w14:paraId="061A0FB0"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30D896D3" w14:textId="77777777" w:rsidR="009C0544" w:rsidRPr="00B91003" w:rsidRDefault="009C0544" w:rsidP="009C0544">
      <w:pPr>
        <w:spacing w:after="240"/>
        <w:rPr>
          <w:rFonts w:eastAsia="Arial" w:cs="Arial"/>
        </w:rPr>
      </w:pPr>
      <w:r w:rsidRPr="00B91003">
        <w:rPr>
          <w:rFonts w:eastAsia="Arial" w:cs="Arial"/>
        </w:rPr>
        <w:t>Identify each of the state priorities that this goal is intended to address.</w:t>
      </w:r>
    </w:p>
    <w:p w14:paraId="001EE5DD" w14:textId="77777777" w:rsidR="009C0544" w:rsidRPr="00B91003" w:rsidRDefault="009C0544" w:rsidP="009C0544">
      <w:pPr>
        <w:shd w:val="clear" w:color="auto" w:fill="DEEAF6" w:themeFill="accent1" w:themeFillTint="33"/>
        <w:spacing w:after="240"/>
        <w:rPr>
          <w:rFonts w:eastAsia="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Pr>
          <w:rFonts w:eastAsia="Arial"/>
          <w:bCs/>
        </w:rPr>
        <w:t xml:space="preserve"> </w:t>
      </w:r>
    </w:p>
    <w:p w14:paraId="3C64EE28" w14:textId="77777777" w:rsidR="009C0544" w:rsidRPr="00B91003" w:rsidRDefault="009C0544" w:rsidP="009C0544">
      <w:pPr>
        <w:spacing w:after="240"/>
        <w:rPr>
          <w:rFonts w:eastAsia="Arial" w:cs="Arial"/>
        </w:rPr>
      </w:pPr>
      <w:r w:rsidRPr="00B91003">
        <w:rPr>
          <w:rFonts w:eastAsia="Arial" w:cs="Arial"/>
        </w:rPr>
        <w:t>Explain how the actions will sustain the progress exemplified by the related metrics.</w:t>
      </w:r>
    </w:p>
    <w:p w14:paraId="07114815" w14:textId="77777777" w:rsidR="009C0544" w:rsidRPr="00B91003" w:rsidRDefault="009C0544" w:rsidP="00024338">
      <w:pPr>
        <w:pStyle w:val="Heading6"/>
        <w:spacing w:before="240" w:after="120"/>
        <w:rPr>
          <w:b/>
          <w:bCs/>
        </w:rPr>
      </w:pPr>
      <w:r w:rsidRPr="00B91003">
        <w:rPr>
          <w:b/>
          <w:bCs/>
        </w:rPr>
        <w:t>Measuring and Reporting Results:</w:t>
      </w:r>
    </w:p>
    <w:p w14:paraId="3D06FD6F" w14:textId="77777777" w:rsidR="009C0544" w:rsidRPr="00B91003" w:rsidRDefault="009C0544" w:rsidP="009C0544">
      <w:pPr>
        <w:spacing w:after="240"/>
        <w:rPr>
          <w:rFonts w:eastAsia="Arial" w:cs="Arial"/>
        </w:rPr>
      </w:pPr>
      <w:r w:rsidRPr="00B91003">
        <w:rPr>
          <w:rFonts w:eastAsia="Arial" w:cs="Arial"/>
        </w:rPr>
        <w:t xml:space="preserve">For each LCAP year, identify the metric(s) that the LEA will use to track progress toward the expected outcomes. </w:t>
      </w:r>
    </w:p>
    <w:p w14:paraId="503560D1" w14:textId="77777777" w:rsidR="009C0544" w:rsidRPr="00B91003" w:rsidRDefault="009C0544" w:rsidP="009C0544">
      <w:pPr>
        <w:pStyle w:val="ListParagraph"/>
        <w:numPr>
          <w:ilvl w:val="0"/>
          <w:numId w:val="50"/>
        </w:numPr>
        <w:spacing w:after="240"/>
        <w:contextualSpacing w:val="0"/>
        <w:rPr>
          <w:rFonts w:eastAsia="Arial" w:cs="Arial"/>
        </w:rPr>
      </w:pPr>
      <w:r w:rsidRPr="00B91003">
        <w:rPr>
          <w:rFonts w:eastAsia="Arial" w:cs="Arial"/>
        </w:rPr>
        <w:t xml:space="preserve">LEAs must identify metrics for specific student groups, as appropriate, including expected outcomes that </w:t>
      </w:r>
      <w:r w:rsidRPr="00B91003">
        <w:rPr>
          <w:rFonts w:cs="Arial"/>
          <w:bdr w:val="none" w:sz="0" w:space="0" w:color="auto" w:frame="1"/>
        </w:rPr>
        <w:t>address and reduce disparities in outcomes between student groups</w:t>
      </w:r>
      <w:r w:rsidRPr="00B91003">
        <w:rPr>
          <w:rFonts w:eastAsia="Arial" w:cs="Arial"/>
        </w:rPr>
        <w:t xml:space="preserve">. </w:t>
      </w:r>
    </w:p>
    <w:p w14:paraId="2AD0156F" w14:textId="77777777" w:rsidR="009C0544" w:rsidRPr="00B91003" w:rsidRDefault="009C0544" w:rsidP="009C0544">
      <w:pPr>
        <w:pStyle w:val="ListParagraph"/>
        <w:numPr>
          <w:ilvl w:val="0"/>
          <w:numId w:val="50"/>
        </w:numPr>
        <w:spacing w:before="240" w:after="240"/>
        <w:contextualSpacing w:val="0"/>
        <w:rPr>
          <w:rFonts w:eastAsia="Arial" w:cs="Arial"/>
        </w:rPr>
      </w:pPr>
      <w:r w:rsidRPr="00B91003">
        <w:rPr>
          <w:rFonts w:eastAsia="Arial" w:cs="Arial"/>
        </w:rPr>
        <w:t xml:space="preserve">The metrics may be quantitative or qualitative; but at minimum, an LEA’s LCAP must include goals that are measured using all of the applicable metrics for the related state priorities, in each LCAP year, as applicable to the type of LEA. </w:t>
      </w:r>
    </w:p>
    <w:p w14:paraId="0BD2FF32" w14:textId="77777777" w:rsidR="009C0544" w:rsidRPr="00B91003" w:rsidRDefault="009C0544" w:rsidP="009C0544">
      <w:pPr>
        <w:pStyle w:val="ListParagraph"/>
        <w:numPr>
          <w:ilvl w:val="0"/>
          <w:numId w:val="45"/>
        </w:numPr>
        <w:spacing w:before="240" w:after="240"/>
        <w:contextualSpacing w:val="0"/>
        <w:rPr>
          <w:rFonts w:eastAsia="Arial" w:cs="Arial"/>
        </w:rPr>
      </w:pPr>
      <w:r w:rsidRPr="00B91003">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within the Dashboard.</w:t>
      </w:r>
    </w:p>
    <w:p w14:paraId="3894D9A9" w14:textId="77777777" w:rsidR="009C0544" w:rsidRPr="00B91003" w:rsidRDefault="009C0544" w:rsidP="009C0544">
      <w:pPr>
        <w:pStyle w:val="ListParagraph"/>
        <w:numPr>
          <w:ilvl w:val="0"/>
          <w:numId w:val="50"/>
        </w:numPr>
        <w:spacing w:after="240"/>
        <w:contextualSpacing w:val="0"/>
      </w:pPr>
      <w:r w:rsidRPr="00B91003">
        <w:rPr>
          <w:rFonts w:cs="Arial"/>
          <w:b/>
          <w:bCs/>
          <w:bdr w:val="none" w:sz="0" w:space="0" w:color="auto" w:frame="1"/>
        </w:rPr>
        <w:lastRenderedPageBreak/>
        <w:t xml:space="preserve">Required metrics for LEA-wide actions: </w:t>
      </w:r>
      <w:r w:rsidRPr="00B91003">
        <w:rPr>
          <w:rFonts w:cs="Arial"/>
          <w:bdr w:val="none" w:sz="0" w:space="0" w:color="auto" w:frame="1"/>
        </w:rPr>
        <w:t xml:space="preserve">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 </w:t>
      </w:r>
      <w:r w:rsidRPr="00B91003">
        <w:t xml:space="preserve"> </w:t>
      </w:r>
    </w:p>
    <w:p w14:paraId="416F0096" w14:textId="77777777" w:rsidR="009C0544" w:rsidRPr="00B91003" w:rsidRDefault="009C0544" w:rsidP="009C0544">
      <w:pPr>
        <w:pStyle w:val="ListParagraph"/>
        <w:numPr>
          <w:ilvl w:val="1"/>
          <w:numId w:val="50"/>
        </w:numPr>
        <w:spacing w:after="240"/>
        <w:contextualSpacing w:val="0"/>
        <w:rPr>
          <w:rFonts w:cs="Arial"/>
          <w:bdr w:val="none" w:sz="0" w:space="0" w:color="auto" w:frame="1"/>
        </w:rPr>
      </w:pPr>
      <w:r w:rsidRPr="00B91003">
        <w:t xml:space="preserve">These required metrics may be identified within </w:t>
      </w:r>
      <w:r w:rsidRPr="00B91003">
        <w:rPr>
          <w:rFonts w:cs="Arial"/>
          <w:bdr w:val="none" w:sz="0" w:space="0" w:color="auto" w:frame="1"/>
        </w:rPr>
        <w:t>the action description or the first prompt in the increased or improved services section, however the description must clearly identify the metric(s) being used to monitor the effectiveness of the action and the action(s) that the metric(s) apply to.</w:t>
      </w:r>
    </w:p>
    <w:p w14:paraId="5A764C50" w14:textId="77777777" w:rsidR="009C0544" w:rsidRPr="00B91003" w:rsidRDefault="009C0544" w:rsidP="009C0544">
      <w:pPr>
        <w:pStyle w:val="ListParagraph"/>
        <w:numPr>
          <w:ilvl w:val="0"/>
          <w:numId w:val="50"/>
        </w:numPr>
        <w:spacing w:after="240"/>
        <w:contextualSpacing w:val="0"/>
        <w:rPr>
          <w:rFonts w:cs="Arial"/>
          <w:bdr w:val="none" w:sz="0" w:space="0" w:color="auto" w:frame="1"/>
        </w:rPr>
      </w:pPr>
      <w:r w:rsidRPr="00B91003">
        <w:rPr>
          <w:rFonts w:cs="Arial"/>
          <w:b/>
          <w:bCs/>
          <w:bdr w:val="none" w:sz="0" w:space="0" w:color="auto" w:frame="1"/>
        </w:rPr>
        <w:t>Required metrics for Equity Multiplier goals</w:t>
      </w:r>
      <w:r w:rsidRPr="00B91003">
        <w:rPr>
          <w:rFonts w:cs="Arial"/>
          <w:bdr w:val="none" w:sz="0" w:space="0" w:color="auto" w:frame="1"/>
        </w:rPr>
        <w:t>: For each Equity Multiplier goal, the LEA must identify:</w:t>
      </w:r>
    </w:p>
    <w:p w14:paraId="075A8064" w14:textId="77777777" w:rsidR="009C0544" w:rsidRPr="00B91003" w:rsidRDefault="009C0544" w:rsidP="009C0544">
      <w:pPr>
        <w:pStyle w:val="ListParagraph"/>
        <w:numPr>
          <w:ilvl w:val="1"/>
          <w:numId w:val="50"/>
        </w:numPr>
        <w:shd w:val="clear" w:color="auto" w:fill="FFFFFF"/>
        <w:spacing w:after="240"/>
        <w:contextualSpacing w:val="0"/>
        <w:jc w:val="both"/>
        <w:textAlignment w:val="baseline"/>
        <w:rPr>
          <w:rFonts w:cs="Arial"/>
        </w:rPr>
      </w:pPr>
      <w:r w:rsidRPr="00B91003">
        <w:rPr>
          <w:rFonts w:cs="Arial"/>
        </w:rPr>
        <w:t>The specific metrics for each identified student group at each specific schoolsite, as applicable, to measure the progress toward the goal, and/or</w:t>
      </w:r>
    </w:p>
    <w:p w14:paraId="35FC4250" w14:textId="77777777" w:rsidR="009C0544" w:rsidRPr="00B91003" w:rsidRDefault="009C0544" w:rsidP="009C0544">
      <w:pPr>
        <w:pStyle w:val="ListParagraph"/>
        <w:numPr>
          <w:ilvl w:val="1"/>
          <w:numId w:val="50"/>
        </w:numPr>
        <w:shd w:val="clear" w:color="auto" w:fill="FFFFFF"/>
        <w:spacing w:after="240"/>
        <w:contextualSpacing w:val="0"/>
        <w:jc w:val="both"/>
        <w:textAlignment w:val="baseline"/>
        <w:rPr>
          <w:rFonts w:cs="Arial"/>
          <w:bdr w:val="none" w:sz="0" w:space="0" w:color="auto" w:frame="1"/>
        </w:rPr>
      </w:pPr>
      <w:r w:rsidRPr="00B91003">
        <w:rPr>
          <w:rFonts w:cs="Arial"/>
        </w:rPr>
        <w:t xml:space="preserve">The specific metrics used to measure progress in meeting the goal related to credentialing, subject matter preparation, or educator retention at each specific schoolsite. </w:t>
      </w:r>
    </w:p>
    <w:p w14:paraId="2988C391" w14:textId="77777777" w:rsidR="009C0544" w:rsidRPr="00B91003" w:rsidRDefault="009C0544" w:rsidP="009C0544">
      <w:pPr>
        <w:spacing w:after="240"/>
        <w:rPr>
          <w:rFonts w:eastAsia="Arial" w:cs="Arial"/>
        </w:rPr>
      </w:pPr>
      <w:r w:rsidRPr="00B91003">
        <w:rPr>
          <w:rFonts w:eastAsia="Arial" w:cs="Arial"/>
        </w:rPr>
        <w:t>Complete the table as follows:</w:t>
      </w:r>
    </w:p>
    <w:p w14:paraId="7EC3569B" w14:textId="77777777" w:rsidR="009C0544" w:rsidRPr="00B91003" w:rsidRDefault="009C0544" w:rsidP="009C0544">
      <w:pPr>
        <w:shd w:val="clear" w:color="auto" w:fill="DEEAF6" w:themeFill="accent1" w:themeFillTint="33"/>
        <w:spacing w:after="240"/>
        <w:rPr>
          <w:rFonts w:eastAsiaTheme="minorHAnsi" w:cs="Arial"/>
          <w:bCs/>
          <w:color w:val="000000"/>
        </w:rPr>
      </w:pPr>
      <w:r w:rsidRPr="00B91003">
        <w:rPr>
          <w:rFonts w:eastAsiaTheme="minorHAnsi" w:cs="Arial"/>
          <w:bCs/>
          <w:color w:val="000000"/>
        </w:rPr>
        <w:t>Metric #</w:t>
      </w:r>
    </w:p>
    <w:p w14:paraId="26DE7CB5" w14:textId="77777777" w:rsidR="009C0544" w:rsidRPr="00B91003" w:rsidRDefault="009C0544" w:rsidP="009C0544">
      <w:pPr>
        <w:pStyle w:val="ListParagraph"/>
        <w:numPr>
          <w:ilvl w:val="0"/>
          <w:numId w:val="50"/>
        </w:numPr>
        <w:spacing w:after="240"/>
        <w:rPr>
          <w:rFonts w:eastAsia="Arial" w:cs="Arial"/>
        </w:rPr>
      </w:pPr>
      <w:r w:rsidRPr="00B91003">
        <w:rPr>
          <w:rFonts w:eastAsia="Arial" w:cs="Arial"/>
        </w:rPr>
        <w:t xml:space="preserve">Enter the metric number. </w:t>
      </w:r>
    </w:p>
    <w:p w14:paraId="40630418" w14:textId="77777777" w:rsidR="009C0544" w:rsidRPr="00B91003" w:rsidRDefault="009C0544" w:rsidP="009C0544">
      <w:pPr>
        <w:shd w:val="clear" w:color="auto" w:fill="DEEAF6" w:themeFill="accent1" w:themeFillTint="33"/>
        <w:spacing w:after="240"/>
        <w:rPr>
          <w:rFonts w:eastAsia="Arial" w:cs="Arial"/>
          <w:bCs/>
          <w:color w:val="000000"/>
        </w:rPr>
      </w:pPr>
      <w:r w:rsidRPr="00B91003">
        <w:rPr>
          <w:rFonts w:eastAsia="Arial" w:cs="Arial"/>
          <w:bCs/>
          <w:color w:val="000000"/>
        </w:rPr>
        <w:t xml:space="preserve">Metric </w:t>
      </w:r>
    </w:p>
    <w:p w14:paraId="31A0EC7A" w14:textId="77777777" w:rsidR="009C0544" w:rsidRPr="00B91003" w:rsidRDefault="009C0544" w:rsidP="009C0544">
      <w:pPr>
        <w:pStyle w:val="ListParagraph"/>
        <w:numPr>
          <w:ilvl w:val="0"/>
          <w:numId w:val="71"/>
        </w:numPr>
        <w:pBdr>
          <w:top w:val="nil"/>
          <w:left w:val="nil"/>
          <w:bottom w:val="nil"/>
          <w:right w:val="nil"/>
          <w:between w:val="nil"/>
        </w:pBdr>
        <w:spacing w:after="240"/>
        <w:rPr>
          <w:rFonts w:eastAsia="Arial" w:cs="Arial"/>
        </w:rPr>
      </w:pPr>
      <w:r w:rsidRPr="00B91003">
        <w:rPr>
          <w:rFonts w:eastAsia="Arial" w:cs="Arial"/>
          <w:color w:val="000000"/>
        </w:rPr>
        <w:t xml:space="preserve">Identify the standard of measure being used to determine progress towards the goal and/or to measure the effectiveness of one or more actions associated with the goal. </w:t>
      </w:r>
    </w:p>
    <w:p w14:paraId="059CE369" w14:textId="77777777" w:rsidR="009C0544" w:rsidRPr="00B91003" w:rsidRDefault="009C0544" w:rsidP="009C0544">
      <w:pPr>
        <w:shd w:val="clear" w:color="auto" w:fill="DEEAF6" w:themeFill="accent1" w:themeFillTint="33"/>
        <w:spacing w:after="240"/>
        <w:rPr>
          <w:rFonts w:eastAsia="Arial" w:cs="Arial"/>
          <w:bCs/>
          <w:color w:val="000000"/>
        </w:rPr>
      </w:pPr>
      <w:r w:rsidRPr="00B91003">
        <w:rPr>
          <w:rFonts w:eastAsia="Arial" w:cs="Arial"/>
          <w:bCs/>
          <w:color w:val="000000"/>
        </w:rPr>
        <w:t xml:space="preserve">Baseline </w:t>
      </w:r>
    </w:p>
    <w:p w14:paraId="6ECCD383" w14:textId="77777777" w:rsidR="009C0544" w:rsidRPr="00B91003" w:rsidRDefault="009C0544" w:rsidP="009C0544">
      <w:pPr>
        <w:pStyle w:val="ListParagraph"/>
        <w:numPr>
          <w:ilvl w:val="0"/>
          <w:numId w:val="71"/>
        </w:numPr>
        <w:pBdr>
          <w:top w:val="nil"/>
          <w:left w:val="nil"/>
          <w:bottom w:val="nil"/>
          <w:right w:val="nil"/>
          <w:between w:val="nil"/>
        </w:pBdr>
        <w:spacing w:after="240"/>
        <w:contextualSpacing w:val="0"/>
        <w:rPr>
          <w:rFonts w:eastAsia="Arial" w:cs="Arial"/>
        </w:rPr>
      </w:pPr>
      <w:r w:rsidRPr="00B91003">
        <w:rPr>
          <w:rFonts w:eastAsia="Arial" w:cs="Arial"/>
          <w:color w:val="000000"/>
        </w:rPr>
        <w:t xml:space="preserve">Enter the baseline when completing the LCAP for </w:t>
      </w:r>
      <w:r w:rsidRPr="00B91003">
        <w:rPr>
          <w:rFonts w:eastAsia="Arial" w:cs="Arial"/>
        </w:rPr>
        <w:t xml:space="preserve">2024–25. </w:t>
      </w:r>
    </w:p>
    <w:p w14:paraId="42DB3469" w14:textId="77777777" w:rsidR="009C0544" w:rsidRPr="00B91003" w:rsidRDefault="009C0544" w:rsidP="009C0544">
      <w:pPr>
        <w:pStyle w:val="ListParagraph"/>
        <w:numPr>
          <w:ilvl w:val="1"/>
          <w:numId w:val="65"/>
        </w:numPr>
        <w:pBdr>
          <w:top w:val="nil"/>
          <w:left w:val="nil"/>
          <w:bottom w:val="nil"/>
          <w:right w:val="nil"/>
          <w:between w:val="nil"/>
        </w:pBdr>
        <w:spacing w:after="240"/>
        <w:contextualSpacing w:val="0"/>
        <w:rPr>
          <w:rFonts w:eastAsia="Arial" w:cs="Arial"/>
        </w:rPr>
      </w:pPr>
      <w:r w:rsidRPr="00B91003">
        <w:rPr>
          <w:rFonts w:eastAsia="Arial" w:cs="Arial"/>
        </w:rPr>
        <w:t>Use the most recent data associated with the metric available at the time of adoption of the LCAP for the first year of the three-year plan. LEAs may use data as reported on the 2023 Dashboard for the baseline of a metric only if that data represents the most recent available data (e.g., high school graduation rate).</w:t>
      </w:r>
    </w:p>
    <w:p w14:paraId="6E7688AB" w14:textId="77777777" w:rsidR="009C0544" w:rsidRPr="00B91003" w:rsidRDefault="009C0544" w:rsidP="009C0544">
      <w:pPr>
        <w:pStyle w:val="ListParagraph"/>
        <w:numPr>
          <w:ilvl w:val="1"/>
          <w:numId w:val="65"/>
        </w:numPr>
        <w:pBdr>
          <w:top w:val="nil"/>
          <w:left w:val="nil"/>
          <w:bottom w:val="nil"/>
          <w:right w:val="nil"/>
          <w:between w:val="nil"/>
        </w:pBdr>
        <w:spacing w:after="240"/>
        <w:contextualSpacing w:val="0"/>
        <w:rPr>
          <w:rFonts w:eastAsia="Arial" w:cs="Arial"/>
        </w:rPr>
      </w:pPr>
      <w:r w:rsidRPr="00B91003">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5465F0DF" w14:textId="77777777" w:rsidR="009C0544" w:rsidRPr="00B91003" w:rsidRDefault="009C0544" w:rsidP="009C0544">
      <w:pPr>
        <w:pStyle w:val="ListParagraph"/>
        <w:numPr>
          <w:ilvl w:val="1"/>
          <w:numId w:val="65"/>
        </w:numPr>
        <w:pBdr>
          <w:top w:val="nil"/>
          <w:left w:val="nil"/>
          <w:bottom w:val="nil"/>
          <w:right w:val="nil"/>
          <w:between w:val="nil"/>
        </w:pBdr>
        <w:spacing w:after="240"/>
        <w:contextualSpacing w:val="0"/>
        <w:rPr>
          <w:rFonts w:eastAsia="Arial" w:cs="Arial"/>
        </w:rPr>
      </w:pPr>
      <w:r w:rsidRPr="00B91003">
        <w:rPr>
          <w:rFonts w:eastAsia="Arial" w:cs="Arial"/>
        </w:rPr>
        <w:lastRenderedPageBreak/>
        <w:t>Indicate the school year to which the baseline data applies.</w:t>
      </w:r>
    </w:p>
    <w:p w14:paraId="65D67273" w14:textId="77777777" w:rsidR="009C0544" w:rsidRPr="00B91003" w:rsidRDefault="009C0544" w:rsidP="009C0544">
      <w:pPr>
        <w:pStyle w:val="ListParagraph"/>
        <w:numPr>
          <w:ilvl w:val="1"/>
          <w:numId w:val="65"/>
        </w:numPr>
        <w:pBdr>
          <w:top w:val="nil"/>
          <w:left w:val="nil"/>
          <w:bottom w:val="nil"/>
          <w:right w:val="nil"/>
          <w:between w:val="nil"/>
        </w:pBdr>
        <w:spacing w:after="240"/>
        <w:contextualSpacing w:val="0"/>
        <w:rPr>
          <w:rFonts w:eastAsia="Arial" w:cs="Arial"/>
        </w:rPr>
      </w:pPr>
      <w:r w:rsidRPr="00B91003">
        <w:rPr>
          <w:rFonts w:eastAsia="Arial" w:cs="Arial"/>
        </w:rPr>
        <w:t xml:space="preserve">The baseline data must remain unchanged throughout the three-year LCAP. </w:t>
      </w:r>
    </w:p>
    <w:p w14:paraId="6EF1A501" w14:textId="77777777" w:rsidR="009C0544" w:rsidRPr="00B91003" w:rsidRDefault="009C0544" w:rsidP="009C0544">
      <w:pPr>
        <w:pStyle w:val="ListParagraph"/>
        <w:numPr>
          <w:ilvl w:val="2"/>
          <w:numId w:val="65"/>
        </w:numPr>
        <w:pBdr>
          <w:top w:val="nil"/>
          <w:left w:val="nil"/>
          <w:bottom w:val="nil"/>
          <w:right w:val="nil"/>
          <w:between w:val="nil"/>
        </w:pBdr>
        <w:spacing w:after="240"/>
        <w:contextualSpacing w:val="0"/>
        <w:rPr>
          <w:rFonts w:eastAsia="Arial" w:cs="Arial"/>
        </w:rPr>
      </w:pPr>
      <w:r w:rsidRPr="00B91003">
        <w:rPr>
          <w:rFonts w:eastAsia="Arial" w:cs="Arial"/>
        </w:rPr>
        <w:t xml:space="preserve">This requirement is not intended to prevent LEAs from revising the baseline data if it is necessary to do so. For example, if an LEA identifies that its data collection practices for a particular metric are leading to inaccurate data and revises its practice to obtain accurate data, it would also be appropriate for the LEA to revise the baseline data to align with the more accurate data process and report its results using the accurate data. </w:t>
      </w:r>
    </w:p>
    <w:p w14:paraId="47540189" w14:textId="77777777" w:rsidR="009C0544" w:rsidRPr="00B91003" w:rsidRDefault="009C0544" w:rsidP="009C0544">
      <w:pPr>
        <w:pStyle w:val="ListParagraph"/>
        <w:numPr>
          <w:ilvl w:val="2"/>
          <w:numId w:val="65"/>
        </w:numPr>
        <w:pBdr>
          <w:top w:val="nil"/>
          <w:left w:val="nil"/>
          <w:bottom w:val="nil"/>
          <w:right w:val="nil"/>
          <w:between w:val="nil"/>
        </w:pBdr>
        <w:spacing w:after="240"/>
        <w:contextualSpacing w:val="0"/>
        <w:rPr>
          <w:rFonts w:eastAsia="Arial" w:cs="Arial"/>
        </w:rPr>
      </w:pPr>
      <w:r w:rsidRPr="00B91003">
        <w:rPr>
          <w:rFonts w:eastAsia="Arial" w:cs="Arial"/>
        </w:rPr>
        <w:t>If an LEA chooses to revise its baseline data, then, at a minimum, it must clearly identify the change as part of its response to the description of changes prompt in the Goal Analysis for the goal. LEAs are also strongly encouraged to involve their educational partners in the decision of whether or not to revise a baseline and to communicate the proposed change to their educational partners.</w:t>
      </w:r>
    </w:p>
    <w:p w14:paraId="7CCBCD71" w14:textId="77777777" w:rsidR="009C0544" w:rsidRPr="00B91003" w:rsidRDefault="009C0544" w:rsidP="009C0544">
      <w:pPr>
        <w:pStyle w:val="ListParagraph"/>
        <w:numPr>
          <w:ilvl w:val="1"/>
          <w:numId w:val="65"/>
        </w:numPr>
        <w:pBdr>
          <w:top w:val="nil"/>
          <w:left w:val="nil"/>
          <w:bottom w:val="nil"/>
          <w:right w:val="nil"/>
          <w:between w:val="nil"/>
        </w:pBdr>
        <w:spacing w:after="240"/>
        <w:contextualSpacing w:val="0"/>
        <w:rPr>
          <w:rFonts w:eastAsia="Arial" w:cs="Arial"/>
        </w:rPr>
      </w:pPr>
      <w:r w:rsidRPr="00B91003">
        <w:rPr>
          <w:rFonts w:eastAsia="Arial" w:cs="Arial"/>
        </w:rPr>
        <w:t>Note for Charter Schools: Charter schools developing a one- or two-year LCAP may identify a new baseline each year, as applicable.</w:t>
      </w:r>
    </w:p>
    <w:p w14:paraId="31955EBD"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Year 1 Outcome </w:t>
      </w:r>
    </w:p>
    <w:p w14:paraId="4A6047B6" w14:textId="77777777" w:rsidR="009C0544" w:rsidRPr="00B91003" w:rsidRDefault="009C0544" w:rsidP="009C0544">
      <w:pPr>
        <w:pStyle w:val="ListParagraph"/>
        <w:numPr>
          <w:ilvl w:val="0"/>
          <w:numId w:val="71"/>
        </w:numPr>
        <w:pBdr>
          <w:top w:val="nil"/>
          <w:left w:val="nil"/>
          <w:bottom w:val="nil"/>
          <w:right w:val="nil"/>
          <w:between w:val="nil"/>
        </w:pBdr>
        <w:spacing w:after="240"/>
        <w:contextualSpacing w:val="0"/>
        <w:rPr>
          <w:rFonts w:eastAsia="Arial" w:cs="Arial"/>
        </w:rPr>
      </w:pPr>
      <w:r w:rsidRPr="00B91003">
        <w:rPr>
          <w:rFonts w:eastAsia="Arial" w:cs="Arial"/>
        </w:rPr>
        <w:t>When completing the LCAP for 2025–26, enter the most recent data available. Indicate the school year to which the data applies.</w:t>
      </w:r>
    </w:p>
    <w:p w14:paraId="6AABDCCB" w14:textId="77777777" w:rsidR="009C0544" w:rsidRPr="00B91003" w:rsidRDefault="009C0544" w:rsidP="009C0544">
      <w:pPr>
        <w:pStyle w:val="ListParagraph"/>
        <w:numPr>
          <w:ilvl w:val="1"/>
          <w:numId w:val="71"/>
        </w:numPr>
        <w:spacing w:after="240"/>
        <w:rPr>
          <w:rFonts w:eastAsia="Arial" w:cs="Arial"/>
        </w:rPr>
      </w:pPr>
      <w:r w:rsidRPr="00B91003">
        <w:rPr>
          <w:rFonts w:eastAsia="Arial" w:cs="Arial"/>
        </w:rPr>
        <w:t xml:space="preserve">Note for Charter Schools: Charter schools developing a one-year LCAP may provide the Year 1 Outcome when completing the LCAP for both 2025–26 and 2026–27 or may provide the Year 1 Outcome for 2025–26 and provide the Year 2 Outcome for 2026–27. </w:t>
      </w:r>
    </w:p>
    <w:p w14:paraId="5E42431E"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Year 2 Outcome </w:t>
      </w:r>
    </w:p>
    <w:p w14:paraId="2F15BAE7" w14:textId="77777777" w:rsidR="009C0544" w:rsidRPr="00B91003" w:rsidRDefault="009C0544" w:rsidP="009C0544">
      <w:pPr>
        <w:pStyle w:val="ListParagraph"/>
        <w:numPr>
          <w:ilvl w:val="0"/>
          <w:numId w:val="71"/>
        </w:numPr>
        <w:pBdr>
          <w:top w:val="nil"/>
          <w:left w:val="nil"/>
          <w:bottom w:val="nil"/>
          <w:right w:val="nil"/>
          <w:between w:val="nil"/>
        </w:pBdr>
        <w:spacing w:after="240"/>
        <w:contextualSpacing w:val="0"/>
        <w:rPr>
          <w:rFonts w:eastAsia="Arial" w:cs="Arial"/>
        </w:rPr>
      </w:pPr>
      <w:r w:rsidRPr="00B91003">
        <w:rPr>
          <w:rFonts w:eastAsia="Arial" w:cs="Arial"/>
        </w:rPr>
        <w:t>When completing the LCAP for 2026–27, enter the most recent data available. Indicate the school year to which the data applies.</w:t>
      </w:r>
    </w:p>
    <w:p w14:paraId="6FB0040F" w14:textId="77777777" w:rsidR="009C0544" w:rsidRPr="00B91003" w:rsidRDefault="009C0544" w:rsidP="009C0544">
      <w:pPr>
        <w:pStyle w:val="ListParagraph"/>
        <w:numPr>
          <w:ilvl w:val="1"/>
          <w:numId w:val="71"/>
        </w:numPr>
        <w:pBdr>
          <w:top w:val="nil"/>
          <w:left w:val="nil"/>
          <w:bottom w:val="nil"/>
          <w:right w:val="nil"/>
          <w:between w:val="nil"/>
        </w:pBdr>
        <w:spacing w:after="240"/>
        <w:contextualSpacing w:val="0"/>
        <w:rPr>
          <w:rFonts w:eastAsia="Arial" w:cs="Arial"/>
        </w:rPr>
      </w:pPr>
      <w:r w:rsidRPr="00B91003">
        <w:rPr>
          <w:rFonts w:eastAsia="Arial" w:cs="Arial"/>
        </w:rPr>
        <w:t>Note for Charter Schools: Charter schools developing a one-year LCAP may identify the Year 2 Outcome as not applicable when completing the LCAP for 2026–27 or may provide the Year 2 Outcome for 2026–27.</w:t>
      </w:r>
    </w:p>
    <w:p w14:paraId="4E98B2FA" w14:textId="77777777" w:rsidR="009C0544" w:rsidRPr="00B91003" w:rsidRDefault="009C0544" w:rsidP="009C0544">
      <w:pPr>
        <w:shd w:val="clear" w:color="auto" w:fill="DEEAF6" w:themeFill="accent1" w:themeFillTint="33"/>
        <w:spacing w:after="240"/>
        <w:rPr>
          <w:rFonts w:eastAsia="Arial" w:cs="Arial"/>
          <w:bCs/>
        </w:rPr>
      </w:pPr>
      <w:r w:rsidRPr="00B91003">
        <w:rPr>
          <w:rFonts w:eastAsia="Arial" w:cs="Arial"/>
          <w:bCs/>
        </w:rPr>
        <w:t xml:space="preserve">Target for Year 3 Outcome </w:t>
      </w:r>
    </w:p>
    <w:p w14:paraId="531700A7" w14:textId="77777777" w:rsidR="009C0544" w:rsidRPr="00B91003" w:rsidRDefault="009C0544" w:rsidP="009C0544">
      <w:pPr>
        <w:pStyle w:val="ListParagraph"/>
        <w:numPr>
          <w:ilvl w:val="0"/>
          <w:numId w:val="71"/>
        </w:numPr>
        <w:pBdr>
          <w:top w:val="nil"/>
          <w:left w:val="nil"/>
          <w:bottom w:val="nil"/>
          <w:right w:val="nil"/>
          <w:between w:val="nil"/>
        </w:pBdr>
        <w:spacing w:after="240"/>
        <w:contextualSpacing w:val="0"/>
        <w:rPr>
          <w:rFonts w:eastAsia="Arial" w:cs="Arial"/>
          <w:color w:val="000000"/>
        </w:rPr>
      </w:pPr>
      <w:r w:rsidRPr="00B91003">
        <w:rPr>
          <w:rFonts w:eastAsia="Arial" w:cs="Arial"/>
        </w:rPr>
        <w:t>When completing the first year of the LCAP, enter the target outcome for the relevant metric the LEA expects to achieve by the end of the three-year LCAP cycle</w:t>
      </w:r>
      <w:r w:rsidRPr="00B91003">
        <w:rPr>
          <w:rFonts w:eastAsia="Arial" w:cs="Arial"/>
          <w:color w:val="000000"/>
        </w:rPr>
        <w:t>.</w:t>
      </w:r>
    </w:p>
    <w:p w14:paraId="3480ECB9" w14:textId="77777777" w:rsidR="009C0544" w:rsidRPr="00B91003" w:rsidRDefault="009C0544" w:rsidP="009C0544">
      <w:pPr>
        <w:pStyle w:val="ListParagraph"/>
        <w:numPr>
          <w:ilvl w:val="1"/>
          <w:numId w:val="71"/>
        </w:numPr>
        <w:pBdr>
          <w:top w:val="nil"/>
          <w:left w:val="nil"/>
          <w:bottom w:val="nil"/>
          <w:right w:val="nil"/>
          <w:between w:val="nil"/>
        </w:pBdr>
        <w:spacing w:after="240"/>
        <w:contextualSpacing w:val="0"/>
        <w:rPr>
          <w:rFonts w:eastAsia="Arial" w:cs="Arial"/>
        </w:rPr>
      </w:pPr>
      <w:r w:rsidRPr="00B91003">
        <w:rPr>
          <w:rFonts w:eastAsia="Arial" w:cs="Arial"/>
        </w:rPr>
        <w:lastRenderedPageBreak/>
        <w:t>Note for Charter Schools: Charter schools developing a one- or two-year LCAP may identify a Target for Year 1 or Target for Year 2, as applicable.</w:t>
      </w:r>
    </w:p>
    <w:p w14:paraId="510637D1"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rPr>
        <w:t>Current Difference from Baseline</w:t>
      </w:r>
    </w:p>
    <w:p w14:paraId="7698391F" w14:textId="77777777" w:rsidR="009C0544" w:rsidRPr="00B91003" w:rsidRDefault="009C0544" w:rsidP="009C0544">
      <w:pPr>
        <w:pStyle w:val="ListParagraph"/>
        <w:numPr>
          <w:ilvl w:val="0"/>
          <w:numId w:val="71"/>
        </w:numPr>
        <w:pBdr>
          <w:top w:val="nil"/>
          <w:left w:val="nil"/>
          <w:bottom w:val="nil"/>
          <w:right w:val="nil"/>
          <w:between w:val="nil"/>
        </w:pBdr>
        <w:spacing w:after="240"/>
        <w:contextualSpacing w:val="0"/>
        <w:rPr>
          <w:rFonts w:eastAsia="Arial" w:cs="Arial"/>
          <w:color w:val="000000"/>
        </w:rPr>
      </w:pPr>
      <w:r w:rsidRPr="00B91003">
        <w:rPr>
          <w:rFonts w:eastAsia="Arial" w:cs="Arial"/>
        </w:rPr>
        <w:t>When completing the LCAP for 2025–26 and 2026–27, enter the current difference between the baseline and the yearly outcome, as applicable.</w:t>
      </w:r>
    </w:p>
    <w:p w14:paraId="48D43F31" w14:textId="77777777" w:rsidR="009C0544" w:rsidRPr="00B91003" w:rsidRDefault="009C0544" w:rsidP="009C0544">
      <w:pPr>
        <w:pStyle w:val="ListParagraph"/>
        <w:numPr>
          <w:ilvl w:val="1"/>
          <w:numId w:val="71"/>
        </w:numPr>
        <w:pBdr>
          <w:top w:val="nil"/>
          <w:left w:val="nil"/>
          <w:bottom w:val="nil"/>
          <w:right w:val="nil"/>
          <w:between w:val="nil"/>
        </w:pBdr>
        <w:spacing w:after="240"/>
        <w:contextualSpacing w:val="0"/>
        <w:rPr>
          <w:rFonts w:eastAsia="Arial" w:cs="Arial"/>
        </w:rPr>
      </w:pPr>
      <w:r w:rsidRPr="00B91003">
        <w:rPr>
          <w:rFonts w:eastAsia="Arial" w:cs="Arial"/>
        </w:rPr>
        <w:t>Note for Charter Schools: Charter schools developing a one- or two-year LCAP will identify the current difference between the baseline and the yearly outcome for Year 1 and/or the current difference between the baseline and the yearly outcome for Year 2, as applicable.</w:t>
      </w:r>
    </w:p>
    <w:p w14:paraId="1189080E" w14:textId="77777777" w:rsidR="009C0544" w:rsidRPr="00B91003" w:rsidRDefault="009C0544" w:rsidP="009C0544">
      <w:pPr>
        <w:keepNext/>
        <w:spacing w:after="240"/>
        <w:rPr>
          <w:rFonts w:eastAsia="Arial" w:cs="Arial"/>
        </w:rPr>
      </w:pPr>
      <w:r w:rsidRPr="00B91003">
        <w:rPr>
          <w:rFonts w:eastAsia="Arial" w:cs="Arial"/>
        </w:rPr>
        <w:t>Timeline for school districts and COEs for completing the “</w:t>
      </w:r>
      <w:r w:rsidRPr="00B91003">
        <w:rPr>
          <w:rFonts w:eastAsia="Arial" w:cs="Arial"/>
          <w:b/>
        </w:rPr>
        <w:t>Measuring and Reporting Results</w:t>
      </w:r>
      <w:r w:rsidRPr="00B91003">
        <w:rPr>
          <w:rFonts w:eastAsia="Arial" w:cs="Arial"/>
        </w:rPr>
        <w:t>” part of the Goal.</w:t>
      </w:r>
    </w:p>
    <w:tbl>
      <w:tblPr>
        <w:tblStyle w:val="TableGrid1"/>
        <w:tblW w:w="0" w:type="auto"/>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554"/>
        <w:gridCol w:w="2553"/>
        <w:gridCol w:w="2471"/>
        <w:gridCol w:w="2471"/>
        <w:gridCol w:w="2553"/>
        <w:gridCol w:w="2652"/>
      </w:tblGrid>
      <w:tr w:rsidR="009C0544" w:rsidRPr="00B91003" w14:paraId="6B43FFDA" w14:textId="77777777" w:rsidTr="00B51DE7">
        <w:trPr>
          <w:cantSplit/>
          <w:trHeight w:val="280"/>
          <w:tblHeader/>
          <w:jc w:val="center"/>
        </w:trPr>
        <w:tc>
          <w:tcPr>
            <w:tcW w:w="0" w:type="auto"/>
            <w:shd w:val="solid" w:color="DEEAF6" w:themeColor="accent1" w:themeTint="33" w:fill="D5DCE4"/>
            <w:vAlign w:val="center"/>
          </w:tcPr>
          <w:p w14:paraId="5106BEFA"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Metric</w:t>
            </w:r>
          </w:p>
        </w:tc>
        <w:tc>
          <w:tcPr>
            <w:tcW w:w="0" w:type="auto"/>
            <w:shd w:val="solid" w:color="DEEAF6" w:themeColor="accent1" w:themeTint="33" w:fill="D5DCE4"/>
            <w:vAlign w:val="center"/>
          </w:tcPr>
          <w:p w14:paraId="0AD95803"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Baseline</w:t>
            </w:r>
          </w:p>
        </w:tc>
        <w:tc>
          <w:tcPr>
            <w:tcW w:w="0" w:type="auto"/>
            <w:shd w:val="solid" w:color="DEEAF6" w:themeColor="accent1" w:themeTint="33" w:fill="D5DCE4"/>
            <w:vAlign w:val="center"/>
          </w:tcPr>
          <w:p w14:paraId="4F1220BD"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 xml:space="preserve">Year 1 Outcome </w:t>
            </w:r>
          </w:p>
        </w:tc>
        <w:tc>
          <w:tcPr>
            <w:tcW w:w="0" w:type="auto"/>
            <w:shd w:val="solid" w:color="DEEAF6" w:themeColor="accent1" w:themeTint="33" w:fill="D5DCE4"/>
            <w:vAlign w:val="center"/>
          </w:tcPr>
          <w:p w14:paraId="057ECE9A"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 xml:space="preserve">Year 2 Outcome </w:t>
            </w:r>
          </w:p>
        </w:tc>
        <w:tc>
          <w:tcPr>
            <w:tcW w:w="0" w:type="auto"/>
            <w:shd w:val="solid" w:color="DEEAF6" w:themeColor="accent1" w:themeTint="33" w:fill="D5DCE4"/>
            <w:vAlign w:val="center"/>
          </w:tcPr>
          <w:p w14:paraId="6CC8988C"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Target for Year 3 Outcome</w:t>
            </w:r>
          </w:p>
        </w:tc>
        <w:tc>
          <w:tcPr>
            <w:tcW w:w="0" w:type="auto"/>
            <w:shd w:val="solid" w:color="DEEAF6" w:themeColor="accent1" w:themeTint="33" w:fill="D5DCE4"/>
            <w:vAlign w:val="center"/>
          </w:tcPr>
          <w:p w14:paraId="6691324F" w14:textId="77777777" w:rsidR="009C0544" w:rsidRPr="00B91003" w:rsidRDefault="009C0544" w:rsidP="009C0544">
            <w:pPr>
              <w:tabs>
                <w:tab w:val="left" w:pos="5093"/>
              </w:tabs>
              <w:spacing w:line="310" w:lineRule="auto"/>
              <w:jc w:val="center"/>
              <w:rPr>
                <w:rFonts w:eastAsia="Arial" w:cs="Arial"/>
              </w:rPr>
            </w:pPr>
            <w:r w:rsidRPr="00B91003">
              <w:rPr>
                <w:rFonts w:eastAsia="Arial" w:cs="Arial"/>
              </w:rPr>
              <w:t>Current Difference from Baseline</w:t>
            </w:r>
          </w:p>
        </w:tc>
      </w:tr>
      <w:tr w:rsidR="009C0544" w:rsidRPr="00B91003" w14:paraId="68B95E31" w14:textId="77777777" w:rsidTr="00583CB6">
        <w:trPr>
          <w:cantSplit/>
          <w:trHeight w:val="420"/>
          <w:jc w:val="center"/>
        </w:trPr>
        <w:tc>
          <w:tcPr>
            <w:tcW w:w="0" w:type="auto"/>
            <w:vAlign w:val="center"/>
          </w:tcPr>
          <w:p w14:paraId="2ABB3167"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6A6302C6"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 xml:space="preserve">2024–25 </w:t>
            </w:r>
            <w:r w:rsidRPr="00B91003">
              <w:rPr>
                <w:rFonts w:eastAsia="Arial" w:cs="Arial"/>
              </w:rPr>
              <w:t>or when adding a new metric.</w:t>
            </w:r>
          </w:p>
        </w:tc>
        <w:tc>
          <w:tcPr>
            <w:tcW w:w="0" w:type="auto"/>
            <w:vAlign w:val="center"/>
          </w:tcPr>
          <w:p w14:paraId="736E5545"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rPr>
              <w:t>. Leave blank until then.</w:t>
            </w:r>
          </w:p>
        </w:tc>
        <w:tc>
          <w:tcPr>
            <w:tcW w:w="0" w:type="auto"/>
            <w:vAlign w:val="center"/>
          </w:tcPr>
          <w:p w14:paraId="6ACA351F"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2026–27</w:t>
            </w:r>
            <w:r w:rsidRPr="00B91003">
              <w:rPr>
                <w:rFonts w:eastAsia="Arial" w:cs="Arial"/>
              </w:rPr>
              <w:t>. Leave blank until then.</w:t>
            </w:r>
          </w:p>
        </w:tc>
        <w:tc>
          <w:tcPr>
            <w:tcW w:w="0" w:type="auto"/>
            <w:vAlign w:val="center"/>
          </w:tcPr>
          <w:p w14:paraId="6A64C63E"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37162C97" w14:textId="77777777" w:rsidR="009C0544" w:rsidRPr="00B91003" w:rsidRDefault="009C0544" w:rsidP="009C0544">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bCs/>
              </w:rPr>
              <w:t xml:space="preserve"> and</w:t>
            </w:r>
            <w:r w:rsidRPr="00B91003">
              <w:rPr>
                <w:rFonts w:eastAsia="Arial" w:cs="Arial"/>
                <w:b/>
              </w:rPr>
              <w:t xml:space="preserve"> </w:t>
            </w:r>
            <w:r w:rsidRPr="00B91003">
              <w:rPr>
                <w:rFonts w:eastAsia="Arial" w:cs="Arial"/>
                <w:b/>
                <w:bCs/>
              </w:rPr>
              <w:t>2026–27</w:t>
            </w:r>
            <w:r w:rsidRPr="00B91003">
              <w:rPr>
                <w:rFonts w:eastAsia="Arial" w:cs="Arial"/>
              </w:rPr>
              <w:t>. Leave blank until then.</w:t>
            </w:r>
          </w:p>
        </w:tc>
      </w:tr>
    </w:tbl>
    <w:p w14:paraId="2A5F66A1" w14:textId="77777777" w:rsidR="009C0544" w:rsidRPr="00B91003" w:rsidRDefault="009C0544" w:rsidP="00024338">
      <w:pPr>
        <w:pStyle w:val="Heading6"/>
        <w:spacing w:before="240" w:after="120"/>
        <w:rPr>
          <w:b/>
          <w:bCs/>
        </w:rPr>
      </w:pPr>
      <w:r w:rsidRPr="00B91003">
        <w:rPr>
          <w:b/>
          <w:bCs/>
        </w:rPr>
        <w:t>Goal Analysis:</w:t>
      </w:r>
    </w:p>
    <w:p w14:paraId="28F0E663" w14:textId="77777777" w:rsidR="009C0544" w:rsidRPr="00B91003" w:rsidRDefault="009C0544" w:rsidP="00024338">
      <w:pPr>
        <w:spacing w:before="240" w:after="120"/>
        <w:rPr>
          <w:rFonts w:eastAsia="Arial" w:cs="Arial"/>
        </w:rPr>
      </w:pPr>
      <w:r w:rsidRPr="00B91003">
        <w:rPr>
          <w:rFonts w:eastAsia="Arial" w:cs="Arial"/>
        </w:rPr>
        <w:t>Enter the LCAP Year.</w:t>
      </w:r>
    </w:p>
    <w:p w14:paraId="3CC32AC6" w14:textId="77777777" w:rsidR="009C0544" w:rsidRPr="00B91003" w:rsidRDefault="009C0544" w:rsidP="009C0544">
      <w:pPr>
        <w:spacing w:after="240"/>
        <w:rPr>
          <w:rFonts w:eastAsia="Arial" w:cs="Arial"/>
        </w:rPr>
      </w:pPr>
      <w:r w:rsidRPr="00B91003">
        <w:rPr>
          <w:rFonts w:eastAsia="Arial" w:cs="Arial"/>
        </w:rPr>
        <w:t xml:space="preserve">Using actual annual measurable outcome data, including data from the Dashboard, analyze whether the planned actions were effective towards achieving the goal. “Effective” means </w:t>
      </w:r>
      <w:r w:rsidRPr="00B91003">
        <w:rPr>
          <w:rFonts w:eastAsia="Arial" w:cs="Arial"/>
          <w:color w:val="000000"/>
        </w:rPr>
        <w:t>the degree to which</w:t>
      </w:r>
      <w:r w:rsidRPr="00B91003">
        <w:rPr>
          <w:rFonts w:eastAsia="Arial" w:cs="Arial"/>
        </w:rPr>
        <w:t xml:space="preserve"> the planned actions were successful in producing the target result. Respond to the prompts as instructed.</w:t>
      </w:r>
    </w:p>
    <w:p w14:paraId="264CBA5C" w14:textId="77777777" w:rsidR="009C0544" w:rsidRPr="00B91003" w:rsidRDefault="009C0544" w:rsidP="009C0544">
      <w:pPr>
        <w:spacing w:after="240"/>
        <w:rPr>
          <w:rFonts w:eastAsia="Arial" w:cs="Arial"/>
        </w:rPr>
      </w:pPr>
      <w:r w:rsidRPr="00B91003">
        <w:rPr>
          <w:rFonts w:eastAsia="Arial" w:cs="Arial"/>
          <w:b/>
          <w:bCs/>
        </w:rPr>
        <w:t>Note:</w:t>
      </w:r>
      <w:r w:rsidRPr="00B91003">
        <w:rPr>
          <w:rFonts w:eastAsia="Arial" w:cs="Arial"/>
        </w:rPr>
        <w:t xml:space="preserve"> When completing the 2024–25 LCAP, use the 2023–24 Local Control and Accountability Plan Annual Update template to complete the Goal Analysis and identify the Goal Analysis prompts in the 2024–25 LCAP as “Not Applicable.”</w:t>
      </w:r>
    </w:p>
    <w:p w14:paraId="68961963"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overall implementation, including any substantive differences in planned actions and actual implementation of these actions, and any relevant challenges and successes experienced with implementation.</w:t>
      </w:r>
    </w:p>
    <w:p w14:paraId="6158CD1F" w14:textId="77777777" w:rsidR="009C0544" w:rsidRPr="00B91003" w:rsidRDefault="009C0544" w:rsidP="009C0544">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lastRenderedPageBreak/>
        <w:t>Describe the overall implementation of the actions to achieve the articulated goal</w:t>
      </w:r>
      <w:r w:rsidRPr="00B91003">
        <w:rPr>
          <w:rFonts w:eastAsiaTheme="minorHAnsi" w:cs="Arial"/>
          <w:color w:val="000000"/>
          <w:szCs w:val="20"/>
        </w:rPr>
        <w:t>, including relevant challenges and successes experienced with implementation</w:t>
      </w:r>
      <w:r w:rsidRPr="00B91003">
        <w:rPr>
          <w:rFonts w:eastAsia="Arial" w:cs="Arial"/>
          <w:color w:val="000000"/>
        </w:rPr>
        <w:t xml:space="preserve">. </w:t>
      </w:r>
    </w:p>
    <w:p w14:paraId="26C1F628" w14:textId="77777777" w:rsidR="009C0544" w:rsidRPr="00B91003" w:rsidRDefault="009C0544" w:rsidP="009C0544">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t xml:space="preserve">Include a discussion of relevant challenges and successes experienced with the implementation process. </w:t>
      </w:r>
    </w:p>
    <w:p w14:paraId="7A0D127A" w14:textId="77777777" w:rsidR="009C0544" w:rsidRPr="00B91003" w:rsidRDefault="009C0544" w:rsidP="009C0544">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t xml:space="preserve">This </w:t>
      </w:r>
      <w:r w:rsidRPr="00B91003">
        <w:rPr>
          <w:rFonts w:eastAsia="Arial" w:cs="Arial"/>
        </w:rPr>
        <w:t>discussion</w:t>
      </w:r>
      <w:r w:rsidRPr="00B91003">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628ACA21" w14:textId="77777777" w:rsidR="009C0544" w:rsidRPr="00B91003" w:rsidRDefault="009C0544" w:rsidP="009C0544">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01793EEA" w14:textId="77777777" w:rsidR="009C0544" w:rsidRPr="00B91003" w:rsidRDefault="009C0544" w:rsidP="009C0544">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236F5234" w14:textId="77777777" w:rsidR="009C0544" w:rsidRPr="00B91003" w:rsidRDefault="009C0544" w:rsidP="009C0544">
      <w:pPr>
        <w:keepNext/>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00B15B67" w14:textId="77777777" w:rsidR="009C0544" w:rsidRPr="00B91003" w:rsidRDefault="009C0544" w:rsidP="009C0544">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the</w:t>
      </w:r>
      <w:r w:rsidRPr="00B91003">
        <w:rPr>
          <w:rFonts w:eastAsiaTheme="minorHAnsi" w:cs="Arial"/>
          <w:color w:val="000000"/>
          <w:szCs w:val="20"/>
        </w:rPr>
        <w:t xml:space="preserve"> effectiveness or ineffectiveness</w:t>
      </w:r>
      <w:r w:rsidRPr="00B91003">
        <w:rPr>
          <w:rFonts w:eastAsia="Arial" w:cs="Arial"/>
          <w:color w:val="000000"/>
        </w:rPr>
        <w:t xml:space="preserve"> of </w:t>
      </w:r>
      <w:r w:rsidRPr="00B91003">
        <w:rPr>
          <w:rFonts w:eastAsiaTheme="minorHAnsi" w:cs="Arial"/>
          <w:color w:val="000000"/>
          <w:szCs w:val="20"/>
        </w:rPr>
        <w:t>the specific actions to date</w:t>
      </w:r>
      <w:r w:rsidRPr="00B91003">
        <w:rPr>
          <w:rFonts w:eastAsia="Arial" w:cs="Arial"/>
          <w:color w:val="000000"/>
        </w:rPr>
        <w:t xml:space="preserve"> </w:t>
      </w:r>
      <w:r w:rsidRPr="00B91003">
        <w:rPr>
          <w:rFonts w:eastAsiaTheme="minorHAnsi" w:cs="Arial"/>
          <w:color w:val="000000"/>
          <w:szCs w:val="20"/>
        </w:rPr>
        <w:t>in making progress toward the goal.</w:t>
      </w:r>
      <w:r w:rsidRPr="00B91003">
        <w:rPr>
          <w:rFonts w:eastAsia="Arial" w:cs="Arial"/>
          <w:color w:val="000000"/>
        </w:rPr>
        <w:t xml:space="preserve"> “Effectiveness” means the degree to which the actions were successful in producing the target result and “ineffectiveness” means that the actions did not produce any significant or targeted result.</w:t>
      </w:r>
    </w:p>
    <w:p w14:paraId="2F0C3A79" w14:textId="77777777" w:rsidR="009C0544" w:rsidRPr="00B91003" w:rsidRDefault="009C0544" w:rsidP="009C0544">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In some cases, not all actions in a goal will be intended to improve performance on all of the metrics associated with the goal. </w:t>
      </w:r>
    </w:p>
    <w:p w14:paraId="032C1110" w14:textId="77777777" w:rsidR="009C0544" w:rsidRPr="00B91003" w:rsidRDefault="009C0544" w:rsidP="009C0544">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When responding to this prompt, LEAs may </w:t>
      </w:r>
      <w:r w:rsidRPr="00B91003">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91003">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4C9732A8" w14:textId="77777777" w:rsidR="009C0544" w:rsidRPr="00B91003" w:rsidRDefault="009C0544" w:rsidP="009C0544">
      <w:pPr>
        <w:pStyle w:val="ListParagraph"/>
        <w:numPr>
          <w:ilvl w:val="1"/>
          <w:numId w:val="18"/>
        </w:numPr>
        <w:spacing w:after="240"/>
        <w:contextualSpacing w:val="0"/>
        <w:rPr>
          <w:rFonts w:cs="Arial"/>
          <w:i/>
          <w:iCs/>
          <w:bdr w:val="none" w:sz="0" w:space="0" w:color="auto" w:frame="1"/>
        </w:rPr>
      </w:pPr>
      <w:r w:rsidRPr="00B91003">
        <w:rPr>
          <w:rFonts w:cs="Arial"/>
          <w:bdr w:val="none" w:sz="0" w:space="0" w:color="auto" w:frame="1"/>
        </w:rPr>
        <w:t xml:space="preserve">Beginning with the development of the 2024–25 LCAP, the LEA must change actions that have not proven effective over a three-year period. </w:t>
      </w:r>
    </w:p>
    <w:p w14:paraId="5F7F3870" w14:textId="77777777" w:rsidR="009C0544" w:rsidRPr="00B91003" w:rsidRDefault="009C0544" w:rsidP="009C0544">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2EA516A0" w14:textId="77777777" w:rsidR="009C0544" w:rsidRPr="00B91003" w:rsidRDefault="009C0544" w:rsidP="009C0544">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0E61CE39" w14:textId="77777777" w:rsidR="009C0544" w:rsidRPr="00B91003" w:rsidRDefault="009C0544" w:rsidP="009C0544">
      <w:pPr>
        <w:pStyle w:val="ListParagraph"/>
        <w:numPr>
          <w:ilvl w:val="1"/>
          <w:numId w:val="18"/>
        </w:numPr>
        <w:spacing w:after="240"/>
        <w:contextualSpacing w:val="0"/>
        <w:rPr>
          <w:rFonts w:cs="Arial"/>
          <w:i/>
          <w:iCs/>
          <w:bdr w:val="none" w:sz="0" w:space="0" w:color="auto" w:frame="1"/>
        </w:rPr>
      </w:pPr>
      <w:r w:rsidRPr="00B91003">
        <w:rPr>
          <w:rFonts w:cs="Arial"/>
          <w:bdr w:val="none" w:sz="0" w:space="0" w:color="auto" w:frame="1"/>
        </w:rPr>
        <w:lastRenderedPageBreak/>
        <w:t>As noted above, beginning with the development of the 2024–25 LCAP, the LEA must change actions that have not proven effective over a three-year period. For actions that have been identified as ineffective, the LEA must identify the ineffective action and must include a description of the following:</w:t>
      </w:r>
    </w:p>
    <w:p w14:paraId="593108DE" w14:textId="77777777" w:rsidR="009C0544" w:rsidRPr="00B91003" w:rsidRDefault="009C0544" w:rsidP="009C0544">
      <w:pPr>
        <w:pStyle w:val="ListParagraph"/>
        <w:numPr>
          <w:ilvl w:val="2"/>
          <w:numId w:val="18"/>
        </w:numPr>
        <w:spacing w:after="240"/>
        <w:contextualSpacing w:val="0"/>
        <w:rPr>
          <w:rFonts w:cs="Arial"/>
          <w:i/>
          <w:iCs/>
          <w:bdr w:val="none" w:sz="0" w:space="0" w:color="auto" w:frame="1"/>
        </w:rPr>
      </w:pPr>
      <w:r w:rsidRPr="00B91003">
        <w:rPr>
          <w:rFonts w:cs="Arial"/>
          <w:bdr w:val="none" w:sz="0" w:space="0" w:color="auto" w:frame="1"/>
        </w:rPr>
        <w:t xml:space="preserve">The reasons for the ineffectiveness, and </w:t>
      </w:r>
    </w:p>
    <w:p w14:paraId="492E1446" w14:textId="77777777" w:rsidR="009C0544" w:rsidRPr="00B91003" w:rsidRDefault="009C0544" w:rsidP="009C0544">
      <w:pPr>
        <w:pStyle w:val="ListParagraph"/>
        <w:numPr>
          <w:ilvl w:val="2"/>
          <w:numId w:val="18"/>
        </w:numPr>
        <w:spacing w:after="240"/>
        <w:contextualSpacing w:val="0"/>
        <w:rPr>
          <w:rFonts w:cs="Arial"/>
          <w:i/>
          <w:iCs/>
          <w:bdr w:val="none" w:sz="0" w:space="0" w:color="auto" w:frame="1"/>
        </w:rPr>
      </w:pPr>
      <w:r w:rsidRPr="00B91003">
        <w:rPr>
          <w:rFonts w:cs="Arial"/>
          <w:bdr w:val="none" w:sz="0" w:space="0" w:color="auto" w:frame="1"/>
        </w:rPr>
        <w:t>How changes to the action will result in a new or strengthened approach.</w:t>
      </w:r>
    </w:p>
    <w:p w14:paraId="07CCA34A" w14:textId="77777777" w:rsidR="009C0544" w:rsidRPr="00B91003" w:rsidRDefault="009C0544" w:rsidP="009C0544">
      <w:pPr>
        <w:pStyle w:val="Heading6"/>
        <w:rPr>
          <w:rFonts w:eastAsia="Arial"/>
          <w:b/>
          <w:bCs/>
        </w:rPr>
      </w:pPr>
      <w:r w:rsidRPr="00B91003">
        <w:rPr>
          <w:rFonts w:eastAsia="Arial"/>
          <w:b/>
          <w:bCs/>
        </w:rPr>
        <w:t xml:space="preserve">Actions: </w:t>
      </w:r>
    </w:p>
    <w:p w14:paraId="50A109E6" w14:textId="7DB71D62" w:rsidR="009C0544" w:rsidRPr="00B91003" w:rsidRDefault="009C0544" w:rsidP="009C0544">
      <w:pPr>
        <w:spacing w:after="240"/>
        <w:rPr>
          <w:rFonts w:eastAsia="Arial" w:cs="Arial"/>
        </w:rPr>
      </w:pPr>
      <w:r w:rsidRPr="00B91003">
        <w:rPr>
          <w:rFonts w:eastAsia="Arial" w:cs="Arial"/>
        </w:rPr>
        <w:t xml:space="preserve">Complete the table as follows. Add additional </w:t>
      </w:r>
      <w:r w:rsidR="006E3E90" w:rsidRPr="00B91003">
        <w:rPr>
          <w:rFonts w:eastAsia="Arial" w:cs="Arial"/>
        </w:rPr>
        <w:t>rows,</w:t>
      </w:r>
      <w:r w:rsidRPr="00B91003">
        <w:rPr>
          <w:rFonts w:eastAsia="Arial" w:cs="Arial"/>
        </w:rPr>
        <w:t xml:space="preserve"> as necessary. </w:t>
      </w:r>
    </w:p>
    <w:p w14:paraId="4D05A95A" w14:textId="77777777" w:rsidR="009C0544" w:rsidRPr="00B91003" w:rsidRDefault="009C0544" w:rsidP="009C0544">
      <w:pPr>
        <w:shd w:val="clear" w:color="auto" w:fill="DEEAF6" w:themeFill="accent1" w:themeFillTint="33"/>
        <w:spacing w:after="240"/>
        <w:rPr>
          <w:rFonts w:eastAsiaTheme="minorHAnsi" w:cs="Arial"/>
          <w:bCs/>
          <w:color w:val="000000"/>
        </w:rPr>
      </w:pPr>
      <w:r w:rsidRPr="00B91003">
        <w:rPr>
          <w:rFonts w:eastAsiaTheme="minorHAnsi" w:cs="Arial"/>
          <w:bCs/>
          <w:color w:val="000000"/>
        </w:rPr>
        <w:t>Action #</w:t>
      </w:r>
    </w:p>
    <w:p w14:paraId="6D3EB1A4" w14:textId="77777777" w:rsidR="009C0544" w:rsidRPr="00B91003" w:rsidRDefault="009C0544" w:rsidP="009C0544">
      <w:pPr>
        <w:pStyle w:val="ListParagraph"/>
        <w:numPr>
          <w:ilvl w:val="0"/>
          <w:numId w:val="50"/>
        </w:numPr>
        <w:spacing w:after="240"/>
        <w:rPr>
          <w:rFonts w:eastAsia="Arial" w:cs="Arial"/>
        </w:rPr>
      </w:pPr>
      <w:r w:rsidRPr="00B91003">
        <w:rPr>
          <w:rFonts w:eastAsia="Arial" w:cs="Arial"/>
        </w:rPr>
        <w:t xml:space="preserve">Enter the action number. </w:t>
      </w:r>
    </w:p>
    <w:p w14:paraId="1931D984" w14:textId="77777777" w:rsidR="009C0544" w:rsidRPr="00B91003" w:rsidRDefault="009C0544" w:rsidP="009C0544">
      <w:pPr>
        <w:shd w:val="clear" w:color="auto" w:fill="DEEAF6" w:themeFill="accent1" w:themeFillTint="33"/>
        <w:spacing w:after="240"/>
        <w:rPr>
          <w:rFonts w:eastAsiaTheme="minorHAnsi" w:cs="Arial"/>
          <w:bCs/>
          <w:color w:val="000000"/>
        </w:rPr>
      </w:pPr>
      <w:r w:rsidRPr="00B91003">
        <w:rPr>
          <w:rFonts w:eastAsiaTheme="minorHAnsi" w:cs="Arial"/>
          <w:bCs/>
          <w:color w:val="000000"/>
        </w:rPr>
        <w:t>Title</w:t>
      </w:r>
    </w:p>
    <w:p w14:paraId="28725706" w14:textId="77777777" w:rsidR="009C0544" w:rsidRPr="00B91003" w:rsidRDefault="009C0544" w:rsidP="009C0544">
      <w:pPr>
        <w:pStyle w:val="ListParagraph"/>
        <w:numPr>
          <w:ilvl w:val="0"/>
          <w:numId w:val="50"/>
        </w:numPr>
        <w:spacing w:after="240"/>
        <w:rPr>
          <w:rFonts w:eastAsia="Arial" w:cs="Arial"/>
        </w:rPr>
      </w:pPr>
      <w:r w:rsidRPr="00B91003">
        <w:rPr>
          <w:rFonts w:eastAsia="Arial" w:cs="Arial"/>
        </w:rPr>
        <w:t xml:space="preserve">Provide a short title for the action. This title will also appear in the action tables. </w:t>
      </w:r>
    </w:p>
    <w:p w14:paraId="45815241" w14:textId="77777777" w:rsidR="009C0544" w:rsidRPr="00B91003" w:rsidRDefault="009C0544" w:rsidP="009C0544">
      <w:pPr>
        <w:keepNext/>
        <w:shd w:val="clear" w:color="auto" w:fill="DEEAF6" w:themeFill="accent1" w:themeFillTint="33"/>
        <w:spacing w:after="240"/>
        <w:rPr>
          <w:rFonts w:eastAsiaTheme="minorHAnsi" w:cs="Arial"/>
          <w:bCs/>
          <w:color w:val="000000"/>
        </w:rPr>
      </w:pPr>
      <w:r w:rsidRPr="00B91003">
        <w:rPr>
          <w:rFonts w:eastAsiaTheme="minorHAnsi" w:cs="Arial"/>
          <w:bCs/>
          <w:color w:val="000000"/>
        </w:rPr>
        <w:t>Description</w:t>
      </w:r>
    </w:p>
    <w:p w14:paraId="0D3D4F9F" w14:textId="77777777" w:rsidR="009C0544" w:rsidRPr="00B91003" w:rsidRDefault="009C0544" w:rsidP="009C0544">
      <w:pPr>
        <w:pStyle w:val="ListParagraph"/>
        <w:numPr>
          <w:ilvl w:val="0"/>
          <w:numId w:val="50"/>
        </w:numPr>
        <w:spacing w:after="240"/>
        <w:contextualSpacing w:val="0"/>
        <w:rPr>
          <w:rFonts w:eastAsia="Arial" w:cs="Arial"/>
        </w:rPr>
      </w:pPr>
      <w:r w:rsidRPr="00B91003">
        <w:rPr>
          <w:rFonts w:eastAsia="Arial" w:cs="Arial"/>
        </w:rPr>
        <w:t xml:space="preserve">Provide a brief description of the action. </w:t>
      </w:r>
    </w:p>
    <w:p w14:paraId="04244F99" w14:textId="77777777" w:rsidR="009C0544" w:rsidRPr="00B91003" w:rsidRDefault="009C0544" w:rsidP="009C0544">
      <w:pPr>
        <w:pStyle w:val="ListParagraph"/>
        <w:numPr>
          <w:ilvl w:val="1"/>
          <w:numId w:val="45"/>
        </w:numPr>
        <w:spacing w:after="240"/>
        <w:contextualSpacing w:val="0"/>
        <w:rPr>
          <w:rFonts w:eastAsia="Arial" w:cs="Arial"/>
        </w:rPr>
      </w:pPr>
      <w:r w:rsidRPr="00B91003">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000E42FA" w14:textId="77777777" w:rsidR="009C0544" w:rsidRPr="00B91003" w:rsidRDefault="009C0544" w:rsidP="009C0544">
      <w:pPr>
        <w:pStyle w:val="ListParagraph"/>
        <w:numPr>
          <w:ilvl w:val="1"/>
          <w:numId w:val="45"/>
        </w:numPr>
        <w:spacing w:after="240"/>
        <w:contextualSpacing w:val="0"/>
        <w:rPr>
          <w:rFonts w:eastAsia="Arial" w:cs="Arial"/>
        </w:rPr>
      </w:pPr>
      <w:r w:rsidRPr="00B91003">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3E2C329C" w14:textId="77777777" w:rsidR="009C0544" w:rsidRPr="00B91003" w:rsidRDefault="009C0544" w:rsidP="009C0544">
      <w:pPr>
        <w:pStyle w:val="ListParagraph"/>
        <w:numPr>
          <w:ilvl w:val="1"/>
          <w:numId w:val="45"/>
        </w:numPr>
        <w:spacing w:after="240"/>
        <w:contextualSpacing w:val="0"/>
        <w:rPr>
          <w:rFonts w:eastAsia="Arial" w:cs="Arial"/>
        </w:rPr>
      </w:pPr>
      <w:r w:rsidRPr="00B91003">
        <w:rPr>
          <w:rFonts w:eastAsia="Arial" w:cs="Arial"/>
        </w:rPr>
        <w:t>These required metrics may be identified within the action description or the first prompt in the increased or improved services section; however, the description must clearly identify the metric(s) being used to monitor the effectiveness of the action and the action(s) that the metric(s) apply to.</w:t>
      </w:r>
    </w:p>
    <w:p w14:paraId="409E5095" w14:textId="77777777" w:rsidR="009C0544" w:rsidRPr="00B91003" w:rsidRDefault="009C0544" w:rsidP="009C0544">
      <w:pPr>
        <w:shd w:val="clear" w:color="auto" w:fill="DEEAF6" w:themeFill="accent1" w:themeFillTint="33"/>
        <w:spacing w:after="240"/>
        <w:rPr>
          <w:rFonts w:eastAsiaTheme="minorHAnsi" w:cs="Arial"/>
          <w:bCs/>
          <w:color w:val="000000"/>
        </w:rPr>
      </w:pPr>
      <w:r w:rsidRPr="00B91003">
        <w:rPr>
          <w:rFonts w:eastAsiaTheme="minorHAnsi" w:cs="Arial"/>
          <w:bCs/>
          <w:color w:val="000000"/>
        </w:rPr>
        <w:t>Total Funds</w:t>
      </w:r>
    </w:p>
    <w:p w14:paraId="1486374D" w14:textId="77777777" w:rsidR="009C0544" w:rsidRPr="00B91003" w:rsidRDefault="009C0544" w:rsidP="009C0544">
      <w:pPr>
        <w:pStyle w:val="ListParagraph"/>
        <w:numPr>
          <w:ilvl w:val="0"/>
          <w:numId w:val="50"/>
        </w:numPr>
        <w:spacing w:after="240"/>
        <w:rPr>
          <w:rFonts w:eastAsia="Arial" w:cs="Arial"/>
        </w:rPr>
      </w:pPr>
      <w:r w:rsidRPr="00B91003">
        <w:rPr>
          <w:rFonts w:eastAsia="Arial" w:cs="Arial"/>
        </w:rPr>
        <w:lastRenderedPageBreak/>
        <w:t xml:space="preserve">Enter the total amount of expenditures associated with this action. Budgeted expenditures from specific fund sources will be provided in the action tables. </w:t>
      </w:r>
    </w:p>
    <w:p w14:paraId="7C045046" w14:textId="77777777" w:rsidR="009C0544" w:rsidRPr="00B91003" w:rsidRDefault="009C0544" w:rsidP="009C0544">
      <w:pPr>
        <w:shd w:val="clear" w:color="auto" w:fill="DEEAF6" w:themeFill="accent1" w:themeFillTint="33"/>
        <w:spacing w:after="240"/>
        <w:rPr>
          <w:rFonts w:eastAsiaTheme="minorHAnsi" w:cs="Arial"/>
          <w:bCs/>
          <w:color w:val="000000"/>
        </w:rPr>
      </w:pPr>
      <w:r w:rsidRPr="00B91003">
        <w:rPr>
          <w:rFonts w:eastAsiaTheme="minorHAnsi" w:cs="Arial"/>
          <w:bCs/>
          <w:color w:val="000000"/>
        </w:rPr>
        <w:t>Contributing</w:t>
      </w:r>
    </w:p>
    <w:p w14:paraId="4C887C53" w14:textId="77777777" w:rsidR="009C0544" w:rsidRPr="00B91003" w:rsidRDefault="009C0544" w:rsidP="009C0544">
      <w:pPr>
        <w:pStyle w:val="ListParagraph"/>
        <w:numPr>
          <w:ilvl w:val="0"/>
          <w:numId w:val="50"/>
        </w:numPr>
        <w:spacing w:after="240"/>
        <w:contextualSpacing w:val="0"/>
        <w:rPr>
          <w:rFonts w:eastAsia="Arial" w:cs="Arial"/>
        </w:rPr>
      </w:pPr>
      <w:r w:rsidRPr="00B91003">
        <w:rPr>
          <w:rFonts w:eastAsia="Arial" w:cs="Arial"/>
        </w:rPr>
        <w:t xml:space="preserve">Indicate whether the action contributes to meeting the increased or improved services requirement as described in the Increased or Improved Services section using a “Y” for Yes or an “N” for No. </w:t>
      </w:r>
    </w:p>
    <w:p w14:paraId="2B164F66" w14:textId="77777777" w:rsidR="009C0544" w:rsidRPr="00B91003" w:rsidRDefault="009C0544" w:rsidP="009C0544">
      <w:pPr>
        <w:pStyle w:val="ListParagraph"/>
        <w:numPr>
          <w:ilvl w:val="1"/>
          <w:numId w:val="50"/>
        </w:numPr>
        <w:spacing w:after="240"/>
        <w:contextualSpacing w:val="0"/>
        <w:rPr>
          <w:rFonts w:eastAsia="Arial" w:cs="Arial"/>
        </w:rPr>
      </w:pPr>
      <w:r w:rsidRPr="00B91003">
        <w:rPr>
          <w:rFonts w:eastAsia="Arial" w:cs="Arial"/>
          <w:b/>
        </w:rPr>
        <w:t>Note:</w:t>
      </w:r>
      <w:r w:rsidRPr="00B91003">
        <w:rPr>
          <w:rFonts w:eastAsia="Arial" w:cs="Arial"/>
        </w:rPr>
        <w:t xml:space="preserve"> for each such contributing action, the LEA will need to provide additional information in the Increased or Improved Services section to address the requirements in </w:t>
      </w:r>
      <w:r w:rsidRPr="00B91003">
        <w:rPr>
          <w:rFonts w:eastAsia="Arial" w:cs="Arial"/>
          <w:i/>
        </w:rPr>
        <w:t>California Code of Regulations</w:t>
      </w:r>
      <w:r w:rsidRPr="00B91003">
        <w:rPr>
          <w:rFonts w:eastAsia="Arial" w:cs="Arial"/>
        </w:rPr>
        <w:t xml:space="preserve">, Title 5 [5 </w:t>
      </w:r>
      <w:r w:rsidRPr="00B91003">
        <w:rPr>
          <w:rFonts w:eastAsia="Arial" w:cs="Arial"/>
          <w:i/>
        </w:rPr>
        <w:t>CCR</w:t>
      </w:r>
      <w:r w:rsidRPr="00B91003">
        <w:rPr>
          <w:rFonts w:eastAsia="Arial" w:cs="Arial"/>
        </w:rPr>
        <w:t>] Section 15496 in the Increased or Improved Services section of the LCAP.</w:t>
      </w:r>
    </w:p>
    <w:p w14:paraId="11F0CE54" w14:textId="77777777" w:rsidR="009C0544" w:rsidRPr="00B91003" w:rsidRDefault="009C0544" w:rsidP="009C0544">
      <w:pPr>
        <w:spacing w:after="240"/>
        <w:rPr>
          <w:rFonts w:eastAsia="Arial" w:cs="Arial"/>
        </w:rPr>
      </w:pPr>
      <w:r w:rsidRPr="00B91003">
        <w:rPr>
          <w:rFonts w:eastAsia="Arial" w:cs="Arial"/>
          <w:b/>
          <w:i/>
        </w:rPr>
        <w:t>Actions for Foster Youth</w:t>
      </w:r>
      <w:r w:rsidRPr="00B91003">
        <w:rPr>
          <w:rFonts w:eastAsia="Arial" w:cs="Arial"/>
          <w:b/>
          <w:bCs/>
        </w:rPr>
        <w:t>:</w:t>
      </w:r>
      <w:r w:rsidRPr="00B9100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5E2830EC" w14:textId="77777777" w:rsidR="009C0544" w:rsidRPr="00B91003" w:rsidRDefault="009C0544" w:rsidP="009C0544">
      <w:pPr>
        <w:pStyle w:val="Heading6"/>
        <w:rPr>
          <w:rFonts w:eastAsia="Arial"/>
          <w:b/>
          <w:bCs/>
        </w:rPr>
      </w:pPr>
      <w:r w:rsidRPr="00B91003">
        <w:rPr>
          <w:rFonts w:eastAsia="Arial"/>
          <w:b/>
          <w:bCs/>
        </w:rPr>
        <w:t>Required Actions</w:t>
      </w:r>
    </w:p>
    <w:p w14:paraId="46E9C7B8" w14:textId="77777777" w:rsidR="009C0544" w:rsidRPr="00B91003" w:rsidRDefault="009C0544" w:rsidP="009C0544">
      <w:pPr>
        <w:pStyle w:val="ListParagraph"/>
        <w:numPr>
          <w:ilvl w:val="0"/>
          <w:numId w:val="56"/>
        </w:numPr>
        <w:spacing w:after="240"/>
        <w:contextualSpacing w:val="0"/>
        <w:rPr>
          <w:rFonts w:eastAsia="Arial" w:cs="Arial"/>
          <w:color w:val="000000"/>
          <w:shd w:val="clear" w:color="auto" w:fill="FFFFFF"/>
        </w:rPr>
      </w:pPr>
      <w:r w:rsidRPr="00B91003">
        <w:rPr>
          <w:rFonts w:eastAsia="Arial" w:cs="Arial"/>
          <w:bCs/>
          <w:iCs/>
        </w:rPr>
        <w:t>LEAs with 30 or more</w:t>
      </w:r>
      <w:r w:rsidRPr="00B91003">
        <w:rPr>
          <w:rFonts w:eastAsia="Arial" w:cs="Arial"/>
          <w:color w:val="000000"/>
          <w:shd w:val="clear" w:color="auto" w:fill="FFFFFF"/>
        </w:rPr>
        <w:t xml:space="preserve"> English learners and/or 15 or more long-term English learners must include specific actions in the LCAP related to, at a minimum: </w:t>
      </w:r>
    </w:p>
    <w:p w14:paraId="119FAC99" w14:textId="77777777" w:rsidR="009C0544" w:rsidRPr="00B91003" w:rsidRDefault="009C0544" w:rsidP="009C0544">
      <w:pPr>
        <w:pStyle w:val="ListParagraph"/>
        <w:numPr>
          <w:ilvl w:val="1"/>
          <w:numId w:val="56"/>
        </w:numPr>
        <w:spacing w:after="240"/>
        <w:contextualSpacing w:val="0"/>
        <w:rPr>
          <w:rFonts w:eastAsia="Arial" w:cs="Arial"/>
          <w:color w:val="000000"/>
          <w:shd w:val="clear" w:color="auto" w:fill="FFFFFF"/>
        </w:rPr>
      </w:pPr>
      <w:r w:rsidRPr="00B91003">
        <w:rPr>
          <w:rFonts w:eastAsia="Arial" w:cs="Arial"/>
          <w:color w:val="000000"/>
          <w:shd w:val="clear" w:color="auto" w:fill="FFFFFF"/>
        </w:rPr>
        <w:t xml:space="preserve">Language acquisition programs, as defined in </w:t>
      </w:r>
      <w:r w:rsidRPr="00B91003">
        <w:rPr>
          <w:rFonts w:eastAsia="Arial" w:cs="Arial"/>
          <w:i/>
          <w:color w:val="000000"/>
          <w:shd w:val="clear" w:color="auto" w:fill="FFFFFF"/>
        </w:rPr>
        <w:t>EC</w:t>
      </w:r>
      <w:r w:rsidRPr="00B91003">
        <w:rPr>
          <w:rFonts w:eastAsia="Arial" w:cs="Arial"/>
          <w:color w:val="000000"/>
          <w:shd w:val="clear" w:color="auto" w:fill="FFFFFF"/>
        </w:rPr>
        <w:t xml:space="preserve"> Section 306, provided to students, and </w:t>
      </w:r>
    </w:p>
    <w:p w14:paraId="35AD1963" w14:textId="77777777" w:rsidR="009C0544" w:rsidRPr="00B91003" w:rsidRDefault="009C0544" w:rsidP="009C0544">
      <w:pPr>
        <w:pStyle w:val="ListParagraph"/>
        <w:numPr>
          <w:ilvl w:val="1"/>
          <w:numId w:val="56"/>
        </w:numPr>
        <w:spacing w:after="240"/>
        <w:contextualSpacing w:val="0"/>
        <w:rPr>
          <w:rFonts w:eastAsia="Arial" w:cs="Arial"/>
          <w:color w:val="000000"/>
          <w:shd w:val="clear" w:color="auto" w:fill="FFFFFF"/>
        </w:rPr>
      </w:pPr>
      <w:r w:rsidRPr="00B91003">
        <w:rPr>
          <w:rFonts w:eastAsia="Arial" w:cs="Arial"/>
          <w:color w:val="000000"/>
          <w:shd w:val="clear" w:color="auto" w:fill="FFFFFF"/>
        </w:rPr>
        <w:t xml:space="preserve">Professional development for teachers. </w:t>
      </w:r>
    </w:p>
    <w:p w14:paraId="4CB3C075" w14:textId="77777777" w:rsidR="009C0544" w:rsidRPr="00B91003" w:rsidRDefault="009C0544" w:rsidP="009C0544">
      <w:pPr>
        <w:pStyle w:val="ListParagraph"/>
        <w:numPr>
          <w:ilvl w:val="1"/>
          <w:numId w:val="56"/>
        </w:numPr>
        <w:spacing w:after="240"/>
        <w:contextualSpacing w:val="0"/>
        <w:rPr>
          <w:rFonts w:eastAsia="Arial" w:cs="Arial"/>
          <w:color w:val="000000"/>
          <w:shd w:val="clear" w:color="auto" w:fill="FFFFFF"/>
        </w:rPr>
      </w:pPr>
      <w:r w:rsidRPr="00B91003">
        <w:rPr>
          <w:rFonts w:eastAsia="Arial" w:cs="Arial"/>
          <w:color w:val="000000"/>
          <w:shd w:val="clear" w:color="auto" w:fill="FFFFFF"/>
        </w:rPr>
        <w:t>If an LEA has both 30 or more English learners and 15 or more long-term English learners, the LEA must include actions for both English learners and long-term English learners.</w:t>
      </w:r>
    </w:p>
    <w:p w14:paraId="26EB2C03" w14:textId="77777777" w:rsidR="009C0544" w:rsidRPr="00B91003" w:rsidRDefault="009C0544" w:rsidP="009C0544">
      <w:pPr>
        <w:pStyle w:val="ListParagraph"/>
        <w:numPr>
          <w:ilvl w:val="0"/>
          <w:numId w:val="56"/>
        </w:numPr>
        <w:spacing w:after="240"/>
        <w:contextualSpacing w:val="0"/>
        <w:rPr>
          <w:rFonts w:eastAsia="Arial" w:cs="Arial"/>
          <w:bCs/>
          <w:iCs/>
        </w:rPr>
      </w:pPr>
      <w:r w:rsidRPr="00B91003">
        <w:rPr>
          <w:rFonts w:eastAsia="Arial" w:cs="Arial"/>
          <w:bCs/>
          <w:iCs/>
        </w:rPr>
        <w:t xml:space="preserve">LEAs eligible for technical assistance pursuant to </w:t>
      </w:r>
      <w:r w:rsidRPr="00B91003">
        <w:rPr>
          <w:rFonts w:eastAsia="Arial" w:cs="Arial"/>
          <w:bCs/>
          <w:i/>
        </w:rPr>
        <w:t>EC</w:t>
      </w:r>
      <w:r w:rsidRPr="00B91003">
        <w:rPr>
          <w:rFonts w:eastAsia="Arial" w:cs="Arial"/>
          <w:bCs/>
          <w:iCs/>
        </w:rPr>
        <w:t xml:space="preserve"> sections 47607.3, 52071, 52071.5, 52072, or 52072.5, must include specific actions within the LCAP related to its implementation of the work underway as part of technical assistance. </w:t>
      </w:r>
      <w:r w:rsidRPr="00B91003">
        <w:rPr>
          <w:rFonts w:cs="Arial"/>
          <w:bdr w:val="none" w:sz="0" w:space="0" w:color="auto" w:frame="1"/>
        </w:rPr>
        <w:t>The most common form of this technical assistance is frequently referred to as Differentiated Assistance.</w:t>
      </w:r>
    </w:p>
    <w:p w14:paraId="27042AF6" w14:textId="77777777" w:rsidR="009C0544" w:rsidRPr="00B91003" w:rsidRDefault="009C0544" w:rsidP="009C0544">
      <w:pPr>
        <w:pStyle w:val="ListParagraph"/>
        <w:numPr>
          <w:ilvl w:val="0"/>
          <w:numId w:val="56"/>
        </w:numPr>
        <w:spacing w:after="240"/>
        <w:contextualSpacing w:val="0"/>
        <w:rPr>
          <w:rFonts w:eastAsia="Arial" w:cs="Arial"/>
          <w:bCs/>
          <w:iCs/>
        </w:rPr>
      </w:pPr>
      <w:r w:rsidRPr="00B91003">
        <w:rPr>
          <w:rFonts w:eastAsia="Arial" w:cs="Arial"/>
          <w:bCs/>
          <w:iCs/>
        </w:rPr>
        <w:t>LEAs that have Red Dashboard indicators for (1) a school within the LEA, (2) a student group within the LEA, and/or (3) a student group within any school within the LEA must include one or more specific actions within the LCAP:</w:t>
      </w:r>
    </w:p>
    <w:p w14:paraId="65F0D7DC" w14:textId="77777777" w:rsidR="009C0544" w:rsidRPr="00B91003" w:rsidRDefault="009C0544" w:rsidP="009C0544">
      <w:pPr>
        <w:pStyle w:val="ListParagraph"/>
        <w:numPr>
          <w:ilvl w:val="1"/>
          <w:numId w:val="56"/>
        </w:numPr>
        <w:spacing w:after="240"/>
        <w:contextualSpacing w:val="0"/>
        <w:rPr>
          <w:rFonts w:eastAsia="Arial" w:cs="Arial"/>
          <w:bCs/>
          <w:iCs/>
        </w:rPr>
      </w:pPr>
      <w:r w:rsidRPr="00B91003">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63961179" w14:textId="77777777" w:rsidR="009C0544" w:rsidRPr="00B91003" w:rsidRDefault="009C0544" w:rsidP="009C0544">
      <w:pPr>
        <w:pStyle w:val="ListParagraph"/>
        <w:numPr>
          <w:ilvl w:val="1"/>
          <w:numId w:val="56"/>
        </w:numPr>
        <w:spacing w:after="240"/>
        <w:contextualSpacing w:val="0"/>
        <w:rPr>
          <w:rFonts w:eastAsia="Arial" w:cs="Arial"/>
          <w:bCs/>
          <w:iCs/>
        </w:rPr>
      </w:pPr>
      <w:r w:rsidRPr="00B91003">
        <w:rPr>
          <w:rFonts w:eastAsia="Arial" w:cs="Arial"/>
          <w:bCs/>
          <w:iCs/>
        </w:rPr>
        <w:lastRenderedPageBreak/>
        <w:t xml:space="preserve">These required actions will be effective for the three-year LCAP cycle. </w:t>
      </w:r>
    </w:p>
    <w:p w14:paraId="0F294725" w14:textId="77777777" w:rsidR="009C0544" w:rsidRPr="00B91003" w:rsidRDefault="009C0544" w:rsidP="009C0544">
      <w:pPr>
        <w:pStyle w:val="Heading4"/>
        <w:rPr>
          <w:sz w:val="32"/>
          <w:szCs w:val="32"/>
        </w:rPr>
      </w:pPr>
      <w:bookmarkStart w:id="33" w:name="_Increased_or_Improved_2"/>
      <w:bookmarkEnd w:id="33"/>
      <w:r w:rsidRPr="00B91003">
        <w:rPr>
          <w:sz w:val="32"/>
          <w:szCs w:val="32"/>
        </w:rPr>
        <w:t xml:space="preserve">Increased or Improved Services for Foster Youth, English Learners, and Low-Income Students </w:t>
      </w:r>
    </w:p>
    <w:p w14:paraId="3D9B1768" w14:textId="77777777" w:rsidR="009C0544" w:rsidRPr="00B91003" w:rsidRDefault="009C0544" w:rsidP="009C0544">
      <w:pPr>
        <w:pStyle w:val="Heading5"/>
        <w:rPr>
          <w:b/>
          <w:bCs/>
          <w:sz w:val="28"/>
          <w:szCs w:val="28"/>
        </w:rPr>
      </w:pPr>
      <w:r w:rsidRPr="00B91003">
        <w:rPr>
          <w:b/>
          <w:bCs/>
          <w:sz w:val="28"/>
          <w:szCs w:val="28"/>
        </w:rPr>
        <w:t>Purpose</w:t>
      </w:r>
    </w:p>
    <w:p w14:paraId="01DDB6C5" w14:textId="77777777" w:rsidR="009C0544" w:rsidRPr="00B91003" w:rsidRDefault="009C0544" w:rsidP="009C0544">
      <w:pPr>
        <w:spacing w:after="240"/>
      </w:pPr>
      <w:r w:rsidRPr="00B91003">
        <w:t xml:space="preserve">A well-written Increased or Improved Services section provides educational partners with a comprehensive description, within a single dedicated section, of how an LEA plans to increase or improve services for its unduplicated students as defined in </w:t>
      </w:r>
      <w:r w:rsidRPr="00B91003">
        <w:rPr>
          <w:i/>
        </w:rPr>
        <w:t>EC</w:t>
      </w:r>
      <w:r w:rsidRPr="00B91003">
        <w:t xml:space="preserve"> Section 42238.02 in grades </w:t>
      </w:r>
      <w:r w:rsidRPr="00B91003">
        <w:rPr>
          <w:rFonts w:cstheme="minorHAnsi"/>
        </w:rPr>
        <w:t xml:space="preserve">TK–12 </w:t>
      </w:r>
      <w:r w:rsidRPr="00B91003">
        <w:t xml:space="preserve">as compared to all students in grades </w:t>
      </w:r>
      <w:r w:rsidRPr="00B91003">
        <w:rPr>
          <w:rFonts w:cstheme="minorHAnsi"/>
        </w:rPr>
        <w:t xml:space="preserve">TK–12, as applicable, </w:t>
      </w:r>
      <w:r w:rsidRPr="00B91003">
        <w:t>and how LEA-wide or schoolwide actions identified for this purpose meet regulatory requirements. Descriptions provided should include sufficient detail yet be sufficiently succinct to promote a broader understanding of educational partners</w:t>
      </w:r>
      <w:r w:rsidRPr="00B91003">
        <w:rPr>
          <w:rFonts w:eastAsiaTheme="minorHAnsi" w:cs="Arial"/>
          <w:color w:val="000000"/>
          <w:szCs w:val="20"/>
        </w:rPr>
        <w:t xml:space="preserve"> </w:t>
      </w:r>
      <w:r w:rsidRPr="00B91003">
        <w:t xml:space="preserve">to facilitate their ability to provide input. An LEA’s description in this section must align with the actions included in the Goals and Actions section as contributing. </w:t>
      </w:r>
    </w:p>
    <w:p w14:paraId="31B949B5" w14:textId="77777777" w:rsidR="009C0544" w:rsidRPr="00B91003" w:rsidRDefault="009C0544" w:rsidP="009C0544">
      <w:pPr>
        <w:spacing w:after="240"/>
      </w:pPr>
      <w:r w:rsidRPr="00B91003">
        <w:t xml:space="preserve">Please Note: For the purpose of meeting the Increased or Improved Services requirement and consistent with </w:t>
      </w:r>
      <w:r w:rsidRPr="00B91003">
        <w:rPr>
          <w:i/>
        </w:rPr>
        <w:t>EC</w:t>
      </w:r>
      <w:r w:rsidRPr="00B91003">
        <w:t xml:space="preserve"> Section 42238.02, long-term English learners are included in the English learner student group.</w:t>
      </w:r>
    </w:p>
    <w:p w14:paraId="2C4D69B1" w14:textId="77777777" w:rsidR="009C0544" w:rsidRPr="00B91003" w:rsidRDefault="009C0544" w:rsidP="009C0544">
      <w:pPr>
        <w:pStyle w:val="Heading6"/>
        <w:rPr>
          <w:b/>
          <w:bCs/>
        </w:rPr>
      </w:pPr>
      <w:r w:rsidRPr="00B91003">
        <w:rPr>
          <w:b/>
          <w:bCs/>
        </w:rPr>
        <w:t>Statutory Requirements</w:t>
      </w:r>
    </w:p>
    <w:p w14:paraId="30DC79FA" w14:textId="77777777" w:rsidR="009C0544" w:rsidRPr="00B91003" w:rsidRDefault="009C0544" w:rsidP="009C0544">
      <w:pPr>
        <w:shd w:val="clear" w:color="auto" w:fill="FFFFFF"/>
        <w:spacing w:after="240"/>
        <w:rPr>
          <w:rFonts w:cs="Arial"/>
          <w:color w:val="333333"/>
        </w:rPr>
      </w:pPr>
      <w:r w:rsidRPr="00B91003">
        <w:rPr>
          <w:rFonts w:eastAsia="Arial" w:cs="Arial"/>
        </w:rPr>
        <w:t>An</w:t>
      </w:r>
      <w:r w:rsidRPr="00B91003">
        <w:rPr>
          <w:rFonts w:cs="Arial"/>
          <w:color w:val="212121"/>
          <w:shd w:val="clear" w:color="auto" w:fill="FFFFFF"/>
        </w:rPr>
        <w:t xml:space="preserve"> LEA is required to demonstrate in its LCAP how it is increasing or improving services for its students who are foster youth, English learners, and/or low-income, collectively referred to as unduplicated students, as compared to the services provided to all students in proportion to the increase in funding it receives based on the number and concentration of unduplicated students in the LEA (</w:t>
      </w:r>
      <w:r w:rsidRPr="00B91003">
        <w:rPr>
          <w:rFonts w:eastAsia="Arial" w:cs="Arial"/>
          <w:i/>
        </w:rPr>
        <w:t>EC</w:t>
      </w:r>
      <w:r w:rsidRPr="00B91003">
        <w:rPr>
          <w:rFonts w:eastAsia="Arial" w:cs="Arial"/>
        </w:rPr>
        <w:t xml:space="preserve"> Section 42238.07[a][1], </w:t>
      </w:r>
      <w:r w:rsidRPr="00B91003">
        <w:rPr>
          <w:rFonts w:eastAsia="Arial" w:cs="Arial"/>
          <w:i/>
        </w:rPr>
        <w:t>EC</w:t>
      </w:r>
      <w:r w:rsidRPr="00B91003">
        <w:rPr>
          <w:rFonts w:eastAsia="Arial" w:cs="Arial"/>
        </w:rPr>
        <w:t xml:space="preserve"> Section </w:t>
      </w:r>
      <w:r w:rsidRPr="00B91003">
        <w:rPr>
          <w:rFonts w:cs="Arial"/>
          <w:color w:val="333333"/>
        </w:rPr>
        <w:t xml:space="preserve">52064[b][8][B]; 5 </w:t>
      </w:r>
      <w:r w:rsidRPr="00B91003">
        <w:rPr>
          <w:rFonts w:cs="Arial"/>
          <w:i/>
          <w:color w:val="333333"/>
        </w:rPr>
        <w:t>CCR</w:t>
      </w:r>
      <w:r w:rsidRPr="00B91003">
        <w:rPr>
          <w:rFonts w:cs="Arial"/>
          <w:color w:val="333333"/>
        </w:rPr>
        <w:t xml:space="preserve"> Section 15496[a]). This proportionality percentage is also known as the “minimum proportionality percentage” or “MPP.” The manner in which an LEA demonstrates it is meeting its MPP is two-fold: (1) through the expenditure of LCFF funds or through the identification of a Planned Percentage of Improved Services as documented in the Contributing Actions Table, and (2) through the explanations provided in the Increased or Improved Services for Foster Youth, English Learners, and Low-Income Students section.</w:t>
      </w:r>
    </w:p>
    <w:p w14:paraId="15403B06" w14:textId="77777777" w:rsidR="009C0544" w:rsidRPr="00B91003" w:rsidRDefault="009C0544" w:rsidP="009C0544">
      <w:pPr>
        <w:spacing w:after="240"/>
        <w:rPr>
          <w:rFonts w:eastAsia="Arial" w:cs="Arial"/>
        </w:rPr>
      </w:pPr>
      <w:r w:rsidRPr="00B91003">
        <w:rPr>
          <w:rFonts w:eastAsia="Arial" w:cs="Arial"/>
        </w:rPr>
        <w:t xml:space="preserve">To improve services means to grow services in quality and to increase services means to grow services in quantity. Services are increased or improved by those actions in the LCAP that are identified in the Goals and Actions section as contributing to the increased or improved services requirement, whether they are provided </w:t>
      </w:r>
      <w:r w:rsidRPr="00B91003">
        <w:rPr>
          <w:rFonts w:eastAsiaTheme="minorHAnsi" w:cs="Arial"/>
          <w:color w:val="000000"/>
          <w:szCs w:val="20"/>
        </w:rPr>
        <w:t xml:space="preserve">across the entire LEA (LEA-wide action), provided to an entire school (Schoolwide action), or solely provided to one or more unduplicated student group(s) (Limited action). </w:t>
      </w:r>
    </w:p>
    <w:p w14:paraId="5C25086E" w14:textId="77777777" w:rsidR="009C0544" w:rsidRPr="00B91003" w:rsidRDefault="009C0544" w:rsidP="009C0544">
      <w:pPr>
        <w:shd w:val="clear" w:color="auto" w:fill="FFFFFF"/>
        <w:spacing w:after="240"/>
        <w:rPr>
          <w:rFonts w:cs="Arial"/>
          <w:color w:val="333333"/>
        </w:rPr>
      </w:pPr>
      <w:r w:rsidRPr="00B91003">
        <w:rPr>
          <w:rFonts w:cs="Arial"/>
          <w:color w:val="333333"/>
        </w:rPr>
        <w:t xml:space="preserve">Therefore, for </w:t>
      </w:r>
      <w:r w:rsidRPr="00B91003">
        <w:rPr>
          <w:rFonts w:cs="Arial"/>
          <w:i/>
          <w:color w:val="333333"/>
        </w:rPr>
        <w:t>any</w:t>
      </w:r>
      <w:r w:rsidRPr="00B91003">
        <w:rPr>
          <w:rFonts w:cs="Arial"/>
          <w:color w:val="333333"/>
        </w:rPr>
        <w:t xml:space="preserve"> action contributing to meet the increased or improved services requirement, the LEA must include an explanation of:</w:t>
      </w:r>
    </w:p>
    <w:p w14:paraId="13C14718" w14:textId="77777777" w:rsidR="009C0544" w:rsidRPr="00B91003" w:rsidRDefault="009C0544" w:rsidP="009C0544">
      <w:pPr>
        <w:pStyle w:val="ListParagraph"/>
        <w:numPr>
          <w:ilvl w:val="0"/>
          <w:numId w:val="74"/>
        </w:numPr>
        <w:shd w:val="clear" w:color="auto" w:fill="FFFFFF"/>
        <w:contextualSpacing w:val="0"/>
        <w:rPr>
          <w:rFonts w:cs="Arial"/>
          <w:color w:val="333333"/>
        </w:rPr>
      </w:pPr>
      <w:r w:rsidRPr="00B91003">
        <w:t xml:space="preserve">How the action is increasing or improving services for the unduplicated student group(s) (Identified Needs and Action Design), and </w:t>
      </w:r>
    </w:p>
    <w:p w14:paraId="78D1231B" w14:textId="77777777" w:rsidR="009C0544" w:rsidRPr="00B91003" w:rsidRDefault="009C0544" w:rsidP="009C0544">
      <w:pPr>
        <w:pStyle w:val="ListParagraph"/>
        <w:numPr>
          <w:ilvl w:val="0"/>
          <w:numId w:val="74"/>
        </w:numPr>
        <w:shd w:val="clear" w:color="auto" w:fill="FFFFFF"/>
        <w:spacing w:after="240"/>
        <w:contextualSpacing w:val="0"/>
        <w:rPr>
          <w:rFonts w:eastAsia="Arial" w:cs="Arial"/>
        </w:rPr>
      </w:pPr>
      <w:r w:rsidRPr="00B91003">
        <w:t>How the action meets the LEA's goals for its unduplicated pupils in the state and any local priority areas (Measurement of Effectiveness).</w:t>
      </w:r>
    </w:p>
    <w:p w14:paraId="0A3CB647" w14:textId="77777777" w:rsidR="009C0544" w:rsidRPr="00B91003" w:rsidRDefault="009C0544" w:rsidP="009C0544">
      <w:pPr>
        <w:pStyle w:val="Heading6"/>
        <w:rPr>
          <w:b/>
          <w:bCs/>
        </w:rPr>
      </w:pPr>
      <w:r w:rsidRPr="00B91003">
        <w:rPr>
          <w:b/>
          <w:bCs/>
        </w:rPr>
        <w:t>LEA-wide and Schoolwide Actions</w:t>
      </w:r>
    </w:p>
    <w:p w14:paraId="562971D2" w14:textId="77777777" w:rsidR="009C0544" w:rsidRPr="00B91003" w:rsidRDefault="009C0544" w:rsidP="009C0544">
      <w:pPr>
        <w:spacing w:after="240"/>
        <w:rPr>
          <w:rFonts w:cs="Arial"/>
          <w:color w:val="000000" w:themeColor="text1"/>
        </w:rPr>
      </w:pPr>
      <w:r w:rsidRPr="00B91003">
        <w:t xml:space="preserve">In addition to the above required explanations, LEAs must provide a justification for </w:t>
      </w:r>
      <w:r w:rsidRPr="00B91003">
        <w:rPr>
          <w:rFonts w:eastAsiaTheme="minorHAnsi" w:cs="Arial"/>
          <w:color w:val="000000"/>
          <w:szCs w:val="20"/>
        </w:rPr>
        <w:t>why</w:t>
      </w:r>
      <w:r w:rsidRPr="00B91003">
        <w:rPr>
          <w:rFonts w:cs="Arial"/>
          <w:color w:val="000000" w:themeColor="text1"/>
        </w:rPr>
        <w:t xml:space="preserve"> an LEA-wide or Schoolwide action is being provided to all students and </w:t>
      </w:r>
      <w:r w:rsidRPr="00B91003">
        <w:rPr>
          <w:rFonts w:cs="Arial"/>
          <w:color w:val="212121"/>
          <w:shd w:val="clear" w:color="auto" w:fill="FFFFFF"/>
        </w:rPr>
        <w:t>how the action is intended to improve outcomes for unduplicated student group(s) as compared to all students.</w:t>
      </w:r>
      <w:r w:rsidRPr="00B91003">
        <w:rPr>
          <w:rFonts w:cs="Arial"/>
          <w:color w:val="000000" w:themeColor="text1"/>
        </w:rPr>
        <w:t xml:space="preserve"> </w:t>
      </w:r>
    </w:p>
    <w:p w14:paraId="0F006FB1" w14:textId="77777777" w:rsidR="009C0544" w:rsidRPr="00B91003" w:rsidRDefault="009C0544" w:rsidP="009C0544">
      <w:pPr>
        <w:pStyle w:val="ListParagraph"/>
        <w:numPr>
          <w:ilvl w:val="0"/>
          <w:numId w:val="75"/>
        </w:numPr>
        <w:spacing w:after="240"/>
        <w:contextualSpacing w:val="0"/>
        <w:rPr>
          <w:rFonts w:eastAsia="Arial" w:cs="Arial"/>
          <w:b/>
        </w:rPr>
      </w:pPr>
      <w:r w:rsidRPr="00B91003">
        <w:rPr>
          <w:rFonts w:eastAsia="Arial" w:cs="Arial"/>
        </w:rPr>
        <w:lastRenderedPageBreak/>
        <w:t xml:space="preserve">Conclusory statements that a service will help achieve an expected outcome for the goal, without an explicit connection or further explanation as to how, are not sufficient. </w:t>
      </w:r>
    </w:p>
    <w:p w14:paraId="1EC98A15" w14:textId="77777777" w:rsidR="009C0544" w:rsidRPr="00B91003" w:rsidRDefault="009C0544" w:rsidP="009C0544">
      <w:pPr>
        <w:pStyle w:val="ListParagraph"/>
        <w:numPr>
          <w:ilvl w:val="0"/>
          <w:numId w:val="75"/>
        </w:numPr>
        <w:spacing w:after="240"/>
        <w:contextualSpacing w:val="0"/>
        <w:rPr>
          <w:rFonts w:eastAsia="Arial" w:cs="Arial"/>
          <w:b/>
        </w:rPr>
      </w:pPr>
      <w:r w:rsidRPr="00B91003">
        <w:rPr>
          <w:rFonts w:eastAsia="Arial" w:cs="Arial"/>
        </w:rPr>
        <w:t>Further, simply stating that an LEA has a high enrollment percentage of a specific student group or groups does not meet the increased or improved services standard because enrolling students is not the same as serving students.</w:t>
      </w:r>
    </w:p>
    <w:p w14:paraId="34C3049F" w14:textId="77777777" w:rsidR="009C0544" w:rsidRPr="00B91003" w:rsidRDefault="009C0544" w:rsidP="009C0544">
      <w:pPr>
        <w:pStyle w:val="Heading6"/>
        <w:rPr>
          <w:b/>
          <w:bCs/>
        </w:rPr>
      </w:pPr>
      <w:r w:rsidRPr="00B91003">
        <w:rPr>
          <w:b/>
          <w:bCs/>
        </w:rPr>
        <w:t>For School Districts Only</w:t>
      </w:r>
    </w:p>
    <w:p w14:paraId="38951C0F" w14:textId="77777777" w:rsidR="009C0544" w:rsidRPr="00B91003" w:rsidRDefault="009C0544" w:rsidP="009C0544">
      <w:pPr>
        <w:spacing w:after="240"/>
        <w:rPr>
          <w:rFonts w:eastAsia="Arial" w:cs="Arial"/>
          <w:b/>
        </w:rPr>
      </w:pPr>
      <w:r w:rsidRPr="00B91003">
        <w:rPr>
          <w:rFonts w:eastAsia="Arial" w:cs="Arial"/>
        </w:rPr>
        <w:t xml:space="preserve">Actions provided on an </w:t>
      </w:r>
      <w:r w:rsidRPr="00B91003">
        <w:rPr>
          <w:rFonts w:eastAsia="Arial" w:cs="Arial"/>
          <w:b/>
        </w:rPr>
        <w:t>LEA-wide</w:t>
      </w:r>
      <w:r w:rsidRPr="00B91003">
        <w:rPr>
          <w:rFonts w:eastAsia="Arial" w:cs="Arial"/>
        </w:rPr>
        <w:t xml:space="preserve"> basis at </w:t>
      </w:r>
      <w:r w:rsidRPr="00B91003">
        <w:rPr>
          <w:rFonts w:eastAsia="Arial" w:cs="Arial"/>
          <w:b/>
        </w:rPr>
        <w:t>school districts with an unduplicated pupil percentage of less than 55 percent</w:t>
      </w:r>
      <w:r w:rsidRPr="00B91003">
        <w:rPr>
          <w:rFonts w:eastAsia="Arial" w:cs="Arial"/>
        </w:rPr>
        <w:t xml:space="preserve"> must also include a description of how the actions</w:t>
      </w:r>
      <w:r w:rsidRPr="00B91003">
        <w:rPr>
          <w:rFonts w:eastAsia="Arial" w:cs="Arial"/>
          <w:b/>
        </w:rPr>
        <w:t xml:space="preserve"> </w:t>
      </w:r>
      <w:r w:rsidRPr="00B91003">
        <w:rPr>
          <w:rFonts w:eastAsia="Arial" w:cs="Arial"/>
        </w:rPr>
        <w:t>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4B622C30" w14:textId="77777777" w:rsidR="009C0544" w:rsidRPr="00B91003" w:rsidRDefault="009C0544" w:rsidP="009C0544">
      <w:pPr>
        <w:spacing w:after="240"/>
      </w:pPr>
      <w:r w:rsidRPr="00B91003">
        <w:rPr>
          <w:rFonts w:eastAsia="Arial" w:cs="Arial"/>
        </w:rPr>
        <w:t xml:space="preserve">Actions provided on a </w:t>
      </w:r>
      <w:r w:rsidRPr="00B91003">
        <w:rPr>
          <w:rFonts w:eastAsia="Arial" w:cs="Arial"/>
          <w:b/>
        </w:rPr>
        <w:t>Schoolwide</w:t>
      </w:r>
      <w:r w:rsidRPr="00B91003">
        <w:rPr>
          <w:rFonts w:eastAsia="Arial" w:cs="Arial"/>
        </w:rPr>
        <w:t xml:space="preserve"> basis for </w:t>
      </w:r>
      <w:r w:rsidRPr="00B91003">
        <w:rPr>
          <w:rFonts w:eastAsia="Arial" w:cs="Arial"/>
          <w:b/>
        </w:rPr>
        <w:t>schools with less than 40 percent enrollment of unduplicated pupils</w:t>
      </w:r>
      <w:r w:rsidRPr="00B91003">
        <w:rPr>
          <w:rFonts w:eastAsia="Arial" w:cs="Arial"/>
        </w:rPr>
        <w:t xml:space="preserve"> must also include a description of how these actions 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104604E2" w14:textId="77777777" w:rsidR="009C0544" w:rsidRPr="00B91003" w:rsidRDefault="009C0544" w:rsidP="009C0544">
      <w:pPr>
        <w:pStyle w:val="Heading5"/>
        <w:rPr>
          <w:b/>
          <w:bCs/>
          <w:sz w:val="28"/>
          <w:szCs w:val="28"/>
        </w:rPr>
      </w:pPr>
      <w:r w:rsidRPr="00B91003">
        <w:rPr>
          <w:b/>
          <w:bCs/>
          <w:sz w:val="28"/>
          <w:szCs w:val="28"/>
        </w:rPr>
        <w:t>Requirements and Instructions</w:t>
      </w:r>
    </w:p>
    <w:p w14:paraId="6936049A" w14:textId="77777777" w:rsidR="009C0544" w:rsidRPr="00B91003" w:rsidRDefault="009C0544" w:rsidP="009C0544">
      <w:pPr>
        <w:spacing w:after="240"/>
      </w:pPr>
      <w:r w:rsidRPr="00B91003">
        <w:t>Complete the tables as follows:</w:t>
      </w:r>
    </w:p>
    <w:p w14:paraId="585B721E" w14:textId="77777777" w:rsidR="009C0544" w:rsidRPr="00B91003" w:rsidRDefault="009C0544" w:rsidP="009C0544">
      <w:pPr>
        <w:shd w:val="clear" w:color="auto" w:fill="DEEAF6" w:themeFill="accent1" w:themeFillTint="33"/>
        <w:spacing w:after="240"/>
        <w:rPr>
          <w:rFonts w:eastAsia="Arial" w:cs="Arial"/>
          <w:bCs/>
          <w:iCs/>
        </w:rPr>
      </w:pPr>
      <w:r w:rsidRPr="00B91003">
        <w:rPr>
          <w:rFonts w:eastAsia="Arial" w:cs="Arial"/>
          <w:bCs/>
          <w:iCs/>
        </w:rPr>
        <w:t xml:space="preserve">Total </w:t>
      </w:r>
      <w:r w:rsidRPr="00B91003">
        <w:rPr>
          <w:bCs/>
          <w:iCs/>
        </w:rPr>
        <w:t>Projected LCFF Supplemental and/or Concentration Grants</w:t>
      </w:r>
      <w:r w:rsidRPr="00B91003" w:rsidDel="00F05118">
        <w:rPr>
          <w:rFonts w:eastAsia="Arial" w:cs="Arial"/>
          <w:bCs/>
          <w:iCs/>
        </w:rPr>
        <w:t xml:space="preserve"> </w:t>
      </w:r>
    </w:p>
    <w:p w14:paraId="4735D180" w14:textId="77777777" w:rsidR="009C0544" w:rsidRPr="00B91003" w:rsidRDefault="009C0544" w:rsidP="009C0544">
      <w:pPr>
        <w:pStyle w:val="ListParagraph"/>
        <w:numPr>
          <w:ilvl w:val="0"/>
          <w:numId w:val="66"/>
        </w:numPr>
        <w:spacing w:after="240"/>
        <w:rPr>
          <w:rFonts w:eastAsia="Arial" w:cs="Arial"/>
        </w:rPr>
      </w:pPr>
      <w:r w:rsidRPr="00B91003">
        <w:rPr>
          <w:rFonts w:eastAsia="Arial" w:cs="Arial"/>
        </w:rPr>
        <w:t>Specify the amount of LCFF supplemental and concentration grant funds the LEA estimates it will receive in the coming year based on the number and concentration of foster youth, English learner, and low-income students. This amount includes the Additional 15 percent LCFF Concentration Grant.</w:t>
      </w:r>
    </w:p>
    <w:p w14:paraId="76B2E4DA" w14:textId="77777777" w:rsidR="009C0544" w:rsidRPr="00B91003" w:rsidRDefault="009C0544" w:rsidP="009C0544">
      <w:pPr>
        <w:shd w:val="clear" w:color="auto" w:fill="DEEAF6" w:themeFill="accent1" w:themeFillTint="33"/>
        <w:spacing w:after="240"/>
        <w:rPr>
          <w:rFonts w:eastAsia="Arial" w:cs="Arial"/>
          <w:bCs/>
          <w:iCs/>
        </w:rPr>
      </w:pPr>
      <w:r w:rsidRPr="00B91003">
        <w:rPr>
          <w:rFonts w:eastAsia="Arial" w:cs="Arial"/>
          <w:bCs/>
          <w:iCs/>
        </w:rPr>
        <w:t xml:space="preserve">Projected Additional 15 percent LCFF Concentration Grant </w:t>
      </w:r>
    </w:p>
    <w:p w14:paraId="480278BB" w14:textId="77777777" w:rsidR="009C0544" w:rsidRPr="00B91003" w:rsidRDefault="009C0544" w:rsidP="009C0544">
      <w:pPr>
        <w:pStyle w:val="ListParagraph"/>
        <w:numPr>
          <w:ilvl w:val="0"/>
          <w:numId w:val="66"/>
        </w:numPr>
        <w:spacing w:after="240"/>
        <w:rPr>
          <w:rFonts w:eastAsia="Arial" w:cs="Arial"/>
          <w:b/>
        </w:rPr>
      </w:pPr>
      <w:r w:rsidRPr="00B91003">
        <w:rPr>
          <w:rFonts w:eastAsia="Arial" w:cs="Arial"/>
        </w:rPr>
        <w:t xml:space="preserve">Specify the amount of additional LCFF concentration grant add-on funding, as described in </w:t>
      </w:r>
      <w:r w:rsidRPr="00B91003">
        <w:rPr>
          <w:rFonts w:eastAsia="Arial" w:cs="Arial"/>
          <w:i/>
        </w:rPr>
        <w:t>EC</w:t>
      </w:r>
      <w:r w:rsidRPr="00B91003">
        <w:rPr>
          <w:rFonts w:eastAsia="Arial" w:cs="Arial"/>
        </w:rPr>
        <w:t xml:space="preserve"> Section 42238.02, that the LEA estimates it will receive in the coming year.</w:t>
      </w:r>
    </w:p>
    <w:p w14:paraId="21DE6963" w14:textId="77777777" w:rsidR="009C0544" w:rsidRPr="00B91003" w:rsidRDefault="009C0544" w:rsidP="009C0544">
      <w:pPr>
        <w:shd w:val="clear" w:color="auto" w:fill="DEEAF6" w:themeFill="accent1" w:themeFillTint="33"/>
        <w:spacing w:after="240"/>
        <w:rPr>
          <w:rFonts w:eastAsia="Arial" w:cs="Arial"/>
          <w:bCs/>
          <w:iCs/>
        </w:rPr>
      </w:pPr>
      <w:r w:rsidRPr="00B91003">
        <w:rPr>
          <w:rFonts w:eastAsia="Arial" w:cs="Arial"/>
          <w:bCs/>
          <w:iCs/>
        </w:rPr>
        <w:t xml:space="preserve">Projected Percentage to Increase or Improve Services for the Coming School Year </w:t>
      </w:r>
    </w:p>
    <w:p w14:paraId="6C7DD16E" w14:textId="77777777" w:rsidR="009C0544" w:rsidRPr="00B91003" w:rsidRDefault="009C0544" w:rsidP="009C0544">
      <w:pPr>
        <w:pStyle w:val="ListParagraph"/>
        <w:numPr>
          <w:ilvl w:val="0"/>
          <w:numId w:val="66"/>
        </w:numPr>
        <w:spacing w:after="240"/>
        <w:rPr>
          <w:rFonts w:eastAsia="Arial" w:cs="Arial"/>
        </w:rPr>
      </w:pPr>
      <w:r w:rsidRPr="00B91003">
        <w:rPr>
          <w:rFonts w:eastAsia="Arial" w:cs="Arial"/>
        </w:rPr>
        <w:t xml:space="preserve">Specify the estimated percentage by which services for unduplicated pupils must be increased or improved as compared to the services provided to all students in the LCAP year as calculated pursuant to 5 </w:t>
      </w:r>
      <w:r w:rsidRPr="00B91003">
        <w:rPr>
          <w:rFonts w:eastAsia="Arial" w:cs="Arial"/>
          <w:i/>
        </w:rPr>
        <w:t>CCR</w:t>
      </w:r>
      <w:r w:rsidRPr="00B91003">
        <w:rPr>
          <w:rFonts w:eastAsia="Arial" w:cs="Arial"/>
        </w:rPr>
        <w:t xml:space="preserve"> Section 15496(a)(7).</w:t>
      </w:r>
    </w:p>
    <w:p w14:paraId="31D85A54" w14:textId="77777777" w:rsidR="009C0544" w:rsidRPr="00B91003" w:rsidRDefault="009C0544" w:rsidP="009C0544">
      <w:pPr>
        <w:shd w:val="clear" w:color="auto" w:fill="DEEAF6" w:themeFill="accent1" w:themeFillTint="33"/>
        <w:spacing w:after="240"/>
        <w:rPr>
          <w:bCs/>
          <w:iCs/>
        </w:rPr>
      </w:pPr>
      <w:r w:rsidRPr="00B91003">
        <w:rPr>
          <w:rFonts w:cstheme="minorHAnsi"/>
          <w:bCs/>
          <w:iCs/>
          <w:shd w:val="clear" w:color="auto" w:fill="DEEAF6" w:themeFill="accent1" w:themeFillTint="33"/>
        </w:rPr>
        <w:t>LCFF Carryover — Percentage</w:t>
      </w:r>
      <w:r w:rsidRPr="00B91003">
        <w:rPr>
          <w:bCs/>
          <w:iCs/>
          <w:shd w:val="clear" w:color="auto" w:fill="DEEAF6" w:themeFill="accent1" w:themeFillTint="33"/>
        </w:rPr>
        <w:t xml:space="preserve"> </w:t>
      </w:r>
    </w:p>
    <w:p w14:paraId="540E1B9C" w14:textId="77777777" w:rsidR="009C0544" w:rsidRPr="00B91003" w:rsidRDefault="009C0544" w:rsidP="009C0544">
      <w:pPr>
        <w:pStyle w:val="ListParagraph"/>
        <w:numPr>
          <w:ilvl w:val="0"/>
          <w:numId w:val="66"/>
        </w:numPr>
        <w:spacing w:after="240"/>
      </w:pPr>
      <w:r w:rsidRPr="00B91003">
        <w:lastRenderedPageBreak/>
        <w:t xml:space="preserve">Specify the LCFF Carryover — Percentage </w:t>
      </w:r>
      <w:r w:rsidRPr="00B91003">
        <w:rPr>
          <w:rFonts w:eastAsia="Arial" w:cs="Arial"/>
        </w:rPr>
        <w:t>identified in the LCFF Carryover Table.</w:t>
      </w:r>
      <w:r w:rsidRPr="00B91003">
        <w:t xml:space="preserve"> If a carryover percentage is not </w:t>
      </w:r>
      <w:r w:rsidRPr="00B91003">
        <w:rPr>
          <w:rFonts w:eastAsia="Arial" w:cs="Arial"/>
        </w:rPr>
        <w:t>identified in the LCFF Carryover Table,</w:t>
      </w:r>
      <w:r w:rsidRPr="00B91003">
        <w:t xml:space="preserve"> specify a percentage of zero (0.00%).</w:t>
      </w:r>
    </w:p>
    <w:p w14:paraId="3C461A5F" w14:textId="77777777" w:rsidR="009C0544" w:rsidRPr="00B91003" w:rsidRDefault="009C0544" w:rsidP="009C0544">
      <w:pPr>
        <w:shd w:val="clear" w:color="auto" w:fill="DEEAF6" w:themeFill="accent1" w:themeFillTint="33"/>
        <w:spacing w:after="240"/>
        <w:rPr>
          <w:bCs/>
          <w:iCs/>
        </w:rPr>
      </w:pPr>
      <w:r w:rsidRPr="00B91003">
        <w:rPr>
          <w:rFonts w:cstheme="minorHAnsi"/>
          <w:bCs/>
          <w:iCs/>
        </w:rPr>
        <w:t>LCFF Carryover — Dollar</w:t>
      </w:r>
      <w:r w:rsidRPr="00B91003">
        <w:rPr>
          <w:bCs/>
          <w:iCs/>
        </w:rPr>
        <w:t xml:space="preserve"> </w:t>
      </w:r>
    </w:p>
    <w:p w14:paraId="686E7B29" w14:textId="77777777" w:rsidR="009C0544" w:rsidRPr="00B91003" w:rsidRDefault="009C0544" w:rsidP="009C0544">
      <w:pPr>
        <w:pStyle w:val="ListParagraph"/>
        <w:numPr>
          <w:ilvl w:val="0"/>
          <w:numId w:val="66"/>
        </w:numPr>
        <w:spacing w:after="240"/>
      </w:pPr>
      <w:r w:rsidRPr="00B91003">
        <w:t xml:space="preserve">Specify the LCFF Carryover — Dollar amount </w:t>
      </w:r>
      <w:r w:rsidRPr="00B91003">
        <w:rPr>
          <w:rFonts w:eastAsia="Arial" w:cs="Arial"/>
        </w:rPr>
        <w:t>identified in the LCFF Carryover Table.</w:t>
      </w:r>
      <w:r w:rsidRPr="00B91003">
        <w:t xml:space="preserve"> If a carryover amount is not </w:t>
      </w:r>
      <w:r w:rsidRPr="00B91003">
        <w:rPr>
          <w:rFonts w:eastAsia="Arial" w:cs="Arial"/>
        </w:rPr>
        <w:t>identified in the LCFF Carryover Table,</w:t>
      </w:r>
      <w:r w:rsidRPr="00B91003">
        <w:t xml:space="preserve"> specify an amount of zero ($0).</w:t>
      </w:r>
    </w:p>
    <w:p w14:paraId="7177CD20" w14:textId="77777777" w:rsidR="009C0544" w:rsidRPr="00B91003" w:rsidRDefault="009C0544" w:rsidP="009C0544">
      <w:pPr>
        <w:shd w:val="clear" w:color="auto" w:fill="DEEAF6" w:themeFill="accent1" w:themeFillTint="33"/>
        <w:spacing w:after="240"/>
        <w:rPr>
          <w:rFonts w:eastAsia="Arial" w:cs="Arial"/>
          <w:bCs/>
          <w:iCs/>
        </w:rPr>
      </w:pPr>
      <w:r w:rsidRPr="00B91003">
        <w:rPr>
          <w:rFonts w:eastAsia="Arial" w:cs="Arial"/>
          <w:bCs/>
          <w:iCs/>
        </w:rPr>
        <w:t xml:space="preserve">Total Percentage to Increase or Improve Services for the Coming School Year </w:t>
      </w:r>
    </w:p>
    <w:p w14:paraId="1C0540C9" w14:textId="77777777" w:rsidR="009C0544" w:rsidRPr="00B91003" w:rsidRDefault="009C0544" w:rsidP="009C0544">
      <w:pPr>
        <w:pStyle w:val="ListParagraph"/>
        <w:numPr>
          <w:ilvl w:val="0"/>
          <w:numId w:val="66"/>
        </w:numPr>
        <w:spacing w:after="240"/>
        <w:rPr>
          <w:rFonts w:eastAsia="Arial" w:cs="Arial"/>
        </w:rPr>
      </w:pPr>
      <w:r w:rsidRPr="00B91003">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B91003">
        <w:rPr>
          <w:rFonts w:eastAsia="Arial" w:cs="Arial"/>
          <w:i/>
        </w:rPr>
        <w:t>CCR</w:t>
      </w:r>
      <w:r w:rsidRPr="00B91003">
        <w:rPr>
          <w:rFonts w:eastAsia="Arial" w:cs="Arial"/>
        </w:rPr>
        <w:t xml:space="preserve"> Section 15496(a)(7)</w:t>
      </w:r>
      <w:r w:rsidRPr="00B91003">
        <w:rPr>
          <w:rFonts w:eastAsiaTheme="minorHAnsi" w:cs="Arial"/>
          <w:color w:val="000000"/>
          <w:szCs w:val="20"/>
        </w:rPr>
        <w:t>.</w:t>
      </w:r>
    </w:p>
    <w:p w14:paraId="109311C0" w14:textId="77777777" w:rsidR="009C0544" w:rsidRPr="00B91003" w:rsidRDefault="009C0544" w:rsidP="009C0544">
      <w:pPr>
        <w:pStyle w:val="Heading5"/>
        <w:rPr>
          <w:rFonts w:eastAsia="Arial"/>
          <w:b/>
          <w:bCs/>
          <w:sz w:val="28"/>
          <w:szCs w:val="28"/>
        </w:rPr>
      </w:pPr>
      <w:r w:rsidRPr="00B91003">
        <w:rPr>
          <w:rFonts w:eastAsia="Arial"/>
          <w:b/>
          <w:bCs/>
          <w:sz w:val="28"/>
          <w:szCs w:val="28"/>
        </w:rPr>
        <w:t>Required Descriptions:</w:t>
      </w:r>
    </w:p>
    <w:p w14:paraId="751CA519" w14:textId="77777777" w:rsidR="009C0544" w:rsidRPr="00B91003" w:rsidRDefault="009C0544" w:rsidP="009C0544">
      <w:pPr>
        <w:pStyle w:val="Heading6"/>
        <w:rPr>
          <w:b/>
          <w:bCs/>
        </w:rPr>
      </w:pPr>
      <w:r w:rsidRPr="00B91003">
        <w:rPr>
          <w:b/>
          <w:bCs/>
        </w:rPr>
        <w:t>LEA-wide and Schoolwide Actions</w:t>
      </w:r>
    </w:p>
    <w:p w14:paraId="66F6B2AE" w14:textId="77777777" w:rsidR="009C0544" w:rsidRPr="00B91003" w:rsidRDefault="009C0544" w:rsidP="009C0544">
      <w:pPr>
        <w:shd w:val="clear" w:color="auto" w:fill="DEEAF6" w:themeFill="accent1" w:themeFillTint="33"/>
        <w:spacing w:before="60" w:after="120"/>
        <w:rPr>
          <w:rFonts w:eastAsiaTheme="minorHAnsi" w:cs="Arial"/>
          <w:color w:val="000000"/>
          <w:szCs w:val="20"/>
        </w:rPr>
      </w:pPr>
      <w:r w:rsidRPr="00B91003">
        <w:rPr>
          <w:rFonts w:eastAsia="Arial" w:cs="Arial"/>
          <w:bCs/>
        </w:rPr>
        <w:t xml:space="preserve">For each action being provided to an entire LEA or school, provide an explanation of (1) </w:t>
      </w:r>
      <w:r w:rsidRPr="00B91003">
        <w:rPr>
          <w:rFonts w:eastAsia="Arial" w:cs="Arial"/>
          <w:color w:val="000000" w:themeColor="text1"/>
        </w:rPr>
        <w:t>the unique identified need(s) of the unduplicated student group(s) for whom the action is principally directed</w:t>
      </w:r>
      <w:r w:rsidRPr="00B91003">
        <w:rPr>
          <w:rFonts w:eastAsiaTheme="minorHAnsi" w:cs="Arial"/>
          <w:color w:val="000000"/>
          <w:szCs w:val="20"/>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why it is being provided on an LEA or schoolwide basis, and (3) </w:t>
      </w:r>
      <w:r w:rsidRPr="00B91003">
        <w:rPr>
          <w:rFonts w:cs="Arial"/>
          <w:color w:val="000000" w:themeColor="text1"/>
        </w:rPr>
        <w:t>the metric(s) used to measure the effectiveness of the action in improving outcomes for the unduplicated student group(s).</w:t>
      </w:r>
    </w:p>
    <w:p w14:paraId="2131AE21" w14:textId="77777777" w:rsidR="009C0544" w:rsidRPr="00B91003" w:rsidRDefault="009C0544" w:rsidP="009C0544">
      <w:pPr>
        <w:spacing w:after="240"/>
      </w:pPr>
      <w:r w:rsidRPr="00B91003">
        <w:t>If the LEA has provided this required description in the Action Descriptions, state as such within the table.</w:t>
      </w:r>
    </w:p>
    <w:p w14:paraId="09F1F791" w14:textId="77777777" w:rsidR="009C0544" w:rsidRPr="00B91003" w:rsidRDefault="009C0544" w:rsidP="009C0544">
      <w:pPr>
        <w:keepNext/>
        <w:spacing w:after="240"/>
        <w:rPr>
          <w:rFonts w:eastAsia="Arial" w:cs="Arial"/>
        </w:rPr>
      </w:pPr>
      <w:r w:rsidRPr="00B91003">
        <w:rPr>
          <w:rFonts w:eastAsia="Arial" w:cs="Arial"/>
        </w:rPr>
        <w:t>Complete the table as follows:</w:t>
      </w:r>
    </w:p>
    <w:p w14:paraId="22B32568" w14:textId="77777777" w:rsidR="009C0544" w:rsidRPr="00B91003" w:rsidRDefault="009C0544" w:rsidP="009C0544">
      <w:pPr>
        <w:shd w:val="clear" w:color="auto" w:fill="DEEAF6" w:themeFill="accent1" w:themeFillTint="33"/>
        <w:rPr>
          <w:rFonts w:eastAsia="Arial"/>
          <w:b/>
          <w:bCs/>
        </w:rPr>
      </w:pPr>
      <w:r w:rsidRPr="00B91003">
        <w:rPr>
          <w:rFonts w:eastAsia="Arial"/>
          <w:b/>
          <w:bCs/>
        </w:rPr>
        <w:t>Identified Need(s)</w:t>
      </w:r>
    </w:p>
    <w:p w14:paraId="4DAED54E" w14:textId="77777777" w:rsidR="009C0544" w:rsidRPr="00B91003" w:rsidRDefault="009C0544" w:rsidP="009C0544">
      <w:pPr>
        <w:shd w:val="clear" w:color="auto" w:fill="FFFFFF"/>
        <w:spacing w:before="240" w:after="240"/>
        <w:rPr>
          <w:rFonts w:eastAsia="Arial" w:cs="Arial"/>
          <w:color w:val="000000" w:themeColor="text1"/>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identified need(s) of the LEA’s unduplicated student group(s) for whom the action is principally directed. </w:t>
      </w:r>
    </w:p>
    <w:p w14:paraId="4739F8F6" w14:textId="77777777" w:rsidR="009C0544" w:rsidRPr="00B91003" w:rsidRDefault="009C0544" w:rsidP="009C0544">
      <w:pPr>
        <w:shd w:val="clear" w:color="auto" w:fill="FFFFFF"/>
        <w:spacing w:after="240"/>
        <w:rPr>
          <w:rFonts w:eastAsia="Arial" w:cs="Arial"/>
          <w:color w:val="000000" w:themeColor="text1"/>
        </w:rPr>
      </w:pPr>
      <w:r w:rsidRPr="00B91003">
        <w:rPr>
          <w:rFonts w:eastAsia="Arial" w:cs="Arial"/>
        </w:rPr>
        <w:t>An LEA demonstrates how an action is principally directed towards an unduplicated student group(s) when the LEA explains the need(s), condition(s), or circumstance(s) of the unduplicated student group(s) identified through a needs assessment and how the action addresses them.</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1610D73A" w14:textId="77777777" w:rsidR="009C0544" w:rsidRPr="00B91003" w:rsidRDefault="009C0544" w:rsidP="009C0544">
      <w:pPr>
        <w:shd w:val="clear" w:color="auto" w:fill="DEEAF6" w:themeFill="accent1" w:themeFillTint="33"/>
        <w:spacing w:after="240"/>
        <w:rPr>
          <w:rFonts w:eastAsia="Arial" w:cs="Arial"/>
          <w:color w:val="000000"/>
        </w:rPr>
      </w:pPr>
      <w:r w:rsidRPr="00B91003">
        <w:rPr>
          <w:rFonts w:eastAsia="Arial" w:cs="Arial"/>
          <w:b/>
          <w:color w:val="000000"/>
        </w:rPr>
        <w:t>How the Action(s) are Designed to Address Need(s) and Why it is Provided on an LEA-wide or Schoolwide Basis</w:t>
      </w:r>
    </w:p>
    <w:p w14:paraId="1F1D8817" w14:textId="77777777" w:rsidR="009C0544" w:rsidRPr="00B91003" w:rsidRDefault="009C0544" w:rsidP="009C0544">
      <w:pPr>
        <w:pBdr>
          <w:top w:val="nil"/>
          <w:left w:val="nil"/>
          <w:bottom w:val="nil"/>
          <w:right w:val="nil"/>
          <w:between w:val="nil"/>
        </w:pBdr>
        <w:spacing w:after="240"/>
        <w:rPr>
          <w:rFonts w:eastAsia="Arial" w:cs="Arial"/>
        </w:rPr>
      </w:pPr>
      <w:r w:rsidRPr="00B91003">
        <w:rPr>
          <w:rFonts w:eastAsia="Arial" w:cs="Arial"/>
        </w:rPr>
        <w:lastRenderedPageBreak/>
        <w:t>Provide an explanation of how the action as designed will address the unique identified need(s) of the LEA’s unduplicated student group(s) for whom the action is principally directed and the rationale for why the action is being provided on an LEA-wide or schoolwide basis.</w:t>
      </w:r>
    </w:p>
    <w:p w14:paraId="4AFAA0CA" w14:textId="77777777" w:rsidR="009C0544" w:rsidRPr="00B91003" w:rsidRDefault="009C0544" w:rsidP="009C0544">
      <w:pPr>
        <w:pStyle w:val="ListParagraph"/>
        <w:numPr>
          <w:ilvl w:val="0"/>
          <w:numId w:val="66"/>
        </w:numPr>
        <w:spacing w:after="240"/>
        <w:contextualSpacing w:val="0"/>
        <w:rPr>
          <w:rFonts w:eastAsia="Arial"/>
        </w:rPr>
      </w:pPr>
      <w:r w:rsidRPr="00B91003">
        <w:rPr>
          <w:shd w:val="clear" w:color="auto" w:fill="FFFFFF"/>
        </w:rPr>
        <w:t xml:space="preserve">As stated above, </w:t>
      </w:r>
      <w:r w:rsidRPr="00B91003">
        <w:rPr>
          <w:rFonts w:eastAsia="Arial"/>
        </w:rPr>
        <w:t xml:space="preserve">conclusory statements that a service will help achieve an expected outcome for the goal, without an explicit connection or further explanation as to how, are not sufficient. </w:t>
      </w:r>
    </w:p>
    <w:p w14:paraId="0BF73556" w14:textId="77777777" w:rsidR="009C0544" w:rsidRPr="00B91003" w:rsidRDefault="009C0544" w:rsidP="009C0544">
      <w:pPr>
        <w:pStyle w:val="ListParagraph"/>
        <w:numPr>
          <w:ilvl w:val="0"/>
          <w:numId w:val="66"/>
        </w:numPr>
        <w:pBdr>
          <w:top w:val="nil"/>
          <w:left w:val="nil"/>
          <w:bottom w:val="nil"/>
          <w:right w:val="nil"/>
          <w:between w:val="nil"/>
        </w:pBdr>
        <w:spacing w:after="240"/>
        <w:contextualSpacing w:val="0"/>
        <w:rPr>
          <w:rFonts w:eastAsia="Arial" w:cs="Arial"/>
        </w:rPr>
      </w:pPr>
      <w:r w:rsidRPr="00B91003">
        <w:rPr>
          <w:rFonts w:eastAsia="Arial"/>
        </w:rPr>
        <w:t>Further, simply stating that an LEA has a high enrollment percentage of a specific student group or groups does not meet the increased or improved services standard because enrolling students is not the same as serving students.</w:t>
      </w:r>
    </w:p>
    <w:p w14:paraId="25C5D074"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b/>
        </w:rPr>
        <w:t>Metric(s) to Monitor Effectiveness</w:t>
      </w:r>
    </w:p>
    <w:p w14:paraId="30DAAC10" w14:textId="77777777" w:rsidR="009C0544" w:rsidRPr="00B91003" w:rsidRDefault="009C0544" w:rsidP="009C0544">
      <w:pPr>
        <w:spacing w:after="240"/>
      </w:pPr>
      <w:r w:rsidRPr="00B91003">
        <w:t>Identify the metric(s) being used to measure the progress and effectiveness of the action(s).</w:t>
      </w:r>
    </w:p>
    <w:p w14:paraId="5007A4F3" w14:textId="77777777" w:rsidR="009C0544" w:rsidRPr="00B91003" w:rsidRDefault="009C0544" w:rsidP="009C0544">
      <w:pPr>
        <w:spacing w:before="240" w:after="240"/>
        <w:rPr>
          <w:rFonts w:eastAsia="Arial"/>
        </w:rPr>
      </w:pPr>
      <w:r w:rsidRPr="00B91003">
        <w:rPr>
          <w:rFonts w:eastAsia="Arial" w:cs="Arial"/>
          <w:b/>
        </w:rPr>
        <w:t>Note for COEs and Charter Schools</w:t>
      </w:r>
      <w:r w:rsidRPr="00B91003">
        <w:rPr>
          <w:rFonts w:eastAsia="Arial" w:cs="Arial"/>
        </w:rPr>
        <w:t>: In the case of COEs and charter schools, schoolwide and LEA-wide are considered to be synonymous.</w:t>
      </w:r>
    </w:p>
    <w:p w14:paraId="504FCE86" w14:textId="77777777" w:rsidR="009C0544" w:rsidRPr="00B91003" w:rsidRDefault="009C0544" w:rsidP="009C0544">
      <w:pPr>
        <w:pStyle w:val="Heading6"/>
        <w:rPr>
          <w:rFonts w:eastAsia="Arial"/>
          <w:b/>
          <w:bCs/>
        </w:rPr>
      </w:pPr>
      <w:r w:rsidRPr="00B91003">
        <w:rPr>
          <w:rFonts w:eastAsia="Arial"/>
          <w:b/>
          <w:bCs/>
        </w:rPr>
        <w:t>Limited Actions</w:t>
      </w:r>
    </w:p>
    <w:p w14:paraId="20B2D920" w14:textId="77777777" w:rsidR="009C0544" w:rsidRPr="00B91003" w:rsidRDefault="009C0544" w:rsidP="009C0544">
      <w:pPr>
        <w:shd w:val="clear" w:color="auto" w:fill="DEEAF6" w:themeFill="accent1" w:themeFillTint="33"/>
        <w:spacing w:after="240"/>
        <w:rPr>
          <w:rFonts w:eastAsia="Arial" w:cs="Arial"/>
        </w:rPr>
      </w:pPr>
      <w:r w:rsidRPr="00B91003">
        <w:rPr>
          <w:rFonts w:eastAsiaTheme="minorHAnsi" w:cs="Arial"/>
          <w:color w:val="000000"/>
          <w:szCs w:val="20"/>
        </w:rPr>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 xml:space="preserve">how the effectiveness of the action in improving outcomes for the unduplicated student group(s) will be measured. </w:t>
      </w:r>
    </w:p>
    <w:p w14:paraId="0840706D" w14:textId="77777777" w:rsidR="009C0544" w:rsidRPr="00B91003" w:rsidRDefault="009C0544" w:rsidP="009C0544">
      <w:pPr>
        <w:spacing w:after="240"/>
      </w:pPr>
      <w:r w:rsidRPr="00B91003">
        <w:t>If the LEA has provided the required descriptions in the Action Descriptions, state as such.</w:t>
      </w:r>
    </w:p>
    <w:p w14:paraId="2B25CA3C" w14:textId="77777777" w:rsidR="009C0544" w:rsidRPr="00B91003" w:rsidRDefault="009C0544" w:rsidP="009C0544">
      <w:pPr>
        <w:spacing w:after="240"/>
        <w:rPr>
          <w:rFonts w:eastAsia="Arial" w:cs="Arial"/>
        </w:rPr>
      </w:pPr>
      <w:r w:rsidRPr="00B91003">
        <w:rPr>
          <w:rFonts w:eastAsia="Arial" w:cs="Arial"/>
        </w:rPr>
        <w:t>Complete the table as follows:</w:t>
      </w:r>
    </w:p>
    <w:p w14:paraId="63CC21F5" w14:textId="77777777" w:rsidR="009C0544" w:rsidRPr="00B91003" w:rsidRDefault="009C0544" w:rsidP="009C0544">
      <w:pPr>
        <w:shd w:val="clear" w:color="auto" w:fill="DEEAF6" w:themeFill="accent1" w:themeFillTint="33"/>
        <w:rPr>
          <w:rFonts w:eastAsia="Arial" w:cs="Arial"/>
          <w:b/>
          <w:bCs/>
        </w:rPr>
      </w:pPr>
      <w:r w:rsidRPr="00B91003">
        <w:rPr>
          <w:rFonts w:eastAsia="Arial" w:cs="Arial"/>
          <w:b/>
          <w:bCs/>
        </w:rPr>
        <w:t>Identified Need(s)</w:t>
      </w:r>
    </w:p>
    <w:p w14:paraId="293F9CC1" w14:textId="77777777" w:rsidR="009C0544" w:rsidRPr="00B91003" w:rsidRDefault="009C0544" w:rsidP="009C0544">
      <w:pPr>
        <w:shd w:val="clear" w:color="auto" w:fill="FFFFFF"/>
        <w:spacing w:before="240" w:after="240"/>
        <w:rPr>
          <w:rFonts w:eastAsia="Arial" w:cs="Arial"/>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need(s) of the unduplicated student group(s) being served </w:t>
      </w:r>
      <w:r w:rsidRPr="00B91003">
        <w:rPr>
          <w:rFonts w:eastAsia="Arial" w:cs="Arial"/>
        </w:rPr>
        <w:t>identified through the LEA’s needs assessment</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086D6F69" w14:textId="77777777" w:rsidR="009C0544" w:rsidRPr="00B91003" w:rsidRDefault="009C0544" w:rsidP="009C0544">
      <w:pPr>
        <w:shd w:val="clear" w:color="auto" w:fill="DEEAF6" w:themeFill="accent1" w:themeFillTint="33"/>
        <w:spacing w:after="240"/>
        <w:rPr>
          <w:rFonts w:eastAsia="Arial" w:cs="Arial"/>
          <w:b/>
          <w:color w:val="000000"/>
        </w:rPr>
      </w:pPr>
      <w:r w:rsidRPr="00B91003">
        <w:rPr>
          <w:rFonts w:eastAsia="Arial" w:cs="Arial"/>
          <w:b/>
          <w:color w:val="000000"/>
        </w:rPr>
        <w:t>How the Action(s) are Designed to Address Need(s)</w:t>
      </w:r>
    </w:p>
    <w:p w14:paraId="6957B3B5" w14:textId="77777777" w:rsidR="009C0544" w:rsidRPr="00B91003" w:rsidRDefault="009C0544" w:rsidP="009C0544">
      <w:pPr>
        <w:pBdr>
          <w:top w:val="nil"/>
          <w:left w:val="nil"/>
          <w:bottom w:val="nil"/>
          <w:right w:val="nil"/>
          <w:between w:val="nil"/>
        </w:pBdr>
        <w:spacing w:after="240"/>
        <w:rPr>
          <w:rFonts w:eastAsia="Arial" w:cs="Arial"/>
        </w:rPr>
      </w:pPr>
      <w:r w:rsidRPr="00B91003">
        <w:rPr>
          <w:rFonts w:eastAsia="Arial" w:cs="Arial"/>
        </w:rPr>
        <w:t>Provide an explanation of how the action is designed to address the unique identified need(s) of the unduplicated student group(s) being served.</w:t>
      </w:r>
    </w:p>
    <w:p w14:paraId="6496192B" w14:textId="77777777" w:rsidR="009C0544" w:rsidRPr="00B91003" w:rsidRDefault="009C0544" w:rsidP="009C0544">
      <w:pPr>
        <w:shd w:val="clear" w:color="auto" w:fill="DEEAF6" w:themeFill="accent1" w:themeFillTint="33"/>
        <w:spacing w:after="240"/>
        <w:rPr>
          <w:rFonts w:eastAsia="Arial" w:cs="Arial"/>
        </w:rPr>
      </w:pPr>
      <w:r w:rsidRPr="00B91003">
        <w:rPr>
          <w:rFonts w:eastAsia="Arial" w:cs="Arial"/>
          <w:b/>
        </w:rPr>
        <w:t>Metric(s) to Monitor Effectiveness</w:t>
      </w:r>
    </w:p>
    <w:p w14:paraId="6D506E78" w14:textId="77777777" w:rsidR="009C0544" w:rsidRPr="00B91003" w:rsidRDefault="009C0544" w:rsidP="009C0544">
      <w:pPr>
        <w:spacing w:after="240"/>
        <w:rPr>
          <w:b/>
        </w:rPr>
      </w:pPr>
      <w:r w:rsidRPr="00B91003">
        <w:t>Identify the metric(s) being used to measure the progress and effectiveness of the action(s).</w:t>
      </w:r>
    </w:p>
    <w:p w14:paraId="41AAE85B" w14:textId="77777777" w:rsidR="009C0544" w:rsidRPr="00B91003" w:rsidRDefault="009C0544" w:rsidP="009C0544">
      <w:pPr>
        <w:shd w:val="clear" w:color="auto" w:fill="DEEAF6" w:themeFill="accent1" w:themeFillTint="33"/>
        <w:spacing w:after="240"/>
        <w:rPr>
          <w:rFonts w:eastAsia="Arial" w:cs="Arial"/>
          <w:bCs/>
        </w:rPr>
      </w:pPr>
      <w:r w:rsidRPr="00B91003">
        <w:rPr>
          <w:rFonts w:eastAsia="Calibri" w:cs="Arial"/>
          <w:bCs/>
          <w:color w:val="000000" w:themeColor="text1"/>
        </w:rPr>
        <w:lastRenderedPageBreak/>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54A0C126" w14:textId="77777777" w:rsidR="009C0544" w:rsidRPr="00B91003" w:rsidRDefault="009C0544" w:rsidP="009C0544">
      <w:pPr>
        <w:pStyle w:val="ListParagraph"/>
        <w:numPr>
          <w:ilvl w:val="0"/>
          <w:numId w:val="37"/>
        </w:numPr>
        <w:spacing w:after="240"/>
        <w:contextualSpacing w:val="0"/>
        <w:rPr>
          <w:rFonts w:eastAsia="Calibri" w:cs="Arial"/>
          <w:color w:val="000000"/>
        </w:rPr>
      </w:pPr>
      <w:r w:rsidRPr="00B91003">
        <w:rPr>
          <w:rFonts w:eastAsia="Calibri" w:cs="Arial"/>
          <w:color w:val="000000"/>
        </w:rPr>
        <w:t xml:space="preserve">For each action with an identified </w:t>
      </w:r>
      <w:r w:rsidRPr="00B91003">
        <w:rPr>
          <w:rFonts w:eastAsia="Arial" w:cs="Arial"/>
        </w:rPr>
        <w:t>Planned Percentage of Improved Services, identify the goal and action number and describe the methodology that was used.</w:t>
      </w:r>
    </w:p>
    <w:p w14:paraId="361EC3B2" w14:textId="77777777" w:rsidR="009C0544" w:rsidRPr="00B91003" w:rsidRDefault="009C0544" w:rsidP="009C0544">
      <w:pPr>
        <w:pStyle w:val="ListParagraph"/>
        <w:numPr>
          <w:ilvl w:val="0"/>
          <w:numId w:val="37"/>
        </w:numPr>
        <w:spacing w:after="240" w:line="259" w:lineRule="auto"/>
        <w:contextualSpacing w:val="0"/>
        <w:rPr>
          <w:rFonts w:eastAsia="Calibri" w:cs="Arial"/>
          <w:color w:val="000000"/>
        </w:rPr>
      </w:pPr>
      <w:r w:rsidRPr="00B91003">
        <w:rPr>
          <w:rFonts w:eastAsia="Arial" w:cs="Arial"/>
        </w:rPr>
        <w:t>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554644ED" w14:textId="77777777" w:rsidR="009C0544" w:rsidRPr="00B91003" w:rsidRDefault="009C0544" w:rsidP="009C0544">
      <w:pPr>
        <w:pStyle w:val="ListParagraph"/>
        <w:numPr>
          <w:ilvl w:val="0"/>
          <w:numId w:val="37"/>
        </w:numPr>
        <w:spacing w:after="240"/>
        <w:contextualSpacing w:val="0"/>
        <w:rPr>
          <w:rFonts w:eastAsia="Calibri" w:cs="Arial"/>
          <w:color w:val="000000"/>
        </w:rPr>
      </w:pPr>
      <w:r w:rsidRPr="00B91003">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Total Planned Expenditures Table and then convert the quotient to a percentage. This percentage is the Planned Percentage of Improved Services for the action.</w:t>
      </w:r>
    </w:p>
    <w:p w14:paraId="03CF19F5" w14:textId="77777777" w:rsidR="009C0544" w:rsidRPr="00B91003" w:rsidRDefault="009C0544" w:rsidP="009C0544">
      <w:pPr>
        <w:pStyle w:val="Heading6"/>
        <w:rPr>
          <w:rFonts w:eastAsia="Arial"/>
          <w:b/>
          <w:bCs/>
        </w:rPr>
      </w:pPr>
      <w:r w:rsidRPr="00B91003">
        <w:rPr>
          <w:rFonts w:eastAsia="Arial"/>
          <w:b/>
          <w:bCs/>
        </w:rPr>
        <w:t>Additional Concentration Grant Funding</w:t>
      </w:r>
    </w:p>
    <w:p w14:paraId="3B238806" w14:textId="77777777" w:rsidR="009C0544" w:rsidRPr="00B91003" w:rsidRDefault="009C0544" w:rsidP="009C0544">
      <w:pPr>
        <w:shd w:val="clear" w:color="auto" w:fill="DEEAF6" w:themeFill="accent1" w:themeFillTint="33"/>
        <w:spacing w:before="60" w:after="120"/>
        <w:rPr>
          <w:rFonts w:eastAsiaTheme="minorEastAsia" w:cs="Arial"/>
          <w:color w:val="000000"/>
        </w:rPr>
      </w:pPr>
      <w:r w:rsidRPr="00B91003">
        <w:rPr>
          <w:rFonts w:eastAsia="Arial" w:cs="Arial"/>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B91003">
        <w:rPr>
          <w:rFonts w:eastAsiaTheme="minorEastAsia" w:cs="Arial"/>
          <w:color w:val="000000" w:themeColor="text1"/>
        </w:rPr>
        <w:t>.</w:t>
      </w:r>
    </w:p>
    <w:p w14:paraId="5D26149C" w14:textId="77777777" w:rsidR="009C0544" w:rsidRPr="00B91003" w:rsidRDefault="009C0544" w:rsidP="009C0544">
      <w:pPr>
        <w:spacing w:after="240"/>
        <w:rPr>
          <w:rFonts w:eastAsia="Arial" w:cs="Arial"/>
        </w:rPr>
      </w:pPr>
      <w:r w:rsidRPr="00B91003">
        <w:rPr>
          <w:rFonts w:eastAsia="Arial" w:cs="Arial"/>
        </w:rPr>
        <w:t xml:space="preserve">An LEA that receives the additional concentration grant add-on described in </w:t>
      </w:r>
      <w:r w:rsidRPr="00B91003">
        <w:rPr>
          <w:rFonts w:eastAsia="Arial" w:cs="Arial"/>
          <w:i/>
        </w:rPr>
        <w:t>EC</w:t>
      </w:r>
      <w:r w:rsidRPr="00B91003">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B91003">
        <w:rPr>
          <w:rFonts w:eastAsia="Calibri" w:cs="Arial"/>
          <w:color w:val="000000"/>
          <w:szCs w:val="20"/>
        </w:rPr>
        <w:t>55 percent</w:t>
      </w:r>
      <w:r w:rsidRPr="00B91003">
        <w:rPr>
          <w:rFonts w:eastAsia="Arial" w:cs="Arial"/>
        </w:rPr>
        <w:t xml:space="preserve"> as compared to the number of staff who provide direct services to students at schools with an enrollment of unduplicated students that is equal to or less than </w:t>
      </w:r>
      <w:r w:rsidRPr="00B91003">
        <w:rPr>
          <w:rFonts w:eastAsia="Calibri" w:cs="Arial"/>
          <w:color w:val="000000"/>
          <w:szCs w:val="20"/>
        </w:rPr>
        <w:t>55 percent</w:t>
      </w:r>
      <w:r w:rsidRPr="00B91003">
        <w:rPr>
          <w:rFonts w:eastAsia="Arial" w:cs="Arial"/>
        </w:rPr>
        <w:t xml:space="preserve">. The staff who provide direct services to students must be certificated staff and/or classified staff employed by the LEA; classified staff includes custodial staff. </w:t>
      </w:r>
    </w:p>
    <w:p w14:paraId="18F19AFD" w14:textId="77777777" w:rsidR="009C0544" w:rsidRPr="00B91003" w:rsidRDefault="009C0544" w:rsidP="009C0544">
      <w:pPr>
        <w:keepNext/>
        <w:spacing w:after="240"/>
        <w:rPr>
          <w:rFonts w:eastAsia="Arial" w:cs="Arial"/>
        </w:rPr>
      </w:pPr>
      <w:r w:rsidRPr="00B91003">
        <w:rPr>
          <w:rFonts w:eastAsia="Arial" w:cs="Arial"/>
        </w:rPr>
        <w:t>Provide the following descriptions, as applicable to the LEA:</w:t>
      </w:r>
    </w:p>
    <w:p w14:paraId="07D3881F"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t>An LEA that does not receive a concentration grant or the concentration grant add-on must indicate that a response to this prompt is not applicable.</w:t>
      </w:r>
    </w:p>
    <w:p w14:paraId="5919C72E"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lastRenderedPageBreak/>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4CFB1936"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t>An LEA that does not have comparison schools from which to describe how it is using the concentration grant add-on funds, such as a single-school LEA or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5802FCDD"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t>In the event that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05AB98BC" w14:textId="77777777" w:rsidR="009C0544" w:rsidRPr="00B91003" w:rsidRDefault="009C0544" w:rsidP="009C0544">
      <w:pPr>
        <w:spacing w:after="240"/>
        <w:rPr>
          <w:rFonts w:eastAsia="Arial" w:cs="Arial"/>
        </w:rPr>
      </w:pPr>
      <w:r w:rsidRPr="00B91003">
        <w:rPr>
          <w:rFonts w:eastAsia="Arial" w:cs="Arial"/>
        </w:rPr>
        <w:t xml:space="preserve">Complete the table as follows: </w:t>
      </w:r>
    </w:p>
    <w:p w14:paraId="230F0DBC"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B91003">
        <w:rPr>
          <w:rFonts w:eastAsia="Calibri" w:cs="Arial"/>
          <w:color w:val="000000"/>
          <w:szCs w:val="20"/>
        </w:rPr>
        <w:t>55 percent</w:t>
      </w:r>
      <w:r w:rsidRPr="00B91003">
        <w:rPr>
          <w:rFonts w:eastAsia="Arial" w:cs="Arial"/>
        </w:rPr>
        <w:t xml:space="preserve">, as applicable to the LEA. </w:t>
      </w:r>
    </w:p>
    <w:p w14:paraId="138EA9EF" w14:textId="77777777" w:rsidR="009C0544" w:rsidRPr="00B91003" w:rsidRDefault="009C0544" w:rsidP="009C0544">
      <w:pPr>
        <w:pStyle w:val="ListParagraph"/>
        <w:numPr>
          <w:ilvl w:val="1"/>
          <w:numId w:val="30"/>
        </w:numPr>
        <w:spacing w:after="240"/>
        <w:contextualSpacing w:val="0"/>
        <w:rPr>
          <w:rFonts w:eastAsia="Arial" w:cs="Arial"/>
        </w:rPr>
      </w:pPr>
      <w:r w:rsidRPr="00B91003">
        <w:rPr>
          <w:rFonts w:eastAsia="Arial" w:cs="Arial"/>
        </w:rPr>
        <w:t xml:space="preserve">The LEA may group its schools by grade span (Elementary, Middle/Junior High, and High Schools), as applicable to the LEA. </w:t>
      </w:r>
    </w:p>
    <w:p w14:paraId="6319F7FC" w14:textId="77777777" w:rsidR="009C0544" w:rsidRPr="00B91003" w:rsidRDefault="009C0544" w:rsidP="009C0544">
      <w:pPr>
        <w:pStyle w:val="ListParagraph"/>
        <w:numPr>
          <w:ilvl w:val="1"/>
          <w:numId w:val="30"/>
        </w:numPr>
        <w:spacing w:after="240"/>
        <w:contextualSpacing w:val="0"/>
        <w:rPr>
          <w:rFonts w:eastAsia="Arial" w:cs="Arial"/>
        </w:rPr>
      </w:pPr>
      <w:r w:rsidRPr="00B91003">
        <w:rPr>
          <w:rFonts w:eastAsia="Arial" w:cs="Arial"/>
        </w:rPr>
        <w:t xml:space="preserve">The staff-to-student ratio must be based on the number of full-time equivalent (FTE) staff and the number of enrolled students as counted on the first Wednesday in October of each year. </w:t>
      </w:r>
    </w:p>
    <w:p w14:paraId="764B674B" w14:textId="77777777" w:rsidR="009C0544" w:rsidRPr="00B91003" w:rsidRDefault="009C0544" w:rsidP="009C0544">
      <w:pPr>
        <w:pStyle w:val="ListParagraph"/>
        <w:numPr>
          <w:ilvl w:val="0"/>
          <w:numId w:val="30"/>
        </w:numPr>
        <w:spacing w:after="240"/>
        <w:contextualSpacing w:val="0"/>
        <w:rPr>
          <w:rFonts w:eastAsia="Arial" w:cs="Arial"/>
        </w:rPr>
      </w:pPr>
      <w:r w:rsidRPr="00B91003">
        <w:rPr>
          <w:rFonts w:eastAsia="Arial" w:cs="Arial"/>
        </w:rPr>
        <w:t xml:space="preserve">Provide the staff-to-student ratio of </w:t>
      </w:r>
      <w:r w:rsidRPr="00B91003">
        <w:t>certificated staff</w:t>
      </w:r>
      <w:r w:rsidRPr="00B91003">
        <w:rPr>
          <w:rFonts w:eastAsia="Arial" w:cs="Arial"/>
        </w:rPr>
        <w:t xml:space="preserve"> providing direct services to students at schools with a concentration of unduplicated students that is 55 percent or less and the staff-to-student ratio of </w:t>
      </w:r>
      <w:r w:rsidRPr="00B91003">
        <w:t xml:space="preserve">certificated staff </w:t>
      </w:r>
      <w:r w:rsidRPr="00B91003">
        <w:rPr>
          <w:rFonts w:eastAsia="Arial" w:cs="Arial"/>
        </w:rPr>
        <w:t xml:space="preserve">providing direct services to students at schools with a concentration of unduplicated students that is greater than </w:t>
      </w:r>
      <w:r w:rsidRPr="00B91003">
        <w:rPr>
          <w:rFonts w:eastAsia="Calibri" w:cs="Arial"/>
          <w:color w:val="000000"/>
          <w:szCs w:val="20"/>
        </w:rPr>
        <w:t>55 percent</w:t>
      </w:r>
      <w:r w:rsidRPr="00B91003">
        <w:rPr>
          <w:rFonts w:eastAsia="Arial" w:cs="Arial"/>
        </w:rPr>
        <w:t xml:space="preserve">, as applicable to the LEA. </w:t>
      </w:r>
    </w:p>
    <w:p w14:paraId="45C6A5E7" w14:textId="77777777" w:rsidR="009C0544" w:rsidRPr="00B91003" w:rsidRDefault="009C0544" w:rsidP="009C0544">
      <w:pPr>
        <w:pStyle w:val="ListParagraph"/>
        <w:numPr>
          <w:ilvl w:val="1"/>
          <w:numId w:val="30"/>
        </w:numPr>
        <w:spacing w:after="240"/>
        <w:contextualSpacing w:val="0"/>
        <w:rPr>
          <w:rFonts w:eastAsia="Arial" w:cs="Arial"/>
        </w:rPr>
      </w:pPr>
      <w:r w:rsidRPr="00B91003">
        <w:rPr>
          <w:rFonts w:eastAsia="Arial" w:cs="Arial"/>
        </w:rPr>
        <w:t xml:space="preserve">The LEA may group its schools by grade span (Elementary, Middle/Junior High, and High Schools), as applicable to the LEA. </w:t>
      </w:r>
    </w:p>
    <w:p w14:paraId="70D759EB" w14:textId="77777777" w:rsidR="009C0544" w:rsidRPr="00B91003" w:rsidRDefault="009C0544" w:rsidP="009C0544">
      <w:pPr>
        <w:pStyle w:val="ListParagraph"/>
        <w:numPr>
          <w:ilvl w:val="1"/>
          <w:numId w:val="30"/>
        </w:numPr>
        <w:spacing w:after="240"/>
        <w:contextualSpacing w:val="0"/>
        <w:rPr>
          <w:rFonts w:eastAsia="Arial" w:cs="Arial"/>
        </w:rPr>
      </w:pPr>
      <w:r w:rsidRPr="00B91003">
        <w:rPr>
          <w:rFonts w:eastAsia="Arial" w:cs="Arial"/>
        </w:rPr>
        <w:t>The staff-to-student ratio must be based on the number of FTE staff and the number of enrolled students as counted on the first Wednesday in October of each year.</w:t>
      </w:r>
    </w:p>
    <w:p w14:paraId="10A185C2" w14:textId="77777777" w:rsidR="009C0544" w:rsidRPr="00B91003" w:rsidRDefault="009C0544" w:rsidP="009C0544">
      <w:pPr>
        <w:pStyle w:val="Heading4"/>
        <w:rPr>
          <w:sz w:val="32"/>
          <w:szCs w:val="32"/>
        </w:rPr>
      </w:pPr>
      <w:r w:rsidRPr="00B91003">
        <w:rPr>
          <w:sz w:val="32"/>
          <w:szCs w:val="32"/>
        </w:rPr>
        <w:lastRenderedPageBreak/>
        <w:t>Action Tables</w:t>
      </w:r>
    </w:p>
    <w:p w14:paraId="1F9520D8" w14:textId="77777777" w:rsidR="009C0544" w:rsidRPr="00B91003" w:rsidRDefault="009C0544" w:rsidP="009C0544">
      <w:pPr>
        <w:spacing w:after="240"/>
        <w:rPr>
          <w:rFonts w:eastAsia="Arial" w:cs="Arial"/>
        </w:rPr>
      </w:pPr>
      <w:r w:rsidRPr="00B91003">
        <w:rPr>
          <w:rFonts w:eastAsia="Arial" w:cs="Arial"/>
        </w:rPr>
        <w:t xml:space="preserve">Complete the Total Planned Expenditures Table for each action in the LCAP. The information entered into this table will automatically populate the other Action Tables. Information is only entered into the Total Planned Expenditures Table, the Annual Update Table, the Contributing Actions Annual Update Table, and the LCFF Carryover Table. The word “input” has been added to column headers to aid in identifying the column(s) where information will be entered. Information is not entered on the remaining Action tables. </w:t>
      </w:r>
    </w:p>
    <w:p w14:paraId="3719CF3E" w14:textId="77777777" w:rsidR="009C0544" w:rsidRPr="00B91003" w:rsidRDefault="009C0544" w:rsidP="009C0544">
      <w:pPr>
        <w:spacing w:after="240"/>
        <w:rPr>
          <w:rFonts w:eastAsia="Arial" w:cs="Arial"/>
        </w:rPr>
      </w:pPr>
      <w:r w:rsidRPr="00B91003">
        <w:rPr>
          <w:rFonts w:eastAsia="Arial" w:cs="Arial"/>
        </w:rPr>
        <w:t>The following tables are required to be included as part of the LCAP adopted by the local governing board or governing body:</w:t>
      </w:r>
    </w:p>
    <w:p w14:paraId="74305004" w14:textId="77777777" w:rsidR="009C0544" w:rsidRPr="00B91003" w:rsidRDefault="009C0544" w:rsidP="009C0544">
      <w:pPr>
        <w:numPr>
          <w:ilvl w:val="0"/>
          <w:numId w:val="22"/>
        </w:numPr>
        <w:spacing w:after="240"/>
        <w:rPr>
          <w:rFonts w:eastAsia="Arial" w:cs="Arial"/>
        </w:rPr>
      </w:pPr>
      <w:r w:rsidRPr="00B91003">
        <w:rPr>
          <w:rFonts w:eastAsia="Arial" w:cs="Arial"/>
        </w:rPr>
        <w:t>Table 1: Total Planned Expenditures Table (for the coming LCAP Year)</w:t>
      </w:r>
    </w:p>
    <w:p w14:paraId="7C7AA921" w14:textId="77777777" w:rsidR="009C0544" w:rsidRPr="00B91003" w:rsidRDefault="009C0544" w:rsidP="009C0544">
      <w:pPr>
        <w:numPr>
          <w:ilvl w:val="0"/>
          <w:numId w:val="22"/>
        </w:numPr>
        <w:spacing w:after="240"/>
        <w:rPr>
          <w:rFonts w:eastAsia="Arial" w:cs="Arial"/>
        </w:rPr>
      </w:pPr>
      <w:r w:rsidRPr="00B91003">
        <w:rPr>
          <w:rFonts w:eastAsia="Arial" w:cs="Arial"/>
        </w:rPr>
        <w:t>Table 2: Contributing Actions Table (for the coming LCAP Year)</w:t>
      </w:r>
    </w:p>
    <w:p w14:paraId="08B7449D" w14:textId="77777777" w:rsidR="009C0544" w:rsidRPr="00B91003" w:rsidRDefault="009C0544" w:rsidP="009C0544">
      <w:pPr>
        <w:numPr>
          <w:ilvl w:val="0"/>
          <w:numId w:val="22"/>
        </w:numPr>
        <w:spacing w:after="240"/>
        <w:rPr>
          <w:rFonts w:eastAsia="Arial" w:cs="Arial"/>
        </w:rPr>
      </w:pPr>
      <w:r w:rsidRPr="00B91003">
        <w:rPr>
          <w:rFonts w:eastAsia="Arial" w:cs="Arial"/>
        </w:rPr>
        <w:t>Table 3: Annual Update Table (for the current LCAP Year)</w:t>
      </w:r>
    </w:p>
    <w:p w14:paraId="79CFE49E" w14:textId="77777777" w:rsidR="009C0544" w:rsidRPr="00B91003" w:rsidRDefault="009C0544" w:rsidP="009C0544">
      <w:pPr>
        <w:numPr>
          <w:ilvl w:val="0"/>
          <w:numId w:val="22"/>
        </w:numPr>
        <w:spacing w:after="240"/>
        <w:rPr>
          <w:rFonts w:eastAsia="Arial" w:cs="Arial"/>
        </w:rPr>
      </w:pPr>
      <w:r w:rsidRPr="00B91003">
        <w:rPr>
          <w:rFonts w:eastAsia="Arial" w:cs="Arial"/>
        </w:rPr>
        <w:t>Table 4: Contributing Actions Annual Update Table (for the current LCAP Year)</w:t>
      </w:r>
    </w:p>
    <w:p w14:paraId="37827A55" w14:textId="77777777" w:rsidR="009C0544" w:rsidRPr="00B91003" w:rsidRDefault="009C0544" w:rsidP="009C0544">
      <w:pPr>
        <w:numPr>
          <w:ilvl w:val="0"/>
          <w:numId w:val="22"/>
        </w:numPr>
        <w:spacing w:after="240"/>
        <w:rPr>
          <w:rFonts w:eastAsia="Arial" w:cs="Arial"/>
        </w:rPr>
      </w:pPr>
      <w:r w:rsidRPr="00B91003">
        <w:rPr>
          <w:rFonts w:eastAsia="Arial" w:cs="Arial"/>
        </w:rPr>
        <w:t>Table 5: LCFF Carryover Table (for the current LCAP Year)</w:t>
      </w:r>
    </w:p>
    <w:p w14:paraId="239BEF50" w14:textId="77777777" w:rsidR="009C0544" w:rsidRPr="00B91003" w:rsidRDefault="009C0544" w:rsidP="009C0544">
      <w:pPr>
        <w:spacing w:after="240"/>
        <w:rPr>
          <w:rFonts w:eastAsia="Arial" w:cs="Arial"/>
        </w:rPr>
      </w:pPr>
      <w:r w:rsidRPr="00B91003">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3038A123" w14:textId="77777777" w:rsidR="009C0544" w:rsidRPr="00B91003" w:rsidRDefault="009C0544" w:rsidP="009C0544">
      <w:pPr>
        <w:pStyle w:val="Heading5"/>
        <w:rPr>
          <w:rFonts w:eastAsia="Arial"/>
          <w:b/>
          <w:bCs/>
          <w:sz w:val="28"/>
          <w:szCs w:val="28"/>
        </w:rPr>
      </w:pPr>
      <w:r w:rsidRPr="00B91003">
        <w:rPr>
          <w:rFonts w:eastAsia="Arial" w:cs="Arial"/>
          <w:b/>
          <w:bCs/>
          <w:sz w:val="28"/>
          <w:szCs w:val="28"/>
        </w:rPr>
        <w:t>Total Planned Expenditures Table</w:t>
      </w:r>
    </w:p>
    <w:p w14:paraId="078A83BA" w14:textId="77777777" w:rsidR="009C0544" w:rsidRPr="00B91003" w:rsidRDefault="009C0544" w:rsidP="009C0544">
      <w:pPr>
        <w:spacing w:after="240"/>
        <w:rPr>
          <w:rFonts w:eastAsia="Arial" w:cs="Arial"/>
        </w:rPr>
      </w:pPr>
      <w:r w:rsidRPr="00B91003">
        <w:rPr>
          <w:rFonts w:eastAsia="Arial" w:cs="Arial"/>
        </w:rPr>
        <w:t>In the Total Planned Expenditures Table, input the following information for each action in the LCAP for that applicable LCAP year:</w:t>
      </w:r>
    </w:p>
    <w:p w14:paraId="67EC1909" w14:textId="77777777" w:rsidR="009C0544" w:rsidRPr="00B91003" w:rsidRDefault="009C0544" w:rsidP="009C0544">
      <w:pPr>
        <w:numPr>
          <w:ilvl w:val="0"/>
          <w:numId w:val="23"/>
        </w:numPr>
        <w:spacing w:after="240"/>
      </w:pPr>
      <w:r w:rsidRPr="00B91003">
        <w:rPr>
          <w:b/>
        </w:rPr>
        <w:t>LCAP Year</w:t>
      </w:r>
      <w:r w:rsidRPr="00B91003">
        <w:t>: Identify the applicable LCAP Year.</w:t>
      </w:r>
    </w:p>
    <w:p w14:paraId="67895D63" w14:textId="77777777" w:rsidR="009C0544" w:rsidRPr="00B91003" w:rsidRDefault="009C0544" w:rsidP="009C0544">
      <w:pPr>
        <w:numPr>
          <w:ilvl w:val="0"/>
          <w:numId w:val="23"/>
        </w:numPr>
        <w:spacing w:after="240"/>
      </w:pPr>
      <w:r w:rsidRPr="00B91003">
        <w:rPr>
          <w:rFonts w:eastAsia="Arial" w:cs="Arial"/>
          <w:b/>
          <w:bCs/>
        </w:rPr>
        <w:t>1. Projected LCFF Base Grant</w:t>
      </w:r>
      <w:r w:rsidRPr="00B91003">
        <w:rPr>
          <w:rFonts w:eastAsia="Arial" w:cs="Arial"/>
          <w:bCs/>
        </w:rPr>
        <w:t xml:space="preserve">: Provide the total amount estimated LCFF entitlement for the coming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Note that the LCFF Base Grant for purposes of the LCAP also includes the Necessary Small Schools and Economic Recovery Target allowances for school districts, and County Operations Grant for COEs.</w:t>
      </w:r>
    </w:p>
    <w:p w14:paraId="1BD0871E" w14:textId="77777777" w:rsidR="009C0544" w:rsidRPr="00B91003" w:rsidRDefault="009C0544" w:rsidP="009C0544">
      <w:pPr>
        <w:spacing w:after="240"/>
        <w:ind w:left="720"/>
        <w:rPr>
          <w:rFonts w:eastAsia="Arial" w:cs="Arial"/>
        </w:rPr>
      </w:pPr>
      <w:r w:rsidRPr="00B91003">
        <w:rPr>
          <w:rFonts w:eastAsia="Arial" w:cs="Arial"/>
          <w:bCs/>
        </w:rPr>
        <w:t xml:space="preserve">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 </w:t>
      </w:r>
    </w:p>
    <w:p w14:paraId="29DC4FCF" w14:textId="77777777" w:rsidR="009C0544" w:rsidRPr="00B91003" w:rsidRDefault="009C0544" w:rsidP="009C0544">
      <w:pPr>
        <w:numPr>
          <w:ilvl w:val="0"/>
          <w:numId w:val="23"/>
        </w:numPr>
        <w:spacing w:after="240"/>
        <w:rPr>
          <w:rFonts w:eastAsia="Arial" w:cs="Arial"/>
        </w:rPr>
      </w:pPr>
      <w:r w:rsidRPr="00B91003">
        <w:rPr>
          <w:rFonts w:eastAsia="Arial" w:cs="Arial"/>
          <w:b/>
          <w:bCs/>
        </w:rPr>
        <w:lastRenderedPageBreak/>
        <w:t>2. Projected LCFF Supplemental and/or Concentration Grants</w:t>
      </w:r>
      <w:r w:rsidRPr="00B91003">
        <w:rPr>
          <w:rFonts w:eastAsia="Arial" w:cs="Arial"/>
          <w:b/>
        </w:rPr>
        <w:t>:</w:t>
      </w:r>
      <w:r w:rsidRPr="00B91003">
        <w:rPr>
          <w:rFonts w:eastAsia="Arial" w:cs="Arial"/>
        </w:rPr>
        <w:t xml:space="preserve"> Provide the total amount of LCFF supplemental and concentration grants estimated on the basis of the number and concentration of unduplicated students for the coming school year.</w:t>
      </w:r>
    </w:p>
    <w:p w14:paraId="03EE7DBD" w14:textId="77777777" w:rsidR="009C0544" w:rsidRPr="00B91003" w:rsidRDefault="009C0544" w:rsidP="009C0544">
      <w:pPr>
        <w:numPr>
          <w:ilvl w:val="0"/>
          <w:numId w:val="23"/>
        </w:numPr>
        <w:spacing w:after="240"/>
        <w:rPr>
          <w:rFonts w:eastAsia="Arial" w:cs="Arial"/>
        </w:rPr>
      </w:pPr>
      <w:r w:rsidRPr="00B91003">
        <w:rPr>
          <w:rFonts w:eastAsia="Arial" w:cs="Arial"/>
          <w:b/>
        </w:rPr>
        <w:t>3. Projected Percentage to Increase or Improve Services for the Coming School Year:</w:t>
      </w:r>
      <w:r w:rsidRPr="00B91003">
        <w:rPr>
          <w:rFonts w:eastAsia="Arial" w:cs="Arial"/>
        </w:rPr>
        <w:t xml:space="preserve"> This percentage will not be entered; it is calculated based on the Projected LCFF Base Grant and the Projected LCFF Supplemental and/or Concentration Grants, pursuant to 5 </w:t>
      </w:r>
      <w:r w:rsidRPr="00B91003">
        <w:rPr>
          <w:rFonts w:eastAsia="Arial" w:cs="Arial"/>
          <w:i/>
        </w:rPr>
        <w:t>CCR</w:t>
      </w:r>
      <w:r w:rsidRPr="00B91003">
        <w:rPr>
          <w:rFonts w:eastAsia="Arial" w:cs="Arial"/>
        </w:rPr>
        <w:t xml:space="preserve"> Section 15496(a)(8). This is the percentage by which services for unduplicated pupils must be increased or improved as compared to the services provided to all students in the coming LCAP year.</w:t>
      </w:r>
    </w:p>
    <w:p w14:paraId="6F5A5E59" w14:textId="77777777" w:rsidR="009C0544" w:rsidRPr="00B91003" w:rsidRDefault="009C0544" w:rsidP="009C0544">
      <w:pPr>
        <w:numPr>
          <w:ilvl w:val="0"/>
          <w:numId w:val="23"/>
        </w:numPr>
        <w:spacing w:after="240"/>
        <w:rPr>
          <w:rFonts w:eastAsia="Arial" w:cs="Arial"/>
        </w:rPr>
      </w:pPr>
      <w:r w:rsidRPr="00B91003">
        <w:rPr>
          <w:rFonts w:eastAsia="Arial" w:cs="Arial"/>
          <w:b/>
        </w:rPr>
        <w:t xml:space="preserve">LCFF Carryover — Percentage: </w:t>
      </w:r>
      <w:r w:rsidRPr="00B91003">
        <w:rPr>
          <w:rFonts w:eastAsia="Arial" w:cs="Arial"/>
        </w:rPr>
        <w:t>Specify the LCFF Carryover — Percentage identified in the LCFF Carryover Table from the prior LCAP year. If a carryover percentage is not identified in the LCFF Carryover Table, specify a percentage of zero (0.00%).</w:t>
      </w:r>
    </w:p>
    <w:p w14:paraId="78E2805A" w14:textId="77777777" w:rsidR="009C0544" w:rsidRPr="00B91003" w:rsidRDefault="009C0544" w:rsidP="009C0544">
      <w:pPr>
        <w:numPr>
          <w:ilvl w:val="0"/>
          <w:numId w:val="23"/>
        </w:numPr>
        <w:spacing w:after="240"/>
        <w:rPr>
          <w:rFonts w:eastAsia="Arial" w:cs="Arial"/>
        </w:rPr>
      </w:pPr>
      <w:r w:rsidRPr="00B91003">
        <w:rPr>
          <w:rFonts w:eastAsia="Arial" w:cs="Arial"/>
          <w:b/>
        </w:rPr>
        <w:t>Total Percentage to Increase or Improve Services for the Coming School Year:</w:t>
      </w:r>
      <w:r w:rsidRPr="00B91003">
        <w:rPr>
          <w:rFonts w:eastAsia="Arial" w:cs="Arial"/>
          <w:b/>
          <w:i/>
        </w:rPr>
        <w:t xml:space="preserve"> </w:t>
      </w:r>
      <w:r w:rsidRPr="00B91003">
        <w:rPr>
          <w:rFonts w:eastAsia="Arial" w:cs="Arial"/>
        </w:rPr>
        <w:t>This percentage will not be entered; it is calculated based on the Projected Percentage to Increase or Improve Services for the Coming School Year</w:t>
      </w:r>
      <w:r w:rsidRPr="00B91003" w:rsidDel="00C265B9">
        <w:rPr>
          <w:rFonts w:eastAsia="Arial" w:cs="Arial"/>
        </w:rPr>
        <w:t xml:space="preserve"> </w:t>
      </w:r>
      <w:r w:rsidRPr="00B91003">
        <w:rPr>
          <w:rFonts w:eastAsia="Arial" w:cs="Arial"/>
        </w:rPr>
        <w:t xml:space="preserve">and the LCFF Carryover — Percentage. </w:t>
      </w:r>
      <w:r w:rsidRPr="00B91003">
        <w:rPr>
          <w:rFonts w:eastAsia="Arial" w:cs="Arial"/>
          <w:b/>
          <w:i/>
        </w:rPr>
        <w:t>This is the percentage by which the LEA must increase or improve services for unduplicated pupils as compared to the services provided to all students in the coming LCAP year.</w:t>
      </w:r>
    </w:p>
    <w:p w14:paraId="2462FEFF" w14:textId="77777777" w:rsidR="009C0544" w:rsidRPr="00B91003" w:rsidRDefault="009C0544" w:rsidP="009C0544">
      <w:pPr>
        <w:numPr>
          <w:ilvl w:val="0"/>
          <w:numId w:val="23"/>
        </w:numPr>
        <w:spacing w:after="240"/>
        <w:rPr>
          <w:rFonts w:eastAsia="Arial" w:cs="Arial"/>
        </w:rPr>
      </w:pPr>
      <w:r w:rsidRPr="00B91003">
        <w:rPr>
          <w:rFonts w:eastAsia="Arial" w:cs="Arial"/>
          <w:b/>
        </w:rPr>
        <w:t>Goal #</w:t>
      </w:r>
      <w:r w:rsidRPr="00B91003">
        <w:rPr>
          <w:rFonts w:eastAsia="Arial" w:cs="Arial"/>
        </w:rPr>
        <w:t>: Enter the LCAP Goal number for the action.</w:t>
      </w:r>
    </w:p>
    <w:p w14:paraId="04DD51AF" w14:textId="77777777" w:rsidR="009C0544" w:rsidRPr="00B91003" w:rsidRDefault="009C0544" w:rsidP="009C0544">
      <w:pPr>
        <w:numPr>
          <w:ilvl w:val="0"/>
          <w:numId w:val="23"/>
        </w:numPr>
        <w:spacing w:after="240"/>
        <w:rPr>
          <w:rFonts w:eastAsia="Arial" w:cs="Arial"/>
        </w:rPr>
      </w:pPr>
      <w:r w:rsidRPr="00B91003">
        <w:rPr>
          <w:rFonts w:eastAsia="Arial" w:cs="Arial"/>
          <w:b/>
        </w:rPr>
        <w:t>Action #</w:t>
      </w:r>
      <w:r w:rsidRPr="00B91003">
        <w:rPr>
          <w:rFonts w:eastAsia="Arial" w:cs="Arial"/>
        </w:rPr>
        <w:t>: Enter the action’s number as indicated in the LCAP Goal.</w:t>
      </w:r>
    </w:p>
    <w:p w14:paraId="39936045" w14:textId="77777777" w:rsidR="009C0544" w:rsidRPr="00B91003" w:rsidRDefault="009C0544" w:rsidP="009C0544">
      <w:pPr>
        <w:numPr>
          <w:ilvl w:val="0"/>
          <w:numId w:val="23"/>
        </w:numPr>
        <w:spacing w:after="240"/>
        <w:rPr>
          <w:rFonts w:eastAsia="Arial" w:cs="Arial"/>
        </w:rPr>
      </w:pPr>
      <w:r w:rsidRPr="00B91003">
        <w:rPr>
          <w:rFonts w:eastAsia="Arial" w:cs="Arial"/>
          <w:b/>
        </w:rPr>
        <w:t>Action Title</w:t>
      </w:r>
      <w:r w:rsidRPr="00B91003">
        <w:rPr>
          <w:rFonts w:eastAsia="Arial" w:cs="Arial"/>
        </w:rPr>
        <w:t xml:space="preserve">: Provide a title of the action. </w:t>
      </w:r>
    </w:p>
    <w:p w14:paraId="65E10BA9" w14:textId="77777777" w:rsidR="009C0544" w:rsidRPr="00B91003" w:rsidRDefault="009C0544" w:rsidP="009C0544">
      <w:pPr>
        <w:numPr>
          <w:ilvl w:val="0"/>
          <w:numId w:val="23"/>
        </w:numPr>
        <w:spacing w:after="240"/>
        <w:rPr>
          <w:rFonts w:eastAsia="Arial" w:cs="Arial"/>
        </w:rPr>
      </w:pPr>
      <w:r w:rsidRPr="00B91003">
        <w:rPr>
          <w:rFonts w:eastAsia="Arial" w:cs="Arial"/>
          <w:b/>
        </w:rPr>
        <w:t>Student Group(s)</w:t>
      </w:r>
      <w:r w:rsidRPr="00B91003">
        <w:rPr>
          <w:rFonts w:eastAsia="Arial" w:cs="Arial"/>
        </w:rPr>
        <w:t>: Indicate the student group or groups who will be the primary beneficiary of the action by entering “All,” or by entering a specific student group or groups.</w:t>
      </w:r>
    </w:p>
    <w:p w14:paraId="05892F03" w14:textId="77777777" w:rsidR="009C0544" w:rsidRPr="00B91003" w:rsidRDefault="009C0544" w:rsidP="009C0544">
      <w:pPr>
        <w:numPr>
          <w:ilvl w:val="0"/>
          <w:numId w:val="23"/>
        </w:numPr>
        <w:spacing w:after="240"/>
        <w:rPr>
          <w:rFonts w:eastAsia="Arial" w:cs="Arial"/>
        </w:rPr>
      </w:pPr>
      <w:r w:rsidRPr="00B91003">
        <w:rPr>
          <w:rFonts w:eastAsia="Arial" w:cs="Arial"/>
          <w:b/>
        </w:rPr>
        <w:t>Contributing to Increased or Improved Services?:</w:t>
      </w:r>
      <w:r w:rsidRPr="00B91003">
        <w:rPr>
          <w:rFonts w:eastAsia="Arial" w:cs="Arial"/>
        </w:rPr>
        <w:t xml:space="preserve"> Type “Yes” if the action </w:t>
      </w:r>
      <w:r w:rsidRPr="00B91003">
        <w:rPr>
          <w:rFonts w:eastAsia="Arial" w:cs="Arial"/>
          <w:b/>
        </w:rPr>
        <w:t>is</w:t>
      </w:r>
      <w:r w:rsidRPr="00B91003">
        <w:rPr>
          <w:rFonts w:eastAsia="Arial" w:cs="Arial"/>
        </w:rPr>
        <w:t xml:space="preserve"> included as contributing to meeting the increased or improved services requirement; OR, type “No” if the action is </w:t>
      </w:r>
      <w:r w:rsidRPr="00B91003">
        <w:rPr>
          <w:rFonts w:eastAsia="Arial" w:cs="Arial"/>
          <w:b/>
        </w:rPr>
        <w:t>not</w:t>
      </w:r>
      <w:r w:rsidRPr="00B91003">
        <w:rPr>
          <w:rFonts w:eastAsia="Arial" w:cs="Arial"/>
        </w:rPr>
        <w:t xml:space="preserve"> included as contributing to meeting the increased or improved services requirement.</w:t>
      </w:r>
    </w:p>
    <w:p w14:paraId="7ADD26AE" w14:textId="77777777" w:rsidR="009C0544" w:rsidRPr="00B91003" w:rsidRDefault="009C0544" w:rsidP="009C0544">
      <w:pPr>
        <w:numPr>
          <w:ilvl w:val="0"/>
          <w:numId w:val="23"/>
        </w:numPr>
        <w:spacing w:after="240"/>
        <w:rPr>
          <w:rFonts w:eastAsia="Arial" w:cs="Arial"/>
        </w:rPr>
      </w:pPr>
      <w:r w:rsidRPr="00B91003">
        <w:rPr>
          <w:rFonts w:eastAsia="Arial" w:cs="Arial"/>
        </w:rPr>
        <w:t>If “Yes” is entered into the Contributing column, then complete the following columns:</w:t>
      </w:r>
    </w:p>
    <w:p w14:paraId="1121E1F1" w14:textId="77777777" w:rsidR="009C0544" w:rsidRPr="00B91003" w:rsidRDefault="009C0544" w:rsidP="009C0544">
      <w:pPr>
        <w:numPr>
          <w:ilvl w:val="1"/>
          <w:numId w:val="23"/>
        </w:numPr>
        <w:spacing w:after="240"/>
        <w:rPr>
          <w:rFonts w:eastAsia="Arial" w:cs="Arial"/>
        </w:rPr>
      </w:pPr>
      <w:r w:rsidRPr="00B91003">
        <w:rPr>
          <w:rFonts w:eastAsia="Arial" w:cs="Arial"/>
          <w:b/>
        </w:rPr>
        <w:t>Scope</w:t>
      </w:r>
      <w:r w:rsidRPr="00B91003">
        <w:rPr>
          <w:rFonts w:eastAsia="Arial" w:cs="Arial"/>
        </w:rPr>
        <w:t xml:space="preserve">: The scope of an action may be LEA-wide (i.e., districtwide, countywide, or charterwide),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5BE5906C" w14:textId="77777777" w:rsidR="009C0544" w:rsidRPr="00B91003" w:rsidRDefault="009C0544" w:rsidP="009C0544">
      <w:pPr>
        <w:numPr>
          <w:ilvl w:val="1"/>
          <w:numId w:val="23"/>
        </w:numPr>
        <w:spacing w:after="240"/>
        <w:rPr>
          <w:rFonts w:eastAsia="Arial" w:cs="Arial"/>
        </w:rPr>
      </w:pPr>
      <w:r w:rsidRPr="00B91003">
        <w:rPr>
          <w:rFonts w:eastAsia="Arial" w:cs="Arial"/>
          <w:b/>
        </w:rPr>
        <w:lastRenderedPageBreak/>
        <w:t>Unduplicated Student Group(s)</w:t>
      </w:r>
      <w:r w:rsidRPr="00B91003">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10E27014" w14:textId="77777777" w:rsidR="009C0544" w:rsidRPr="00B91003" w:rsidRDefault="009C0544" w:rsidP="009C0544">
      <w:pPr>
        <w:numPr>
          <w:ilvl w:val="1"/>
          <w:numId w:val="23"/>
        </w:numPr>
        <w:spacing w:after="240"/>
        <w:rPr>
          <w:rFonts w:eastAsia="Arial" w:cs="Arial"/>
        </w:rPr>
      </w:pPr>
      <w:r w:rsidRPr="00B91003">
        <w:rPr>
          <w:rFonts w:eastAsia="Arial" w:cs="Arial"/>
          <w:b/>
        </w:rPr>
        <w:t>Location</w:t>
      </w:r>
      <w:r w:rsidRPr="00B91003">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59F277DF" w14:textId="52F60DE6" w:rsidR="009C0544" w:rsidRPr="00B91003" w:rsidRDefault="009C0544" w:rsidP="009C0544">
      <w:pPr>
        <w:numPr>
          <w:ilvl w:val="0"/>
          <w:numId w:val="23"/>
        </w:numPr>
        <w:spacing w:after="240"/>
        <w:rPr>
          <w:rFonts w:eastAsia="Arial" w:cs="Arial"/>
        </w:rPr>
      </w:pPr>
      <w:r w:rsidRPr="00B91003">
        <w:rPr>
          <w:rFonts w:eastAsia="Arial" w:cs="Arial"/>
          <w:b/>
        </w:rPr>
        <w:t>Time Span</w:t>
      </w:r>
      <w:r w:rsidRPr="00B91003">
        <w:rPr>
          <w:rFonts w:eastAsia="Arial" w:cs="Arial"/>
        </w:rPr>
        <w:t xml:space="preserve">: Enter “ongoing” if the action will be implemented for an indeterminate </w:t>
      </w:r>
      <w:r w:rsidR="006E3E90" w:rsidRPr="00B91003">
        <w:rPr>
          <w:rFonts w:eastAsia="Arial" w:cs="Arial"/>
        </w:rPr>
        <w:t>period</w:t>
      </w:r>
      <w:r w:rsidRPr="00B91003">
        <w:rPr>
          <w:rFonts w:eastAsia="Arial" w:cs="Arial"/>
        </w:rPr>
        <w:t>. Otherwise, indicate the span of time for which the action will be implemented. For example, an LEA might enter “1 Year,” or “2 Years,” or “6 Months.”</w:t>
      </w:r>
    </w:p>
    <w:p w14:paraId="45ED803A" w14:textId="77777777" w:rsidR="009C0544" w:rsidRPr="00B91003" w:rsidRDefault="009C0544" w:rsidP="009C0544">
      <w:pPr>
        <w:numPr>
          <w:ilvl w:val="0"/>
          <w:numId w:val="23"/>
        </w:numPr>
        <w:spacing w:after="240"/>
        <w:rPr>
          <w:rFonts w:eastAsia="Arial" w:cs="Arial"/>
        </w:rPr>
      </w:pPr>
      <w:r w:rsidRPr="00B91003">
        <w:rPr>
          <w:rFonts w:eastAsia="Arial" w:cs="Arial"/>
          <w:b/>
        </w:rPr>
        <w:t>Total Personnel</w:t>
      </w:r>
      <w:r w:rsidRPr="00B91003">
        <w:rPr>
          <w:rFonts w:eastAsia="Arial" w:cs="Arial"/>
        </w:rPr>
        <w:t xml:space="preserve">: Enter the total amount of personnel expenditures utilized to implement this action. </w:t>
      </w:r>
    </w:p>
    <w:p w14:paraId="435CFF38" w14:textId="77777777" w:rsidR="009C0544" w:rsidRPr="00B91003" w:rsidRDefault="009C0544" w:rsidP="009C0544">
      <w:pPr>
        <w:numPr>
          <w:ilvl w:val="0"/>
          <w:numId w:val="23"/>
        </w:numPr>
        <w:spacing w:after="240"/>
        <w:rPr>
          <w:rFonts w:eastAsia="Arial" w:cs="Arial"/>
        </w:rPr>
      </w:pPr>
      <w:r w:rsidRPr="00B91003">
        <w:rPr>
          <w:rFonts w:eastAsia="Arial" w:cs="Arial"/>
          <w:b/>
        </w:rPr>
        <w:t>Total Non-Personnel</w:t>
      </w:r>
      <w:r w:rsidRPr="00B91003">
        <w:rPr>
          <w:rFonts w:eastAsia="Arial" w:cs="Arial"/>
        </w:rPr>
        <w:t>: This amount will be automatically calculated based on information provided in the Total Personnel column and the Total Funds column.</w:t>
      </w:r>
    </w:p>
    <w:p w14:paraId="61B7F27D" w14:textId="77777777" w:rsidR="009C0544" w:rsidRPr="00B91003" w:rsidRDefault="009C0544" w:rsidP="009C0544">
      <w:pPr>
        <w:numPr>
          <w:ilvl w:val="0"/>
          <w:numId w:val="23"/>
        </w:numPr>
        <w:spacing w:after="240"/>
        <w:rPr>
          <w:rFonts w:eastAsia="Arial" w:cs="Arial"/>
        </w:rPr>
      </w:pPr>
      <w:r w:rsidRPr="00B91003">
        <w:rPr>
          <w:rFonts w:eastAsia="Arial" w:cs="Arial"/>
          <w:b/>
        </w:rPr>
        <w:t>LCFF Funds</w:t>
      </w:r>
      <w:r w:rsidRPr="00B91003">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68DE9BDF" w14:textId="77777777" w:rsidR="009C0544" w:rsidRPr="00B91003" w:rsidRDefault="009C0544" w:rsidP="009C0544">
      <w:pPr>
        <w:numPr>
          <w:ilvl w:val="1"/>
          <w:numId w:val="23"/>
        </w:numPr>
        <w:spacing w:after="240"/>
        <w:rPr>
          <w:rFonts w:eastAsia="Arial" w:cs="Arial"/>
        </w:rPr>
      </w:pPr>
      <w:r w:rsidRPr="00B91003">
        <w:rPr>
          <w:rFonts w:eastAsia="Arial" w:cs="Arial"/>
          <w:b/>
        </w:rPr>
        <w:t>Note:</w:t>
      </w:r>
      <w:r w:rsidRPr="00B91003">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3F0E9A85" w14:textId="77777777" w:rsidR="009C0544" w:rsidRPr="00B91003" w:rsidRDefault="009C0544" w:rsidP="009C0544">
      <w:pPr>
        <w:numPr>
          <w:ilvl w:val="0"/>
          <w:numId w:val="23"/>
        </w:numPr>
        <w:spacing w:after="240"/>
        <w:rPr>
          <w:rFonts w:eastAsia="Arial" w:cs="Arial"/>
        </w:rPr>
      </w:pPr>
      <w:r w:rsidRPr="00B91003">
        <w:rPr>
          <w:rFonts w:eastAsia="Arial" w:cs="Arial"/>
          <w:b/>
        </w:rPr>
        <w:t>Other State Funds</w:t>
      </w:r>
      <w:r w:rsidRPr="00B91003">
        <w:rPr>
          <w:rFonts w:eastAsia="Arial" w:cs="Arial"/>
        </w:rPr>
        <w:t>: Enter the total amount of Other State Funds utilized to implement this action, if any.</w:t>
      </w:r>
    </w:p>
    <w:p w14:paraId="2E4AB85C" w14:textId="77777777" w:rsidR="009C0544" w:rsidRPr="00B91003" w:rsidRDefault="009C0544" w:rsidP="009C0544">
      <w:pPr>
        <w:numPr>
          <w:ilvl w:val="1"/>
          <w:numId w:val="23"/>
        </w:numPr>
        <w:spacing w:after="240"/>
        <w:rPr>
          <w:rFonts w:eastAsia="Arial" w:cs="Arial"/>
          <w:bCs/>
        </w:rPr>
      </w:pPr>
      <w:r w:rsidRPr="00B91003">
        <w:rPr>
          <w:rFonts w:eastAsia="Arial" w:cs="Arial"/>
          <w:b/>
        </w:rPr>
        <w:t>Note:</w:t>
      </w:r>
      <w:r w:rsidRPr="00B91003">
        <w:rPr>
          <w:rFonts w:eastAsia="Arial" w:cs="Arial"/>
          <w:bCs/>
        </w:rPr>
        <w:t xml:space="preserve"> Equity Multiplier funds must be included in the “Other State Funds” category, not in the “LCFF Funds” category. As a reminder, </w:t>
      </w:r>
      <w:r w:rsidRPr="00B91003">
        <w:rPr>
          <w:rStyle w:val="normaltextrun"/>
          <w:rFonts w:ascii="Helvetica" w:hAnsi="Helvetica" w:cs="Helvetica"/>
          <w:color w:val="000000"/>
          <w:shd w:val="clear" w:color="auto" w:fill="FFFFFF"/>
        </w:rPr>
        <w:t>Equity Multiplier funds must be used to supplement, not supplant, funding provided to Equity Multiplier schoolsites for purposes of the LCFF, the ELO-P, the LCRS, and/or the CCSPP. This means that Equity Multiplier funds must not be used to replace funding that an Equity Multiplier schoolsite would otherwise receive to implement LEA-wide actions identified in the LEA’s LCAP or that an Equity Multiplier schoolsite would otherwise receive to implement provisions of the ELO-P, the LCRS, and/or the CCSPP.</w:t>
      </w:r>
    </w:p>
    <w:p w14:paraId="038F6550" w14:textId="77777777" w:rsidR="009C0544" w:rsidRPr="00B91003" w:rsidRDefault="009C0544" w:rsidP="009C0544">
      <w:pPr>
        <w:numPr>
          <w:ilvl w:val="0"/>
          <w:numId w:val="23"/>
        </w:numPr>
        <w:spacing w:after="240"/>
        <w:rPr>
          <w:rFonts w:eastAsia="Arial" w:cs="Arial"/>
        </w:rPr>
      </w:pPr>
      <w:r w:rsidRPr="00B91003">
        <w:rPr>
          <w:rFonts w:eastAsia="Arial" w:cs="Arial"/>
          <w:b/>
        </w:rPr>
        <w:t>Local Funds</w:t>
      </w:r>
      <w:r w:rsidRPr="00B91003">
        <w:rPr>
          <w:rFonts w:eastAsia="Arial" w:cs="Arial"/>
        </w:rPr>
        <w:t>: Enter the total amount of Local Funds utilized to implement this action, if any.</w:t>
      </w:r>
    </w:p>
    <w:p w14:paraId="2F2E50E8" w14:textId="77777777" w:rsidR="009C0544" w:rsidRPr="00B91003" w:rsidRDefault="009C0544" w:rsidP="009C0544">
      <w:pPr>
        <w:numPr>
          <w:ilvl w:val="0"/>
          <w:numId w:val="23"/>
        </w:numPr>
        <w:spacing w:after="240"/>
        <w:rPr>
          <w:rFonts w:eastAsia="Arial" w:cs="Arial"/>
        </w:rPr>
      </w:pPr>
      <w:r w:rsidRPr="00B91003">
        <w:rPr>
          <w:rFonts w:eastAsia="Arial" w:cs="Arial"/>
          <w:b/>
        </w:rPr>
        <w:t>Federal Funds</w:t>
      </w:r>
      <w:r w:rsidRPr="00B91003">
        <w:rPr>
          <w:rFonts w:eastAsia="Arial" w:cs="Arial"/>
        </w:rPr>
        <w:t>: Enter the total amount of Federal Funds utilized to implement this action, if any.</w:t>
      </w:r>
    </w:p>
    <w:p w14:paraId="1EE29984" w14:textId="77777777" w:rsidR="009C0544" w:rsidRPr="00B91003" w:rsidRDefault="009C0544" w:rsidP="009C0544">
      <w:pPr>
        <w:numPr>
          <w:ilvl w:val="0"/>
          <w:numId w:val="23"/>
        </w:numPr>
        <w:spacing w:after="160" w:line="259" w:lineRule="auto"/>
        <w:rPr>
          <w:rFonts w:eastAsia="Calibri" w:cs="Arial"/>
          <w:color w:val="000000"/>
        </w:rPr>
      </w:pPr>
      <w:r w:rsidRPr="00B91003">
        <w:rPr>
          <w:rFonts w:eastAsia="Arial" w:cs="Arial"/>
          <w:b/>
        </w:rPr>
        <w:lastRenderedPageBreak/>
        <w:t>Total Funds</w:t>
      </w:r>
      <w:r w:rsidRPr="00B91003">
        <w:rPr>
          <w:rFonts w:eastAsia="Arial" w:cs="Arial"/>
        </w:rPr>
        <w:t>: This amount is automatically calculated based on amounts entered in the previous four columns.</w:t>
      </w:r>
    </w:p>
    <w:p w14:paraId="7628307F" w14:textId="77777777" w:rsidR="009C0544" w:rsidRPr="00B91003" w:rsidRDefault="009C0544" w:rsidP="009C0544">
      <w:pPr>
        <w:numPr>
          <w:ilvl w:val="0"/>
          <w:numId w:val="23"/>
        </w:numPr>
        <w:spacing w:after="160" w:line="259" w:lineRule="auto"/>
        <w:rPr>
          <w:rFonts w:eastAsia="Calibri" w:cs="Arial"/>
          <w:color w:val="000000"/>
        </w:rPr>
      </w:pPr>
      <w:r w:rsidRPr="00B91003">
        <w:rPr>
          <w:rFonts w:eastAsia="Calibri" w:cs="Arial"/>
          <w:b/>
          <w:bCs/>
          <w:color w:val="000000" w:themeColor="text1"/>
        </w:rPr>
        <w:t>Planned Percentage of Improved Services</w:t>
      </w:r>
      <w:r w:rsidRPr="00B91003">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7ED96647" w14:textId="77777777" w:rsidR="009C0544" w:rsidRPr="00B91003" w:rsidRDefault="009C0544" w:rsidP="009C0544">
      <w:pPr>
        <w:numPr>
          <w:ilvl w:val="1"/>
          <w:numId w:val="23"/>
        </w:numPr>
        <w:spacing w:after="160" w:line="259" w:lineRule="auto"/>
        <w:rPr>
          <w:rFonts w:eastAsia="Calibri" w:cs="Arial"/>
          <w:color w:val="000000"/>
        </w:rPr>
      </w:pPr>
      <w:r w:rsidRPr="00B91003">
        <w:rPr>
          <w:rFonts w:eastAsia="Arial" w:cs="Arial"/>
        </w:rPr>
        <w:t>As noted in the instructions for the Increased or Improved Services section, 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7535B297" w14:textId="77777777" w:rsidR="009C0544" w:rsidRPr="00B91003" w:rsidRDefault="009C0544" w:rsidP="009C0544">
      <w:pPr>
        <w:spacing w:after="160" w:line="259" w:lineRule="auto"/>
        <w:ind w:left="1440"/>
        <w:rPr>
          <w:rFonts w:eastAsia="Calibri" w:cs="Arial"/>
          <w:color w:val="000000"/>
        </w:rPr>
      </w:pPr>
      <w:r w:rsidRPr="00B91003">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Services for the action.</w:t>
      </w:r>
    </w:p>
    <w:p w14:paraId="2811545A" w14:textId="77777777" w:rsidR="009C0544" w:rsidRPr="00B91003" w:rsidRDefault="009C0544" w:rsidP="00024338">
      <w:pPr>
        <w:pStyle w:val="Heading5"/>
        <w:spacing w:before="240" w:after="120"/>
        <w:rPr>
          <w:rFonts w:eastAsia="Arial"/>
          <w:b/>
          <w:bCs/>
          <w:sz w:val="28"/>
          <w:szCs w:val="28"/>
        </w:rPr>
      </w:pPr>
      <w:r w:rsidRPr="00B91003">
        <w:rPr>
          <w:rFonts w:eastAsia="Arial"/>
          <w:b/>
          <w:bCs/>
          <w:sz w:val="28"/>
          <w:szCs w:val="28"/>
        </w:rPr>
        <w:t>Contributing Actions Table</w:t>
      </w:r>
    </w:p>
    <w:p w14:paraId="3BDDC029" w14:textId="77777777" w:rsidR="009C0544" w:rsidRPr="00B91003" w:rsidRDefault="009C0544" w:rsidP="009C0544">
      <w:pPr>
        <w:rPr>
          <w:rFonts w:eastAsia="Arial"/>
        </w:rPr>
      </w:pPr>
      <w:r w:rsidRPr="00B91003">
        <w:rPr>
          <w:rFonts w:eastAsia="Arial"/>
        </w:rPr>
        <w:t xml:space="preserve">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4521B8F7" w14:textId="77777777" w:rsidR="009C0544" w:rsidRPr="00B91003" w:rsidRDefault="009C0544" w:rsidP="00024338">
      <w:pPr>
        <w:pStyle w:val="Heading5"/>
        <w:spacing w:before="240" w:after="120"/>
        <w:rPr>
          <w:rFonts w:eastAsia="Arial"/>
          <w:b/>
          <w:bCs/>
          <w:sz w:val="28"/>
          <w:szCs w:val="28"/>
        </w:rPr>
      </w:pPr>
      <w:r w:rsidRPr="00B91003">
        <w:rPr>
          <w:rFonts w:eastAsia="Arial"/>
          <w:b/>
          <w:bCs/>
          <w:sz w:val="28"/>
          <w:szCs w:val="28"/>
        </w:rPr>
        <w:t>Annual Update Table</w:t>
      </w:r>
    </w:p>
    <w:p w14:paraId="39C1ADED" w14:textId="77777777" w:rsidR="009C0544" w:rsidRPr="00B91003" w:rsidRDefault="009C0544" w:rsidP="009C0544">
      <w:pPr>
        <w:spacing w:after="240"/>
        <w:rPr>
          <w:rFonts w:eastAsia="Arial" w:cs="Arial"/>
        </w:rPr>
      </w:pPr>
      <w:r w:rsidRPr="00B91003">
        <w:rPr>
          <w:rFonts w:eastAsia="Arial" w:cs="Arial"/>
        </w:rPr>
        <w:t>In the Annual Update Table, provide the following information for each action in the LCAP for the relevant LCAP year:</w:t>
      </w:r>
    </w:p>
    <w:p w14:paraId="563A40E7" w14:textId="77777777" w:rsidR="009C0544" w:rsidRPr="00B91003" w:rsidRDefault="009C0544" w:rsidP="009C0544">
      <w:pPr>
        <w:pStyle w:val="ListParagraph"/>
        <w:numPr>
          <w:ilvl w:val="0"/>
          <w:numId w:val="28"/>
        </w:numPr>
        <w:spacing w:after="160" w:line="259" w:lineRule="auto"/>
        <w:ind w:left="360" w:firstLine="0"/>
        <w:contextualSpacing w:val="0"/>
        <w:rPr>
          <w:rFonts w:eastAsia="Calibri" w:cs="Arial"/>
          <w:color w:val="000000"/>
        </w:rPr>
      </w:pPr>
      <w:r w:rsidRPr="00B91003">
        <w:rPr>
          <w:rFonts w:eastAsia="Arial" w:cs="Arial"/>
          <w:b/>
          <w:bCs/>
        </w:rPr>
        <w:t>Estimated Actual Expenditures</w:t>
      </w:r>
      <w:r w:rsidRPr="00B91003">
        <w:rPr>
          <w:rFonts w:eastAsia="Arial" w:cs="Arial"/>
        </w:rPr>
        <w:t>: Enter the total estimated actual expenditures to implement this action, if any.</w:t>
      </w:r>
    </w:p>
    <w:p w14:paraId="13D8B5A9" w14:textId="77777777" w:rsidR="009C0544" w:rsidRPr="00B91003" w:rsidRDefault="009C0544" w:rsidP="00024338">
      <w:pPr>
        <w:pStyle w:val="Heading5"/>
        <w:spacing w:before="240" w:after="120"/>
        <w:rPr>
          <w:rFonts w:eastAsia="Arial"/>
          <w:b/>
          <w:bCs/>
          <w:sz w:val="28"/>
          <w:szCs w:val="28"/>
        </w:rPr>
      </w:pPr>
      <w:r w:rsidRPr="00B91003">
        <w:rPr>
          <w:rFonts w:eastAsia="Arial"/>
          <w:b/>
          <w:bCs/>
          <w:sz w:val="28"/>
          <w:szCs w:val="28"/>
        </w:rPr>
        <w:t>Contributing Actions Annual Update Table</w:t>
      </w:r>
    </w:p>
    <w:p w14:paraId="7BBDE2C4" w14:textId="77777777" w:rsidR="009C0544" w:rsidRPr="00B91003" w:rsidRDefault="009C0544" w:rsidP="009C0544">
      <w:pPr>
        <w:spacing w:after="240"/>
        <w:rPr>
          <w:rFonts w:eastAsia="Arial" w:cs="Arial"/>
        </w:rPr>
      </w:pPr>
      <w:r w:rsidRPr="00B91003">
        <w:rPr>
          <w:rFonts w:eastAsia="Arial" w:cs="Arial"/>
        </w:rPr>
        <w:t xml:space="preserve">In the Contributing Actions Annual Update Table, check the ‘Contributing to Increased or Improved Services?’ column to ensure that only actions with a “Yes” are displaying. If actions with a “No” are displayed or if actions that are contributing are not displaying in the column, use </w:t>
      </w:r>
      <w:r w:rsidRPr="00B91003">
        <w:rPr>
          <w:rFonts w:eastAsia="Arial" w:cs="Arial"/>
        </w:rPr>
        <w:lastRenderedPageBreak/>
        <w:t>the drop-down menu in the column header to filter only the “Yes” responses. Provide the following information for each contributing action in the LCAP for the relevant LCAP year:</w:t>
      </w:r>
    </w:p>
    <w:p w14:paraId="3EB17942" w14:textId="77777777" w:rsidR="009C0544" w:rsidRPr="00B91003" w:rsidRDefault="009C0544" w:rsidP="009C0544">
      <w:pPr>
        <w:pStyle w:val="ListParagraph"/>
        <w:numPr>
          <w:ilvl w:val="0"/>
          <w:numId w:val="28"/>
        </w:numPr>
        <w:spacing w:after="240"/>
        <w:ind w:left="720"/>
        <w:contextualSpacing w:val="0"/>
        <w:rPr>
          <w:rFonts w:eastAsia="Arial" w:cs="Arial"/>
        </w:rPr>
      </w:pPr>
      <w:r w:rsidRPr="00B91003">
        <w:rPr>
          <w:rFonts w:eastAsia="Arial" w:cs="Arial"/>
          <w:b/>
        </w:rPr>
        <w:t>6. Estimated Actual LCFF Supplemental and/or Concentration Grants:</w:t>
      </w:r>
      <w:r w:rsidRPr="00B91003">
        <w:rPr>
          <w:rFonts w:eastAsia="Arial" w:cs="Arial"/>
        </w:rPr>
        <w:t xml:space="preserve"> Provide the total amount of LCFF supplemental and concentration grants estimated based on the number and concentration of unduplicated students in the current school year.</w:t>
      </w:r>
    </w:p>
    <w:p w14:paraId="39859CCA" w14:textId="77777777" w:rsidR="009C0544" w:rsidRPr="00B91003" w:rsidRDefault="009C0544" w:rsidP="009C0544">
      <w:pPr>
        <w:pStyle w:val="ListParagraph"/>
        <w:numPr>
          <w:ilvl w:val="0"/>
          <w:numId w:val="28"/>
        </w:numPr>
        <w:spacing w:after="240"/>
        <w:ind w:left="720"/>
        <w:contextualSpacing w:val="0"/>
        <w:rPr>
          <w:rFonts w:eastAsia="Arial" w:cs="Arial"/>
        </w:rPr>
      </w:pPr>
      <w:r w:rsidRPr="00B91003">
        <w:rPr>
          <w:rFonts w:eastAsia="Arial" w:cs="Arial"/>
          <w:b/>
        </w:rPr>
        <w:t>Estimated Actual Expenditures for Contributing Actions</w:t>
      </w:r>
      <w:r w:rsidRPr="00B91003">
        <w:rPr>
          <w:rFonts w:eastAsia="Arial" w:cs="Arial"/>
        </w:rPr>
        <w:t>: Enter the total estimated actual expenditure of LCFF funds used to implement this action, if any.</w:t>
      </w:r>
    </w:p>
    <w:p w14:paraId="55DCB39E" w14:textId="77777777" w:rsidR="009C0544" w:rsidRPr="00B91003" w:rsidRDefault="009C0544" w:rsidP="009C0544">
      <w:pPr>
        <w:pStyle w:val="ListParagraph"/>
        <w:numPr>
          <w:ilvl w:val="0"/>
          <w:numId w:val="28"/>
        </w:numPr>
        <w:spacing w:after="160" w:line="259" w:lineRule="auto"/>
        <w:ind w:left="720"/>
        <w:contextualSpacing w:val="0"/>
        <w:rPr>
          <w:rFonts w:eastAsia="Calibri" w:cs="Arial"/>
          <w:color w:val="000000"/>
        </w:rPr>
      </w:pPr>
      <w:r w:rsidRPr="00B91003">
        <w:rPr>
          <w:rFonts w:eastAsia="Calibri" w:cs="Arial"/>
          <w:b/>
          <w:bCs/>
          <w:color w:val="000000" w:themeColor="text1"/>
        </w:rPr>
        <w:t>Estimated Actual Percentage of Improved Services:</w:t>
      </w:r>
      <w:r w:rsidRPr="00B91003">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91003">
        <w:rPr>
          <w:rFonts w:eastAsia="Arial" w:cs="Arial"/>
        </w:rPr>
        <w:t xml:space="preserve">total estimated actual </w:t>
      </w:r>
      <w:r w:rsidRPr="00B91003">
        <w:rPr>
          <w:rFonts w:eastAsia="Calibri" w:cs="Arial"/>
          <w:color w:val="000000" w:themeColor="text1"/>
        </w:rPr>
        <w:t>quality improvement anticipated for the action as a percentage rounded to the nearest hundredth (0.00%).</w:t>
      </w:r>
    </w:p>
    <w:p w14:paraId="0EE3A41F" w14:textId="77777777" w:rsidR="009C0544" w:rsidRPr="00B91003" w:rsidRDefault="009C0544" w:rsidP="009C0544">
      <w:pPr>
        <w:pStyle w:val="ListParagraph"/>
        <w:numPr>
          <w:ilvl w:val="1"/>
          <w:numId w:val="28"/>
        </w:numPr>
        <w:spacing w:after="160" w:line="259" w:lineRule="auto"/>
        <w:ind w:left="1440"/>
        <w:contextualSpacing w:val="0"/>
        <w:rPr>
          <w:rFonts w:eastAsia="Calibri" w:cs="Arial"/>
          <w:color w:val="000000"/>
        </w:rPr>
      </w:pPr>
      <w:r w:rsidRPr="00B91003">
        <w:rPr>
          <w:rFonts w:eastAsia="Calibri" w:cs="Arial"/>
          <w:color w:val="000000"/>
        </w:rPr>
        <w:t>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cost of living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4E1BE611" w14:textId="77777777" w:rsidR="009C0544" w:rsidRPr="00B91003" w:rsidRDefault="009C0544" w:rsidP="00024338">
      <w:pPr>
        <w:pStyle w:val="Heading5"/>
        <w:spacing w:before="240" w:after="120"/>
        <w:rPr>
          <w:rFonts w:eastAsia="Arial"/>
          <w:b/>
          <w:bCs/>
          <w:sz w:val="28"/>
          <w:szCs w:val="28"/>
        </w:rPr>
      </w:pPr>
      <w:r w:rsidRPr="00B91003">
        <w:rPr>
          <w:rFonts w:eastAsia="Arial"/>
          <w:b/>
          <w:bCs/>
          <w:sz w:val="28"/>
          <w:szCs w:val="28"/>
        </w:rPr>
        <w:t>LCFF Carryover Table</w:t>
      </w:r>
    </w:p>
    <w:p w14:paraId="1F560BD8" w14:textId="77777777" w:rsidR="009C0544" w:rsidRPr="00B91003" w:rsidRDefault="009C0544" w:rsidP="009C0544">
      <w:pPr>
        <w:numPr>
          <w:ilvl w:val="0"/>
          <w:numId w:val="23"/>
        </w:numPr>
        <w:spacing w:after="240"/>
      </w:pPr>
      <w:r w:rsidRPr="00B91003">
        <w:rPr>
          <w:rFonts w:eastAsia="Arial" w:cs="Arial"/>
          <w:b/>
          <w:bCs/>
        </w:rPr>
        <w:t>9. Estimated Actual LCFF Base Grant</w:t>
      </w:r>
      <w:r w:rsidRPr="00B91003">
        <w:rPr>
          <w:rFonts w:eastAsia="Arial" w:cs="Arial"/>
          <w:bCs/>
        </w:rPr>
        <w:t xml:space="preserve">: Provide the total amount of estimated LCFF Target Entitlement for the current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xml:space="preserve">. Note that the LCFF Base Grant for purposes of the LCAP also includes the Necessary Small Schools and Economic Recovery Target allowances for school districts, and County Operations Grant for COEs. 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w:t>
      </w:r>
    </w:p>
    <w:p w14:paraId="43112600" w14:textId="77777777" w:rsidR="009C0544" w:rsidRPr="00B91003" w:rsidRDefault="009C0544" w:rsidP="009C0544">
      <w:pPr>
        <w:numPr>
          <w:ilvl w:val="0"/>
          <w:numId w:val="23"/>
        </w:numPr>
        <w:spacing w:after="240"/>
        <w:rPr>
          <w:rFonts w:eastAsia="Arial" w:cs="Arial"/>
        </w:rPr>
      </w:pPr>
      <w:r w:rsidRPr="00B91003">
        <w:rPr>
          <w:rFonts w:eastAsia="Arial" w:cs="Arial"/>
          <w:b/>
        </w:rPr>
        <w:t>10. Total Percentage to Increase or Improve Services for the Current School Year:</w:t>
      </w:r>
      <w:r w:rsidRPr="00B91003">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B91003">
        <w:rPr>
          <w:rFonts w:eastAsia="Arial" w:cs="Arial"/>
          <w:i/>
        </w:rPr>
        <w:t>CCR</w:t>
      </w:r>
      <w:r w:rsidRPr="00B91003">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03EBA140" w14:textId="77777777" w:rsidR="009C0544" w:rsidRPr="00B91003" w:rsidRDefault="009C0544" w:rsidP="00024338">
      <w:pPr>
        <w:pStyle w:val="Heading5"/>
        <w:spacing w:before="240" w:after="120"/>
        <w:rPr>
          <w:rFonts w:eastAsia="Arial"/>
          <w:b/>
          <w:bCs/>
          <w:sz w:val="28"/>
          <w:szCs w:val="28"/>
        </w:rPr>
      </w:pPr>
      <w:r w:rsidRPr="00B91003">
        <w:rPr>
          <w:rFonts w:eastAsia="Arial"/>
          <w:b/>
          <w:bCs/>
          <w:sz w:val="28"/>
          <w:szCs w:val="28"/>
        </w:rPr>
        <w:lastRenderedPageBreak/>
        <w:t>Calculations in the Action Tables</w:t>
      </w:r>
    </w:p>
    <w:p w14:paraId="0195C02A" w14:textId="77777777" w:rsidR="009C0544" w:rsidRPr="00B91003" w:rsidRDefault="009C0544" w:rsidP="009C0544">
      <w:pPr>
        <w:spacing w:after="240"/>
        <w:rPr>
          <w:rFonts w:eastAsia="Arial"/>
        </w:rPr>
      </w:pPr>
      <w:r w:rsidRPr="00B91003">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68F9A94D" w14:textId="77777777" w:rsidR="009C0544" w:rsidRPr="00B91003" w:rsidRDefault="009C0544" w:rsidP="00024338">
      <w:pPr>
        <w:pStyle w:val="Heading6"/>
        <w:spacing w:before="240" w:after="120"/>
        <w:rPr>
          <w:rFonts w:eastAsia="Arial"/>
          <w:b/>
          <w:bCs/>
        </w:rPr>
      </w:pPr>
      <w:r w:rsidRPr="00B91003">
        <w:rPr>
          <w:rFonts w:eastAsia="Arial"/>
          <w:b/>
          <w:bCs/>
        </w:rPr>
        <w:t>Contributing Actions Table</w:t>
      </w:r>
    </w:p>
    <w:p w14:paraId="4CE0E8F5" w14:textId="77777777" w:rsidR="009C0544" w:rsidRPr="00B91003" w:rsidRDefault="009C0544" w:rsidP="009C0544">
      <w:pPr>
        <w:pStyle w:val="ListParagraph"/>
        <w:numPr>
          <w:ilvl w:val="0"/>
          <w:numId w:val="31"/>
        </w:numPr>
        <w:spacing w:after="240"/>
        <w:contextualSpacing w:val="0"/>
        <w:rPr>
          <w:rFonts w:eastAsia="Arial"/>
          <w:b/>
          <w:bCs/>
        </w:rPr>
      </w:pPr>
      <w:r w:rsidRPr="00B91003">
        <w:rPr>
          <w:rFonts w:eastAsia="Arial"/>
          <w:b/>
          <w:bCs/>
        </w:rPr>
        <w:t>4. Total Planned Contributing Expenditures (LCFF Funds)</w:t>
      </w:r>
    </w:p>
    <w:p w14:paraId="6B55D937" w14:textId="77777777" w:rsidR="009C0544" w:rsidRPr="00B91003" w:rsidRDefault="009C0544" w:rsidP="009C0544">
      <w:pPr>
        <w:pStyle w:val="ListParagraph"/>
        <w:numPr>
          <w:ilvl w:val="1"/>
          <w:numId w:val="31"/>
        </w:numPr>
        <w:spacing w:after="240"/>
        <w:contextualSpacing w:val="0"/>
        <w:rPr>
          <w:rFonts w:eastAsia="Arial"/>
        </w:rPr>
      </w:pPr>
      <w:r w:rsidRPr="00B91003">
        <w:rPr>
          <w:rFonts w:eastAsia="Arial"/>
        </w:rPr>
        <w:t>This amount is the total of the Planned Expenditures for Contributing Actions (LCFF Funds) column.</w:t>
      </w:r>
    </w:p>
    <w:p w14:paraId="577B077E" w14:textId="77777777" w:rsidR="009C0544" w:rsidRPr="00B91003" w:rsidRDefault="009C0544" w:rsidP="009C0544">
      <w:pPr>
        <w:pStyle w:val="ListParagraph"/>
        <w:numPr>
          <w:ilvl w:val="0"/>
          <w:numId w:val="31"/>
        </w:numPr>
        <w:spacing w:after="240"/>
        <w:contextualSpacing w:val="0"/>
        <w:rPr>
          <w:rFonts w:eastAsia="Arial"/>
          <w:b/>
          <w:bCs/>
        </w:rPr>
      </w:pPr>
      <w:r w:rsidRPr="00B91003">
        <w:rPr>
          <w:rFonts w:eastAsia="Arial"/>
          <w:b/>
          <w:bCs/>
        </w:rPr>
        <w:t>5. Total Planned Percentage of Improved Services</w:t>
      </w:r>
    </w:p>
    <w:p w14:paraId="25DB57FF" w14:textId="77777777" w:rsidR="009C0544" w:rsidRPr="00B91003" w:rsidRDefault="009C0544" w:rsidP="009C0544">
      <w:pPr>
        <w:pStyle w:val="ListParagraph"/>
        <w:numPr>
          <w:ilvl w:val="1"/>
          <w:numId w:val="31"/>
        </w:numPr>
        <w:spacing w:after="240"/>
        <w:contextualSpacing w:val="0"/>
        <w:rPr>
          <w:rFonts w:eastAsia="Arial"/>
        </w:rPr>
      </w:pPr>
      <w:r w:rsidRPr="00B91003">
        <w:rPr>
          <w:rFonts w:eastAsia="Arial"/>
        </w:rPr>
        <w:t>This percentage is the total of the Planned Percentage of Improved Services column.</w:t>
      </w:r>
    </w:p>
    <w:p w14:paraId="6ACBA8B3" w14:textId="77777777" w:rsidR="009C0544" w:rsidRPr="00B91003" w:rsidRDefault="009C0544" w:rsidP="009C0544">
      <w:pPr>
        <w:pStyle w:val="ListParagraph"/>
        <w:numPr>
          <w:ilvl w:val="0"/>
          <w:numId w:val="31"/>
        </w:numPr>
        <w:spacing w:after="240"/>
        <w:contextualSpacing w:val="0"/>
        <w:rPr>
          <w:rFonts w:eastAsia="Arial"/>
          <w:b/>
          <w:bCs/>
        </w:rPr>
      </w:pPr>
      <w:r w:rsidRPr="00B91003">
        <w:rPr>
          <w:rFonts w:eastAsia="Arial"/>
          <w:b/>
          <w:bCs/>
        </w:rPr>
        <w:t>Planned Percentage to Increase or Improve Services for the coming school year (4 divided by 1, plus 5)</w:t>
      </w:r>
    </w:p>
    <w:p w14:paraId="2213DDC8" w14:textId="77777777" w:rsidR="009C0544" w:rsidRPr="00B91003" w:rsidRDefault="009C0544" w:rsidP="009C0544">
      <w:pPr>
        <w:pStyle w:val="ListParagraph"/>
        <w:numPr>
          <w:ilvl w:val="1"/>
          <w:numId w:val="31"/>
        </w:numPr>
        <w:spacing w:after="240"/>
        <w:contextualSpacing w:val="0"/>
        <w:rPr>
          <w:rFonts w:eastAsia="Arial"/>
        </w:rPr>
      </w:pPr>
      <w:r w:rsidRPr="00B91003">
        <w:rPr>
          <w:rFonts w:eastAsia="Arial"/>
        </w:rPr>
        <w:t xml:space="preserve">This percentage is calculated by dividing the Total Planned Contributing Expenditures (4) by the </w:t>
      </w:r>
      <w:r w:rsidRPr="00B91003">
        <w:t>Projected LCFF Base Grant</w:t>
      </w:r>
      <w:r w:rsidRPr="00B91003" w:rsidDel="00672E66">
        <w:rPr>
          <w:rFonts w:eastAsia="Arial"/>
        </w:rPr>
        <w:t xml:space="preserve"> </w:t>
      </w:r>
      <w:r w:rsidRPr="00B91003">
        <w:rPr>
          <w:rFonts w:eastAsia="Arial"/>
        </w:rPr>
        <w:t>(1), converting the quotient to a percentage, and adding it to the Total Planned Percentage of Improved Services (5).</w:t>
      </w:r>
    </w:p>
    <w:p w14:paraId="6F2FF3C8" w14:textId="77777777" w:rsidR="009C0544" w:rsidRPr="00B91003" w:rsidRDefault="009C0544" w:rsidP="00024338">
      <w:pPr>
        <w:pStyle w:val="Heading6"/>
        <w:spacing w:before="240" w:after="120"/>
        <w:rPr>
          <w:rFonts w:eastAsia="Arial"/>
          <w:b/>
          <w:bCs/>
        </w:rPr>
      </w:pPr>
      <w:r w:rsidRPr="00B91003">
        <w:rPr>
          <w:rFonts w:eastAsia="Arial"/>
          <w:b/>
          <w:bCs/>
        </w:rPr>
        <w:t>Contributing Actions Annual Update Table</w:t>
      </w:r>
    </w:p>
    <w:p w14:paraId="1DA82D5B" w14:textId="77777777" w:rsidR="009C0544" w:rsidRPr="00B91003" w:rsidRDefault="009C0544" w:rsidP="009C0544">
      <w:pPr>
        <w:spacing w:after="240"/>
        <w:rPr>
          <w:rFonts w:eastAsia="Arial"/>
        </w:rPr>
      </w:pPr>
      <w:r w:rsidRPr="00B91003">
        <w:rPr>
          <w:rFonts w:eastAsia="Arial"/>
        </w:rPr>
        <w:t xml:space="preserve">Pursuant to </w:t>
      </w:r>
      <w:r w:rsidRPr="00B91003">
        <w:rPr>
          <w:rFonts w:eastAsia="Arial"/>
          <w:i/>
        </w:rPr>
        <w:t>EC</w:t>
      </w:r>
      <w:r w:rsidRPr="00B91003">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57E0AC89" w14:textId="77777777" w:rsidR="009C0544" w:rsidRPr="00B91003" w:rsidRDefault="009C0544" w:rsidP="009C0544">
      <w:pPr>
        <w:pStyle w:val="ListParagraph"/>
        <w:numPr>
          <w:ilvl w:val="0"/>
          <w:numId w:val="32"/>
        </w:numPr>
        <w:spacing w:after="240"/>
        <w:contextualSpacing w:val="0"/>
        <w:rPr>
          <w:rFonts w:eastAsia="Arial"/>
          <w:b/>
          <w:bCs/>
        </w:rPr>
      </w:pPr>
      <w:r w:rsidRPr="00B91003">
        <w:rPr>
          <w:rFonts w:eastAsia="Arial"/>
          <w:b/>
          <w:bCs/>
        </w:rPr>
        <w:t>6. Estimated Actual LCFF Supplemental and Concentration Grants</w:t>
      </w:r>
    </w:p>
    <w:p w14:paraId="6147F19D" w14:textId="00990CC5" w:rsidR="009C0544" w:rsidRPr="00B91003" w:rsidRDefault="009C0544" w:rsidP="009C0544">
      <w:pPr>
        <w:pStyle w:val="ListParagraph"/>
        <w:numPr>
          <w:ilvl w:val="1"/>
          <w:numId w:val="32"/>
        </w:numPr>
        <w:spacing w:after="240"/>
        <w:contextualSpacing w:val="0"/>
        <w:rPr>
          <w:rFonts w:eastAsia="Arial"/>
        </w:rPr>
      </w:pPr>
      <w:r w:rsidRPr="00B91003">
        <w:rPr>
          <w:rFonts w:eastAsia="Arial"/>
        </w:rPr>
        <w:t xml:space="preserve">This is the total amount of LCFF supplemental and concentration grants the LEA estimates it will actually receive based </w:t>
      </w:r>
      <w:r w:rsidR="006E3E90" w:rsidRPr="00B91003">
        <w:rPr>
          <w:rFonts w:eastAsia="Arial"/>
        </w:rPr>
        <w:t>on</w:t>
      </w:r>
      <w:r w:rsidRPr="00B91003">
        <w:rPr>
          <w:rFonts w:eastAsia="Arial"/>
        </w:rPr>
        <w:t xml:space="preserve"> the number and concentration of unduplicated students in the current school year.</w:t>
      </w:r>
    </w:p>
    <w:p w14:paraId="200CF8D1" w14:textId="77777777" w:rsidR="009C0544" w:rsidRPr="00B91003" w:rsidRDefault="009C0544" w:rsidP="009C0544">
      <w:pPr>
        <w:pStyle w:val="ListParagraph"/>
        <w:numPr>
          <w:ilvl w:val="0"/>
          <w:numId w:val="32"/>
        </w:numPr>
        <w:spacing w:after="240"/>
        <w:contextualSpacing w:val="0"/>
        <w:rPr>
          <w:rFonts w:eastAsia="Arial"/>
          <w:b/>
          <w:bCs/>
        </w:rPr>
      </w:pPr>
      <w:r w:rsidRPr="00B91003">
        <w:rPr>
          <w:rFonts w:eastAsia="Arial"/>
          <w:b/>
          <w:bCs/>
        </w:rPr>
        <w:t>4. Total Planned Contributing Expenditures (LCFF Funds)</w:t>
      </w:r>
    </w:p>
    <w:p w14:paraId="2CB2292B" w14:textId="77777777" w:rsidR="009C0544" w:rsidRPr="00B91003" w:rsidRDefault="009C0544" w:rsidP="009C0544">
      <w:pPr>
        <w:pStyle w:val="ListParagraph"/>
        <w:numPr>
          <w:ilvl w:val="1"/>
          <w:numId w:val="32"/>
        </w:numPr>
        <w:spacing w:after="240"/>
        <w:contextualSpacing w:val="0"/>
        <w:rPr>
          <w:rFonts w:eastAsia="Arial"/>
        </w:rPr>
      </w:pPr>
      <w:r w:rsidRPr="00B91003">
        <w:rPr>
          <w:rFonts w:eastAsia="Arial"/>
        </w:rPr>
        <w:t>This amount is the total of the Last Year's Planned Expenditures for Contributing Actions (LCFF Funds).</w:t>
      </w:r>
    </w:p>
    <w:p w14:paraId="49E215C9" w14:textId="77777777" w:rsidR="009C0544" w:rsidRPr="00B91003" w:rsidRDefault="009C0544" w:rsidP="009C0544">
      <w:pPr>
        <w:pStyle w:val="ListParagraph"/>
        <w:numPr>
          <w:ilvl w:val="0"/>
          <w:numId w:val="32"/>
        </w:numPr>
        <w:spacing w:after="240"/>
        <w:contextualSpacing w:val="0"/>
        <w:rPr>
          <w:rFonts w:eastAsia="Arial"/>
          <w:b/>
          <w:bCs/>
        </w:rPr>
      </w:pPr>
      <w:r w:rsidRPr="00B91003">
        <w:rPr>
          <w:rFonts w:eastAsia="Arial"/>
          <w:b/>
          <w:bCs/>
        </w:rPr>
        <w:t>7. Total Estimated Actual Expenditures for Contributing Actions</w:t>
      </w:r>
    </w:p>
    <w:p w14:paraId="016A9E95" w14:textId="77777777" w:rsidR="009C0544" w:rsidRPr="00B91003" w:rsidRDefault="009C0544" w:rsidP="009C0544">
      <w:pPr>
        <w:pStyle w:val="ListParagraph"/>
        <w:numPr>
          <w:ilvl w:val="1"/>
          <w:numId w:val="32"/>
        </w:numPr>
        <w:spacing w:after="240"/>
        <w:contextualSpacing w:val="0"/>
        <w:rPr>
          <w:rFonts w:eastAsia="Arial"/>
        </w:rPr>
      </w:pPr>
      <w:r w:rsidRPr="00B91003">
        <w:rPr>
          <w:rFonts w:eastAsia="Arial"/>
        </w:rPr>
        <w:lastRenderedPageBreak/>
        <w:t>This amount is the total of the Estimated Actual Expenditures for Contributing Actions (LCFF Funds).</w:t>
      </w:r>
    </w:p>
    <w:p w14:paraId="72527672" w14:textId="77777777" w:rsidR="009C0544" w:rsidRPr="00B91003" w:rsidRDefault="009C0544" w:rsidP="009C0544">
      <w:pPr>
        <w:pStyle w:val="ListParagraph"/>
        <w:numPr>
          <w:ilvl w:val="0"/>
          <w:numId w:val="32"/>
        </w:numPr>
        <w:spacing w:after="240"/>
        <w:contextualSpacing w:val="0"/>
        <w:rPr>
          <w:rFonts w:eastAsia="Arial"/>
          <w:b/>
          <w:bCs/>
        </w:rPr>
      </w:pPr>
      <w:r w:rsidRPr="00B91003">
        <w:rPr>
          <w:rFonts w:eastAsia="Arial"/>
          <w:b/>
          <w:bCs/>
        </w:rPr>
        <w:t>Difference Between Planned and Estimated Actual Expenditures for Contributing Actions (Subtract 7 from 4)</w:t>
      </w:r>
    </w:p>
    <w:p w14:paraId="6096D5B8" w14:textId="77777777" w:rsidR="009C0544" w:rsidRPr="00B91003" w:rsidRDefault="009C0544" w:rsidP="009C0544">
      <w:pPr>
        <w:pStyle w:val="ListParagraph"/>
        <w:numPr>
          <w:ilvl w:val="1"/>
          <w:numId w:val="32"/>
        </w:numPr>
        <w:spacing w:after="240"/>
        <w:contextualSpacing w:val="0"/>
        <w:rPr>
          <w:rFonts w:eastAsia="Arial"/>
        </w:rPr>
      </w:pPr>
      <w:r w:rsidRPr="00B91003">
        <w:rPr>
          <w:rFonts w:eastAsia="Arial"/>
        </w:rPr>
        <w:t>This amount is the Total Estimated Actual Expenditures for Contributing Actions (7) subtracted from the Total Planned Contributing Expenditures (4).</w:t>
      </w:r>
    </w:p>
    <w:p w14:paraId="1591E537" w14:textId="77777777" w:rsidR="009C0544" w:rsidRPr="00B91003" w:rsidRDefault="009C0544" w:rsidP="009C0544">
      <w:pPr>
        <w:pStyle w:val="ListParagraph"/>
        <w:numPr>
          <w:ilvl w:val="0"/>
          <w:numId w:val="33"/>
        </w:numPr>
        <w:spacing w:after="240"/>
        <w:contextualSpacing w:val="0"/>
        <w:rPr>
          <w:rFonts w:eastAsia="Arial"/>
          <w:b/>
          <w:bCs/>
        </w:rPr>
      </w:pPr>
      <w:r w:rsidRPr="00B91003">
        <w:rPr>
          <w:rFonts w:eastAsia="Arial"/>
          <w:b/>
          <w:bCs/>
        </w:rPr>
        <w:t>5. Total Planned Percentage of Improved Services (%)</w:t>
      </w:r>
    </w:p>
    <w:p w14:paraId="19131BA4" w14:textId="77777777" w:rsidR="009C0544" w:rsidRPr="00B91003" w:rsidRDefault="009C0544" w:rsidP="009C0544">
      <w:pPr>
        <w:pStyle w:val="ListParagraph"/>
        <w:numPr>
          <w:ilvl w:val="1"/>
          <w:numId w:val="33"/>
        </w:numPr>
        <w:spacing w:after="240"/>
        <w:contextualSpacing w:val="0"/>
        <w:rPr>
          <w:rFonts w:eastAsia="Arial"/>
        </w:rPr>
      </w:pPr>
      <w:r w:rsidRPr="00B91003">
        <w:rPr>
          <w:rFonts w:eastAsia="Arial"/>
        </w:rPr>
        <w:t>This amount is the total of the Planned Percentage of Improved Services column.</w:t>
      </w:r>
    </w:p>
    <w:p w14:paraId="0D181FF3" w14:textId="77777777" w:rsidR="009C0544" w:rsidRPr="00B91003" w:rsidRDefault="009C0544" w:rsidP="009C0544">
      <w:pPr>
        <w:pStyle w:val="ListParagraph"/>
        <w:numPr>
          <w:ilvl w:val="0"/>
          <w:numId w:val="33"/>
        </w:numPr>
        <w:spacing w:after="240"/>
        <w:contextualSpacing w:val="0"/>
        <w:rPr>
          <w:rFonts w:eastAsia="Arial"/>
          <w:b/>
          <w:bCs/>
        </w:rPr>
      </w:pPr>
      <w:r w:rsidRPr="00B91003">
        <w:rPr>
          <w:rFonts w:eastAsia="Arial"/>
          <w:b/>
          <w:bCs/>
        </w:rPr>
        <w:t>8. Total Estimated Actual Percentage of Improved Services (%)</w:t>
      </w:r>
    </w:p>
    <w:p w14:paraId="718E57AF" w14:textId="77777777" w:rsidR="009C0544" w:rsidRPr="00B91003" w:rsidRDefault="009C0544" w:rsidP="009C0544">
      <w:pPr>
        <w:pStyle w:val="ListParagraph"/>
        <w:numPr>
          <w:ilvl w:val="1"/>
          <w:numId w:val="33"/>
        </w:numPr>
        <w:spacing w:after="240"/>
        <w:contextualSpacing w:val="0"/>
        <w:rPr>
          <w:rFonts w:eastAsia="Arial"/>
        </w:rPr>
      </w:pPr>
      <w:r w:rsidRPr="00B91003">
        <w:rPr>
          <w:rFonts w:eastAsia="Arial"/>
        </w:rPr>
        <w:t>This amount is the total of the Estimated Actual Percentage of Improved Services column.</w:t>
      </w:r>
    </w:p>
    <w:p w14:paraId="7CC6CD6E" w14:textId="77777777" w:rsidR="009C0544" w:rsidRPr="00B91003" w:rsidRDefault="009C0544" w:rsidP="009C0544">
      <w:pPr>
        <w:pStyle w:val="ListParagraph"/>
        <w:numPr>
          <w:ilvl w:val="0"/>
          <w:numId w:val="33"/>
        </w:numPr>
        <w:spacing w:after="240"/>
        <w:contextualSpacing w:val="0"/>
        <w:rPr>
          <w:rFonts w:eastAsia="Arial"/>
          <w:b/>
          <w:bCs/>
        </w:rPr>
      </w:pPr>
      <w:r w:rsidRPr="00B91003">
        <w:rPr>
          <w:rFonts w:eastAsia="Arial"/>
          <w:b/>
          <w:bCs/>
        </w:rPr>
        <w:t>Difference Between Planned and Estimated Actual Percentage of Improved Services (Subtract 5 from 8)</w:t>
      </w:r>
    </w:p>
    <w:p w14:paraId="71C3F4B6" w14:textId="77777777" w:rsidR="009C0544" w:rsidRPr="00B91003" w:rsidRDefault="009C0544" w:rsidP="009C0544">
      <w:pPr>
        <w:pStyle w:val="ListParagraph"/>
        <w:numPr>
          <w:ilvl w:val="1"/>
          <w:numId w:val="33"/>
        </w:numPr>
        <w:spacing w:after="240"/>
        <w:contextualSpacing w:val="0"/>
        <w:rPr>
          <w:rFonts w:eastAsia="Arial"/>
        </w:rPr>
      </w:pPr>
      <w:r w:rsidRPr="00B91003">
        <w:rPr>
          <w:rFonts w:eastAsia="Arial"/>
        </w:rPr>
        <w:t>This amount is the Total Planned Percentage of Improved Services (5) subtracted from the Total Estimated Actual Percentage of Improved Services (8).</w:t>
      </w:r>
    </w:p>
    <w:p w14:paraId="058FDEC9" w14:textId="77777777" w:rsidR="009C0544" w:rsidRPr="00B91003" w:rsidRDefault="009C0544" w:rsidP="00024338">
      <w:pPr>
        <w:pStyle w:val="Heading6"/>
        <w:spacing w:before="240" w:after="120"/>
        <w:rPr>
          <w:rFonts w:eastAsia="Arial"/>
          <w:b/>
          <w:bCs/>
        </w:rPr>
      </w:pPr>
      <w:r w:rsidRPr="00B91003">
        <w:rPr>
          <w:rFonts w:eastAsia="Arial"/>
          <w:b/>
          <w:bCs/>
        </w:rPr>
        <w:t>LCFF Carryover Table</w:t>
      </w:r>
    </w:p>
    <w:p w14:paraId="7B627173" w14:textId="77777777" w:rsidR="009C0544" w:rsidRPr="00B91003" w:rsidRDefault="009C0544" w:rsidP="009C0544">
      <w:pPr>
        <w:pStyle w:val="ListParagraph"/>
        <w:numPr>
          <w:ilvl w:val="0"/>
          <w:numId w:val="34"/>
        </w:numPr>
        <w:spacing w:after="240"/>
        <w:contextualSpacing w:val="0"/>
        <w:rPr>
          <w:rFonts w:eastAsia="Arial"/>
          <w:b/>
          <w:bCs/>
        </w:rPr>
      </w:pPr>
      <w:r w:rsidRPr="00B91003">
        <w:rPr>
          <w:rFonts w:eastAsia="Arial"/>
          <w:b/>
          <w:bCs/>
        </w:rPr>
        <w:t>10. Total Percentage to Increase or Improve Services for the Current School Year (6 divided by 9 plus Carryover %)</w:t>
      </w:r>
    </w:p>
    <w:p w14:paraId="0AA73DF8" w14:textId="77777777" w:rsidR="009C0544" w:rsidRPr="00B91003" w:rsidRDefault="009C0544" w:rsidP="009C0544">
      <w:pPr>
        <w:pStyle w:val="ListParagraph"/>
        <w:numPr>
          <w:ilvl w:val="1"/>
          <w:numId w:val="34"/>
        </w:numPr>
        <w:spacing w:after="240"/>
        <w:contextualSpacing w:val="0"/>
        <w:rPr>
          <w:rFonts w:eastAsia="Arial"/>
        </w:rPr>
      </w:pPr>
      <w:r w:rsidRPr="00B91003">
        <w:rPr>
          <w:rFonts w:eastAsia="Arial"/>
        </w:rPr>
        <w:t xml:space="preserve">This percentage is the Estimated Actual LCFF Supplemental and/or Concentration Grants (6) divided by the Estimated Actual LCFF Base Grant (9) plus the LCFF Carryover – Percentage from the prior year. </w:t>
      </w:r>
    </w:p>
    <w:p w14:paraId="4D0109DE" w14:textId="77777777" w:rsidR="009C0544" w:rsidRPr="00B91003" w:rsidRDefault="009C0544" w:rsidP="009C0544">
      <w:pPr>
        <w:pStyle w:val="ListParagraph"/>
        <w:numPr>
          <w:ilvl w:val="0"/>
          <w:numId w:val="34"/>
        </w:numPr>
        <w:spacing w:after="240"/>
        <w:contextualSpacing w:val="0"/>
        <w:rPr>
          <w:rFonts w:eastAsia="Arial"/>
          <w:b/>
          <w:bCs/>
        </w:rPr>
      </w:pPr>
      <w:r w:rsidRPr="00B91003">
        <w:rPr>
          <w:rFonts w:eastAsia="Arial"/>
          <w:b/>
          <w:bCs/>
        </w:rPr>
        <w:t>11. Estimated Actual Percentage of Increased or Improved Services (7 divided by 9, plus 8)</w:t>
      </w:r>
    </w:p>
    <w:p w14:paraId="3BE45B05" w14:textId="77777777" w:rsidR="009C0544" w:rsidRPr="00B91003" w:rsidRDefault="009C0544" w:rsidP="009C0544">
      <w:pPr>
        <w:pStyle w:val="ListParagraph"/>
        <w:numPr>
          <w:ilvl w:val="1"/>
          <w:numId w:val="34"/>
        </w:numPr>
        <w:spacing w:after="240"/>
        <w:contextualSpacing w:val="0"/>
        <w:rPr>
          <w:rFonts w:eastAsia="Arial"/>
        </w:rPr>
      </w:pPr>
      <w:r w:rsidRPr="00B91003">
        <w:rPr>
          <w:rFonts w:eastAsia="Arial"/>
        </w:rPr>
        <w:t xml:space="preserve">This percentage is the Total Estimated Actual Expenditures for Contributing Actions (7) divided by the LCFF Funding (9), </w:t>
      </w:r>
      <w:r w:rsidRPr="00B91003">
        <w:rPr>
          <w:rFonts w:eastAsia="Calibri" w:cs="Arial"/>
          <w:color w:val="000000"/>
        </w:rPr>
        <w:t>then converting the quotient to a percentage and adding the Total Estimated Actual Percentage of Improved Services (8).</w:t>
      </w:r>
    </w:p>
    <w:p w14:paraId="4284B2B2" w14:textId="77777777" w:rsidR="009C0544" w:rsidRPr="00B91003" w:rsidRDefault="009C0544" w:rsidP="009C0544">
      <w:pPr>
        <w:pStyle w:val="ListParagraph"/>
        <w:numPr>
          <w:ilvl w:val="0"/>
          <w:numId w:val="34"/>
        </w:numPr>
        <w:spacing w:after="240"/>
        <w:contextualSpacing w:val="0"/>
        <w:rPr>
          <w:rFonts w:eastAsia="Arial"/>
          <w:b/>
          <w:bCs/>
        </w:rPr>
      </w:pPr>
      <w:r w:rsidRPr="00B91003">
        <w:rPr>
          <w:rFonts w:eastAsia="Arial"/>
          <w:b/>
          <w:bCs/>
        </w:rPr>
        <w:t>12. LCFF Carryover — Dollar Amount LCFF Carryover (Subtract 11 from 10 and multiply by 9)</w:t>
      </w:r>
    </w:p>
    <w:p w14:paraId="77C8355F" w14:textId="77777777" w:rsidR="009C0544" w:rsidRPr="00B91003" w:rsidRDefault="009C0544" w:rsidP="009C0544">
      <w:pPr>
        <w:pStyle w:val="ListParagraph"/>
        <w:numPr>
          <w:ilvl w:val="1"/>
          <w:numId w:val="34"/>
        </w:numPr>
        <w:spacing w:after="240"/>
        <w:contextualSpacing w:val="0"/>
        <w:rPr>
          <w:rFonts w:eastAsia="Arial"/>
        </w:rPr>
      </w:pPr>
      <w:r w:rsidRPr="00B91003">
        <w:rPr>
          <w:rFonts w:eastAsia="Arial"/>
        </w:rPr>
        <w:t xml:space="preserve">If the Estimated Actual Percentage of Increased or Improved Services (11) is less than the Estimated Actual Percentage to Increase or Improve Services (10), the LEA is required to carry over LCFF funds. </w:t>
      </w:r>
    </w:p>
    <w:p w14:paraId="56B46E21" w14:textId="77777777" w:rsidR="009C0544" w:rsidRPr="00B91003" w:rsidRDefault="009C0544" w:rsidP="009C0544">
      <w:pPr>
        <w:pStyle w:val="ListParagraph"/>
        <w:spacing w:after="240"/>
        <w:ind w:left="1440"/>
        <w:contextualSpacing w:val="0"/>
        <w:rPr>
          <w:rFonts w:eastAsia="Arial"/>
        </w:rPr>
      </w:pPr>
      <w:r w:rsidRPr="00B91003">
        <w:rPr>
          <w:rFonts w:eastAsia="Arial"/>
        </w:rPr>
        <w:lastRenderedPageBreak/>
        <w:t>The amount of LCFF funds is calculated by subtracting the Estimated Actual Percentage to Increase or Improve Services (11) from the Estimated Actual Percentage of Increased or Improved Services (10) and then multiplying by the Estimated Actual LCFF Base Grant</w:t>
      </w:r>
      <w:r w:rsidRPr="00B91003" w:rsidDel="003102FA">
        <w:rPr>
          <w:rFonts w:eastAsia="Arial"/>
        </w:rPr>
        <w:t xml:space="preserve"> </w:t>
      </w:r>
      <w:r w:rsidRPr="00B91003">
        <w:rPr>
          <w:rFonts w:eastAsia="Arial"/>
        </w:rPr>
        <w:t>(9). This amount is the amount of LCFF funds that is required to be carried over to the coming year.</w:t>
      </w:r>
    </w:p>
    <w:p w14:paraId="62F1C220" w14:textId="77777777" w:rsidR="009C0544" w:rsidRPr="00B91003" w:rsidRDefault="009C0544" w:rsidP="009C0544">
      <w:pPr>
        <w:pStyle w:val="ListParagraph"/>
        <w:numPr>
          <w:ilvl w:val="0"/>
          <w:numId w:val="35"/>
        </w:numPr>
        <w:spacing w:after="240"/>
        <w:contextualSpacing w:val="0"/>
        <w:rPr>
          <w:rFonts w:eastAsia="Arial"/>
          <w:b/>
          <w:bCs/>
        </w:rPr>
      </w:pPr>
      <w:r w:rsidRPr="00B91003">
        <w:rPr>
          <w:rFonts w:eastAsia="Arial"/>
          <w:b/>
          <w:bCs/>
        </w:rPr>
        <w:t>13. LCFF Carryover — Percentage</w:t>
      </w:r>
      <w:r w:rsidRPr="00B91003" w:rsidDel="005605FC">
        <w:rPr>
          <w:rFonts w:eastAsia="Arial"/>
          <w:b/>
          <w:bCs/>
        </w:rPr>
        <w:t xml:space="preserve"> </w:t>
      </w:r>
      <w:r w:rsidRPr="00B91003">
        <w:rPr>
          <w:rFonts w:eastAsia="Arial"/>
          <w:b/>
          <w:bCs/>
        </w:rPr>
        <w:t>(12 divided by 9)</w:t>
      </w:r>
    </w:p>
    <w:p w14:paraId="6FB1332B" w14:textId="77777777" w:rsidR="009C0544" w:rsidRPr="00B91003" w:rsidRDefault="009C0544" w:rsidP="009C0544">
      <w:pPr>
        <w:pStyle w:val="ListParagraph"/>
        <w:numPr>
          <w:ilvl w:val="1"/>
          <w:numId w:val="35"/>
        </w:numPr>
        <w:spacing w:after="240"/>
        <w:contextualSpacing w:val="0"/>
        <w:rPr>
          <w:rFonts w:eastAsia="Arial"/>
        </w:rPr>
      </w:pPr>
      <w:r w:rsidRPr="00B91003">
        <w:rPr>
          <w:rFonts w:eastAsia="Arial"/>
        </w:rPr>
        <w:t>This percentage is the unmet portion of the Percentage to Increase or Improve Services that the LEA must carry over into the coming LCAP year. The percentage is calculated by dividing the LCFF Carryover (12) by the LCFF Funding (9).</w:t>
      </w:r>
    </w:p>
    <w:p w14:paraId="7C04E7E3" w14:textId="77777777" w:rsidR="009C0544" w:rsidRPr="00B91003" w:rsidRDefault="009C0544" w:rsidP="009C0544">
      <w:pPr>
        <w:rPr>
          <w:rFonts w:eastAsia="Arial"/>
        </w:rPr>
      </w:pPr>
      <w:r w:rsidRPr="00B91003">
        <w:rPr>
          <w:rFonts w:eastAsia="Arial"/>
        </w:rPr>
        <w:t>California Department of Education</w:t>
      </w:r>
    </w:p>
    <w:p w14:paraId="6340E5A0" w14:textId="77777777" w:rsidR="009C0544" w:rsidRPr="00B91003" w:rsidRDefault="009C0544" w:rsidP="009C0544">
      <w:pPr>
        <w:rPr>
          <w:rFonts w:eastAsia="Arial"/>
        </w:rPr>
      </w:pPr>
      <w:r w:rsidRPr="00B91003">
        <w:rPr>
          <w:rFonts w:eastAsia="Arial"/>
        </w:rPr>
        <w:t>November 2023</w:t>
      </w:r>
    </w:p>
    <w:p w14:paraId="7BD5DDD1" w14:textId="502F0CB2" w:rsidR="00031179" w:rsidRPr="00B91003" w:rsidRDefault="00031179" w:rsidP="009C0544">
      <w:pPr>
        <w:rPr>
          <w:rFonts w:eastAsia="Arial"/>
        </w:rPr>
        <w:sectPr w:rsidR="00031179" w:rsidRPr="00B91003" w:rsidSect="00D77265">
          <w:footerReference w:type="default" r:id="rId42"/>
          <w:pgSz w:w="15840" w:h="12240" w:orient="landscape"/>
          <w:pgMar w:top="288" w:right="288" w:bottom="288" w:left="288" w:header="432" w:footer="432" w:gutter="0"/>
          <w:cols w:space="720"/>
          <w:formProt w:val="0"/>
          <w:docGrid w:linePitch="360"/>
        </w:sectPr>
      </w:pPr>
    </w:p>
    <w:p w14:paraId="1FD083A1" w14:textId="2F5D2516" w:rsidR="00CC4839" w:rsidRPr="00B91003" w:rsidRDefault="00C434A9" w:rsidP="009C0544">
      <w:pPr>
        <w:pStyle w:val="Heading2"/>
        <w:rPr>
          <w:sz w:val="36"/>
        </w:rPr>
      </w:pPr>
      <w:bookmarkStart w:id="34" w:name="_Hlk173418539"/>
      <w:r w:rsidRPr="00B91003">
        <w:rPr>
          <w:sz w:val="36"/>
        </w:rPr>
        <w:lastRenderedPageBreak/>
        <w:t>Attachment 3: Proposed Revisions to the Local Control and Accountability Plan Instructions – Option 1</w:t>
      </w:r>
    </w:p>
    <w:p w14:paraId="321B4C41" w14:textId="77777777" w:rsidR="008D1F05" w:rsidRPr="00B91003" w:rsidRDefault="008D1F05" w:rsidP="0052538E">
      <w:pPr>
        <w:pStyle w:val="Heading3"/>
        <w:rPr>
          <w:sz w:val="40"/>
          <w:szCs w:val="40"/>
        </w:rPr>
      </w:pPr>
      <w:bookmarkStart w:id="35" w:name="_Hlk85105083"/>
      <w:bookmarkStart w:id="36" w:name="_Hlk85189026"/>
      <w:bookmarkEnd w:id="34"/>
      <w:r w:rsidRPr="00B91003">
        <w:rPr>
          <w:sz w:val="40"/>
          <w:szCs w:val="40"/>
        </w:rPr>
        <w:t>Local Control and Accountability</w:t>
      </w:r>
      <w:bookmarkEnd w:id="35"/>
      <w:r w:rsidRPr="00B91003">
        <w:rPr>
          <w:sz w:val="40"/>
          <w:szCs w:val="40"/>
        </w:rPr>
        <w:t xml:space="preserve"> Plan</w:t>
      </w:r>
    </w:p>
    <w:bookmarkEnd w:id="36"/>
    <w:p w14:paraId="5C4931BA" w14:textId="77777777" w:rsidR="008D1F05" w:rsidRPr="00B91003" w:rsidRDefault="008D1F05" w:rsidP="008D1F05">
      <w:pPr>
        <w:spacing w:before="120" w:after="120"/>
        <w:rPr>
          <w:rFonts w:eastAsiaTheme="minorHAnsi" w:cs="Arial"/>
          <w:b/>
          <w:color w:val="000000"/>
          <w:szCs w:val="20"/>
        </w:rPr>
      </w:pPr>
      <w:r w:rsidRPr="00B91003">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5079"/>
        <w:gridCol w:w="5091"/>
        <w:gridCol w:w="5084"/>
      </w:tblGrid>
      <w:tr w:rsidR="008D1F05" w:rsidRPr="00B91003" w14:paraId="5BDD62A7" w14:textId="77777777" w:rsidTr="00A90C14">
        <w:trPr>
          <w:cantSplit/>
          <w:tblHeader/>
        </w:trPr>
        <w:tc>
          <w:tcPr>
            <w:tcW w:w="5079" w:type="dxa"/>
            <w:shd w:val="clear" w:color="auto" w:fill="DEEAF6" w:themeFill="accent1" w:themeFillTint="33"/>
            <w:vAlign w:val="center"/>
          </w:tcPr>
          <w:p w14:paraId="7F059DC9"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Local Educational Agency (LEA) Name</w:t>
            </w:r>
          </w:p>
        </w:tc>
        <w:tc>
          <w:tcPr>
            <w:tcW w:w="5091" w:type="dxa"/>
            <w:shd w:val="clear" w:color="auto" w:fill="DEEAF6" w:themeFill="accent1" w:themeFillTint="33"/>
            <w:vAlign w:val="center"/>
          </w:tcPr>
          <w:p w14:paraId="15831378"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Contact Name and Title</w:t>
            </w:r>
          </w:p>
        </w:tc>
        <w:tc>
          <w:tcPr>
            <w:tcW w:w="5084" w:type="dxa"/>
            <w:shd w:val="clear" w:color="auto" w:fill="DEEAF6" w:themeFill="accent1" w:themeFillTint="33"/>
            <w:vAlign w:val="center"/>
          </w:tcPr>
          <w:p w14:paraId="608EA85A"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Email and Phone</w:t>
            </w:r>
          </w:p>
        </w:tc>
      </w:tr>
      <w:tr w:rsidR="008D1F05" w:rsidRPr="00B91003" w14:paraId="0B45E0D8" w14:textId="77777777" w:rsidTr="00583CB6">
        <w:trPr>
          <w:cantSplit/>
        </w:trPr>
        <w:tc>
          <w:tcPr>
            <w:tcW w:w="5079" w:type="dxa"/>
            <w:shd w:val="clear" w:color="auto" w:fill="auto"/>
            <w:vAlign w:val="center"/>
          </w:tcPr>
          <w:p w14:paraId="571E9854"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[Insert LEA Name here]</w:t>
            </w:r>
          </w:p>
        </w:tc>
        <w:tc>
          <w:tcPr>
            <w:tcW w:w="5091" w:type="dxa"/>
            <w:shd w:val="clear" w:color="auto" w:fill="auto"/>
            <w:vAlign w:val="center"/>
          </w:tcPr>
          <w:p w14:paraId="4BC6AB6D"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[Insert Contact Name and Title here]</w:t>
            </w:r>
          </w:p>
        </w:tc>
        <w:tc>
          <w:tcPr>
            <w:tcW w:w="5084" w:type="dxa"/>
            <w:shd w:val="clear" w:color="auto" w:fill="auto"/>
            <w:vAlign w:val="center"/>
          </w:tcPr>
          <w:p w14:paraId="1FAB576E" w14:textId="77777777" w:rsidR="008D1F05" w:rsidRPr="00B91003" w:rsidRDefault="008D1F05" w:rsidP="008D1F05">
            <w:pPr>
              <w:tabs>
                <w:tab w:val="left" w:pos="5093"/>
              </w:tabs>
              <w:rPr>
                <w:rFonts w:eastAsiaTheme="minorHAnsi" w:cs="Arial"/>
                <w:bCs/>
                <w:color w:val="000000"/>
                <w:szCs w:val="22"/>
              </w:rPr>
            </w:pPr>
            <w:r w:rsidRPr="00B91003">
              <w:rPr>
                <w:rFonts w:eastAsiaTheme="minorHAnsi" w:cs="Arial"/>
                <w:bCs/>
                <w:color w:val="000000"/>
                <w:szCs w:val="22"/>
              </w:rPr>
              <w:t>[Insert Email and Phone here]</w:t>
            </w:r>
          </w:p>
        </w:tc>
      </w:tr>
    </w:tbl>
    <w:p w14:paraId="12CF75B2" w14:textId="77777777" w:rsidR="008D1F05" w:rsidRPr="00B91003" w:rsidRDefault="008D1F05" w:rsidP="00E4133C">
      <w:pPr>
        <w:pStyle w:val="Heading4"/>
        <w:spacing w:before="240"/>
        <w:rPr>
          <w:sz w:val="32"/>
          <w:szCs w:val="32"/>
        </w:rPr>
      </w:pPr>
      <w:r w:rsidRPr="00B91003">
        <w:rPr>
          <w:sz w:val="32"/>
          <w:szCs w:val="32"/>
        </w:rPr>
        <w:t>Plan Summary [LCAP Year]</w:t>
      </w:r>
    </w:p>
    <w:p w14:paraId="3BE2DC1F" w14:textId="77777777" w:rsidR="008D1F05" w:rsidRPr="00B91003" w:rsidRDefault="008D1F05" w:rsidP="0052538E">
      <w:pPr>
        <w:pStyle w:val="Heading5"/>
        <w:rPr>
          <w:b/>
          <w:bCs/>
          <w:sz w:val="28"/>
          <w:szCs w:val="28"/>
        </w:rPr>
      </w:pPr>
      <w:r w:rsidRPr="00B91003">
        <w:rPr>
          <w:b/>
          <w:bCs/>
          <w:sz w:val="28"/>
          <w:szCs w:val="28"/>
        </w:rPr>
        <w:t>General Information</w:t>
      </w:r>
    </w:p>
    <w:p w14:paraId="09235C6B"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2C9D2F77"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2532C3B8"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78B3B5E" w14:textId="77777777" w:rsidR="008D1F05" w:rsidRPr="00B91003" w:rsidRDefault="008D1F05" w:rsidP="0052538E">
      <w:pPr>
        <w:pStyle w:val="Heading5"/>
        <w:rPr>
          <w:b/>
          <w:bCs/>
          <w:sz w:val="28"/>
          <w:szCs w:val="28"/>
        </w:rPr>
      </w:pPr>
      <w:r w:rsidRPr="00B91003">
        <w:rPr>
          <w:b/>
          <w:bCs/>
          <w:sz w:val="28"/>
          <w:szCs w:val="28"/>
        </w:rPr>
        <w:t>Reflections: Annual Performance</w:t>
      </w:r>
    </w:p>
    <w:p w14:paraId="2371509A"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4D2DFA69"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77EC7F82"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6E4979C" w14:textId="77777777" w:rsidR="008D1F05" w:rsidRPr="00B91003" w:rsidRDefault="008D1F05" w:rsidP="0052538E">
      <w:pPr>
        <w:pStyle w:val="Heading5"/>
        <w:rPr>
          <w:b/>
          <w:bCs/>
          <w:sz w:val="28"/>
          <w:szCs w:val="28"/>
        </w:rPr>
      </w:pPr>
      <w:r w:rsidRPr="00B91003">
        <w:rPr>
          <w:b/>
          <w:bCs/>
          <w:sz w:val="28"/>
          <w:szCs w:val="28"/>
        </w:rPr>
        <w:t>Reflections: Technical Assistance</w:t>
      </w:r>
    </w:p>
    <w:p w14:paraId="4A991F67"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bookmarkStart w:id="37" w:name="_Hlk145673290"/>
      <w:r w:rsidRPr="00B91003">
        <w:t xml:space="preserve">As applicable, </w:t>
      </w:r>
      <w:r w:rsidRPr="00B91003">
        <w:rPr>
          <w:rFonts w:eastAsiaTheme="minorHAnsi" w:cs="Arial"/>
          <w:color w:val="000000"/>
          <w:szCs w:val="20"/>
        </w:rPr>
        <w:t>a summary of the work underway as part of technical assistance.</w:t>
      </w:r>
    </w:p>
    <w:bookmarkEnd w:id="37"/>
    <w:p w14:paraId="6F568330"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64F3C14B"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64B59FF" w14:textId="77777777" w:rsidR="008D1F05" w:rsidRPr="00B91003" w:rsidRDefault="008D1F05" w:rsidP="00E4133C">
      <w:pPr>
        <w:pStyle w:val="Heading4"/>
        <w:spacing w:before="240"/>
        <w:rPr>
          <w:sz w:val="32"/>
          <w:szCs w:val="32"/>
        </w:rPr>
      </w:pPr>
      <w:r w:rsidRPr="00B91003">
        <w:rPr>
          <w:sz w:val="32"/>
          <w:szCs w:val="32"/>
        </w:rPr>
        <w:lastRenderedPageBreak/>
        <w:t>Comprehensive Support and Improvement</w:t>
      </w:r>
    </w:p>
    <w:p w14:paraId="43C8803A" w14:textId="77777777" w:rsidR="008D1F05" w:rsidRPr="00B91003" w:rsidRDefault="008D1F05" w:rsidP="008D1F05">
      <w:pPr>
        <w:spacing w:after="120"/>
        <w:rPr>
          <w:rFonts w:eastAsiaTheme="minorHAnsi" w:cs="Arial"/>
          <w:color w:val="000000"/>
          <w:szCs w:val="20"/>
        </w:rPr>
      </w:pPr>
      <w:r w:rsidRPr="00B91003">
        <w:rPr>
          <w:rFonts w:eastAsiaTheme="minorHAnsi" w:cs="Arial"/>
          <w:color w:val="000000"/>
          <w:szCs w:val="20"/>
        </w:rPr>
        <w:t>An LEA with a school or schools eligible for comprehensive support and improvement must respond to the following prompts.</w:t>
      </w:r>
    </w:p>
    <w:p w14:paraId="7DEBFCD2" w14:textId="77777777" w:rsidR="008D1F05" w:rsidRPr="00B91003" w:rsidRDefault="008D1F05" w:rsidP="0052538E">
      <w:pPr>
        <w:pStyle w:val="Heading5"/>
        <w:rPr>
          <w:b/>
          <w:bCs/>
          <w:sz w:val="28"/>
          <w:szCs w:val="28"/>
        </w:rPr>
      </w:pPr>
      <w:r w:rsidRPr="00B91003">
        <w:rPr>
          <w:b/>
          <w:bCs/>
          <w:sz w:val="28"/>
          <w:szCs w:val="28"/>
        </w:rPr>
        <w:t>Schools Identified</w:t>
      </w:r>
    </w:p>
    <w:p w14:paraId="614EF6A1"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2D585F86"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[Identify the eligible schools here]</w:t>
      </w:r>
    </w:p>
    <w:p w14:paraId="325553C6"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E7BA055" w14:textId="77777777" w:rsidR="008D1F05" w:rsidRPr="00B91003" w:rsidRDefault="008D1F05" w:rsidP="0052538E">
      <w:pPr>
        <w:pStyle w:val="Heading5"/>
        <w:rPr>
          <w:b/>
          <w:bCs/>
          <w:sz w:val="28"/>
          <w:szCs w:val="28"/>
        </w:rPr>
      </w:pPr>
      <w:r w:rsidRPr="00B91003">
        <w:rPr>
          <w:b/>
          <w:bCs/>
          <w:sz w:val="28"/>
          <w:szCs w:val="28"/>
        </w:rPr>
        <w:t>Support for Identified Schools</w:t>
      </w:r>
    </w:p>
    <w:p w14:paraId="37C2A8B5"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41CEFAB3"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support for schools here]</w:t>
      </w:r>
    </w:p>
    <w:p w14:paraId="3C7481CA"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A3F746" w14:textId="77777777" w:rsidR="008D1F05" w:rsidRPr="00B91003" w:rsidRDefault="008D1F05" w:rsidP="0052538E">
      <w:pPr>
        <w:pStyle w:val="Heading5"/>
        <w:rPr>
          <w:b/>
          <w:bCs/>
          <w:sz w:val="28"/>
          <w:szCs w:val="28"/>
        </w:rPr>
      </w:pPr>
      <w:r w:rsidRPr="00B91003">
        <w:rPr>
          <w:b/>
          <w:bCs/>
          <w:sz w:val="28"/>
          <w:szCs w:val="28"/>
        </w:rPr>
        <w:t>Monitoring and Evaluating Effectiveness</w:t>
      </w:r>
    </w:p>
    <w:p w14:paraId="195230EB"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012B5DD9"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monitoring and evaluation here]</w:t>
      </w:r>
    </w:p>
    <w:p w14:paraId="77BC0354"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2D8A1E2" w14:textId="77777777" w:rsidR="008D1F05" w:rsidRPr="00B91003" w:rsidRDefault="008D1F05" w:rsidP="008D1F05">
      <w:r w:rsidRPr="00B91003">
        <w:br w:type="page"/>
      </w:r>
    </w:p>
    <w:p w14:paraId="4BC71D90" w14:textId="77777777" w:rsidR="008D1F05" w:rsidRPr="00B91003" w:rsidRDefault="008D1F05" w:rsidP="00E4133C">
      <w:pPr>
        <w:pStyle w:val="Heading4"/>
        <w:spacing w:before="240"/>
        <w:rPr>
          <w:sz w:val="32"/>
          <w:szCs w:val="32"/>
        </w:rPr>
      </w:pPr>
      <w:r w:rsidRPr="00B91003">
        <w:rPr>
          <w:sz w:val="32"/>
          <w:szCs w:val="32"/>
        </w:rPr>
        <w:lastRenderedPageBreak/>
        <w:t xml:space="preserve">Engaging Educational Partners </w:t>
      </w:r>
    </w:p>
    <w:p w14:paraId="30C5FB93" w14:textId="77777777" w:rsidR="008D1F05" w:rsidRPr="00B91003" w:rsidRDefault="008D1F05" w:rsidP="008D1F05">
      <w:pPr>
        <w:shd w:val="clear" w:color="auto" w:fill="DEEAF6" w:themeFill="accent1" w:themeFillTint="33"/>
        <w:spacing w:before="60" w:after="120"/>
        <w:rPr>
          <w:rFonts w:cs="Arial"/>
          <w:color w:val="000000"/>
          <w:szCs w:val="20"/>
        </w:rPr>
      </w:pPr>
      <w:bookmarkStart w:id="38" w:name="_Hlk145676255"/>
      <w:bookmarkStart w:id="39" w:name="_Hlk85452346"/>
      <w:r w:rsidRPr="00B91003">
        <w:rPr>
          <w:rFonts w:cs="Arial"/>
          <w:color w:val="000000"/>
          <w:szCs w:val="20"/>
        </w:rPr>
        <w:t xml:space="preserve">A summary of the process used to </w:t>
      </w:r>
      <w:r w:rsidRPr="00B91003">
        <w:t>engage educational partners</w:t>
      </w:r>
      <w:r w:rsidRPr="00B91003">
        <w:rPr>
          <w:rFonts w:cs="Arial"/>
          <w:color w:val="000000"/>
          <w:szCs w:val="20"/>
        </w:rPr>
        <w:t xml:space="preserve"> in the development of the LCAP. </w:t>
      </w:r>
    </w:p>
    <w:p w14:paraId="36511437" w14:textId="77777777" w:rsidR="008D1F05" w:rsidRPr="00B91003" w:rsidRDefault="008D1F05" w:rsidP="008D1F05">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5F814557" w14:textId="77777777" w:rsidR="008D1F05" w:rsidRPr="00B91003" w:rsidRDefault="008D1F05" w:rsidP="008D1F05">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7D4DFFC1" w14:textId="77777777" w:rsidR="008D1F05" w:rsidRPr="00B91003" w:rsidRDefault="008D1F05" w:rsidP="008D1F05">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tbl>
      <w:tblPr>
        <w:tblStyle w:val="TableGrid"/>
        <w:tblW w:w="0" w:type="auto"/>
        <w:tblLook w:val="04A0" w:firstRow="1" w:lastRow="0" w:firstColumn="1" w:lastColumn="0" w:noHBand="0" w:noVBand="1"/>
        <w:tblDescription w:val="The table lists the educational partners that were engaged in the development of the Local Control and Accountability Plan (LCAP) and the process for engagement."/>
      </w:tblPr>
      <w:tblGrid>
        <w:gridCol w:w="3865"/>
        <w:gridCol w:w="11389"/>
      </w:tblGrid>
      <w:tr w:rsidR="008D1F05" w:rsidRPr="00B91003" w14:paraId="73A84050" w14:textId="77777777" w:rsidTr="00A90C14">
        <w:trPr>
          <w:cantSplit/>
          <w:tblHeader/>
        </w:trPr>
        <w:tc>
          <w:tcPr>
            <w:tcW w:w="3865" w:type="dxa"/>
            <w:shd w:val="clear" w:color="auto" w:fill="DEEAF6" w:themeFill="accent1" w:themeFillTint="33"/>
          </w:tcPr>
          <w:bookmarkEnd w:id="38"/>
          <w:p w14:paraId="3459978F" w14:textId="77777777" w:rsidR="008D1F05" w:rsidRPr="00B91003" w:rsidRDefault="008D1F05" w:rsidP="008D1F05">
            <w:pPr>
              <w:spacing w:before="60" w:after="120"/>
              <w:rPr>
                <w:rFonts w:cs="Arial"/>
                <w:color w:val="000000"/>
                <w:szCs w:val="20"/>
              </w:rPr>
            </w:pPr>
            <w:r w:rsidRPr="00B91003">
              <w:rPr>
                <w:rFonts w:cs="Arial"/>
                <w:color w:val="000000"/>
                <w:szCs w:val="20"/>
              </w:rPr>
              <w:t>Educational Partner(s)</w:t>
            </w:r>
          </w:p>
        </w:tc>
        <w:tc>
          <w:tcPr>
            <w:tcW w:w="11389" w:type="dxa"/>
            <w:shd w:val="clear" w:color="auto" w:fill="DEEAF6" w:themeFill="accent1" w:themeFillTint="33"/>
          </w:tcPr>
          <w:p w14:paraId="6C1819F2" w14:textId="77777777" w:rsidR="008D1F05" w:rsidRPr="00B91003" w:rsidRDefault="008D1F05" w:rsidP="008D1F05">
            <w:pPr>
              <w:spacing w:before="60" w:after="120"/>
              <w:rPr>
                <w:rFonts w:cs="Arial"/>
                <w:color w:val="000000"/>
                <w:szCs w:val="20"/>
              </w:rPr>
            </w:pPr>
            <w:r w:rsidRPr="00B91003">
              <w:rPr>
                <w:rFonts w:cs="Arial"/>
                <w:color w:val="000000"/>
                <w:szCs w:val="20"/>
              </w:rPr>
              <w:t>Process for Engagement</w:t>
            </w:r>
          </w:p>
        </w:tc>
      </w:tr>
      <w:tr w:rsidR="008D1F05" w:rsidRPr="00B91003" w14:paraId="362795F1" w14:textId="77777777" w:rsidTr="00583CB6">
        <w:trPr>
          <w:cantSplit/>
        </w:trPr>
        <w:tc>
          <w:tcPr>
            <w:tcW w:w="3865" w:type="dxa"/>
          </w:tcPr>
          <w:p w14:paraId="18B83061" w14:textId="77777777" w:rsidR="008D1F05" w:rsidRPr="00B91003" w:rsidRDefault="008D1F05" w:rsidP="008D1F05">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6D24C1B1" w14:textId="77777777" w:rsidR="008D1F05" w:rsidRPr="00B91003" w:rsidRDefault="008D1F05" w:rsidP="008D1F05">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8D1F05" w:rsidRPr="00B91003" w14:paraId="339B5434" w14:textId="77777777" w:rsidTr="00583CB6">
        <w:trPr>
          <w:cantSplit/>
        </w:trPr>
        <w:tc>
          <w:tcPr>
            <w:tcW w:w="3865" w:type="dxa"/>
          </w:tcPr>
          <w:p w14:paraId="27B01518" w14:textId="77777777" w:rsidR="008D1F05" w:rsidRPr="00B91003" w:rsidRDefault="008D1F05" w:rsidP="008D1F05">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29260BB1" w14:textId="77777777" w:rsidR="008D1F05" w:rsidRPr="00B91003" w:rsidRDefault="008D1F05" w:rsidP="008D1F05">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8D1F05" w:rsidRPr="00B91003" w14:paraId="73B079B2" w14:textId="77777777" w:rsidTr="00583CB6">
        <w:trPr>
          <w:cantSplit/>
        </w:trPr>
        <w:tc>
          <w:tcPr>
            <w:tcW w:w="3865" w:type="dxa"/>
          </w:tcPr>
          <w:p w14:paraId="68FA0CA1" w14:textId="77777777" w:rsidR="008D1F05" w:rsidRPr="00B91003" w:rsidRDefault="008D1F05" w:rsidP="008D1F05">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5BC3701A" w14:textId="77777777" w:rsidR="008D1F05" w:rsidRPr="00B91003" w:rsidRDefault="008D1F05" w:rsidP="008D1F05">
            <w:pPr>
              <w:spacing w:before="60" w:after="120"/>
              <w:rPr>
                <w:rFonts w:cs="Arial"/>
                <w:color w:val="000000"/>
                <w:szCs w:val="20"/>
              </w:rPr>
            </w:pPr>
            <w:r w:rsidRPr="00B91003">
              <w:rPr>
                <w:rFonts w:cs="Arial"/>
                <w:color w:val="000000"/>
                <w:szCs w:val="20"/>
              </w:rPr>
              <w:t>[Describe the process for engaging the identified educational partner(s) here]</w:t>
            </w:r>
          </w:p>
        </w:tc>
      </w:tr>
    </w:tbl>
    <w:p w14:paraId="5439A337" w14:textId="77777777" w:rsidR="008D1F05" w:rsidRPr="00B91003" w:rsidRDefault="008D1F05" w:rsidP="008D1F05">
      <w:r w:rsidRPr="00B91003">
        <w:t>Insert or delete rows, as necessary.</w:t>
      </w:r>
    </w:p>
    <w:p w14:paraId="42375111" w14:textId="77777777" w:rsidR="008D1F05" w:rsidRPr="00B91003" w:rsidRDefault="008D1F05" w:rsidP="008D1F05">
      <w:pPr>
        <w:shd w:val="clear" w:color="auto" w:fill="DEEAF6" w:themeFill="accent1" w:themeFillTint="33"/>
        <w:spacing w:before="360" w:after="120"/>
        <w:rPr>
          <w:rFonts w:cs="Arial"/>
          <w:color w:val="000000"/>
          <w:szCs w:val="20"/>
        </w:rPr>
      </w:pPr>
      <w:bookmarkStart w:id="40" w:name="_Hlk145676645"/>
      <w:r w:rsidRPr="00B91003">
        <w:t>A description of how the adopted LCAP was influenced by the feedback provided by educational partners.</w:t>
      </w:r>
      <w:bookmarkEnd w:id="40"/>
      <w:r w:rsidRPr="00B91003">
        <w:t xml:space="preserve"> </w:t>
      </w:r>
    </w:p>
    <w:bookmarkEnd w:id="39"/>
    <w:p w14:paraId="5F2DDC14"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91003">
        <w:rPr>
          <w:rFonts w:cs="Arial"/>
          <w:color w:val="000000"/>
          <w:szCs w:val="20"/>
        </w:rPr>
        <w:t>[Respond here]</w:t>
      </w:r>
    </w:p>
    <w:p w14:paraId="7D60E279"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08DD3BCA" w14:textId="77777777" w:rsidR="008D1F05" w:rsidRPr="00B91003" w:rsidRDefault="008D1F05" w:rsidP="008D1F05">
      <w:pPr>
        <w:rPr>
          <w:rFonts w:cs="Arial"/>
          <w:b/>
          <w:color w:val="000000"/>
          <w:szCs w:val="20"/>
        </w:rPr>
      </w:pPr>
      <w:r w:rsidRPr="00B91003">
        <w:rPr>
          <w:rFonts w:cs="Arial"/>
          <w:b/>
          <w:color w:val="000000"/>
          <w:szCs w:val="20"/>
        </w:rPr>
        <w:br w:type="page"/>
      </w:r>
    </w:p>
    <w:p w14:paraId="2A4B635D" w14:textId="77777777" w:rsidR="008D1F05" w:rsidRPr="00B91003" w:rsidRDefault="008D1F05" w:rsidP="00E4133C">
      <w:pPr>
        <w:pStyle w:val="Heading4"/>
        <w:spacing w:before="240"/>
        <w:rPr>
          <w:sz w:val="32"/>
          <w:szCs w:val="32"/>
        </w:rPr>
      </w:pPr>
      <w:r w:rsidRPr="00B91003">
        <w:rPr>
          <w:sz w:val="32"/>
          <w:szCs w:val="32"/>
        </w:rPr>
        <w:lastRenderedPageBreak/>
        <w:t>Goals and Actions</w:t>
      </w:r>
    </w:p>
    <w:p w14:paraId="292FBC5B" w14:textId="77777777" w:rsidR="008D1F05" w:rsidRPr="00B91003" w:rsidRDefault="008D1F05" w:rsidP="0052538E">
      <w:pPr>
        <w:pStyle w:val="Heading5"/>
        <w:rPr>
          <w:b/>
          <w:bCs/>
          <w:color w:val="000000"/>
          <w:sz w:val="28"/>
          <w:szCs w:val="28"/>
        </w:rPr>
      </w:pPr>
      <w:r w:rsidRPr="00B91003">
        <w:rPr>
          <w:b/>
          <w:bCs/>
          <w:sz w:val="28"/>
          <w:szCs w:val="28"/>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a description of what the local educational agency (LEA) plans to accomplish with the goal and identifies the type of goal."/>
      </w:tblPr>
      <w:tblGrid>
        <w:gridCol w:w="1318"/>
        <w:gridCol w:w="10647"/>
        <w:gridCol w:w="3289"/>
      </w:tblGrid>
      <w:tr w:rsidR="008D1F05" w:rsidRPr="00B91003" w14:paraId="6100FD4A" w14:textId="77777777" w:rsidTr="00A90C14">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18" w:type="dxa"/>
            <w:shd w:val="clear" w:color="auto" w:fill="DEEAF6" w:themeFill="accent1" w:themeFillTint="33"/>
            <w:vAlign w:val="bottom"/>
          </w:tcPr>
          <w:p w14:paraId="2759B32C" w14:textId="77777777" w:rsidR="008D1F05" w:rsidRPr="00B91003" w:rsidRDefault="008D1F05" w:rsidP="008D1F05">
            <w:pPr>
              <w:tabs>
                <w:tab w:val="left" w:pos="5093"/>
              </w:tabs>
              <w:spacing w:after="120"/>
              <w:jc w:val="center"/>
              <w:rPr>
                <w:rFonts w:eastAsiaTheme="minorHAnsi" w:cs="Arial"/>
                <w:color w:val="000000"/>
              </w:rPr>
            </w:pPr>
            <w:r w:rsidRPr="00B91003">
              <w:rPr>
                <w:rFonts w:eastAsiaTheme="minorHAnsi" w:cs="Arial"/>
                <w:color w:val="000000"/>
              </w:rPr>
              <w:t>Goal #</w:t>
            </w:r>
          </w:p>
        </w:tc>
        <w:tc>
          <w:tcPr>
            <w:tcW w:w="10647" w:type="dxa"/>
            <w:shd w:val="clear" w:color="auto" w:fill="DEEAF6" w:themeFill="accent1" w:themeFillTint="33"/>
            <w:vAlign w:val="bottom"/>
          </w:tcPr>
          <w:p w14:paraId="373B56BB" w14:textId="77777777" w:rsidR="008D1F05" w:rsidRPr="00B91003" w:rsidRDefault="008D1F05" w:rsidP="008D1F0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Description</w:t>
            </w:r>
          </w:p>
        </w:tc>
        <w:tc>
          <w:tcPr>
            <w:tcW w:w="3289" w:type="dxa"/>
            <w:shd w:val="clear" w:color="auto" w:fill="DEEAF6" w:themeFill="accent1" w:themeFillTint="33"/>
          </w:tcPr>
          <w:p w14:paraId="7A7B232A" w14:textId="77777777" w:rsidR="008D1F05" w:rsidRPr="00B91003" w:rsidRDefault="008D1F05" w:rsidP="008D1F0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Type of Goal</w:t>
            </w:r>
          </w:p>
        </w:tc>
      </w:tr>
      <w:tr w:rsidR="008D1F05" w:rsidRPr="00B91003" w14:paraId="11291EB9" w14:textId="77777777" w:rsidTr="00670FA0">
        <w:trPr>
          <w:cantSplit/>
          <w:trHeight w:val="432"/>
        </w:trPr>
        <w:tc>
          <w:tcPr>
            <w:cnfStyle w:val="001000000000" w:firstRow="0" w:lastRow="0" w:firstColumn="1" w:lastColumn="0" w:oddVBand="0" w:evenVBand="0" w:oddHBand="0" w:evenHBand="0" w:firstRowFirstColumn="0" w:firstRowLastColumn="0" w:lastRowFirstColumn="0" w:lastRowLastColumn="0"/>
            <w:tcW w:w="1318" w:type="dxa"/>
            <w:shd w:val="clear" w:color="auto" w:fill="auto"/>
            <w:vAlign w:val="center"/>
          </w:tcPr>
          <w:p w14:paraId="7E01E39C" w14:textId="77777777" w:rsidR="008D1F05" w:rsidRPr="00B91003" w:rsidRDefault="008D1F05" w:rsidP="008D1F05">
            <w:pPr>
              <w:tabs>
                <w:tab w:val="left" w:pos="5093"/>
              </w:tabs>
              <w:spacing w:after="120"/>
              <w:jc w:val="center"/>
              <w:rPr>
                <w:rFonts w:eastAsiaTheme="minorHAnsi" w:cs="Arial"/>
                <w:color w:val="000000"/>
              </w:rPr>
            </w:pPr>
            <w:r w:rsidRPr="00B91003">
              <w:rPr>
                <w:rFonts w:eastAsiaTheme="minorHAnsi" w:cs="Arial"/>
                <w:color w:val="000000"/>
              </w:rPr>
              <w:t>[Goal #]</w:t>
            </w:r>
          </w:p>
        </w:tc>
        <w:tc>
          <w:tcPr>
            <w:tcW w:w="10647" w:type="dxa"/>
            <w:shd w:val="clear" w:color="auto" w:fill="auto"/>
            <w:vAlign w:val="center"/>
          </w:tcPr>
          <w:p w14:paraId="2985CECF" w14:textId="77777777" w:rsidR="008D1F05" w:rsidRPr="00B91003" w:rsidRDefault="008D1F05" w:rsidP="008D1F0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szCs w:val="20"/>
              </w:rPr>
              <w:t>[A description of what the LEA plans to accomplish.]</w:t>
            </w:r>
            <w:r w:rsidRPr="00B91003">
              <w:rPr>
                <w:rFonts w:eastAsiaTheme="minorHAnsi" w:cs="Arial"/>
                <w:color w:val="000000"/>
              </w:rPr>
              <w:t xml:space="preserve"> </w:t>
            </w:r>
          </w:p>
        </w:tc>
        <w:tc>
          <w:tcPr>
            <w:tcW w:w="3289" w:type="dxa"/>
          </w:tcPr>
          <w:p w14:paraId="0D5BADD9" w14:textId="77777777" w:rsidR="008D1F05" w:rsidRPr="00B91003" w:rsidRDefault="008D1F05" w:rsidP="008D1F0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0"/>
              </w:rPr>
            </w:pPr>
            <w:r w:rsidRPr="00B91003">
              <w:rPr>
                <w:rFonts w:eastAsiaTheme="minorHAnsi" w:cs="Arial"/>
                <w:color w:val="000000"/>
                <w:szCs w:val="20"/>
              </w:rPr>
              <w:t>[Identify the type of goal here]</w:t>
            </w:r>
          </w:p>
        </w:tc>
      </w:tr>
    </w:tbl>
    <w:p w14:paraId="718C5E38"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State Priorities addressed by this goal.</w:t>
      </w:r>
    </w:p>
    <w:p w14:paraId="31078155"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07F95E71"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An explanation of why the LEA has developed this goal.</w:t>
      </w:r>
    </w:p>
    <w:p w14:paraId="04A8D040"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5B49C765"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3873449C" w14:textId="77777777" w:rsidR="008D1F05" w:rsidRPr="00B91003" w:rsidRDefault="008D1F05" w:rsidP="0052538E">
      <w:pPr>
        <w:pStyle w:val="Heading5"/>
        <w:rPr>
          <w:b/>
          <w:bCs/>
          <w:sz w:val="28"/>
          <w:szCs w:val="28"/>
        </w:rPr>
      </w:pPr>
      <w:r w:rsidRPr="00B91003">
        <w:rPr>
          <w:b/>
          <w:bCs/>
          <w:sz w:val="28"/>
          <w:szCs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Description w:val="The table documents progress by year for identified metrics/indicators."/>
      </w:tblPr>
      <w:tblGrid>
        <w:gridCol w:w="1255"/>
        <w:gridCol w:w="2333"/>
        <w:gridCol w:w="2333"/>
        <w:gridCol w:w="2333"/>
        <w:gridCol w:w="2333"/>
        <w:gridCol w:w="2333"/>
        <w:gridCol w:w="2334"/>
      </w:tblGrid>
      <w:tr w:rsidR="008D1F05" w:rsidRPr="00B91003" w14:paraId="59A75635" w14:textId="77777777" w:rsidTr="00A90C14">
        <w:trPr>
          <w:cantSplit/>
          <w:trHeight w:val="296"/>
          <w:tblHeader/>
        </w:trPr>
        <w:tc>
          <w:tcPr>
            <w:tcW w:w="1255" w:type="dxa"/>
            <w:shd w:val="solid" w:color="DEEAF6" w:themeColor="accent1" w:themeTint="33" w:fill="D5DCE4" w:themeFill="text2" w:themeFillTint="33"/>
            <w:vAlign w:val="center"/>
          </w:tcPr>
          <w:p w14:paraId="391BE31F"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Metric #</w:t>
            </w:r>
          </w:p>
        </w:tc>
        <w:tc>
          <w:tcPr>
            <w:tcW w:w="2333" w:type="dxa"/>
            <w:shd w:val="solid" w:color="DEEAF6" w:themeColor="accent1" w:themeTint="33" w:fill="D5DCE4" w:themeFill="text2" w:themeFillTint="33"/>
            <w:vAlign w:val="center"/>
          </w:tcPr>
          <w:p w14:paraId="7DE4FCEA"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Metric</w:t>
            </w:r>
          </w:p>
        </w:tc>
        <w:tc>
          <w:tcPr>
            <w:tcW w:w="2333" w:type="dxa"/>
            <w:shd w:val="solid" w:color="DEEAF6" w:themeColor="accent1" w:themeTint="33" w:fill="D5DCE4" w:themeFill="text2" w:themeFillTint="33"/>
            <w:vAlign w:val="center"/>
          </w:tcPr>
          <w:p w14:paraId="54C7A959"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Baseline</w:t>
            </w:r>
          </w:p>
        </w:tc>
        <w:tc>
          <w:tcPr>
            <w:tcW w:w="2333" w:type="dxa"/>
            <w:shd w:val="solid" w:color="DEEAF6" w:themeColor="accent1" w:themeTint="33" w:fill="D5DCE4" w:themeFill="text2" w:themeFillTint="33"/>
            <w:vAlign w:val="center"/>
          </w:tcPr>
          <w:p w14:paraId="0AB89D6B"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 xml:space="preserve">Year 1 Outcome </w:t>
            </w:r>
          </w:p>
        </w:tc>
        <w:tc>
          <w:tcPr>
            <w:tcW w:w="2333" w:type="dxa"/>
            <w:shd w:val="solid" w:color="DEEAF6" w:themeColor="accent1" w:themeTint="33" w:fill="D5DCE4" w:themeFill="text2" w:themeFillTint="33"/>
            <w:vAlign w:val="center"/>
          </w:tcPr>
          <w:p w14:paraId="677BBC6E"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 xml:space="preserve">Year 2 Outcome </w:t>
            </w:r>
          </w:p>
        </w:tc>
        <w:tc>
          <w:tcPr>
            <w:tcW w:w="2333" w:type="dxa"/>
            <w:shd w:val="solid" w:color="DEEAF6" w:themeColor="accent1" w:themeTint="33" w:fill="D5DCE4" w:themeFill="text2" w:themeFillTint="33"/>
            <w:vAlign w:val="center"/>
          </w:tcPr>
          <w:p w14:paraId="10F8A866"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Target for Year 3 Outcome</w:t>
            </w:r>
          </w:p>
        </w:tc>
        <w:tc>
          <w:tcPr>
            <w:tcW w:w="2334" w:type="dxa"/>
            <w:shd w:val="solid" w:color="DEEAF6" w:themeColor="accent1" w:themeTint="33" w:fill="D5DCE4" w:themeFill="text2" w:themeFillTint="33"/>
            <w:vAlign w:val="center"/>
          </w:tcPr>
          <w:p w14:paraId="2E60FBC4"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rPr>
              <w:t xml:space="preserve">Current </w:t>
            </w:r>
            <w:r w:rsidRPr="00B91003">
              <w:rPr>
                <w:rFonts w:eastAsiaTheme="minorHAnsi" w:cs="Arial"/>
                <w:bCs/>
                <w:color w:val="000000"/>
              </w:rPr>
              <w:t>Difference from Baseline</w:t>
            </w:r>
          </w:p>
        </w:tc>
      </w:tr>
      <w:tr w:rsidR="008D1F05" w:rsidRPr="00B91003" w14:paraId="6A91E2EC" w14:textId="77777777" w:rsidTr="00F93B96">
        <w:trPr>
          <w:cantSplit/>
          <w:trHeight w:val="432"/>
        </w:trPr>
        <w:tc>
          <w:tcPr>
            <w:tcW w:w="1255" w:type="dxa"/>
          </w:tcPr>
          <w:p w14:paraId="03A31E74"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23D3EA89"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metric here]</w:t>
            </w:r>
          </w:p>
        </w:tc>
        <w:tc>
          <w:tcPr>
            <w:tcW w:w="2333" w:type="dxa"/>
          </w:tcPr>
          <w:p w14:paraId="13D94B8F" w14:textId="77777777" w:rsidR="008D1F05" w:rsidRPr="00B91003" w:rsidRDefault="008D1F05" w:rsidP="008D1F05">
            <w:pPr>
              <w:tabs>
                <w:tab w:val="left" w:pos="5093"/>
              </w:tabs>
              <w:spacing w:after="120"/>
              <w:rPr>
                <w:rFonts w:eastAsia="Calibri" w:cs="Arial"/>
                <w:bCs/>
                <w:color w:val="000000"/>
              </w:rPr>
            </w:pPr>
            <w:r w:rsidRPr="00B91003">
              <w:rPr>
                <w:rFonts w:eastAsia="Calibri" w:cs="Arial"/>
                <w:bCs/>
                <w:color w:val="000000"/>
              </w:rPr>
              <w:t>[</w:t>
            </w:r>
            <w:r w:rsidRPr="00B91003">
              <w:rPr>
                <w:rFonts w:eastAsiaTheme="minorHAnsi" w:cs="Arial"/>
                <w:bCs/>
                <w:color w:val="000000"/>
              </w:rPr>
              <w:t>Insert baseline</w:t>
            </w:r>
            <w:r w:rsidRPr="00B91003">
              <w:rPr>
                <w:rFonts w:eastAsia="Calibri" w:cs="Arial"/>
                <w:bCs/>
                <w:color w:val="000000"/>
              </w:rPr>
              <w:t xml:space="preserve"> here]</w:t>
            </w:r>
          </w:p>
        </w:tc>
        <w:tc>
          <w:tcPr>
            <w:tcW w:w="2333" w:type="dxa"/>
          </w:tcPr>
          <w:p w14:paraId="123472DC"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01272776"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56217C8F"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5DB4579C" w14:textId="77777777" w:rsidR="008D1F05" w:rsidRPr="00B91003" w:rsidRDefault="008D1F05" w:rsidP="008D1F05">
            <w:pPr>
              <w:tabs>
                <w:tab w:val="left" w:pos="5093"/>
              </w:tabs>
              <w:spacing w:after="120"/>
              <w:rPr>
                <w:rFonts w:eastAsia="Calibri" w:cs="Arial"/>
                <w:bCs/>
                <w:color w:val="000000"/>
              </w:rPr>
            </w:pP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here]</w:t>
            </w:r>
          </w:p>
        </w:tc>
      </w:tr>
      <w:tr w:rsidR="008D1F05" w:rsidRPr="00B91003" w14:paraId="206841B3" w14:textId="77777777" w:rsidTr="00F93B96">
        <w:trPr>
          <w:cantSplit/>
          <w:trHeight w:val="432"/>
        </w:trPr>
        <w:tc>
          <w:tcPr>
            <w:tcW w:w="1255" w:type="dxa"/>
          </w:tcPr>
          <w:p w14:paraId="79BB5D1C"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23EFF229"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4729D374"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2AA1EAB3"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20B59B89"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721CADAF"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51400763"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 here]</w:t>
            </w:r>
          </w:p>
        </w:tc>
      </w:tr>
      <w:tr w:rsidR="008D1F05" w:rsidRPr="00B91003" w14:paraId="42C2F950" w14:textId="77777777" w:rsidTr="00F93B96">
        <w:trPr>
          <w:cantSplit/>
          <w:trHeight w:val="432"/>
        </w:trPr>
        <w:tc>
          <w:tcPr>
            <w:tcW w:w="1255" w:type="dxa"/>
          </w:tcPr>
          <w:p w14:paraId="5AAD369C"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4214DC8F"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355E2447"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77A298D2"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33CDB91C"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764334B8"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0B4A76FA" w14:textId="77777777" w:rsidR="008D1F05" w:rsidRPr="00B91003" w:rsidRDefault="008D1F05" w:rsidP="008D1F05">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w:t>
            </w:r>
            <w:r w:rsidRPr="00B91003">
              <w:rPr>
                <w:rFonts w:eastAsiaTheme="minorHAnsi" w:cs="Arial"/>
                <w:bCs/>
                <w:color w:val="000000"/>
              </w:rPr>
              <w:t>here]</w:t>
            </w:r>
          </w:p>
        </w:tc>
      </w:tr>
    </w:tbl>
    <w:p w14:paraId="4CE33725" w14:textId="77777777" w:rsidR="008D1F05" w:rsidRPr="00B91003" w:rsidRDefault="008D1F05" w:rsidP="008D1F05">
      <w:r w:rsidRPr="00B91003">
        <w:t>Insert or delete rows, as necessary.</w:t>
      </w:r>
    </w:p>
    <w:p w14:paraId="43C7726A" w14:textId="77777777" w:rsidR="008D1F05" w:rsidRPr="00B91003" w:rsidRDefault="008D1F05" w:rsidP="00E4133C">
      <w:pPr>
        <w:pStyle w:val="Heading5"/>
        <w:spacing w:before="120"/>
        <w:rPr>
          <w:b/>
          <w:bCs/>
          <w:sz w:val="28"/>
          <w:szCs w:val="28"/>
        </w:rPr>
      </w:pPr>
      <w:r w:rsidRPr="00B91003">
        <w:rPr>
          <w:b/>
          <w:bCs/>
          <w:sz w:val="28"/>
          <w:szCs w:val="28"/>
        </w:rPr>
        <w:t>Goal Analysis for</w:t>
      </w:r>
      <w:r w:rsidRPr="00B91003">
        <w:rPr>
          <w:b/>
          <w:bCs/>
          <w:color w:val="FF0000"/>
          <w:sz w:val="28"/>
          <w:szCs w:val="28"/>
        </w:rPr>
        <w:t xml:space="preserve"> </w:t>
      </w:r>
      <w:r w:rsidRPr="00B91003">
        <w:rPr>
          <w:b/>
          <w:bCs/>
          <w:sz w:val="28"/>
          <w:szCs w:val="28"/>
        </w:rPr>
        <w:t>[LCAP Year]</w:t>
      </w:r>
    </w:p>
    <w:p w14:paraId="557D1C88" w14:textId="77777777" w:rsidR="008D1F05" w:rsidRPr="00B91003" w:rsidRDefault="008D1F05" w:rsidP="008D1F05">
      <w:pPr>
        <w:spacing w:before="120" w:after="120"/>
        <w:rPr>
          <w:rFonts w:eastAsiaTheme="minorHAnsi" w:cs="Arial"/>
          <w:color w:val="000000"/>
          <w:szCs w:val="20"/>
        </w:rPr>
      </w:pPr>
      <w:r w:rsidRPr="00B91003">
        <w:rPr>
          <w:rFonts w:eastAsiaTheme="minorHAnsi" w:cs="Arial"/>
          <w:color w:val="000000"/>
          <w:szCs w:val="20"/>
        </w:rPr>
        <w:t>An analysis of how this goal was carried out in the previous year.</w:t>
      </w:r>
    </w:p>
    <w:p w14:paraId="3BBC66F2"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lastRenderedPageBreak/>
        <w:t>A description of overall implementation, including any substantive differences in planned actions and actual implementation of these actions, and any relevant challenges and successes experienced with implementation.</w:t>
      </w:r>
    </w:p>
    <w:p w14:paraId="45C62E13"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5EE278C6"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1403705" w14:textId="77777777" w:rsidR="008D1F05" w:rsidRPr="00B91003" w:rsidRDefault="008D1F05" w:rsidP="008D1F05">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078B94A9"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10D2C2B5"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0844CC9"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6E8262E1"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1B1843DC"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CF00027" w14:textId="77777777" w:rsidR="008D1F05" w:rsidRPr="00B91003" w:rsidRDefault="008D1F05" w:rsidP="008D1F05">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6E42989B"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0BE5543E"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7DD9195" w14:textId="77777777" w:rsidR="008D1F05" w:rsidRPr="00B91003" w:rsidRDefault="008D1F05" w:rsidP="008D1F05">
      <w:pPr>
        <w:spacing w:before="120" w:after="240"/>
        <w:rPr>
          <w:rFonts w:eastAsiaTheme="minorHAnsi" w:cs="Arial"/>
          <w:b/>
          <w:color w:val="000000"/>
          <w:szCs w:val="20"/>
        </w:rPr>
      </w:pPr>
      <w:r w:rsidRPr="00B91003">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p>
    <w:p w14:paraId="0A26F0C7" w14:textId="77777777" w:rsidR="008D1F05" w:rsidRPr="00B91003" w:rsidRDefault="008D1F05" w:rsidP="00F93B96">
      <w:pPr>
        <w:pStyle w:val="Heading5"/>
        <w:pageBreakBefore/>
        <w:spacing w:before="240"/>
        <w:rPr>
          <w:b/>
          <w:bCs/>
          <w:strike/>
          <w:sz w:val="28"/>
          <w:szCs w:val="28"/>
        </w:rPr>
      </w:pPr>
      <w:r w:rsidRPr="00B91003">
        <w:rPr>
          <w:b/>
          <w:bCs/>
          <w:sz w:val="28"/>
          <w:szCs w:val="28"/>
        </w:rPr>
        <w:lastRenderedPageBreak/>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075"/>
        <w:gridCol w:w="3628"/>
        <w:gridCol w:w="7802"/>
        <w:gridCol w:w="1396"/>
        <w:gridCol w:w="1353"/>
      </w:tblGrid>
      <w:tr w:rsidR="008D1F05" w:rsidRPr="00B91003" w14:paraId="17C2DD3A" w14:textId="77777777" w:rsidTr="00A90C14">
        <w:trPr>
          <w:cantSplit/>
          <w:tblHeader/>
        </w:trPr>
        <w:tc>
          <w:tcPr>
            <w:tcW w:w="1075" w:type="dxa"/>
            <w:shd w:val="clear" w:color="auto" w:fill="DEEAF6" w:themeFill="accent1" w:themeFillTint="33"/>
            <w:vAlign w:val="center"/>
          </w:tcPr>
          <w:p w14:paraId="12EFA849"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Action #</w:t>
            </w:r>
          </w:p>
        </w:tc>
        <w:tc>
          <w:tcPr>
            <w:tcW w:w="3628" w:type="dxa"/>
            <w:shd w:val="clear" w:color="auto" w:fill="DEEAF6" w:themeFill="accent1" w:themeFillTint="33"/>
            <w:vAlign w:val="center"/>
          </w:tcPr>
          <w:p w14:paraId="0F17AF85"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xml:space="preserve">Title </w:t>
            </w:r>
          </w:p>
        </w:tc>
        <w:tc>
          <w:tcPr>
            <w:tcW w:w="7802" w:type="dxa"/>
            <w:shd w:val="clear" w:color="auto" w:fill="DEEAF6" w:themeFill="accent1" w:themeFillTint="33"/>
            <w:vAlign w:val="center"/>
          </w:tcPr>
          <w:p w14:paraId="1AB5413C"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Description</w:t>
            </w:r>
          </w:p>
        </w:tc>
        <w:tc>
          <w:tcPr>
            <w:tcW w:w="1396" w:type="dxa"/>
            <w:shd w:val="clear" w:color="auto" w:fill="DEEAF6" w:themeFill="accent1" w:themeFillTint="33"/>
            <w:vAlign w:val="center"/>
          </w:tcPr>
          <w:p w14:paraId="36944BF3"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xml:space="preserve">Total Funds </w:t>
            </w:r>
          </w:p>
        </w:tc>
        <w:tc>
          <w:tcPr>
            <w:tcW w:w="1353" w:type="dxa"/>
            <w:shd w:val="clear" w:color="auto" w:fill="DEEAF6" w:themeFill="accent1" w:themeFillTint="33"/>
            <w:vAlign w:val="center"/>
          </w:tcPr>
          <w:p w14:paraId="7232891C"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Contributing</w:t>
            </w:r>
          </w:p>
        </w:tc>
      </w:tr>
      <w:tr w:rsidR="008D1F05" w:rsidRPr="00B91003" w14:paraId="313DC087" w14:textId="77777777" w:rsidTr="00F93B96">
        <w:trPr>
          <w:cantSplit/>
        </w:trPr>
        <w:tc>
          <w:tcPr>
            <w:tcW w:w="1075" w:type="dxa"/>
            <w:shd w:val="clear" w:color="auto" w:fill="auto"/>
            <w:vAlign w:val="center"/>
          </w:tcPr>
          <w:p w14:paraId="29ADBCD5"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09320B27"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5FE28D7D"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115AE8B4"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679DF145"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[Y/N]</w:t>
            </w:r>
          </w:p>
        </w:tc>
      </w:tr>
      <w:tr w:rsidR="008D1F05" w:rsidRPr="00B91003" w14:paraId="02855950" w14:textId="77777777" w:rsidTr="00F93B96">
        <w:trPr>
          <w:cantSplit/>
        </w:trPr>
        <w:tc>
          <w:tcPr>
            <w:tcW w:w="1075" w:type="dxa"/>
            <w:shd w:val="clear" w:color="auto" w:fill="auto"/>
            <w:vAlign w:val="center"/>
          </w:tcPr>
          <w:p w14:paraId="290FDA6E"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603B6A34"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6266283A"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04222306"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2CA64A83"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[Y/N]</w:t>
            </w:r>
          </w:p>
        </w:tc>
      </w:tr>
      <w:tr w:rsidR="008D1F05" w:rsidRPr="00B91003" w14:paraId="7BF76DBD" w14:textId="77777777" w:rsidTr="00F93B96">
        <w:trPr>
          <w:cantSplit/>
        </w:trPr>
        <w:tc>
          <w:tcPr>
            <w:tcW w:w="1075" w:type="dxa"/>
            <w:shd w:val="clear" w:color="auto" w:fill="auto"/>
            <w:vAlign w:val="center"/>
          </w:tcPr>
          <w:p w14:paraId="50BFFDBF"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70765E41"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xml:space="preserve">[A short title for the action; this will appear in the </w:t>
            </w:r>
            <w:r w:rsidRPr="00B91003">
              <w:rPr>
                <w:rFonts w:eastAsiaTheme="minorHAnsi" w:cs="Arial"/>
                <w:bCs/>
              </w:rPr>
              <w:t xml:space="preserve">Action </w:t>
            </w:r>
            <w:r w:rsidRPr="00B91003">
              <w:rPr>
                <w:rFonts w:eastAsiaTheme="minorHAnsi" w:cs="Arial"/>
                <w:bCs/>
                <w:color w:val="000000"/>
              </w:rPr>
              <w:t>tables]</w:t>
            </w:r>
          </w:p>
        </w:tc>
        <w:tc>
          <w:tcPr>
            <w:tcW w:w="7802" w:type="dxa"/>
            <w:shd w:val="clear" w:color="auto" w:fill="auto"/>
          </w:tcPr>
          <w:p w14:paraId="080ADA9A"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23710A82" w14:textId="77777777" w:rsidR="008D1F05" w:rsidRPr="00B91003" w:rsidRDefault="008D1F05" w:rsidP="008D1F05">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42ACD86C" w14:textId="77777777" w:rsidR="008D1F05" w:rsidRPr="00B91003" w:rsidRDefault="008D1F05" w:rsidP="008D1F05">
            <w:pPr>
              <w:tabs>
                <w:tab w:val="left" w:pos="5093"/>
              </w:tabs>
              <w:spacing w:after="120"/>
              <w:jc w:val="center"/>
              <w:rPr>
                <w:rFonts w:eastAsiaTheme="minorHAnsi" w:cs="Arial"/>
                <w:bCs/>
                <w:color w:val="000000"/>
              </w:rPr>
            </w:pPr>
            <w:r w:rsidRPr="00B91003">
              <w:rPr>
                <w:rFonts w:eastAsiaTheme="minorHAnsi" w:cs="Arial"/>
                <w:bCs/>
                <w:color w:val="000000"/>
              </w:rPr>
              <w:t>[Y/N]</w:t>
            </w:r>
          </w:p>
        </w:tc>
      </w:tr>
    </w:tbl>
    <w:p w14:paraId="5E39E8F0" w14:textId="77777777" w:rsidR="008D1F05" w:rsidRPr="00B91003" w:rsidRDefault="008D1F05" w:rsidP="008D1F05">
      <w:pPr>
        <w:rPr>
          <w:rFonts w:eastAsiaTheme="minorHAnsi" w:cs="Arial"/>
          <w:b/>
          <w:color w:val="000000"/>
          <w:szCs w:val="20"/>
        </w:rPr>
      </w:pPr>
      <w:r w:rsidRPr="00B91003">
        <w:t>Insert or delete rows, as necessary.</w:t>
      </w:r>
      <w:r w:rsidRPr="00B91003">
        <w:rPr>
          <w:rFonts w:eastAsiaTheme="majorEastAsia" w:cstheme="majorBidi"/>
          <w:b/>
          <w:color w:val="000000"/>
          <w:sz w:val="40"/>
          <w:szCs w:val="26"/>
        </w:rPr>
        <w:br w:type="page"/>
      </w:r>
    </w:p>
    <w:p w14:paraId="6EAA3400" w14:textId="77777777" w:rsidR="008D1F05" w:rsidRPr="00B91003" w:rsidRDefault="008D1F05" w:rsidP="00E4133C">
      <w:pPr>
        <w:pStyle w:val="Heading4"/>
        <w:spacing w:before="240"/>
        <w:rPr>
          <w:sz w:val="32"/>
          <w:szCs w:val="32"/>
        </w:rPr>
      </w:pPr>
      <w:r w:rsidRPr="00B91003">
        <w:rPr>
          <w:sz w:val="32"/>
          <w:szCs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7627"/>
        <w:gridCol w:w="7627"/>
      </w:tblGrid>
      <w:tr w:rsidR="008D1F05" w:rsidRPr="00B91003" w14:paraId="7B28B979" w14:textId="77777777" w:rsidTr="00A90C14">
        <w:trPr>
          <w:cantSplit/>
          <w:tblHeader/>
        </w:trPr>
        <w:tc>
          <w:tcPr>
            <w:tcW w:w="7627" w:type="dxa"/>
            <w:shd w:val="clear" w:color="auto" w:fill="DEEAF6" w:themeFill="accent1" w:themeFillTint="33"/>
            <w:vAlign w:val="center"/>
          </w:tcPr>
          <w:p w14:paraId="1299C4A9" w14:textId="77777777" w:rsidR="008D1F05" w:rsidRPr="00B91003" w:rsidRDefault="008D1F05" w:rsidP="008D1F05">
            <w:pPr>
              <w:spacing w:before="40" w:after="40"/>
              <w:rPr>
                <w:rFonts w:eastAsiaTheme="minorHAnsi" w:cs="Arial"/>
                <w:color w:val="000000"/>
                <w:szCs w:val="20"/>
              </w:rPr>
            </w:pPr>
            <w:bookmarkStart w:id="41" w:name="_Hlk83377336"/>
            <w:r w:rsidRPr="00B91003">
              <w:t>Total Projected LCFF Supplemental and/or Concentration Grants</w:t>
            </w:r>
          </w:p>
        </w:tc>
        <w:tc>
          <w:tcPr>
            <w:tcW w:w="7627" w:type="dxa"/>
            <w:shd w:val="clear" w:color="auto" w:fill="DEEAF6" w:themeFill="accent1" w:themeFillTint="33"/>
            <w:vAlign w:val="center"/>
          </w:tcPr>
          <w:p w14:paraId="301A4729" w14:textId="77777777" w:rsidR="008D1F05" w:rsidRPr="00B91003" w:rsidRDefault="008D1F05" w:rsidP="008D1F05">
            <w:pPr>
              <w:spacing w:before="40" w:after="40"/>
            </w:pPr>
            <w:r w:rsidRPr="00B91003">
              <w:t xml:space="preserve">Projected Additional 15 percent LCFF Concentration Grant </w:t>
            </w:r>
          </w:p>
        </w:tc>
      </w:tr>
      <w:tr w:rsidR="008D1F05" w:rsidRPr="00B91003" w14:paraId="65DAF024" w14:textId="77777777" w:rsidTr="00F93B96">
        <w:trPr>
          <w:cantSplit/>
        </w:trPr>
        <w:tc>
          <w:tcPr>
            <w:tcW w:w="7627" w:type="dxa"/>
            <w:shd w:val="clear" w:color="auto" w:fill="auto"/>
          </w:tcPr>
          <w:p w14:paraId="64603F08"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 xml:space="preserve">$[Insert dollar amount here] </w:t>
            </w:r>
          </w:p>
        </w:tc>
        <w:tc>
          <w:tcPr>
            <w:tcW w:w="7627" w:type="dxa"/>
          </w:tcPr>
          <w:p w14:paraId="5B5EFB48"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$[Insert dollar amount here]</w:t>
            </w:r>
          </w:p>
        </w:tc>
      </w:tr>
    </w:tbl>
    <w:bookmarkEnd w:id="41"/>
    <w:p w14:paraId="1B3B8001" w14:textId="77777777" w:rsidR="008D1F05" w:rsidRPr="00B91003" w:rsidRDefault="008D1F05" w:rsidP="008D1F05">
      <w:pPr>
        <w:spacing w:before="240"/>
        <w:rPr>
          <w:b/>
        </w:rPr>
      </w:pPr>
      <w:r w:rsidRPr="00B91003">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Estimate Supplemental and Concentration Grant Funds and the Percentage to Increase or Improve Services."/>
      </w:tblPr>
      <w:tblGrid>
        <w:gridCol w:w="4094"/>
        <w:gridCol w:w="3982"/>
        <w:gridCol w:w="3382"/>
        <w:gridCol w:w="3796"/>
      </w:tblGrid>
      <w:tr w:rsidR="008D1F05" w:rsidRPr="00B91003" w14:paraId="42A3CF3B" w14:textId="77777777" w:rsidTr="00A90C14">
        <w:trPr>
          <w:cantSplit/>
          <w:tblHeader/>
        </w:trPr>
        <w:tc>
          <w:tcPr>
            <w:tcW w:w="4094" w:type="dxa"/>
            <w:shd w:val="clear" w:color="auto" w:fill="DEEAF6" w:themeFill="accent1" w:themeFillTint="33"/>
            <w:vAlign w:val="center"/>
          </w:tcPr>
          <w:p w14:paraId="54AA618E" w14:textId="77777777" w:rsidR="008D1F05" w:rsidRPr="00B91003" w:rsidRDefault="008D1F05" w:rsidP="008D1F05">
            <w:pPr>
              <w:spacing w:before="40" w:after="40"/>
              <w:rPr>
                <w:rFonts w:eastAsiaTheme="minorHAnsi" w:cs="Arial"/>
                <w:color w:val="000000"/>
                <w:szCs w:val="20"/>
              </w:rPr>
            </w:pPr>
            <w:bookmarkStart w:id="42" w:name="_Hlk85442269"/>
            <w:r w:rsidRPr="00B91003">
              <w:t xml:space="preserve">Projected </w:t>
            </w:r>
            <w:r w:rsidRPr="00B91003">
              <w:rPr>
                <w:rFonts w:eastAsiaTheme="minorHAnsi" w:cs="Arial"/>
                <w:szCs w:val="20"/>
              </w:rPr>
              <w:t>Percentage to Increase or Improve Services</w:t>
            </w:r>
            <w:r w:rsidRPr="00B91003" w:rsidDel="00F91D09">
              <w:t xml:space="preserve"> </w:t>
            </w:r>
            <w:r w:rsidRPr="00B91003">
              <w:t>for the Coming School Year</w:t>
            </w:r>
          </w:p>
        </w:tc>
        <w:tc>
          <w:tcPr>
            <w:tcW w:w="3982" w:type="dxa"/>
            <w:shd w:val="clear" w:color="auto" w:fill="DEEAF6" w:themeFill="accent1" w:themeFillTint="33"/>
            <w:vAlign w:val="center"/>
          </w:tcPr>
          <w:p w14:paraId="276D7175" w14:textId="77777777" w:rsidR="008D1F05" w:rsidRPr="00B91003" w:rsidRDefault="008D1F05" w:rsidP="008D1F05">
            <w:pPr>
              <w:spacing w:before="40" w:after="40"/>
              <w:rPr>
                <w:rFonts w:eastAsiaTheme="minorHAnsi" w:cs="Arial"/>
                <w:color w:val="000000"/>
                <w:szCs w:val="20"/>
              </w:rPr>
            </w:pPr>
            <w:r w:rsidRPr="00B91003">
              <w:t>LCFF Carryover — Percentage</w:t>
            </w:r>
          </w:p>
        </w:tc>
        <w:tc>
          <w:tcPr>
            <w:tcW w:w="3382" w:type="dxa"/>
            <w:shd w:val="clear" w:color="auto" w:fill="DEEAF6" w:themeFill="accent1" w:themeFillTint="33"/>
            <w:vAlign w:val="center"/>
          </w:tcPr>
          <w:p w14:paraId="2CA66C6C" w14:textId="77777777" w:rsidR="008D1F05" w:rsidRPr="00B91003" w:rsidRDefault="008D1F05" w:rsidP="008D1F05">
            <w:pPr>
              <w:spacing w:before="40" w:after="40"/>
              <w:rPr>
                <w:rFonts w:eastAsiaTheme="minorHAnsi" w:cs="Arial"/>
                <w:szCs w:val="20"/>
              </w:rPr>
            </w:pPr>
            <w:r w:rsidRPr="00B91003">
              <w:rPr>
                <w:rFonts w:eastAsiaTheme="minorHAnsi" w:cs="Arial"/>
                <w:szCs w:val="20"/>
              </w:rPr>
              <w:t>LCFF Carryover — Dollar</w:t>
            </w:r>
          </w:p>
        </w:tc>
        <w:tc>
          <w:tcPr>
            <w:tcW w:w="3796" w:type="dxa"/>
            <w:shd w:val="clear" w:color="auto" w:fill="DEEAF6" w:themeFill="accent1" w:themeFillTint="33"/>
            <w:vAlign w:val="center"/>
          </w:tcPr>
          <w:p w14:paraId="079A39B0" w14:textId="77777777" w:rsidR="008D1F05" w:rsidRPr="00B91003" w:rsidRDefault="008D1F05" w:rsidP="008D1F05">
            <w:pPr>
              <w:spacing w:before="40" w:after="40"/>
            </w:pPr>
            <w:r w:rsidRPr="00B91003">
              <w:t>Total Percentage to Increase or Improve Services for the Coming School Year</w:t>
            </w:r>
          </w:p>
        </w:tc>
      </w:tr>
      <w:tr w:rsidR="008D1F05" w:rsidRPr="00B91003" w14:paraId="34901FC6" w14:textId="77777777" w:rsidTr="00F93B96">
        <w:trPr>
          <w:cantSplit/>
        </w:trPr>
        <w:tc>
          <w:tcPr>
            <w:tcW w:w="4094" w:type="dxa"/>
            <w:shd w:val="clear" w:color="auto" w:fill="auto"/>
          </w:tcPr>
          <w:p w14:paraId="2151F06A"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982" w:type="dxa"/>
            <w:shd w:val="clear" w:color="auto" w:fill="auto"/>
          </w:tcPr>
          <w:p w14:paraId="5F80CE26"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382" w:type="dxa"/>
          </w:tcPr>
          <w:p w14:paraId="6B71781F" w14:textId="77777777" w:rsidR="008D1F05" w:rsidRPr="00B91003" w:rsidRDefault="008D1F05" w:rsidP="008D1F05">
            <w:pPr>
              <w:spacing w:before="40" w:after="40"/>
              <w:rPr>
                <w:rFonts w:eastAsiaTheme="minorHAnsi" w:cs="Arial"/>
                <w:szCs w:val="20"/>
              </w:rPr>
            </w:pPr>
            <w:r w:rsidRPr="00B91003">
              <w:rPr>
                <w:rFonts w:eastAsiaTheme="minorHAnsi" w:cs="Arial"/>
                <w:szCs w:val="20"/>
              </w:rPr>
              <w:t>$[Insert dollar amount here]</w:t>
            </w:r>
          </w:p>
        </w:tc>
        <w:tc>
          <w:tcPr>
            <w:tcW w:w="3796" w:type="dxa"/>
          </w:tcPr>
          <w:p w14:paraId="7B1A21D0"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[Insert percentage here]%</w:t>
            </w:r>
          </w:p>
        </w:tc>
      </w:tr>
    </w:tbl>
    <w:bookmarkEnd w:id="42"/>
    <w:p w14:paraId="181FC879" w14:textId="77777777" w:rsidR="008D1F05" w:rsidRPr="00B91003" w:rsidRDefault="008D1F05" w:rsidP="008D1F05">
      <w:pPr>
        <w:spacing w:before="120" w:after="120"/>
        <w:rPr>
          <w:rFonts w:eastAsiaTheme="minorHAnsi" w:cs="Arial"/>
          <w:b/>
          <w:color w:val="000000"/>
          <w:szCs w:val="20"/>
        </w:rPr>
      </w:pPr>
      <w:r w:rsidRPr="00B91003">
        <w:rPr>
          <w:rFonts w:eastAsiaTheme="minorHAnsi" w:cs="Arial"/>
          <w:b/>
          <w:color w:val="000000"/>
          <w:szCs w:val="20"/>
        </w:rPr>
        <w:t>The Budgeted Expenditures for Actions identified as Contributing may be found in the Contributing Actions Table.</w:t>
      </w:r>
    </w:p>
    <w:p w14:paraId="165A7FC2" w14:textId="77777777" w:rsidR="008D1F05" w:rsidRPr="00B91003" w:rsidRDefault="008D1F05" w:rsidP="00E4133C">
      <w:pPr>
        <w:pStyle w:val="Heading5"/>
        <w:spacing w:before="120"/>
        <w:rPr>
          <w:b/>
          <w:bCs/>
          <w:sz w:val="28"/>
          <w:szCs w:val="28"/>
        </w:rPr>
      </w:pPr>
      <w:r w:rsidRPr="00B91003">
        <w:rPr>
          <w:b/>
          <w:bCs/>
          <w:sz w:val="28"/>
          <w:szCs w:val="28"/>
        </w:rPr>
        <w:t>Required Descriptions</w:t>
      </w:r>
    </w:p>
    <w:p w14:paraId="28E3F8FD"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t>LEA-wide and Schoolwide Actions</w:t>
      </w:r>
    </w:p>
    <w:p w14:paraId="4CD3CEA3"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each action being provided to an entire LEA or school, provide an explanation of (1) the unique identified need(s) of the unduplicated student group(s) for whom the action is principally directed, (2) how the action is designed to address the identified need(s) and why it is being provided on an LEA or schoolwide basis, and (3) the metric(s) used to measure the effectiveness of the action in improving outcomes for the unduplicated student group(s).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identified needs, how the actions address those needs, and the metrics used to monitor the effectiveness of the actions."/>
      </w:tblPr>
      <w:tblGrid>
        <w:gridCol w:w="1352"/>
        <w:gridCol w:w="5261"/>
        <w:gridCol w:w="5262"/>
        <w:gridCol w:w="3379"/>
      </w:tblGrid>
      <w:tr w:rsidR="008D1F05" w:rsidRPr="00B91003" w14:paraId="0E047CEA" w14:textId="77777777" w:rsidTr="00A90C14">
        <w:trPr>
          <w:cantSplit/>
          <w:tblHeader/>
        </w:trPr>
        <w:tc>
          <w:tcPr>
            <w:tcW w:w="1352" w:type="dxa"/>
            <w:shd w:val="clear" w:color="auto" w:fill="DEEAF6" w:themeFill="accent1" w:themeFillTint="33"/>
            <w:vAlign w:val="center"/>
          </w:tcPr>
          <w:p w14:paraId="74AB1D0D"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shd w:val="clear" w:color="auto" w:fill="DEEAF6" w:themeFill="accent1" w:themeFillTint="33"/>
            <w:vAlign w:val="center"/>
          </w:tcPr>
          <w:p w14:paraId="638673C2" w14:textId="77777777" w:rsidR="008D1F05" w:rsidRPr="00B91003" w:rsidRDefault="008D1F05" w:rsidP="008D1F05">
            <w:pPr>
              <w:tabs>
                <w:tab w:val="left" w:pos="5093"/>
              </w:tabs>
              <w:rPr>
                <w:rFonts w:eastAsiaTheme="minorHAnsi" w:cs="Arial"/>
                <w:b/>
                <w:color w:val="000000"/>
              </w:rPr>
            </w:pPr>
            <w:r w:rsidRPr="00B91003">
              <w:rPr>
                <w:rFonts w:eastAsia="Arial" w:cs="Arial"/>
                <w:color w:val="000000" w:themeColor="text1"/>
              </w:rPr>
              <w:t>Identified Need(s)</w:t>
            </w:r>
          </w:p>
        </w:tc>
        <w:tc>
          <w:tcPr>
            <w:tcW w:w="5262" w:type="dxa"/>
            <w:shd w:val="clear" w:color="auto" w:fill="DEEAF6" w:themeFill="accent1" w:themeFillTint="33"/>
            <w:vAlign w:val="center"/>
          </w:tcPr>
          <w:p w14:paraId="3813B304" w14:textId="77777777" w:rsidR="008D1F05" w:rsidRPr="00B91003" w:rsidRDefault="008D1F05" w:rsidP="008D1F05">
            <w:pPr>
              <w:tabs>
                <w:tab w:val="left" w:pos="5093"/>
              </w:tabs>
              <w:rPr>
                <w:rFonts w:eastAsiaTheme="minorHAnsi" w:cs="Arial"/>
                <w:b/>
                <w:color w:val="000000"/>
              </w:rPr>
            </w:pPr>
            <w:r w:rsidRPr="00B91003">
              <w:rPr>
                <w:rFonts w:cs="Arial"/>
                <w:color w:val="000000"/>
              </w:rPr>
              <w:t>How the Action(s) Address Need(s) and Why it is Provided on an LEA-wide or Schoolwide Basis</w:t>
            </w:r>
          </w:p>
        </w:tc>
        <w:tc>
          <w:tcPr>
            <w:tcW w:w="3379" w:type="dxa"/>
            <w:shd w:val="clear" w:color="auto" w:fill="DEEAF6" w:themeFill="accent1" w:themeFillTint="33"/>
            <w:vAlign w:val="center"/>
          </w:tcPr>
          <w:p w14:paraId="66C77C9D" w14:textId="77777777" w:rsidR="008D1F05" w:rsidRPr="00B91003" w:rsidRDefault="008D1F05" w:rsidP="008D1F05">
            <w:pPr>
              <w:tabs>
                <w:tab w:val="left" w:pos="5093"/>
              </w:tabs>
              <w:rPr>
                <w:rFonts w:eastAsiaTheme="minorHAnsi" w:cs="Arial"/>
                <w:b/>
                <w:color w:val="000000"/>
              </w:rPr>
            </w:pPr>
            <w:r w:rsidRPr="00B91003">
              <w:rPr>
                <w:rFonts w:cs="Arial"/>
                <w:color w:val="000000" w:themeColor="text1"/>
              </w:rPr>
              <w:t xml:space="preserve">Metric(s) to Monitor Effectiveness </w:t>
            </w:r>
          </w:p>
        </w:tc>
      </w:tr>
      <w:tr w:rsidR="008D1F05" w:rsidRPr="00B91003" w14:paraId="7D252E5B" w14:textId="77777777" w:rsidTr="00F93B96">
        <w:trPr>
          <w:cantSplit/>
        </w:trPr>
        <w:tc>
          <w:tcPr>
            <w:tcW w:w="1352" w:type="dxa"/>
            <w:shd w:val="clear" w:color="auto" w:fill="auto"/>
            <w:vAlign w:val="center"/>
          </w:tcPr>
          <w:p w14:paraId="5D38C35F"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65ABED59"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0FBD675F"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70335A89"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8D1F05" w:rsidRPr="00B91003" w14:paraId="5D0B09F8" w14:textId="77777777" w:rsidTr="00F93B96">
        <w:trPr>
          <w:cantSplit/>
        </w:trPr>
        <w:tc>
          <w:tcPr>
            <w:tcW w:w="1352" w:type="dxa"/>
            <w:shd w:val="clear" w:color="auto" w:fill="auto"/>
            <w:vAlign w:val="center"/>
          </w:tcPr>
          <w:p w14:paraId="16704B2D"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6D00C966"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523B35E8"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448FD5D4"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8D1F05" w:rsidRPr="00B91003" w14:paraId="4436EF1F" w14:textId="77777777" w:rsidTr="00F93B96">
        <w:trPr>
          <w:cantSplit/>
        </w:trPr>
        <w:tc>
          <w:tcPr>
            <w:tcW w:w="1352" w:type="dxa"/>
            <w:shd w:val="clear" w:color="auto" w:fill="auto"/>
            <w:vAlign w:val="center"/>
          </w:tcPr>
          <w:p w14:paraId="0B8A54C6"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54E2F610"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22069E41"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72F1E04D"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bl>
    <w:p w14:paraId="0A804990" w14:textId="77777777" w:rsidR="008D1F05" w:rsidRPr="00B91003" w:rsidRDefault="008D1F05" w:rsidP="008D1F05">
      <w:pPr>
        <w:spacing w:after="960"/>
      </w:pPr>
      <w:r w:rsidRPr="00B91003">
        <w:lastRenderedPageBreak/>
        <w:t>Insert or delete rows, as necessary.</w:t>
      </w:r>
    </w:p>
    <w:p w14:paraId="7692CFDB"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t>Limited Actions</w:t>
      </w:r>
    </w:p>
    <w:p w14:paraId="793D0DC0" w14:textId="77777777" w:rsidR="008D1F05" w:rsidRPr="00B91003" w:rsidRDefault="008D1F05" w:rsidP="008D1F05">
      <w:pPr>
        <w:shd w:val="clear" w:color="auto" w:fill="DEEAF6" w:themeFill="accent1" w:themeFillTint="33"/>
        <w:tabs>
          <w:tab w:val="left" w:pos="5093"/>
        </w:tabs>
        <w:spacing w:after="120"/>
        <w:rPr>
          <w:rFonts w:cs="Arial"/>
          <w:color w:val="000000" w:themeColor="text1"/>
        </w:rPr>
      </w:pPr>
      <w:r w:rsidRPr="00B91003">
        <w:rPr>
          <w:rFonts w:eastAsiaTheme="minorHAnsi" w:cs="Arial"/>
          <w:color w:val="000000"/>
          <w:szCs w:val="20"/>
        </w:rPr>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how the effectiveness of the action in improving outcomes for the unduplicated student group(s) will be measured.</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For limited actions, the table provides a description of identified needs, how the actions address those needs, and the metrics used to monitor the effectiveness of the actions."/>
      </w:tblPr>
      <w:tblGrid>
        <w:gridCol w:w="1165"/>
        <w:gridCol w:w="5355"/>
        <w:gridCol w:w="5355"/>
        <w:gridCol w:w="3379"/>
      </w:tblGrid>
      <w:tr w:rsidR="008D1F05" w:rsidRPr="00B91003" w14:paraId="23BF15F4" w14:textId="77777777" w:rsidTr="00A90C14">
        <w:trPr>
          <w:cantSplit/>
          <w:trHeight w:val="619"/>
          <w:tblHeader/>
        </w:trPr>
        <w:tc>
          <w:tcPr>
            <w:tcW w:w="1165" w:type="dxa"/>
            <w:shd w:val="clear" w:color="auto" w:fill="DEEAF6" w:themeFill="accent1" w:themeFillTint="33"/>
            <w:vAlign w:val="center"/>
          </w:tcPr>
          <w:p w14:paraId="36456F12" w14:textId="77777777" w:rsidR="008D1F05" w:rsidRPr="00B91003" w:rsidRDefault="008D1F05" w:rsidP="008D1F05">
            <w:pPr>
              <w:rPr>
                <w:rFonts w:eastAsiaTheme="minorHAnsi"/>
                <w:b/>
              </w:rPr>
            </w:pPr>
            <w:bookmarkStart w:id="43" w:name="_Hlk146116091"/>
            <w:r w:rsidRPr="00B91003">
              <w:rPr>
                <w:rFonts w:eastAsiaTheme="minorHAnsi"/>
                <w:bCs/>
              </w:rPr>
              <w:t>Goal</w:t>
            </w:r>
            <w:r w:rsidRPr="00B91003">
              <w:rPr>
                <w:rFonts w:eastAsiaTheme="minorHAnsi"/>
                <w:b/>
              </w:rPr>
              <w:t xml:space="preserve"> </w:t>
            </w:r>
            <w:r w:rsidRPr="00B91003">
              <w:rPr>
                <w:rFonts w:eastAsiaTheme="minorHAnsi"/>
                <w:bCs/>
              </w:rPr>
              <w:t>and Action #</w:t>
            </w:r>
          </w:p>
        </w:tc>
        <w:tc>
          <w:tcPr>
            <w:tcW w:w="5355" w:type="dxa"/>
            <w:shd w:val="clear" w:color="auto" w:fill="DEEAF6" w:themeFill="accent1" w:themeFillTint="33"/>
            <w:vAlign w:val="center"/>
          </w:tcPr>
          <w:p w14:paraId="20C2C3CF" w14:textId="77777777" w:rsidR="008D1F05" w:rsidRPr="00B91003" w:rsidRDefault="008D1F05" w:rsidP="008D1F05">
            <w:pPr>
              <w:tabs>
                <w:tab w:val="left" w:pos="5093"/>
              </w:tabs>
              <w:rPr>
                <w:rFonts w:eastAsiaTheme="minorHAnsi" w:cs="Arial"/>
                <w:b/>
                <w:color w:val="000000"/>
              </w:rPr>
            </w:pPr>
            <w:r w:rsidRPr="00B91003">
              <w:rPr>
                <w:rFonts w:eastAsia="Arial" w:cs="Arial"/>
                <w:color w:val="000000" w:themeColor="text1"/>
              </w:rPr>
              <w:t>Identified Need(s)</w:t>
            </w:r>
          </w:p>
        </w:tc>
        <w:tc>
          <w:tcPr>
            <w:tcW w:w="5355" w:type="dxa"/>
            <w:shd w:val="clear" w:color="auto" w:fill="DEEAF6" w:themeFill="accent1" w:themeFillTint="33"/>
            <w:vAlign w:val="center"/>
          </w:tcPr>
          <w:p w14:paraId="6ADE8D80" w14:textId="77777777" w:rsidR="008D1F05" w:rsidRPr="00B91003" w:rsidRDefault="008D1F05" w:rsidP="008D1F05">
            <w:pPr>
              <w:tabs>
                <w:tab w:val="left" w:pos="5093"/>
              </w:tabs>
              <w:rPr>
                <w:rFonts w:eastAsiaTheme="minorHAnsi" w:cs="Arial"/>
                <w:b/>
                <w:color w:val="000000"/>
              </w:rPr>
            </w:pPr>
            <w:r w:rsidRPr="00B91003">
              <w:rPr>
                <w:rFonts w:cs="Arial"/>
                <w:color w:val="000000"/>
              </w:rPr>
              <w:t>How the Action(s) are Designed to Address Need(s)</w:t>
            </w:r>
          </w:p>
        </w:tc>
        <w:tc>
          <w:tcPr>
            <w:tcW w:w="3379" w:type="dxa"/>
            <w:shd w:val="clear" w:color="auto" w:fill="DEEAF6" w:themeFill="accent1" w:themeFillTint="33"/>
            <w:vAlign w:val="center"/>
          </w:tcPr>
          <w:p w14:paraId="76E75544" w14:textId="77777777" w:rsidR="008D1F05" w:rsidRPr="00B91003" w:rsidRDefault="008D1F05" w:rsidP="008D1F05">
            <w:pPr>
              <w:tabs>
                <w:tab w:val="left" w:pos="5093"/>
              </w:tabs>
              <w:rPr>
                <w:rFonts w:cs="Arial"/>
                <w:color w:val="000000" w:themeColor="text1"/>
              </w:rPr>
            </w:pPr>
            <w:r w:rsidRPr="00B91003">
              <w:rPr>
                <w:rFonts w:cs="Arial"/>
                <w:color w:val="000000" w:themeColor="text1"/>
              </w:rPr>
              <w:t>Metric(s) to Monitor Effectiveness</w:t>
            </w:r>
          </w:p>
        </w:tc>
      </w:tr>
      <w:tr w:rsidR="008D1F05" w:rsidRPr="00B91003" w14:paraId="2648DD1B" w14:textId="77777777" w:rsidTr="00F93B96">
        <w:trPr>
          <w:cantSplit/>
          <w:trHeight w:val="1014"/>
        </w:trPr>
        <w:tc>
          <w:tcPr>
            <w:tcW w:w="1165" w:type="dxa"/>
            <w:shd w:val="clear" w:color="auto" w:fill="auto"/>
            <w:vAlign w:val="center"/>
          </w:tcPr>
          <w:p w14:paraId="74B9FC0B"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1E071A00"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117D29F9"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09C0033C"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8D1F05" w:rsidRPr="00B91003" w14:paraId="46716DCD" w14:textId="77777777" w:rsidTr="00F93B96">
        <w:trPr>
          <w:cantSplit/>
          <w:trHeight w:val="1014"/>
        </w:trPr>
        <w:tc>
          <w:tcPr>
            <w:tcW w:w="1165" w:type="dxa"/>
            <w:shd w:val="clear" w:color="auto" w:fill="auto"/>
            <w:vAlign w:val="center"/>
          </w:tcPr>
          <w:p w14:paraId="54571326"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2B867771"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60A0ED56"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18BDDA6E"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r w:rsidR="008D1F05" w:rsidRPr="00B91003" w14:paraId="2BEA8942" w14:textId="77777777" w:rsidTr="00F93B96">
        <w:trPr>
          <w:cantSplit/>
          <w:trHeight w:val="1014"/>
        </w:trPr>
        <w:tc>
          <w:tcPr>
            <w:tcW w:w="1165" w:type="dxa"/>
            <w:shd w:val="clear" w:color="auto" w:fill="auto"/>
            <w:vAlign w:val="center"/>
          </w:tcPr>
          <w:p w14:paraId="088E2206"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4FBBFDC5"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7A03543E"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6CC3BB04" w14:textId="77777777" w:rsidR="008D1F05" w:rsidRPr="00B91003" w:rsidRDefault="008D1F05" w:rsidP="008D1F05">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bl>
    <w:bookmarkEnd w:id="43"/>
    <w:p w14:paraId="5FA065BE" w14:textId="77777777" w:rsidR="008D1F05" w:rsidRPr="00B91003" w:rsidRDefault="008D1F05" w:rsidP="008D1F05">
      <w:pPr>
        <w:spacing w:after="240"/>
      </w:pPr>
      <w:r w:rsidRPr="00B91003">
        <w:t>Insert or delete rows, as necessary.</w:t>
      </w:r>
    </w:p>
    <w:p w14:paraId="276C0FC7"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77A61264"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p w14:paraId="391C8302"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5DAC729"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bookmarkStart w:id="44" w:name="_Hlk85442284"/>
      <w:r w:rsidRPr="00B91003">
        <w:rPr>
          <w:rFonts w:eastAsiaTheme="minorHAnsi" w:cs="Arial"/>
          <w:b/>
          <w:color w:val="000000"/>
          <w:szCs w:val="20"/>
        </w:rPr>
        <w:t>Additional Concentration Grant Funding</w:t>
      </w:r>
    </w:p>
    <w:p w14:paraId="051724CC"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lastRenderedPageBreak/>
        <w:t xml:space="preserve">A description of the plan for how the additional concentration grant add-on funding identified above will be used to increase the number of staff providing direct services to students at schools that have a high concentration </w:t>
      </w:r>
      <w:r w:rsidRPr="00B91003">
        <w:rPr>
          <w:rFonts w:eastAsia="Calibri" w:cs="Arial"/>
          <w:color w:val="000000"/>
          <w:szCs w:val="20"/>
        </w:rPr>
        <w:t>(above 55 percent) of foster youth, English learners, and low-income students, as applicable</w:t>
      </w:r>
      <w:r w:rsidRPr="00B91003">
        <w:rPr>
          <w:rFonts w:eastAsiaTheme="minorHAnsi" w:cs="Arial"/>
          <w:color w:val="000000"/>
          <w:szCs w:val="20"/>
        </w:rPr>
        <w:t>.</w:t>
      </w:r>
    </w:p>
    <w:p w14:paraId="63EB62B9"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bookmarkEnd w:id="44"/>
    <w:p w14:paraId="58375163" w14:textId="77777777" w:rsidR="008D1F05" w:rsidRPr="00B91003" w:rsidRDefault="008D1F05" w:rsidP="008D1F05">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785"/>
        <w:gridCol w:w="6234"/>
        <w:gridCol w:w="6235"/>
      </w:tblGrid>
      <w:tr w:rsidR="008D1F05" w:rsidRPr="00B91003" w14:paraId="2EB7EF75" w14:textId="77777777" w:rsidTr="00A90C14">
        <w:trPr>
          <w:cantSplit/>
          <w:tblHeader/>
        </w:trPr>
        <w:tc>
          <w:tcPr>
            <w:tcW w:w="2785" w:type="dxa"/>
            <w:shd w:val="clear" w:color="auto" w:fill="DEEAF6" w:themeFill="accent1" w:themeFillTint="33"/>
            <w:vAlign w:val="center"/>
          </w:tcPr>
          <w:p w14:paraId="5D3A184F" w14:textId="77777777" w:rsidR="008D1F05" w:rsidRPr="00B91003" w:rsidRDefault="008D1F05" w:rsidP="008D1F05">
            <w:pPr>
              <w:spacing w:before="40" w:after="40"/>
              <w:rPr>
                <w:rFonts w:eastAsiaTheme="minorHAnsi" w:cs="Arial"/>
                <w:b/>
                <w:color w:val="000000"/>
                <w:szCs w:val="20"/>
              </w:rPr>
            </w:pPr>
            <w:bookmarkStart w:id="45" w:name="_Hlk83402519"/>
            <w:r w:rsidRPr="00B91003">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18C36445" w14:textId="77777777" w:rsidR="008D1F05" w:rsidRPr="00B91003" w:rsidRDefault="008D1F05" w:rsidP="008D1F05">
            <w:pPr>
              <w:rPr>
                <w:rFonts w:eastAsiaTheme="minorHAnsi" w:cs="Arial"/>
                <w:color w:val="000000"/>
                <w:szCs w:val="20"/>
              </w:rPr>
            </w:pPr>
            <w:r w:rsidRPr="00B91003">
              <w:rPr>
                <w:rFonts w:eastAsia="Arial" w:cs="Arial"/>
              </w:rPr>
              <w:t xml:space="preserve">Schools with a student concentration of </w:t>
            </w:r>
            <w:r w:rsidRPr="00B91003">
              <w:rPr>
                <w:rFonts w:eastAsia="Calibri" w:cs="Arial"/>
                <w:color w:val="000000"/>
                <w:szCs w:val="20"/>
              </w:rPr>
              <w:t>55 percent</w:t>
            </w:r>
            <w:r w:rsidRPr="00B91003">
              <w:rPr>
                <w:rFonts w:eastAsia="Arial" w:cs="Arial"/>
              </w:rPr>
              <w:t xml:space="preserve"> or less</w:t>
            </w:r>
          </w:p>
        </w:tc>
        <w:tc>
          <w:tcPr>
            <w:tcW w:w="6235" w:type="dxa"/>
            <w:shd w:val="clear" w:color="auto" w:fill="DEEAF6" w:themeFill="accent1" w:themeFillTint="33"/>
            <w:vAlign w:val="center"/>
          </w:tcPr>
          <w:p w14:paraId="1AEA6F2E" w14:textId="77777777" w:rsidR="008D1F05" w:rsidRPr="00B91003" w:rsidRDefault="008D1F05" w:rsidP="008D1F05">
            <w:pPr>
              <w:spacing w:before="40" w:after="40"/>
            </w:pPr>
            <w:r w:rsidRPr="00B91003">
              <w:rPr>
                <w:rFonts w:eastAsia="Arial" w:cs="Arial"/>
              </w:rPr>
              <w:t xml:space="preserve">Schools with a student concentration of greater than </w:t>
            </w:r>
            <w:r w:rsidRPr="00B91003">
              <w:rPr>
                <w:rFonts w:eastAsia="Calibri" w:cs="Arial"/>
                <w:color w:val="000000"/>
                <w:szCs w:val="20"/>
              </w:rPr>
              <w:t>55 percent</w:t>
            </w:r>
          </w:p>
        </w:tc>
      </w:tr>
      <w:tr w:rsidR="008D1F05" w:rsidRPr="00B91003" w14:paraId="3BEB94EB" w14:textId="77777777" w:rsidTr="00F93B96">
        <w:trPr>
          <w:cantSplit/>
          <w:trHeight w:val="1360"/>
        </w:trPr>
        <w:tc>
          <w:tcPr>
            <w:tcW w:w="2785" w:type="dxa"/>
            <w:shd w:val="clear" w:color="auto" w:fill="DEEAF6" w:themeFill="accent1" w:themeFillTint="33"/>
            <w:vAlign w:val="center"/>
          </w:tcPr>
          <w:p w14:paraId="616A3ABC" w14:textId="77777777" w:rsidR="008D1F05" w:rsidRPr="00B91003" w:rsidRDefault="008D1F05" w:rsidP="008D1F05">
            <w:pPr>
              <w:spacing w:before="40" w:after="40"/>
              <w:rPr>
                <w:rFonts w:eastAsiaTheme="minorHAnsi" w:cs="Arial"/>
                <w:color w:val="000000"/>
                <w:szCs w:val="20"/>
              </w:rPr>
            </w:pPr>
            <w:r w:rsidRPr="00B91003">
              <w:t>Staff-to-student ratio of classified staff providing direct services to students</w:t>
            </w:r>
          </w:p>
        </w:tc>
        <w:tc>
          <w:tcPr>
            <w:tcW w:w="6234" w:type="dxa"/>
            <w:shd w:val="clear" w:color="auto" w:fill="auto"/>
            <w:vAlign w:val="center"/>
          </w:tcPr>
          <w:p w14:paraId="435C3954"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44102F18"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[Provide ratio here]</w:t>
            </w:r>
          </w:p>
        </w:tc>
      </w:tr>
      <w:tr w:rsidR="008D1F05" w:rsidRPr="00B91003" w14:paraId="7E855816" w14:textId="77777777" w:rsidTr="00F93B96">
        <w:trPr>
          <w:cantSplit/>
          <w:trHeight w:val="1360"/>
        </w:trPr>
        <w:tc>
          <w:tcPr>
            <w:tcW w:w="2785" w:type="dxa"/>
            <w:shd w:val="clear" w:color="auto" w:fill="DEEAF6" w:themeFill="accent1" w:themeFillTint="33"/>
            <w:vAlign w:val="center"/>
          </w:tcPr>
          <w:p w14:paraId="57BCD61C" w14:textId="77777777" w:rsidR="008D1F05" w:rsidRPr="00B91003" w:rsidRDefault="008D1F05" w:rsidP="008D1F05">
            <w:pPr>
              <w:spacing w:before="40" w:after="40"/>
              <w:rPr>
                <w:rFonts w:eastAsiaTheme="minorHAnsi" w:cs="Arial"/>
                <w:color w:val="000000"/>
                <w:szCs w:val="20"/>
              </w:rPr>
            </w:pPr>
            <w:r w:rsidRPr="00B91003">
              <w:t>Staff-to-student ratio of certificated staff providing direct services to students</w:t>
            </w:r>
          </w:p>
        </w:tc>
        <w:tc>
          <w:tcPr>
            <w:tcW w:w="6234" w:type="dxa"/>
            <w:shd w:val="clear" w:color="auto" w:fill="auto"/>
            <w:vAlign w:val="center"/>
          </w:tcPr>
          <w:p w14:paraId="026EC8BE"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6F17C8F5" w14:textId="77777777" w:rsidR="008D1F05" w:rsidRPr="00B91003" w:rsidRDefault="008D1F05" w:rsidP="008D1F05">
            <w:pPr>
              <w:spacing w:before="40" w:after="40"/>
              <w:rPr>
                <w:rFonts w:eastAsiaTheme="minorHAnsi" w:cs="Arial"/>
                <w:color w:val="000000"/>
                <w:szCs w:val="20"/>
              </w:rPr>
            </w:pPr>
            <w:r w:rsidRPr="00B91003">
              <w:rPr>
                <w:rFonts w:eastAsiaTheme="minorHAnsi" w:cs="Arial"/>
                <w:color w:val="000000"/>
                <w:szCs w:val="20"/>
              </w:rPr>
              <w:t>[Provide ratio here]</w:t>
            </w:r>
          </w:p>
        </w:tc>
      </w:tr>
      <w:bookmarkEnd w:id="45"/>
    </w:tbl>
    <w:p w14:paraId="3EE94656" w14:textId="77777777" w:rsidR="008D1F05" w:rsidRPr="00B91003" w:rsidRDefault="008D1F05" w:rsidP="008D1F05">
      <w:pPr>
        <w:rPr>
          <w:rFonts w:eastAsia="Arial"/>
        </w:rPr>
      </w:pPr>
    </w:p>
    <w:p w14:paraId="5762D221" w14:textId="77777777" w:rsidR="008D1F05" w:rsidRPr="00B91003" w:rsidRDefault="008D1F05" w:rsidP="008D1F05">
      <w:pPr>
        <w:rPr>
          <w:rFonts w:eastAsia="Arial"/>
        </w:rPr>
        <w:sectPr w:rsidR="008D1F05" w:rsidRPr="00B91003" w:rsidSect="008D1F05">
          <w:headerReference w:type="default" r:id="rId43"/>
          <w:footerReference w:type="default" r:id="rId44"/>
          <w:pgSz w:w="15840" w:h="12240" w:orient="landscape"/>
          <w:pgMar w:top="288" w:right="288" w:bottom="288" w:left="288" w:header="432" w:footer="432" w:gutter="0"/>
          <w:pgNumType w:start="1"/>
          <w:cols w:space="720"/>
          <w:formProt w:val="0"/>
          <w:docGrid w:linePitch="360"/>
        </w:sectPr>
      </w:pPr>
    </w:p>
    <w:p w14:paraId="4713274F" w14:textId="77777777" w:rsidR="00BB53C9" w:rsidRPr="00B91003" w:rsidRDefault="00BB53C9" w:rsidP="00BB53C9">
      <w:pPr>
        <w:spacing w:after="160" w:line="259" w:lineRule="auto"/>
        <w:rPr>
          <w:rFonts w:eastAsiaTheme="minorHAnsi" w:cs="Arial"/>
          <w:b/>
        </w:rPr>
      </w:pPr>
      <w:bookmarkStart w:id="46" w:name="_Hlk173418840"/>
      <w:r w:rsidRPr="00B91003">
        <w:rPr>
          <w:rFonts w:eastAsiaTheme="minorHAnsi" w:cs="Arial"/>
          <w:b/>
          <w:szCs w:val="20"/>
        </w:rPr>
        <w:lastRenderedPageBreak/>
        <w:t xml:space="preserve">Table 1: </w:t>
      </w:r>
      <w:r w:rsidRPr="00B91003">
        <w:rPr>
          <w:rFonts w:eastAsiaTheme="minorHAnsi" w:cs="Arial"/>
          <w:b/>
        </w:rPr>
        <w:t>[LCAP Year] Total Planned Expenditures Table 1</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34"/>
        <w:gridCol w:w="1952"/>
        <w:gridCol w:w="3448"/>
        <w:gridCol w:w="3060"/>
        <w:gridCol w:w="2430"/>
        <w:gridCol w:w="3024"/>
      </w:tblGrid>
      <w:tr w:rsidR="00BB53C9" w:rsidRPr="00B91003" w14:paraId="74E58792" w14:textId="77777777" w:rsidTr="00152AA1">
        <w:trPr>
          <w:cantSplit/>
          <w:trHeight w:val="2025"/>
          <w:tblHeader/>
        </w:trPr>
        <w:tc>
          <w:tcPr>
            <w:tcW w:w="1345" w:type="dxa"/>
            <w:shd w:val="clear" w:color="002060" w:fill="002060"/>
            <w:vAlign w:val="center"/>
            <w:hideMark/>
          </w:tcPr>
          <w:p w14:paraId="44D7D325" w14:textId="77777777" w:rsidR="00BB53C9" w:rsidRPr="00B91003" w:rsidRDefault="00BB53C9" w:rsidP="00152AA1">
            <w:pPr>
              <w:jc w:val="center"/>
              <w:rPr>
                <w:rFonts w:cs="Arial"/>
                <w:b/>
                <w:bCs/>
                <w:color w:val="FFFFFF"/>
              </w:rPr>
            </w:pPr>
            <w:r w:rsidRPr="00B91003">
              <w:rPr>
                <w:rFonts w:cs="Arial"/>
                <w:b/>
                <w:bCs/>
                <w:color w:val="FFFFFF"/>
              </w:rPr>
              <w:t>LCAP Year</w:t>
            </w:r>
            <w:r w:rsidRPr="00B91003">
              <w:rPr>
                <w:rFonts w:cs="Arial"/>
                <w:b/>
                <w:bCs/>
                <w:color w:val="FFFFFF"/>
              </w:rPr>
              <w:br/>
              <w:t>(Input)</w:t>
            </w:r>
          </w:p>
        </w:tc>
        <w:tc>
          <w:tcPr>
            <w:tcW w:w="1952" w:type="dxa"/>
            <w:shd w:val="clear" w:color="002060" w:fill="002060"/>
            <w:vAlign w:val="center"/>
            <w:hideMark/>
          </w:tcPr>
          <w:p w14:paraId="26CC1D4A" w14:textId="77777777" w:rsidR="00BB53C9" w:rsidRPr="00B91003" w:rsidRDefault="00BB53C9" w:rsidP="00152AA1">
            <w:pPr>
              <w:jc w:val="center"/>
              <w:rPr>
                <w:rFonts w:cs="Arial"/>
                <w:b/>
                <w:bCs/>
                <w:color w:val="FFFFFF"/>
              </w:rPr>
            </w:pPr>
            <w:r w:rsidRPr="00B91003">
              <w:rPr>
                <w:rFonts w:cs="Arial"/>
                <w:b/>
                <w:bCs/>
                <w:color w:val="FFFFFF"/>
              </w:rPr>
              <w:t>1. Projected LCFF Base Grant</w:t>
            </w:r>
            <w:r w:rsidRPr="00B91003">
              <w:rPr>
                <w:rFonts w:cs="Arial"/>
                <w:b/>
                <w:bCs/>
                <w:color w:val="FFFFFF"/>
              </w:rPr>
              <w:br/>
              <w:t>(Input Dollar Amount)</w:t>
            </w:r>
          </w:p>
        </w:tc>
        <w:tc>
          <w:tcPr>
            <w:tcW w:w="3448" w:type="dxa"/>
            <w:shd w:val="clear" w:color="002060" w:fill="002060"/>
            <w:vAlign w:val="center"/>
            <w:hideMark/>
          </w:tcPr>
          <w:p w14:paraId="7F8C7A78" w14:textId="77777777" w:rsidR="00BB53C9" w:rsidRPr="00B91003" w:rsidRDefault="00BB53C9" w:rsidP="00152AA1">
            <w:pPr>
              <w:jc w:val="center"/>
              <w:rPr>
                <w:rFonts w:cs="Arial"/>
                <w:b/>
                <w:bCs/>
                <w:color w:val="FFFFFF"/>
              </w:rPr>
            </w:pPr>
            <w:r w:rsidRPr="00B91003">
              <w:rPr>
                <w:rFonts w:cs="Arial"/>
                <w:b/>
                <w:bCs/>
                <w:color w:val="FFFFFF"/>
              </w:rPr>
              <w:t>2. Projected LCFF Supplemental and/or Concentration Grants</w:t>
            </w:r>
            <w:r w:rsidRPr="00B91003">
              <w:rPr>
                <w:rFonts w:cs="Arial"/>
                <w:b/>
                <w:bCs/>
                <w:color w:val="FFFFFF"/>
              </w:rPr>
              <w:br/>
              <w:t>(Input Dollar Amount)</w:t>
            </w:r>
          </w:p>
        </w:tc>
        <w:tc>
          <w:tcPr>
            <w:tcW w:w="3060" w:type="dxa"/>
            <w:shd w:val="clear" w:color="002060" w:fill="002060"/>
            <w:vAlign w:val="center"/>
            <w:hideMark/>
          </w:tcPr>
          <w:p w14:paraId="4B433E96" w14:textId="77777777" w:rsidR="00BB53C9" w:rsidRPr="00B91003" w:rsidRDefault="00BB53C9" w:rsidP="00152AA1">
            <w:pPr>
              <w:jc w:val="center"/>
              <w:rPr>
                <w:rFonts w:cs="Arial"/>
                <w:b/>
                <w:bCs/>
                <w:color w:val="FFFFFF"/>
              </w:rPr>
            </w:pPr>
            <w:r w:rsidRPr="00B91003">
              <w:rPr>
                <w:rFonts w:cs="Arial"/>
                <w:b/>
                <w:bCs/>
                <w:color w:val="FFFFFF"/>
              </w:rPr>
              <w:t>3. Projected Percentage to Increase or Improve Services for the Coming School Year</w:t>
            </w:r>
            <w:r w:rsidRPr="00B91003">
              <w:rPr>
                <w:rFonts w:cs="Arial"/>
                <w:b/>
                <w:bCs/>
                <w:color w:val="FFFFFF"/>
              </w:rPr>
              <w:br/>
              <w:t>(2 divided by 1)</w:t>
            </w:r>
          </w:p>
        </w:tc>
        <w:tc>
          <w:tcPr>
            <w:tcW w:w="2430" w:type="dxa"/>
            <w:shd w:val="clear" w:color="002060" w:fill="002060"/>
            <w:vAlign w:val="center"/>
            <w:hideMark/>
          </w:tcPr>
          <w:p w14:paraId="6DC4D708" w14:textId="77777777" w:rsidR="00BB53C9" w:rsidRPr="00B91003" w:rsidRDefault="00BB53C9" w:rsidP="00152AA1">
            <w:pPr>
              <w:jc w:val="center"/>
              <w:rPr>
                <w:rFonts w:cs="Arial"/>
                <w:b/>
                <w:bCs/>
                <w:color w:val="FFFFFF"/>
              </w:rPr>
            </w:pPr>
            <w:r w:rsidRPr="00B91003">
              <w:rPr>
                <w:rFonts w:cs="Arial"/>
                <w:b/>
                <w:bCs/>
                <w:color w:val="FFFFFF"/>
              </w:rPr>
              <w:t>LCFF Carryover — Percentage</w:t>
            </w:r>
            <w:r w:rsidRPr="00B91003">
              <w:rPr>
                <w:rFonts w:cs="Arial"/>
                <w:b/>
                <w:bCs/>
                <w:color w:val="FFFFFF"/>
              </w:rPr>
              <w:br/>
              <w:t>(Input Percentage from Prior Year)</w:t>
            </w:r>
          </w:p>
        </w:tc>
        <w:tc>
          <w:tcPr>
            <w:tcW w:w="3024" w:type="dxa"/>
            <w:shd w:val="clear" w:color="002060" w:fill="002060"/>
            <w:vAlign w:val="center"/>
            <w:hideMark/>
          </w:tcPr>
          <w:p w14:paraId="337A463E" w14:textId="77777777" w:rsidR="00BB53C9" w:rsidRPr="00B91003" w:rsidRDefault="00BB53C9" w:rsidP="00152AA1">
            <w:pPr>
              <w:jc w:val="center"/>
              <w:rPr>
                <w:rFonts w:cs="Arial"/>
                <w:b/>
                <w:bCs/>
                <w:color w:val="FFFFFF"/>
              </w:rPr>
            </w:pPr>
            <w:r w:rsidRPr="00B91003">
              <w:rPr>
                <w:rFonts w:cs="Arial"/>
                <w:b/>
                <w:bCs/>
                <w:color w:val="FFFFFF"/>
              </w:rPr>
              <w:t>Total Percentage to Increase or Improve Services for the Coming School Year</w:t>
            </w:r>
            <w:r w:rsidRPr="00B91003">
              <w:rPr>
                <w:rFonts w:cs="Arial"/>
                <w:b/>
                <w:bCs/>
                <w:color w:val="FFFFFF"/>
              </w:rPr>
              <w:br/>
              <w:t>(3 + Carryover %)</w:t>
            </w:r>
          </w:p>
        </w:tc>
      </w:tr>
      <w:tr w:rsidR="00BB53C9" w:rsidRPr="00B91003" w14:paraId="346B22EC" w14:textId="77777777" w:rsidTr="00152AA1">
        <w:trPr>
          <w:cantSplit/>
          <w:trHeight w:val="795"/>
        </w:trPr>
        <w:tc>
          <w:tcPr>
            <w:tcW w:w="1345" w:type="dxa"/>
            <w:shd w:val="clear" w:color="BDD6EE" w:fill="BDD6EE"/>
            <w:vAlign w:val="center"/>
            <w:hideMark/>
          </w:tcPr>
          <w:p w14:paraId="248EDE15" w14:textId="77777777" w:rsidR="00BB53C9" w:rsidRPr="00B91003" w:rsidRDefault="00BB53C9" w:rsidP="00152AA1">
            <w:pPr>
              <w:jc w:val="center"/>
              <w:rPr>
                <w:rFonts w:cs="Arial"/>
                <w:color w:val="000000"/>
              </w:rPr>
            </w:pPr>
            <w:r w:rsidRPr="00B91003">
              <w:rPr>
                <w:rFonts w:cs="Arial"/>
                <w:color w:val="000000"/>
              </w:rPr>
              <w:t>[Input LCAP Year]</w:t>
            </w:r>
          </w:p>
        </w:tc>
        <w:tc>
          <w:tcPr>
            <w:tcW w:w="1952" w:type="dxa"/>
            <w:shd w:val="clear" w:color="BDD6EE" w:fill="BDD6EE"/>
            <w:noWrap/>
            <w:vAlign w:val="center"/>
            <w:hideMark/>
          </w:tcPr>
          <w:p w14:paraId="17EA90CA" w14:textId="77777777" w:rsidR="00BB53C9" w:rsidRPr="00B91003" w:rsidRDefault="00BB53C9" w:rsidP="00152AA1">
            <w:pPr>
              <w:jc w:val="center"/>
              <w:rPr>
                <w:rFonts w:cs="Arial"/>
                <w:color w:val="000000"/>
              </w:rPr>
            </w:pPr>
            <w:r w:rsidRPr="00B91003">
              <w:rPr>
                <w:rFonts w:cs="Arial"/>
                <w:color w:val="000000"/>
              </w:rPr>
              <w:t>$[Input Projected LCFF Base Grant]</w:t>
            </w:r>
          </w:p>
        </w:tc>
        <w:tc>
          <w:tcPr>
            <w:tcW w:w="3448" w:type="dxa"/>
            <w:shd w:val="clear" w:color="BDD6EE" w:fill="BDD6EE"/>
            <w:noWrap/>
            <w:vAlign w:val="center"/>
            <w:hideMark/>
          </w:tcPr>
          <w:p w14:paraId="1CC161F6" w14:textId="77777777" w:rsidR="00BB53C9" w:rsidRPr="00B91003" w:rsidRDefault="00BB53C9" w:rsidP="00152AA1">
            <w:pPr>
              <w:jc w:val="center"/>
              <w:rPr>
                <w:rFonts w:cs="Arial"/>
                <w:color w:val="000000"/>
              </w:rPr>
            </w:pPr>
            <w:r w:rsidRPr="00B91003">
              <w:rPr>
                <w:rFonts w:cs="Arial"/>
                <w:color w:val="000000"/>
              </w:rPr>
              <w:t xml:space="preserve">$[Input Projected LCFF Supplemental and/or Concentration Grants] </w:t>
            </w:r>
          </w:p>
        </w:tc>
        <w:tc>
          <w:tcPr>
            <w:tcW w:w="3060" w:type="dxa"/>
            <w:shd w:val="clear" w:color="BDD6EE" w:fill="BDD6EE"/>
            <w:noWrap/>
            <w:vAlign w:val="center"/>
            <w:hideMark/>
          </w:tcPr>
          <w:p w14:paraId="41D7E645" w14:textId="77777777" w:rsidR="00BB53C9" w:rsidRPr="00B91003" w:rsidRDefault="00BB53C9" w:rsidP="00152AA1">
            <w:pPr>
              <w:jc w:val="center"/>
              <w:rPr>
                <w:rFonts w:cs="Arial"/>
                <w:color w:val="000000"/>
              </w:rPr>
            </w:pPr>
            <w:r w:rsidRPr="00B91003">
              <w:rPr>
                <w:rFonts w:cs="Arial"/>
                <w:color w:val="000000"/>
              </w:rPr>
              <w:t>[Input Projected Percentage to Increase or Improve Services for the Coming School Year]%</w:t>
            </w:r>
          </w:p>
        </w:tc>
        <w:tc>
          <w:tcPr>
            <w:tcW w:w="2430" w:type="dxa"/>
            <w:shd w:val="clear" w:color="BDD6EE" w:fill="BDD6EE"/>
            <w:noWrap/>
            <w:vAlign w:val="center"/>
            <w:hideMark/>
          </w:tcPr>
          <w:p w14:paraId="12A9BEFC" w14:textId="77777777" w:rsidR="00BB53C9" w:rsidRPr="00B91003" w:rsidRDefault="00BB53C9" w:rsidP="00152AA1">
            <w:pPr>
              <w:jc w:val="center"/>
              <w:rPr>
                <w:rFonts w:cs="Arial"/>
                <w:color w:val="000000"/>
              </w:rPr>
            </w:pPr>
            <w:r w:rsidRPr="00B91003">
              <w:rPr>
                <w:rFonts w:cs="Arial"/>
                <w:color w:val="000000"/>
              </w:rPr>
              <w:t>[Input LCFF Carryover — Percentage]%</w:t>
            </w:r>
          </w:p>
        </w:tc>
        <w:tc>
          <w:tcPr>
            <w:tcW w:w="3024" w:type="dxa"/>
            <w:shd w:val="clear" w:color="BDD6EE" w:fill="BDD6EE"/>
            <w:noWrap/>
            <w:vAlign w:val="center"/>
            <w:hideMark/>
          </w:tcPr>
          <w:p w14:paraId="15107BD4" w14:textId="77777777" w:rsidR="00BB53C9" w:rsidRPr="00B91003" w:rsidRDefault="00BB53C9" w:rsidP="00152AA1">
            <w:pPr>
              <w:jc w:val="center"/>
              <w:rPr>
                <w:rFonts w:cs="Arial"/>
                <w:color w:val="000000"/>
              </w:rPr>
            </w:pPr>
            <w:r w:rsidRPr="00B91003">
              <w:rPr>
                <w:rFonts w:cs="Arial"/>
                <w:color w:val="000000"/>
              </w:rPr>
              <w:t>[Input Total Percentage to Increase or Improve Services for the Coming School Year]%</w:t>
            </w:r>
          </w:p>
        </w:tc>
      </w:tr>
    </w:tbl>
    <w:p w14:paraId="0D278656"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 2</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BB53C9" w:rsidRPr="00B91003" w14:paraId="6BB292E3" w14:textId="77777777" w:rsidTr="00152AA1">
        <w:trPr>
          <w:cantSplit/>
          <w:trHeight w:val="398"/>
          <w:tblHeader/>
        </w:trPr>
        <w:tc>
          <w:tcPr>
            <w:tcW w:w="0" w:type="auto"/>
            <w:shd w:val="clear" w:color="auto" w:fill="002060"/>
            <w:vAlign w:val="center"/>
          </w:tcPr>
          <w:p w14:paraId="4059597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w:t>
            </w:r>
          </w:p>
        </w:tc>
        <w:tc>
          <w:tcPr>
            <w:tcW w:w="0" w:type="auto"/>
            <w:shd w:val="clear" w:color="auto" w:fill="002060"/>
            <w:noWrap/>
            <w:vAlign w:val="center"/>
            <w:hideMark/>
          </w:tcPr>
          <w:p w14:paraId="3ECA54B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0" w:type="auto"/>
            <w:shd w:val="clear" w:color="auto" w:fill="002060"/>
            <w:noWrap/>
            <w:vAlign w:val="center"/>
            <w:hideMark/>
          </w:tcPr>
          <w:p w14:paraId="731FED0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Other State Funds</w:t>
            </w:r>
          </w:p>
        </w:tc>
        <w:tc>
          <w:tcPr>
            <w:tcW w:w="0" w:type="auto"/>
            <w:shd w:val="clear" w:color="auto" w:fill="002060"/>
            <w:noWrap/>
            <w:vAlign w:val="center"/>
            <w:hideMark/>
          </w:tcPr>
          <w:p w14:paraId="2AD61B5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Local Funds</w:t>
            </w:r>
          </w:p>
        </w:tc>
        <w:tc>
          <w:tcPr>
            <w:tcW w:w="0" w:type="auto"/>
            <w:shd w:val="clear" w:color="auto" w:fill="002060"/>
            <w:noWrap/>
            <w:vAlign w:val="center"/>
            <w:hideMark/>
          </w:tcPr>
          <w:p w14:paraId="72E47A3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Federal Funds</w:t>
            </w:r>
          </w:p>
        </w:tc>
        <w:tc>
          <w:tcPr>
            <w:tcW w:w="0" w:type="auto"/>
            <w:shd w:val="clear" w:color="auto" w:fill="002060"/>
            <w:noWrap/>
            <w:vAlign w:val="center"/>
            <w:hideMark/>
          </w:tcPr>
          <w:p w14:paraId="4230F84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Funds</w:t>
            </w:r>
          </w:p>
        </w:tc>
      </w:tr>
      <w:tr w:rsidR="00BB53C9" w:rsidRPr="00B91003" w14:paraId="5B721798" w14:textId="77777777" w:rsidTr="00152AA1">
        <w:trPr>
          <w:cantSplit/>
          <w:trHeight w:val="398"/>
        </w:trPr>
        <w:tc>
          <w:tcPr>
            <w:tcW w:w="0" w:type="auto"/>
            <w:shd w:val="clear" w:color="BDD7EE" w:fill="BDD7EE"/>
            <w:vAlign w:val="center"/>
          </w:tcPr>
          <w:p w14:paraId="3CBA0467" w14:textId="77777777" w:rsidR="00BB53C9" w:rsidRPr="00B91003" w:rsidRDefault="00BB53C9" w:rsidP="00152AA1">
            <w:pPr>
              <w:jc w:val="center"/>
              <w:rPr>
                <w:rFonts w:cs="Arial"/>
                <w:color w:val="000000"/>
              </w:rPr>
            </w:pPr>
            <w:r w:rsidRPr="00B91003">
              <w:rPr>
                <w:rFonts w:cs="Arial"/>
                <w:color w:val="000000"/>
              </w:rPr>
              <w:t>Totals:</w:t>
            </w:r>
          </w:p>
        </w:tc>
        <w:tc>
          <w:tcPr>
            <w:tcW w:w="0" w:type="auto"/>
            <w:shd w:val="clear" w:color="BDD7EE" w:fill="BDD7EE"/>
            <w:noWrap/>
            <w:vAlign w:val="center"/>
            <w:hideMark/>
          </w:tcPr>
          <w:p w14:paraId="4747B9A9" w14:textId="77777777" w:rsidR="00BB53C9" w:rsidRPr="00B91003" w:rsidRDefault="00BB53C9" w:rsidP="00152AA1">
            <w:pPr>
              <w:jc w:val="center"/>
              <w:rPr>
                <w:rFonts w:cs="Arial"/>
                <w:color w:val="000000"/>
              </w:rPr>
            </w:pPr>
            <w:r w:rsidRPr="00B91003">
              <w:rPr>
                <w:rFonts w:cs="Arial"/>
                <w:color w:val="000000"/>
              </w:rPr>
              <w:t xml:space="preserve"> $[Total LCFF Funds] </w:t>
            </w:r>
          </w:p>
        </w:tc>
        <w:tc>
          <w:tcPr>
            <w:tcW w:w="0" w:type="auto"/>
            <w:shd w:val="clear" w:color="BDD7EE" w:fill="BDD7EE"/>
            <w:noWrap/>
            <w:vAlign w:val="center"/>
            <w:hideMark/>
          </w:tcPr>
          <w:p w14:paraId="25AA64DC" w14:textId="77777777" w:rsidR="00BB53C9" w:rsidRPr="00B91003" w:rsidRDefault="00BB53C9" w:rsidP="00152AA1">
            <w:pPr>
              <w:jc w:val="center"/>
              <w:rPr>
                <w:rFonts w:cs="Arial"/>
                <w:color w:val="000000"/>
              </w:rPr>
            </w:pPr>
            <w:r w:rsidRPr="00B91003">
              <w:rPr>
                <w:rFonts w:cs="Arial"/>
                <w:color w:val="000000"/>
              </w:rPr>
              <w:t xml:space="preserve"> $[Total Other State Funds] </w:t>
            </w:r>
          </w:p>
        </w:tc>
        <w:tc>
          <w:tcPr>
            <w:tcW w:w="0" w:type="auto"/>
            <w:shd w:val="clear" w:color="BDD7EE" w:fill="BDD7EE"/>
            <w:noWrap/>
            <w:vAlign w:val="center"/>
            <w:hideMark/>
          </w:tcPr>
          <w:p w14:paraId="14EC04F2" w14:textId="77777777" w:rsidR="00BB53C9" w:rsidRPr="00B91003" w:rsidRDefault="00BB53C9" w:rsidP="00152AA1">
            <w:pPr>
              <w:jc w:val="center"/>
              <w:rPr>
                <w:rFonts w:cs="Arial"/>
                <w:color w:val="000000"/>
              </w:rPr>
            </w:pPr>
            <w:r w:rsidRPr="00B91003">
              <w:rPr>
                <w:rFonts w:cs="Arial"/>
                <w:color w:val="000000"/>
              </w:rPr>
              <w:t xml:space="preserve"> $[Total Local Funds] </w:t>
            </w:r>
          </w:p>
        </w:tc>
        <w:tc>
          <w:tcPr>
            <w:tcW w:w="0" w:type="auto"/>
            <w:shd w:val="clear" w:color="BDD7EE" w:fill="BDD7EE"/>
            <w:noWrap/>
            <w:vAlign w:val="center"/>
            <w:hideMark/>
          </w:tcPr>
          <w:p w14:paraId="3D867428" w14:textId="77777777" w:rsidR="00BB53C9" w:rsidRPr="00B91003" w:rsidRDefault="00BB53C9" w:rsidP="00152AA1">
            <w:pPr>
              <w:jc w:val="center"/>
              <w:rPr>
                <w:rFonts w:cs="Arial"/>
                <w:color w:val="000000"/>
              </w:rPr>
            </w:pPr>
            <w:r w:rsidRPr="00B91003">
              <w:rPr>
                <w:rFonts w:cs="Arial"/>
                <w:color w:val="000000"/>
              </w:rPr>
              <w:t xml:space="preserve"> $[Total Federal Funds] </w:t>
            </w:r>
          </w:p>
        </w:tc>
        <w:tc>
          <w:tcPr>
            <w:tcW w:w="0" w:type="auto"/>
            <w:shd w:val="clear" w:color="BDD7EE" w:fill="BDD7EE"/>
            <w:noWrap/>
            <w:vAlign w:val="center"/>
            <w:hideMark/>
          </w:tcPr>
          <w:p w14:paraId="6A22FDDE" w14:textId="77777777" w:rsidR="00BB53C9" w:rsidRPr="00B91003" w:rsidRDefault="00BB53C9" w:rsidP="00152AA1">
            <w:pPr>
              <w:jc w:val="center"/>
              <w:rPr>
                <w:rFonts w:cs="Arial"/>
                <w:color w:val="000000"/>
              </w:rPr>
            </w:pPr>
            <w:r w:rsidRPr="00B91003">
              <w:rPr>
                <w:rFonts w:cs="Arial"/>
                <w:color w:val="000000"/>
              </w:rPr>
              <w:t xml:space="preserve"> $Total Funds] </w:t>
            </w:r>
          </w:p>
        </w:tc>
      </w:tr>
    </w:tbl>
    <w:p w14:paraId="43001C47"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 3</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lists the total planned expenditures for personnel and non-personnel."/>
      </w:tblPr>
      <w:tblGrid>
        <w:gridCol w:w="2231"/>
        <w:gridCol w:w="2725"/>
      </w:tblGrid>
      <w:tr w:rsidR="00BB53C9" w:rsidRPr="00B91003" w14:paraId="20A49729" w14:textId="77777777" w:rsidTr="00152AA1">
        <w:trPr>
          <w:cantSplit/>
          <w:trHeight w:val="398"/>
          <w:tblHeader/>
        </w:trPr>
        <w:tc>
          <w:tcPr>
            <w:tcW w:w="0" w:type="auto"/>
            <w:shd w:val="clear" w:color="auto" w:fill="002060"/>
            <w:noWrap/>
            <w:vAlign w:val="center"/>
            <w:hideMark/>
          </w:tcPr>
          <w:p w14:paraId="7649A58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Personnel</w:t>
            </w:r>
          </w:p>
        </w:tc>
        <w:tc>
          <w:tcPr>
            <w:tcW w:w="0" w:type="auto"/>
            <w:shd w:val="clear" w:color="auto" w:fill="002060"/>
            <w:noWrap/>
            <w:vAlign w:val="center"/>
            <w:hideMark/>
          </w:tcPr>
          <w:p w14:paraId="025F64A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Non-personnel</w:t>
            </w:r>
          </w:p>
        </w:tc>
      </w:tr>
      <w:tr w:rsidR="00BB53C9" w:rsidRPr="00B91003" w14:paraId="5F0360A0" w14:textId="77777777" w:rsidTr="00152AA1">
        <w:trPr>
          <w:cantSplit/>
          <w:trHeight w:val="398"/>
        </w:trPr>
        <w:tc>
          <w:tcPr>
            <w:tcW w:w="0" w:type="auto"/>
            <w:shd w:val="clear" w:color="BDD7EE" w:fill="BDD7EE"/>
            <w:noWrap/>
            <w:vAlign w:val="center"/>
            <w:hideMark/>
          </w:tcPr>
          <w:p w14:paraId="6547C07C" w14:textId="77777777" w:rsidR="00BB53C9" w:rsidRPr="00B91003" w:rsidRDefault="00BB53C9" w:rsidP="00152AA1">
            <w:pPr>
              <w:jc w:val="center"/>
              <w:rPr>
                <w:rFonts w:cs="Arial"/>
                <w:color w:val="000000"/>
              </w:rPr>
            </w:pPr>
            <w:r w:rsidRPr="00B91003">
              <w:rPr>
                <w:rFonts w:cs="Arial"/>
                <w:color w:val="000000"/>
              </w:rPr>
              <w:t xml:space="preserve"> $[Total Personnel] </w:t>
            </w:r>
          </w:p>
        </w:tc>
        <w:tc>
          <w:tcPr>
            <w:tcW w:w="0" w:type="auto"/>
            <w:shd w:val="clear" w:color="BDD7EE" w:fill="BDD7EE"/>
            <w:noWrap/>
            <w:vAlign w:val="center"/>
            <w:hideMark/>
          </w:tcPr>
          <w:p w14:paraId="0CB0358F" w14:textId="77777777" w:rsidR="00BB53C9" w:rsidRPr="00B91003" w:rsidRDefault="00BB53C9" w:rsidP="00152AA1">
            <w:pPr>
              <w:jc w:val="center"/>
              <w:rPr>
                <w:rFonts w:cs="Arial"/>
                <w:color w:val="000000"/>
              </w:rPr>
            </w:pPr>
            <w:r w:rsidRPr="00B91003">
              <w:rPr>
                <w:rFonts w:cs="Arial"/>
                <w:color w:val="000000"/>
              </w:rPr>
              <w:t xml:space="preserve"> $[Total Non-personnel] </w:t>
            </w:r>
          </w:p>
        </w:tc>
      </w:tr>
    </w:tbl>
    <w:p w14:paraId="1F9EC460"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28E06015" w14:textId="77777777" w:rsidR="00BB53C9" w:rsidRPr="00B91003" w:rsidRDefault="00BB53C9" w:rsidP="00BB53C9">
      <w:pPr>
        <w:keepNext/>
        <w:pageBreakBefore/>
        <w:spacing w:before="240" w:after="160" w:line="259" w:lineRule="auto"/>
        <w:rPr>
          <w:rFonts w:eastAsiaTheme="minorHAnsi" w:cs="Arial"/>
          <w:b/>
        </w:rPr>
      </w:pPr>
      <w:r w:rsidRPr="00B91003">
        <w:rPr>
          <w:rFonts w:eastAsiaTheme="minorHAnsi" w:cs="Arial"/>
          <w:b/>
          <w:szCs w:val="20"/>
        </w:rPr>
        <w:lastRenderedPageBreak/>
        <w:t xml:space="preserve">Table 1: </w:t>
      </w:r>
      <w:r w:rsidRPr="00B91003">
        <w:rPr>
          <w:rFonts w:eastAsiaTheme="minorHAnsi" w:cs="Arial"/>
          <w:b/>
        </w:rPr>
        <w:t>[LCAP Year] Total Planned Expenditures Table 4</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BB53C9" w:rsidRPr="00B91003" w14:paraId="6AD00B88" w14:textId="77777777" w:rsidTr="00152AA1">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42D2CAD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BBD53D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945DA2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7CF312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29EAD3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C6717D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A09F07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A5BC86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E23B47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Time Span</w:t>
            </w:r>
          </w:p>
        </w:tc>
      </w:tr>
      <w:tr w:rsidR="00BB53C9" w:rsidRPr="00B91003" w14:paraId="6CB4ADCD" w14:textId="77777777" w:rsidTr="00152AA1">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A573E71" w14:textId="77777777" w:rsidR="00BB53C9" w:rsidRPr="00B91003" w:rsidRDefault="00BB53C9" w:rsidP="00152AA1">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0034D65" w14:textId="77777777" w:rsidR="00BB53C9" w:rsidRPr="00B91003" w:rsidRDefault="00BB53C9" w:rsidP="00152AA1">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BCD516" w14:textId="77777777" w:rsidR="00BB53C9" w:rsidRPr="00B91003" w:rsidRDefault="00BB53C9" w:rsidP="00152AA1">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C478C14" w14:textId="77777777" w:rsidR="00BB53C9" w:rsidRPr="00B91003" w:rsidRDefault="00BB53C9" w:rsidP="00152AA1">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FD5A200" w14:textId="77777777" w:rsidR="00BB53C9" w:rsidRPr="00B91003" w:rsidRDefault="00BB53C9" w:rsidP="00152AA1">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1B49F76" w14:textId="77777777" w:rsidR="00BB53C9" w:rsidRPr="00B91003" w:rsidRDefault="00BB53C9" w:rsidP="00152AA1">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95633F3" w14:textId="77777777" w:rsidR="00BB53C9" w:rsidRPr="00B91003" w:rsidRDefault="00BB53C9" w:rsidP="00152AA1">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13F96B" w14:textId="77777777" w:rsidR="00BB53C9" w:rsidRPr="00B91003" w:rsidRDefault="00BB53C9" w:rsidP="00152AA1">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8547FB9" w14:textId="77777777" w:rsidR="00BB53C9" w:rsidRPr="00B91003" w:rsidRDefault="00BB53C9" w:rsidP="00152AA1">
            <w:pPr>
              <w:jc w:val="center"/>
              <w:rPr>
                <w:rFonts w:cs="Arial"/>
                <w:color w:val="000000"/>
              </w:rPr>
            </w:pPr>
            <w:r w:rsidRPr="00B91003">
              <w:rPr>
                <w:rFonts w:cs="Arial"/>
                <w:color w:val="000000"/>
              </w:rPr>
              <w:t>[Insert Time Span]</w:t>
            </w:r>
          </w:p>
        </w:tc>
      </w:tr>
      <w:tr w:rsidR="00BB53C9" w:rsidRPr="00B91003" w14:paraId="4E9F1B15" w14:textId="77777777" w:rsidTr="00152AA1">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6A7C8A41" w14:textId="77777777" w:rsidR="00BB53C9" w:rsidRPr="00B91003" w:rsidRDefault="00BB53C9" w:rsidP="00152AA1">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6D0D853" w14:textId="77777777" w:rsidR="00BB53C9" w:rsidRPr="00B91003" w:rsidRDefault="00BB53C9" w:rsidP="00152AA1">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507B387" w14:textId="77777777" w:rsidR="00BB53C9" w:rsidRPr="00B91003" w:rsidRDefault="00BB53C9" w:rsidP="00152AA1">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37F37E8" w14:textId="77777777" w:rsidR="00BB53C9" w:rsidRPr="00B91003" w:rsidRDefault="00BB53C9" w:rsidP="00152AA1">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2908E67" w14:textId="77777777" w:rsidR="00BB53C9" w:rsidRPr="00B91003" w:rsidRDefault="00BB53C9" w:rsidP="00152AA1">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EB3FE6D" w14:textId="77777777" w:rsidR="00BB53C9" w:rsidRPr="00B91003" w:rsidRDefault="00BB53C9" w:rsidP="00152AA1">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A3482D9" w14:textId="77777777" w:rsidR="00BB53C9" w:rsidRPr="00B91003" w:rsidRDefault="00BB53C9" w:rsidP="00152AA1">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B8CA437" w14:textId="77777777" w:rsidR="00BB53C9" w:rsidRPr="00B91003" w:rsidRDefault="00BB53C9" w:rsidP="00152AA1">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D847C3E" w14:textId="77777777" w:rsidR="00BB53C9" w:rsidRPr="00B91003" w:rsidRDefault="00BB53C9" w:rsidP="00152AA1">
            <w:pPr>
              <w:jc w:val="center"/>
              <w:rPr>
                <w:rFonts w:cs="Arial"/>
                <w:color w:val="000000"/>
              </w:rPr>
            </w:pPr>
            <w:r w:rsidRPr="00B91003">
              <w:rPr>
                <w:rFonts w:cs="Arial"/>
                <w:color w:val="000000"/>
              </w:rPr>
              <w:t>[Insert Time Span]</w:t>
            </w:r>
          </w:p>
        </w:tc>
      </w:tr>
    </w:tbl>
    <w:p w14:paraId="48DED62F" w14:textId="77777777" w:rsidR="00BB53C9" w:rsidRPr="00B91003" w:rsidRDefault="00BB53C9" w:rsidP="00BB53C9">
      <w:pPr>
        <w:spacing w:before="240" w:after="160" w:line="259" w:lineRule="auto"/>
        <w:rPr>
          <w:rFonts w:eastAsiaTheme="minorHAnsi" w:cs="Arial"/>
          <w:b/>
        </w:rPr>
      </w:pPr>
      <w:r w:rsidRPr="00B91003">
        <w:rPr>
          <w:rFonts w:eastAsiaTheme="minorHAnsi" w:cs="Arial"/>
          <w:b/>
          <w:szCs w:val="20"/>
        </w:rPr>
        <w:t xml:space="preserve">Table 1: </w:t>
      </w:r>
      <w:r w:rsidRPr="00B91003">
        <w:rPr>
          <w:rFonts w:eastAsiaTheme="minorHAnsi" w:cs="Arial"/>
          <w:b/>
        </w:rPr>
        <w:t>[LCAP Year] Total Planned Expenditures Table 5</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BB53C9" w:rsidRPr="00B91003" w14:paraId="795958F9" w14:textId="77777777" w:rsidTr="00152AA1">
        <w:trPr>
          <w:cantSplit/>
          <w:trHeight w:val="829"/>
          <w:tblHeader/>
        </w:trPr>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27CBB5F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Personnel</w:t>
            </w:r>
          </w:p>
        </w:tc>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4D0FDBD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Non-personnel</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747148D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3903CDA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Other State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61F6259C"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Local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3B0DC19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Federal Funds</w:t>
            </w:r>
          </w:p>
        </w:tc>
        <w:tc>
          <w:tcPr>
            <w:tcW w:w="1907"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19C98C1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Funds</w:t>
            </w:r>
          </w:p>
        </w:tc>
        <w:tc>
          <w:tcPr>
            <w:tcW w:w="1907"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6410F379" w14:textId="77777777" w:rsidR="00BB53C9" w:rsidRPr="00B91003" w:rsidRDefault="00BB53C9" w:rsidP="00152AA1">
            <w:pPr>
              <w:jc w:val="center"/>
              <w:rPr>
                <w:rFonts w:cs="Arial"/>
                <w:b/>
                <w:bCs/>
                <w:color w:val="FFFFFF" w:themeColor="background1"/>
              </w:rPr>
            </w:pPr>
            <w:r w:rsidRPr="00B91003">
              <w:rPr>
                <w:rFonts w:cs="Arial"/>
                <w:b/>
                <w:bCs/>
                <w:color w:val="FFFFFF"/>
              </w:rPr>
              <w:t>Planned Percentage of Improved Services</w:t>
            </w:r>
          </w:p>
        </w:tc>
      </w:tr>
      <w:tr w:rsidR="00BB53C9" w:rsidRPr="00B91003" w14:paraId="17EA9572" w14:textId="77777777" w:rsidTr="00152AA1">
        <w:trPr>
          <w:cantSplit/>
          <w:trHeight w:val="300"/>
        </w:trPr>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3B7377F" w14:textId="77777777" w:rsidR="00BB53C9" w:rsidRPr="00B91003" w:rsidRDefault="00BB53C9" w:rsidP="00152AA1">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6D90AD5" w14:textId="77777777" w:rsidR="00BB53C9" w:rsidRPr="00B91003" w:rsidRDefault="00BB53C9" w:rsidP="00152AA1">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F81656B" w14:textId="77777777" w:rsidR="00BB53C9" w:rsidRPr="00B91003" w:rsidRDefault="00BB53C9" w:rsidP="00152AA1">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21CA420" w14:textId="77777777" w:rsidR="00BB53C9" w:rsidRPr="00B91003" w:rsidRDefault="00BB53C9" w:rsidP="00152AA1">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FD10278" w14:textId="77777777" w:rsidR="00BB53C9" w:rsidRPr="00B91003" w:rsidRDefault="00BB53C9" w:rsidP="00152AA1">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0587AD5" w14:textId="77777777" w:rsidR="00BB53C9" w:rsidRPr="00B91003" w:rsidRDefault="00BB53C9" w:rsidP="00152AA1">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4D6D0190" w14:textId="77777777" w:rsidR="00BB53C9" w:rsidRPr="00B91003" w:rsidRDefault="00BB53C9" w:rsidP="00152AA1">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69E1D663" w14:textId="77777777" w:rsidR="00BB53C9" w:rsidRPr="00B91003" w:rsidRDefault="00BB53C9" w:rsidP="00152AA1">
            <w:pPr>
              <w:jc w:val="center"/>
              <w:rPr>
                <w:rFonts w:cs="Arial"/>
                <w:color w:val="000000"/>
              </w:rPr>
            </w:pPr>
            <w:r w:rsidRPr="00B91003">
              <w:rPr>
                <w:rFonts w:cs="Arial"/>
                <w:color w:val="000000"/>
              </w:rPr>
              <w:t>[Insert Percentage]%</w:t>
            </w:r>
          </w:p>
        </w:tc>
      </w:tr>
      <w:tr w:rsidR="00BB53C9" w:rsidRPr="00B91003" w14:paraId="0FD6E768" w14:textId="77777777" w:rsidTr="00152AA1">
        <w:trPr>
          <w:cantSplit/>
          <w:trHeight w:val="300"/>
        </w:trPr>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1D73E519" w14:textId="77777777" w:rsidR="00BB53C9" w:rsidRPr="00B91003" w:rsidRDefault="00BB53C9" w:rsidP="00152AA1">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0228A9C8" w14:textId="77777777" w:rsidR="00BB53C9" w:rsidRPr="00B91003" w:rsidRDefault="00BB53C9" w:rsidP="00152AA1">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6D060BE2" w14:textId="77777777" w:rsidR="00BB53C9" w:rsidRPr="00B91003" w:rsidRDefault="00BB53C9" w:rsidP="00152AA1">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1C02E015" w14:textId="77777777" w:rsidR="00BB53C9" w:rsidRPr="00B91003" w:rsidRDefault="00BB53C9" w:rsidP="00152AA1">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355B3D4D" w14:textId="77777777" w:rsidR="00BB53C9" w:rsidRPr="00B91003" w:rsidRDefault="00BB53C9" w:rsidP="00152AA1">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084B8B3E" w14:textId="77777777" w:rsidR="00BB53C9" w:rsidRPr="00B91003" w:rsidRDefault="00BB53C9" w:rsidP="00152AA1">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55297BF3" w14:textId="77777777" w:rsidR="00BB53C9" w:rsidRPr="00B91003" w:rsidRDefault="00BB53C9" w:rsidP="00152AA1">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3384FC7C" w14:textId="77777777" w:rsidR="00BB53C9" w:rsidRPr="00B91003" w:rsidRDefault="00BB53C9" w:rsidP="00152AA1">
            <w:pPr>
              <w:jc w:val="center"/>
              <w:rPr>
                <w:rFonts w:cs="Arial"/>
                <w:color w:val="000000"/>
              </w:rPr>
            </w:pPr>
            <w:r w:rsidRPr="00B91003">
              <w:rPr>
                <w:rFonts w:cs="Arial"/>
                <w:color w:val="000000"/>
              </w:rPr>
              <w:t>[Insert Percentage]%</w:t>
            </w:r>
          </w:p>
        </w:tc>
      </w:tr>
    </w:tbl>
    <w:p w14:paraId="427849C3"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1BB29489" w14:textId="77777777" w:rsidR="00BB53C9" w:rsidRPr="00B91003" w:rsidRDefault="00BB53C9" w:rsidP="00BB53C9">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Contributing Actions Table 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BB53C9" w:rsidRPr="00B91003" w14:paraId="605E6F27" w14:textId="77777777" w:rsidTr="00152AA1">
        <w:trPr>
          <w:cantSplit/>
          <w:trHeight w:val="1260"/>
          <w:tblHeader/>
        </w:trPr>
        <w:tc>
          <w:tcPr>
            <w:tcW w:w="2177" w:type="dxa"/>
            <w:shd w:val="clear" w:color="auto" w:fill="002060"/>
            <w:vAlign w:val="center"/>
            <w:hideMark/>
          </w:tcPr>
          <w:p w14:paraId="2CF90551" w14:textId="77777777" w:rsidR="00BB53C9" w:rsidRPr="00B91003" w:rsidRDefault="00BB53C9" w:rsidP="00152AA1">
            <w:pPr>
              <w:jc w:val="center"/>
              <w:rPr>
                <w:rFonts w:cs="Arial"/>
                <w:b/>
                <w:bCs/>
                <w:color w:val="FFFFFF"/>
              </w:rPr>
            </w:pPr>
            <w:r w:rsidRPr="00B91003">
              <w:rPr>
                <w:rFonts w:cs="Arial"/>
                <w:b/>
                <w:bCs/>
                <w:color w:val="FFFFFF"/>
              </w:rPr>
              <w:t>1. Projected LCFF Base Grant</w:t>
            </w:r>
          </w:p>
        </w:tc>
        <w:tc>
          <w:tcPr>
            <w:tcW w:w="2178" w:type="dxa"/>
            <w:shd w:val="clear" w:color="auto" w:fill="002060"/>
            <w:vAlign w:val="center"/>
          </w:tcPr>
          <w:p w14:paraId="684DBB15" w14:textId="77777777" w:rsidR="00BB53C9" w:rsidRPr="00B91003" w:rsidRDefault="00BB53C9" w:rsidP="00152AA1">
            <w:pPr>
              <w:jc w:val="center"/>
              <w:rPr>
                <w:rFonts w:cs="Arial"/>
                <w:b/>
                <w:bCs/>
                <w:color w:val="FFFFFF"/>
              </w:rPr>
            </w:pPr>
            <w:r w:rsidRPr="00B91003">
              <w:rPr>
                <w:rFonts w:cs="Arial"/>
                <w:b/>
                <w:bCs/>
                <w:color w:val="FFFFFF"/>
              </w:rPr>
              <w:t>2. Projected LCFF Supplemental and/or Concentration Grants</w:t>
            </w:r>
          </w:p>
        </w:tc>
        <w:tc>
          <w:tcPr>
            <w:tcW w:w="2179" w:type="dxa"/>
            <w:shd w:val="clear" w:color="auto" w:fill="002060"/>
            <w:vAlign w:val="center"/>
          </w:tcPr>
          <w:p w14:paraId="090EF97C" w14:textId="77777777" w:rsidR="00BB53C9" w:rsidRPr="00B91003" w:rsidRDefault="00BB53C9" w:rsidP="00152AA1">
            <w:pPr>
              <w:jc w:val="center"/>
              <w:rPr>
                <w:rFonts w:cs="Arial"/>
                <w:b/>
                <w:bCs/>
                <w:color w:val="FFFFFF"/>
              </w:rPr>
            </w:pPr>
            <w:r w:rsidRPr="00B91003">
              <w:rPr>
                <w:rFonts w:cs="Arial"/>
                <w:b/>
                <w:bCs/>
                <w:color w:val="FFFFFF"/>
              </w:rPr>
              <w:t>3. Projected Percentage to Increase or Improve Services for the Coming School Year</w:t>
            </w:r>
          </w:p>
          <w:p w14:paraId="1E85D042" w14:textId="77777777" w:rsidR="00BB53C9" w:rsidRPr="00B91003" w:rsidRDefault="00BB53C9" w:rsidP="00152AA1">
            <w:pPr>
              <w:jc w:val="center"/>
              <w:rPr>
                <w:rFonts w:cs="Arial"/>
                <w:b/>
                <w:bCs/>
                <w:color w:val="FFFFFF"/>
              </w:rPr>
            </w:pPr>
            <w:r w:rsidRPr="00B91003">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0E932F06" w14:textId="77777777" w:rsidR="00BB53C9" w:rsidRPr="00B91003" w:rsidRDefault="00BB53C9" w:rsidP="00152AA1">
            <w:pPr>
              <w:jc w:val="center"/>
              <w:rPr>
                <w:rFonts w:cs="Arial"/>
                <w:b/>
                <w:bCs/>
                <w:color w:val="FFFFFF"/>
              </w:rPr>
            </w:pPr>
            <w:r w:rsidRPr="00B91003">
              <w:rPr>
                <w:rFonts w:cs="Arial"/>
                <w:b/>
                <w:bCs/>
                <w:color w:val="FFFFFF"/>
              </w:rPr>
              <w:t>LCFF Carryover — Percentage</w:t>
            </w:r>
            <w:r w:rsidRPr="00B91003">
              <w:rPr>
                <w:rFonts w:cs="Arial"/>
                <w:b/>
                <w:bCs/>
                <w:color w:val="FFFFFF"/>
              </w:rPr>
              <w:br/>
              <w:t>(Percentage from Prior Year)</w:t>
            </w:r>
          </w:p>
        </w:tc>
        <w:tc>
          <w:tcPr>
            <w:tcW w:w="2180" w:type="dxa"/>
            <w:shd w:val="clear" w:color="auto" w:fill="002060"/>
            <w:vAlign w:val="center"/>
            <w:hideMark/>
          </w:tcPr>
          <w:p w14:paraId="3F7FB1C0" w14:textId="77777777" w:rsidR="00BB53C9" w:rsidRPr="00B91003" w:rsidRDefault="00BB53C9" w:rsidP="00152AA1">
            <w:pPr>
              <w:jc w:val="center"/>
              <w:rPr>
                <w:rFonts w:cs="Arial"/>
                <w:b/>
                <w:bCs/>
                <w:color w:val="FFFFFF"/>
              </w:rPr>
            </w:pPr>
            <w:r w:rsidRPr="00B91003">
              <w:rPr>
                <w:rFonts w:cs="Arial"/>
                <w:b/>
                <w:bCs/>
                <w:color w:val="FFFFFF"/>
              </w:rPr>
              <w:t>4. Total Planned Contributing Expenditures</w:t>
            </w:r>
          </w:p>
          <w:p w14:paraId="20D2F1E9" w14:textId="77777777" w:rsidR="00BB53C9" w:rsidRPr="00B91003" w:rsidRDefault="00BB53C9" w:rsidP="00152AA1">
            <w:pPr>
              <w:jc w:val="center"/>
              <w:rPr>
                <w:rFonts w:cs="Arial"/>
                <w:b/>
                <w:bCs/>
                <w:color w:val="FFFFFF"/>
              </w:rPr>
            </w:pPr>
            <w:r w:rsidRPr="00B91003">
              <w:rPr>
                <w:rFonts w:cs="Arial"/>
                <w:b/>
                <w:bCs/>
                <w:color w:val="FFFFFF"/>
              </w:rPr>
              <w:t>(LCFF Funds)</w:t>
            </w:r>
          </w:p>
        </w:tc>
        <w:tc>
          <w:tcPr>
            <w:tcW w:w="2180" w:type="dxa"/>
            <w:shd w:val="clear" w:color="auto" w:fill="002060"/>
            <w:vAlign w:val="center"/>
          </w:tcPr>
          <w:p w14:paraId="57974558" w14:textId="77777777" w:rsidR="00BB53C9" w:rsidRPr="00B91003" w:rsidRDefault="00BB53C9" w:rsidP="00152AA1">
            <w:pPr>
              <w:jc w:val="center"/>
              <w:rPr>
                <w:rFonts w:cs="Arial"/>
                <w:b/>
                <w:bCs/>
                <w:color w:val="FFFFFF"/>
              </w:rPr>
            </w:pPr>
            <w:r w:rsidRPr="00B91003">
              <w:rPr>
                <w:rFonts w:cs="Arial"/>
                <w:b/>
                <w:bCs/>
                <w:color w:val="FFFFFF"/>
              </w:rPr>
              <w:t>5. Total Planned Percentage of Improved Services</w:t>
            </w:r>
          </w:p>
          <w:p w14:paraId="614C28AB" w14:textId="77777777" w:rsidR="00BB53C9" w:rsidRPr="00B91003" w:rsidRDefault="00BB53C9" w:rsidP="00152AA1">
            <w:pPr>
              <w:jc w:val="center"/>
              <w:rPr>
                <w:rFonts w:cs="Arial"/>
                <w:b/>
                <w:bCs/>
                <w:color w:val="FFFFFF"/>
              </w:rPr>
            </w:pPr>
            <w:r w:rsidRPr="00B91003">
              <w:rPr>
                <w:rFonts w:cs="Arial"/>
                <w:b/>
                <w:bCs/>
                <w:color w:val="FFFFFF"/>
              </w:rPr>
              <w:t>(%)</w:t>
            </w:r>
          </w:p>
        </w:tc>
        <w:tc>
          <w:tcPr>
            <w:tcW w:w="2180" w:type="dxa"/>
            <w:shd w:val="clear" w:color="auto" w:fill="002060"/>
            <w:vAlign w:val="center"/>
          </w:tcPr>
          <w:p w14:paraId="41C110F2" w14:textId="77777777" w:rsidR="00BB53C9" w:rsidRPr="00B91003" w:rsidRDefault="00BB53C9" w:rsidP="00152AA1">
            <w:pPr>
              <w:jc w:val="center"/>
              <w:rPr>
                <w:rFonts w:cs="Arial"/>
                <w:b/>
                <w:bCs/>
                <w:color w:val="FFFFFF"/>
              </w:rPr>
            </w:pPr>
            <w:r w:rsidRPr="00B91003">
              <w:rPr>
                <w:rFonts w:cs="Arial"/>
                <w:b/>
                <w:bCs/>
                <w:color w:val="FFFFFF"/>
              </w:rPr>
              <w:t>Planned Percentage to Increase or Improve Services for the Coming School Year</w:t>
            </w:r>
          </w:p>
          <w:p w14:paraId="26B3F22D" w14:textId="77777777" w:rsidR="00BB53C9" w:rsidRPr="00B91003" w:rsidRDefault="00BB53C9" w:rsidP="00152AA1">
            <w:pPr>
              <w:jc w:val="center"/>
              <w:rPr>
                <w:rFonts w:cs="Arial"/>
                <w:b/>
                <w:bCs/>
                <w:color w:val="FFFFFF"/>
              </w:rPr>
            </w:pPr>
            <w:r w:rsidRPr="00B91003">
              <w:rPr>
                <w:rFonts w:cs="Arial"/>
                <w:b/>
                <w:bCs/>
                <w:color w:val="FFFFFF"/>
              </w:rPr>
              <w:t>(4 divided by 1, plus 5)</w:t>
            </w:r>
          </w:p>
        </w:tc>
      </w:tr>
      <w:tr w:rsidR="00BB53C9" w:rsidRPr="00B91003" w14:paraId="3B18D2B4" w14:textId="77777777" w:rsidTr="00152AA1">
        <w:trPr>
          <w:cantSplit/>
          <w:trHeight w:val="395"/>
        </w:trPr>
        <w:tc>
          <w:tcPr>
            <w:tcW w:w="2177" w:type="dxa"/>
            <w:shd w:val="clear" w:color="BDD6EE" w:fill="BDD6EE"/>
            <w:noWrap/>
            <w:vAlign w:val="center"/>
            <w:hideMark/>
          </w:tcPr>
          <w:p w14:paraId="21DB1DF6" w14:textId="77777777" w:rsidR="00BB53C9" w:rsidRPr="00B91003" w:rsidRDefault="00BB53C9" w:rsidP="00152AA1">
            <w:pPr>
              <w:jc w:val="center"/>
              <w:rPr>
                <w:rFonts w:cs="Arial"/>
                <w:color w:val="000000"/>
                <w:sz w:val="22"/>
                <w:szCs w:val="22"/>
              </w:rPr>
            </w:pPr>
            <w:r w:rsidRPr="00B91003">
              <w:rPr>
                <w:rFonts w:cs="Arial"/>
                <w:color w:val="000000"/>
              </w:rPr>
              <w:t>$[Estimated LCFF Base Grant Funds]</w:t>
            </w:r>
          </w:p>
        </w:tc>
        <w:tc>
          <w:tcPr>
            <w:tcW w:w="2178" w:type="dxa"/>
            <w:shd w:val="clear" w:color="BDD6EE" w:fill="BDD6EE"/>
            <w:vAlign w:val="center"/>
          </w:tcPr>
          <w:p w14:paraId="6E192455" w14:textId="77777777" w:rsidR="00BB53C9" w:rsidRPr="00B91003" w:rsidRDefault="00BB53C9" w:rsidP="00152AA1">
            <w:pPr>
              <w:jc w:val="center"/>
              <w:rPr>
                <w:rFonts w:cs="Arial"/>
                <w:color w:val="000000"/>
                <w:sz w:val="22"/>
                <w:szCs w:val="22"/>
              </w:rPr>
            </w:pPr>
            <w:r w:rsidRPr="00B91003">
              <w:rPr>
                <w:rFonts w:cs="Arial"/>
                <w:color w:val="000000"/>
              </w:rPr>
              <w:t>$[Estimated LCFF Supplemental and/or Concentration Grant Funds]</w:t>
            </w:r>
          </w:p>
        </w:tc>
        <w:tc>
          <w:tcPr>
            <w:tcW w:w="2179" w:type="dxa"/>
            <w:shd w:val="clear" w:color="BDD6EE" w:fill="BDD6EE"/>
            <w:vAlign w:val="center"/>
          </w:tcPr>
          <w:p w14:paraId="5593B309" w14:textId="77777777" w:rsidR="00BB53C9" w:rsidRPr="00B91003" w:rsidRDefault="00BB53C9" w:rsidP="00152AA1">
            <w:pPr>
              <w:jc w:val="center"/>
              <w:rPr>
                <w:rFonts w:cs="Arial"/>
                <w:color w:val="000000"/>
                <w:sz w:val="22"/>
                <w:szCs w:val="22"/>
              </w:rPr>
            </w:pPr>
            <w:r w:rsidRPr="00B91003">
              <w:rPr>
                <w:rFonts w:cs="Arial"/>
                <w:color w:val="000000"/>
                <w:sz w:val="22"/>
                <w:szCs w:val="22"/>
              </w:rPr>
              <w:t>[Projected Percentage to Increase or Improve Services]%</w:t>
            </w:r>
          </w:p>
        </w:tc>
        <w:tc>
          <w:tcPr>
            <w:tcW w:w="2180" w:type="dxa"/>
            <w:tcBorders>
              <w:top w:val="nil"/>
              <w:left w:val="single" w:sz="4" w:space="0" w:color="FFFFFF"/>
              <w:bottom w:val="single" w:sz="4" w:space="0" w:color="FFFFFF"/>
              <w:right w:val="nil"/>
            </w:tcBorders>
            <w:shd w:val="clear" w:color="BDD6EE" w:fill="BDD6EE"/>
            <w:vAlign w:val="center"/>
          </w:tcPr>
          <w:p w14:paraId="1E483850" w14:textId="77777777" w:rsidR="00BB53C9" w:rsidRPr="00B91003" w:rsidRDefault="00BB53C9" w:rsidP="00152AA1">
            <w:pPr>
              <w:jc w:val="center"/>
              <w:rPr>
                <w:rFonts w:cs="Arial"/>
                <w:color w:val="000000"/>
                <w:sz w:val="22"/>
                <w:szCs w:val="22"/>
              </w:rPr>
            </w:pPr>
            <w:r w:rsidRPr="00B91003">
              <w:rPr>
                <w:rFonts w:cs="Arial"/>
                <w:color w:val="000000"/>
                <w:sz w:val="22"/>
                <w:szCs w:val="22"/>
              </w:rPr>
              <w:t>[LCFF Carryover Percentage]%</w:t>
            </w:r>
          </w:p>
        </w:tc>
        <w:tc>
          <w:tcPr>
            <w:tcW w:w="2180" w:type="dxa"/>
            <w:shd w:val="clear" w:color="BDD6EE" w:fill="BDD6EE"/>
            <w:noWrap/>
            <w:vAlign w:val="center"/>
            <w:hideMark/>
          </w:tcPr>
          <w:p w14:paraId="53A518F2" w14:textId="77777777" w:rsidR="00BB53C9" w:rsidRPr="00B91003" w:rsidRDefault="00BB53C9" w:rsidP="00152AA1">
            <w:pPr>
              <w:jc w:val="center"/>
              <w:rPr>
                <w:rFonts w:cs="Arial"/>
                <w:color w:val="000000"/>
                <w:sz w:val="22"/>
                <w:szCs w:val="22"/>
              </w:rPr>
            </w:pPr>
            <w:r w:rsidRPr="00B91003">
              <w:rPr>
                <w:rFonts w:cs="Arial"/>
                <w:color w:val="000000"/>
                <w:sz w:val="22"/>
                <w:szCs w:val="22"/>
              </w:rPr>
              <w:t>[Planned Percentage of Increased Services]%</w:t>
            </w:r>
          </w:p>
        </w:tc>
        <w:tc>
          <w:tcPr>
            <w:tcW w:w="2180" w:type="dxa"/>
            <w:shd w:val="clear" w:color="BDD6EE" w:fill="BDD6EE"/>
            <w:vAlign w:val="center"/>
          </w:tcPr>
          <w:p w14:paraId="7FBAEB7B" w14:textId="77777777" w:rsidR="00BB53C9" w:rsidRPr="00B91003" w:rsidRDefault="00BB53C9" w:rsidP="00152AA1">
            <w:pPr>
              <w:jc w:val="center"/>
              <w:rPr>
                <w:rFonts w:cs="Arial"/>
                <w:color w:val="000000"/>
                <w:sz w:val="22"/>
                <w:szCs w:val="22"/>
              </w:rPr>
            </w:pPr>
            <w:r w:rsidRPr="00B91003">
              <w:rPr>
                <w:rFonts w:cs="Arial"/>
                <w:color w:val="000000"/>
                <w:sz w:val="22"/>
                <w:szCs w:val="22"/>
              </w:rPr>
              <w:t>[Total Planned Percentage of Improved Services]%</w:t>
            </w:r>
          </w:p>
        </w:tc>
        <w:tc>
          <w:tcPr>
            <w:tcW w:w="2180" w:type="dxa"/>
            <w:shd w:val="clear" w:color="BDD6EE" w:fill="BDD6EE"/>
            <w:vAlign w:val="center"/>
          </w:tcPr>
          <w:p w14:paraId="40E8B948" w14:textId="77777777" w:rsidR="00BB53C9" w:rsidRPr="00B91003" w:rsidRDefault="00BB53C9" w:rsidP="00152AA1">
            <w:pPr>
              <w:jc w:val="center"/>
              <w:rPr>
                <w:rFonts w:cs="Arial"/>
                <w:color w:val="000000"/>
                <w:sz w:val="22"/>
                <w:szCs w:val="22"/>
              </w:rPr>
            </w:pPr>
            <w:r w:rsidRPr="00B91003">
              <w:rPr>
                <w:rFonts w:cs="Arial"/>
                <w:color w:val="000000"/>
                <w:sz w:val="22"/>
                <w:szCs w:val="22"/>
              </w:rPr>
              <w:t>[Planned Percentage to Increase or Improve Services]%</w:t>
            </w:r>
          </w:p>
        </w:tc>
      </w:tr>
    </w:tbl>
    <w:p w14:paraId="42580B2C"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2: </w:t>
      </w:r>
      <w:r w:rsidRPr="00B91003">
        <w:rPr>
          <w:rFonts w:eastAsiaTheme="minorHAnsi" w:cs="Arial"/>
          <w:b/>
        </w:rPr>
        <w:t xml:space="preserve">[LCAP Year] </w:t>
      </w:r>
      <w:r w:rsidRPr="00B91003">
        <w:rPr>
          <w:rFonts w:eastAsiaTheme="minorHAnsi" w:cs="Arial"/>
          <w:b/>
          <w:szCs w:val="20"/>
        </w:rPr>
        <w:t>Contributing Actions Table 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BB53C9" w:rsidRPr="00B91003" w14:paraId="398564E3" w14:textId="77777777" w:rsidTr="00152AA1">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46B1714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20535F8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LCFF Funds</w:t>
            </w:r>
          </w:p>
        </w:tc>
      </w:tr>
      <w:tr w:rsidR="00BB53C9" w:rsidRPr="00B91003" w14:paraId="134BEDC9" w14:textId="77777777" w:rsidTr="00152AA1">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4D7C28F0" w14:textId="77777777" w:rsidR="00BB53C9" w:rsidRPr="00B91003" w:rsidRDefault="00BB53C9" w:rsidP="00152AA1">
            <w:pPr>
              <w:jc w:val="center"/>
              <w:rPr>
                <w:rFonts w:cs="Arial"/>
                <w:b/>
                <w:bCs/>
                <w:color w:val="000000"/>
              </w:rPr>
            </w:pPr>
            <w:r w:rsidRPr="00B91003">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2F3B5C2D"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735D23E8" w14:textId="77777777" w:rsidTr="00152AA1">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62EDFDC7" w14:textId="77777777" w:rsidR="00BB53C9" w:rsidRPr="00B91003" w:rsidRDefault="00BB53C9" w:rsidP="00152AA1">
            <w:pPr>
              <w:jc w:val="center"/>
              <w:rPr>
                <w:rFonts w:cs="Arial"/>
                <w:b/>
                <w:bCs/>
                <w:color w:val="000000"/>
              </w:rPr>
            </w:pPr>
            <w:r w:rsidRPr="00B91003">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5F2D9940"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7D5A02BF" w14:textId="77777777" w:rsidTr="00152AA1">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57377E8E" w14:textId="77777777" w:rsidR="00BB53C9" w:rsidRPr="00B91003" w:rsidRDefault="00BB53C9" w:rsidP="00152AA1">
            <w:pPr>
              <w:jc w:val="center"/>
              <w:rPr>
                <w:rFonts w:cs="Arial"/>
                <w:b/>
                <w:bCs/>
                <w:color w:val="000000"/>
              </w:rPr>
            </w:pPr>
            <w:r w:rsidRPr="00B91003">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6FEF06C"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5D13EDD6" w14:textId="77777777" w:rsidTr="00152AA1">
        <w:trPr>
          <w:cantSplit/>
          <w:trHeight w:val="398"/>
        </w:trPr>
        <w:tc>
          <w:tcPr>
            <w:tcW w:w="0" w:type="auto"/>
            <w:tcBorders>
              <w:top w:val="nil"/>
              <w:left w:val="nil"/>
              <w:bottom w:val="nil"/>
              <w:right w:val="single" w:sz="4" w:space="0" w:color="FFFFFF"/>
            </w:tcBorders>
            <w:shd w:val="clear" w:color="DDEBF7" w:fill="DDEBF7"/>
            <w:vAlign w:val="center"/>
            <w:hideMark/>
          </w:tcPr>
          <w:p w14:paraId="01285D57" w14:textId="77777777" w:rsidR="00BB53C9" w:rsidRPr="00B91003" w:rsidRDefault="00BB53C9" w:rsidP="00152AA1">
            <w:pPr>
              <w:jc w:val="center"/>
              <w:rPr>
                <w:rFonts w:cs="Arial"/>
                <w:b/>
                <w:bCs/>
                <w:color w:val="000000"/>
              </w:rPr>
            </w:pPr>
            <w:r w:rsidRPr="00B91003">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04918124" w14:textId="77777777" w:rsidR="00BB53C9" w:rsidRPr="00B91003" w:rsidRDefault="00BB53C9" w:rsidP="00152AA1">
            <w:pPr>
              <w:jc w:val="center"/>
              <w:rPr>
                <w:rFonts w:cs="Arial"/>
                <w:color w:val="000000"/>
              </w:rPr>
            </w:pPr>
            <w:r w:rsidRPr="00B91003">
              <w:rPr>
                <w:rFonts w:cs="Arial"/>
                <w:color w:val="000000"/>
              </w:rPr>
              <w:t xml:space="preserve"> $[Total LCFF Funds] </w:t>
            </w:r>
          </w:p>
        </w:tc>
      </w:tr>
    </w:tbl>
    <w:p w14:paraId="60981313" w14:textId="77777777" w:rsidR="00BB53C9" w:rsidRPr="00B91003" w:rsidRDefault="00BB53C9" w:rsidP="00BB53C9">
      <w:pPr>
        <w:spacing w:before="240" w:after="1920" w:line="259" w:lineRule="auto"/>
        <w:rPr>
          <w:rFonts w:eastAsiaTheme="minorHAnsi" w:cs="Arial"/>
          <w:bCs/>
        </w:rPr>
      </w:pPr>
      <w:r w:rsidRPr="00B91003">
        <w:rPr>
          <w:rFonts w:eastAsiaTheme="minorHAnsi" w:cs="Arial"/>
          <w:bCs/>
        </w:rPr>
        <w:t>(Continued on the following page)</w:t>
      </w:r>
    </w:p>
    <w:p w14:paraId="4520A2CF"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Contributing Actions Table 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BB53C9" w:rsidRPr="00B91003" w14:paraId="4B06C582" w14:textId="77777777" w:rsidTr="00152AA1">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1012B00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37F895D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569894D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36931077" w14:textId="77777777" w:rsidR="00BB53C9" w:rsidRPr="00B91003" w:rsidRDefault="00BB53C9" w:rsidP="00152AA1">
            <w:pPr>
              <w:jc w:val="center"/>
              <w:rPr>
                <w:rFonts w:cs="Arial"/>
                <w:b/>
                <w:bCs/>
                <w:color w:val="FFFFFF" w:themeColor="background1"/>
              </w:rPr>
            </w:pPr>
            <w:r w:rsidRPr="00B91003">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42EB719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5D713E7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5C7727B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23A627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74DFDBF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Planned Percentage of Improved Services (%)</w:t>
            </w:r>
          </w:p>
        </w:tc>
      </w:tr>
      <w:tr w:rsidR="00BB53C9" w:rsidRPr="00B91003" w14:paraId="1AD1B3F7" w14:textId="77777777" w:rsidTr="00152AA1">
        <w:trPr>
          <w:cantSplit/>
          <w:trHeight w:val="398"/>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5DD3F559" w14:textId="77777777" w:rsidR="00BB53C9" w:rsidRPr="00B91003" w:rsidRDefault="00BB53C9" w:rsidP="00152AA1">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7785178" w14:textId="77777777" w:rsidR="00BB53C9" w:rsidRPr="00B91003" w:rsidRDefault="00BB53C9" w:rsidP="00152AA1">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DDA1EEB" w14:textId="77777777" w:rsidR="00BB53C9" w:rsidRPr="00B91003" w:rsidRDefault="00BB53C9" w:rsidP="00152AA1">
            <w:pPr>
              <w:jc w:val="center"/>
              <w:rPr>
                <w:rFonts w:cs="Arial"/>
                <w:color w:val="000000"/>
              </w:rPr>
            </w:pPr>
            <w:r w:rsidRPr="00B91003">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43E0EB4C" w14:textId="77777777" w:rsidR="00BB53C9" w:rsidRPr="00B91003" w:rsidRDefault="00BB53C9" w:rsidP="00152AA1">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6AF98DB" w14:textId="77777777" w:rsidR="00BB53C9" w:rsidRPr="00B91003" w:rsidRDefault="00BB53C9" w:rsidP="00152AA1">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987BFA8" w14:textId="77777777" w:rsidR="00BB53C9" w:rsidRPr="00B91003" w:rsidRDefault="00BB53C9" w:rsidP="00152AA1">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27D06F6B" w14:textId="77777777" w:rsidR="00BB53C9" w:rsidRPr="00B91003" w:rsidRDefault="00BB53C9" w:rsidP="00152AA1">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024F181E" w14:textId="77777777" w:rsidR="00BB53C9" w:rsidRPr="00B91003" w:rsidRDefault="00BB53C9" w:rsidP="00152AA1">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2F5CEBE0" w14:textId="77777777" w:rsidR="00BB53C9" w:rsidRPr="00B91003" w:rsidRDefault="00BB53C9" w:rsidP="00152AA1">
            <w:pPr>
              <w:jc w:val="center"/>
              <w:rPr>
                <w:rFonts w:cs="Arial"/>
                <w:color w:val="000000"/>
              </w:rPr>
            </w:pPr>
            <w:r w:rsidRPr="00B91003">
              <w:rPr>
                <w:rFonts w:cs="Arial"/>
                <w:color w:val="000000"/>
              </w:rPr>
              <w:t xml:space="preserve"> [Percentage]% </w:t>
            </w:r>
          </w:p>
        </w:tc>
      </w:tr>
      <w:tr w:rsidR="00BB53C9" w:rsidRPr="00B91003" w14:paraId="43299642" w14:textId="77777777" w:rsidTr="00152AA1">
        <w:trPr>
          <w:cantSplit/>
          <w:trHeight w:val="398"/>
        </w:trPr>
        <w:tc>
          <w:tcPr>
            <w:tcW w:w="362" w:type="pct"/>
            <w:tcBorders>
              <w:top w:val="single" w:sz="4" w:space="0" w:color="FFFFFF"/>
              <w:left w:val="nil"/>
              <w:bottom w:val="nil"/>
              <w:right w:val="single" w:sz="4" w:space="0" w:color="FFFFFF"/>
            </w:tcBorders>
            <w:shd w:val="clear" w:color="DDEBF7" w:fill="DDEBF7"/>
            <w:noWrap/>
            <w:vAlign w:val="center"/>
            <w:hideMark/>
          </w:tcPr>
          <w:p w14:paraId="79F1CF10" w14:textId="77777777" w:rsidR="00BB53C9" w:rsidRPr="00B91003" w:rsidRDefault="00BB53C9" w:rsidP="00152AA1">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4CA18BD4" w14:textId="77777777" w:rsidR="00BB53C9" w:rsidRPr="00B91003" w:rsidRDefault="00BB53C9" w:rsidP="00152AA1">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6C7E16F5" w14:textId="77777777" w:rsidR="00BB53C9" w:rsidRPr="00B91003" w:rsidRDefault="00BB53C9" w:rsidP="00152AA1">
            <w:pPr>
              <w:jc w:val="center"/>
              <w:rPr>
                <w:rFonts w:cs="Arial"/>
                <w:color w:val="000000"/>
              </w:rPr>
            </w:pPr>
            <w:r w:rsidRPr="00B91003">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3C43B821" w14:textId="77777777" w:rsidR="00BB53C9" w:rsidRPr="00B91003" w:rsidRDefault="00BB53C9" w:rsidP="00152AA1">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0CFB9F09" w14:textId="77777777" w:rsidR="00BB53C9" w:rsidRPr="00B91003" w:rsidRDefault="00BB53C9" w:rsidP="00152AA1">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2C10D5F7" w14:textId="77777777" w:rsidR="00BB53C9" w:rsidRPr="00B91003" w:rsidRDefault="00BB53C9" w:rsidP="00152AA1">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1CED3954" w14:textId="77777777" w:rsidR="00BB53C9" w:rsidRPr="00B91003" w:rsidRDefault="00BB53C9" w:rsidP="00152AA1">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53BD01C3" w14:textId="77777777" w:rsidR="00BB53C9" w:rsidRPr="00B91003" w:rsidRDefault="00BB53C9" w:rsidP="00152AA1">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14F9832A" w14:textId="77777777" w:rsidR="00BB53C9" w:rsidRPr="00B91003" w:rsidRDefault="00BB53C9" w:rsidP="00152AA1">
            <w:pPr>
              <w:jc w:val="center"/>
              <w:rPr>
                <w:rFonts w:cs="Arial"/>
                <w:color w:val="000000"/>
              </w:rPr>
            </w:pPr>
            <w:r w:rsidRPr="00B91003">
              <w:rPr>
                <w:rFonts w:cs="Arial"/>
                <w:color w:val="000000"/>
              </w:rPr>
              <w:t>[Percentage]%</w:t>
            </w:r>
          </w:p>
        </w:tc>
      </w:tr>
    </w:tbl>
    <w:p w14:paraId="2D763E11" w14:textId="77777777" w:rsidR="00BB53C9" w:rsidRPr="00B91003" w:rsidRDefault="00BB53C9" w:rsidP="00BB53C9">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3: </w:t>
      </w:r>
      <w:r w:rsidRPr="00B91003">
        <w:rPr>
          <w:rFonts w:eastAsiaTheme="minorHAnsi" w:cs="Arial"/>
          <w:b/>
        </w:rPr>
        <w:t xml:space="preserve">[LCAP Year] </w:t>
      </w:r>
      <w:r w:rsidRPr="00B91003">
        <w:rPr>
          <w:rFonts w:eastAsiaTheme="minorHAnsi" w:cs="Arial"/>
          <w:b/>
          <w:szCs w:val="20"/>
        </w:rPr>
        <w:t>Annual Update Table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BB53C9" w:rsidRPr="00B91003" w14:paraId="1165788D" w14:textId="77777777" w:rsidTr="00152AA1">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2C37CEB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740239B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146C14C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Estimated Actual Expenditures</w:t>
            </w:r>
          </w:p>
        </w:tc>
      </w:tr>
      <w:tr w:rsidR="00BB53C9" w:rsidRPr="00B91003" w14:paraId="4AAF3769" w14:textId="77777777" w:rsidTr="00152AA1">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7CCE686D" w14:textId="77777777" w:rsidR="00BB53C9" w:rsidRPr="00B91003" w:rsidRDefault="00BB53C9" w:rsidP="00152AA1">
            <w:pPr>
              <w:jc w:val="center"/>
              <w:rPr>
                <w:rFonts w:cs="Arial"/>
              </w:rPr>
            </w:pPr>
            <w:r w:rsidRPr="00B91003">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15890813" w14:textId="77777777" w:rsidR="00BB53C9" w:rsidRPr="00B91003" w:rsidRDefault="00BB53C9" w:rsidP="00152AA1">
            <w:pPr>
              <w:jc w:val="center"/>
              <w:rPr>
                <w:rFonts w:cs="Arial"/>
              </w:rPr>
            </w:pPr>
            <w:r w:rsidRPr="00B91003">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450778B9" w14:textId="77777777" w:rsidR="00BB53C9" w:rsidRPr="00B91003" w:rsidRDefault="00BB53C9" w:rsidP="00152AA1">
            <w:pPr>
              <w:jc w:val="center"/>
              <w:rPr>
                <w:rFonts w:cs="Arial"/>
              </w:rPr>
            </w:pPr>
            <w:r w:rsidRPr="00B91003">
              <w:rPr>
                <w:rFonts w:cs="Arial"/>
              </w:rPr>
              <w:t xml:space="preserve"> $[Estimated Actual Total] </w:t>
            </w:r>
          </w:p>
        </w:tc>
      </w:tr>
    </w:tbl>
    <w:p w14:paraId="3EED87B1"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3: </w:t>
      </w:r>
      <w:r w:rsidRPr="00B91003">
        <w:rPr>
          <w:rFonts w:eastAsiaTheme="minorHAnsi" w:cs="Arial"/>
          <w:b/>
        </w:rPr>
        <w:t xml:space="preserve">[LCAP Year] </w:t>
      </w:r>
      <w:r w:rsidRPr="00B91003">
        <w:rPr>
          <w:rFonts w:eastAsiaTheme="minorHAnsi" w:cs="Arial"/>
          <w:b/>
          <w:szCs w:val="20"/>
        </w:rPr>
        <w:t>Annual Update Table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BB53C9" w:rsidRPr="00B91003" w14:paraId="5193139D" w14:textId="77777777" w:rsidTr="00152AA1">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397B754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504E244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60D3176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1D34BEA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0B83D5E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5BB1DDB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Estimated Actual Expenditures</w:t>
            </w:r>
          </w:p>
        </w:tc>
      </w:tr>
      <w:tr w:rsidR="00BB53C9" w:rsidRPr="00B91003" w14:paraId="492D0517" w14:textId="77777777" w:rsidTr="00152AA1">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126443FB"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90B4C6"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73D96F"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69586F"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0725D63"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0E756840" w14:textId="77777777" w:rsidR="00BB53C9" w:rsidRPr="00B91003" w:rsidRDefault="00BB53C9" w:rsidP="00152AA1">
            <w:pPr>
              <w:jc w:val="center"/>
              <w:rPr>
                <w:rFonts w:cs="Arial"/>
              </w:rPr>
            </w:pPr>
            <w:r w:rsidRPr="00B91003">
              <w:rPr>
                <w:rFonts w:cs="Arial"/>
              </w:rPr>
              <w:t xml:space="preserve"> $[Total Estimated Actual Expenditures] </w:t>
            </w:r>
          </w:p>
        </w:tc>
      </w:tr>
      <w:tr w:rsidR="00BB53C9" w:rsidRPr="00B91003" w14:paraId="0D452CAA" w14:textId="77777777" w:rsidTr="00152AA1">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5F2912C7"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45C24AD0"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49BCE454"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6E905164"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318F523B"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6252604C" w14:textId="77777777" w:rsidR="00BB53C9" w:rsidRPr="00B91003" w:rsidRDefault="00BB53C9" w:rsidP="00152AA1">
            <w:pPr>
              <w:jc w:val="center"/>
              <w:rPr>
                <w:rFonts w:cs="Arial"/>
              </w:rPr>
            </w:pPr>
            <w:r w:rsidRPr="00B91003">
              <w:rPr>
                <w:rFonts w:cs="Arial"/>
              </w:rPr>
              <w:t xml:space="preserve"> $[Total Estimated Actual Expenditures] </w:t>
            </w:r>
          </w:p>
        </w:tc>
      </w:tr>
    </w:tbl>
    <w:p w14:paraId="31CF1C32" w14:textId="77777777" w:rsidR="00BB53C9" w:rsidRPr="00B91003" w:rsidRDefault="00BB53C9" w:rsidP="00BB53C9">
      <w:pPr>
        <w:spacing w:after="160" w:line="259" w:lineRule="auto"/>
        <w:rPr>
          <w:rFonts w:eastAsiaTheme="minorHAnsi" w:cs="Arial"/>
          <w:b/>
          <w:szCs w:val="20"/>
        </w:rPr>
      </w:pPr>
    </w:p>
    <w:p w14:paraId="71798AF8" w14:textId="77777777" w:rsidR="00BB53C9" w:rsidRPr="00B91003" w:rsidRDefault="00BB53C9" w:rsidP="00BB53C9">
      <w:pPr>
        <w:spacing w:after="160" w:line="259" w:lineRule="auto"/>
        <w:rPr>
          <w:rFonts w:eastAsiaTheme="minorHAnsi" w:cs="Arial"/>
          <w:b/>
          <w:szCs w:val="20"/>
        </w:rPr>
      </w:pPr>
      <w:r w:rsidRPr="00B91003">
        <w:rPr>
          <w:rFonts w:eastAsiaTheme="minorHAnsi" w:cs="Arial"/>
          <w:b/>
          <w:szCs w:val="20"/>
        </w:rPr>
        <w:br w:type="page"/>
      </w:r>
    </w:p>
    <w:p w14:paraId="5ED54002" w14:textId="77777777" w:rsidR="00BB53C9" w:rsidRPr="00B91003" w:rsidRDefault="00BB53C9" w:rsidP="00BB53C9">
      <w:pPr>
        <w:spacing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BB53C9" w:rsidRPr="00B91003" w14:paraId="705D1976" w14:textId="77777777" w:rsidTr="00152AA1">
        <w:trPr>
          <w:cantSplit/>
          <w:trHeight w:val="4077"/>
          <w:tblHeader/>
        </w:trPr>
        <w:tc>
          <w:tcPr>
            <w:tcW w:w="2039" w:type="dxa"/>
            <w:shd w:val="clear" w:color="auto" w:fill="002060"/>
            <w:vAlign w:val="center"/>
          </w:tcPr>
          <w:p w14:paraId="3605669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2039" w:type="dxa"/>
            <w:shd w:val="clear" w:color="auto" w:fill="002060"/>
            <w:noWrap/>
            <w:vAlign w:val="center"/>
            <w:hideMark/>
          </w:tcPr>
          <w:p w14:paraId="083C9A5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4. Total Planned Contributing Expenditures</w:t>
            </w:r>
          </w:p>
        </w:tc>
        <w:tc>
          <w:tcPr>
            <w:tcW w:w="2039" w:type="dxa"/>
            <w:shd w:val="clear" w:color="auto" w:fill="002060"/>
            <w:noWrap/>
            <w:vAlign w:val="center"/>
            <w:hideMark/>
          </w:tcPr>
          <w:p w14:paraId="17FA21B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71EC846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2040" w:type="dxa"/>
            <w:shd w:val="clear" w:color="auto" w:fill="002060"/>
            <w:vAlign w:val="center"/>
          </w:tcPr>
          <w:p w14:paraId="19A1621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Difference Between Planned and Estimated Actual Expenditures for Contributing Actions</w:t>
            </w:r>
          </w:p>
          <w:p w14:paraId="5F3C655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(Subtract 4 from 7)</w:t>
            </w:r>
          </w:p>
        </w:tc>
        <w:tc>
          <w:tcPr>
            <w:tcW w:w="2039" w:type="dxa"/>
            <w:shd w:val="clear" w:color="auto" w:fill="002060"/>
            <w:vAlign w:val="center"/>
          </w:tcPr>
          <w:p w14:paraId="2B07BC4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5. Total Planned Percentage of Improved Services (%)</w:t>
            </w:r>
          </w:p>
        </w:tc>
        <w:tc>
          <w:tcPr>
            <w:tcW w:w="2039" w:type="dxa"/>
            <w:shd w:val="clear" w:color="auto" w:fill="002060"/>
            <w:vAlign w:val="center"/>
          </w:tcPr>
          <w:p w14:paraId="62CEC03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30AFEDD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w:t>
            </w:r>
          </w:p>
        </w:tc>
        <w:tc>
          <w:tcPr>
            <w:tcW w:w="2040" w:type="dxa"/>
            <w:shd w:val="clear" w:color="auto" w:fill="002060"/>
            <w:vAlign w:val="center"/>
          </w:tcPr>
          <w:p w14:paraId="684358D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Difference Between Planned and Estimated Actual Percentage of Improved Services</w:t>
            </w:r>
          </w:p>
          <w:p w14:paraId="7AB4423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(Subtract 5 from 8)</w:t>
            </w:r>
          </w:p>
        </w:tc>
      </w:tr>
      <w:tr w:rsidR="00BB53C9" w:rsidRPr="00B91003" w14:paraId="3AC625F4" w14:textId="77777777" w:rsidTr="00152AA1">
        <w:trPr>
          <w:cantSplit/>
          <w:trHeight w:val="978"/>
        </w:trPr>
        <w:tc>
          <w:tcPr>
            <w:tcW w:w="2039" w:type="dxa"/>
            <w:shd w:val="clear" w:color="BDD7EE" w:fill="BDD7EE"/>
            <w:vAlign w:val="center"/>
          </w:tcPr>
          <w:p w14:paraId="3EA6A9D8" w14:textId="77777777" w:rsidR="00BB53C9" w:rsidRPr="00B91003" w:rsidRDefault="00BB53C9" w:rsidP="00152AA1">
            <w:pPr>
              <w:rPr>
                <w:rFonts w:cs="Arial"/>
              </w:rPr>
            </w:pPr>
            <w:r w:rsidRPr="00B91003">
              <w:rPr>
                <w:rFonts w:cs="Arial"/>
              </w:rPr>
              <w:t>$[Estimated Actual LCFF Supplemental and/or Concentration Grants]</w:t>
            </w:r>
          </w:p>
        </w:tc>
        <w:tc>
          <w:tcPr>
            <w:tcW w:w="2039" w:type="dxa"/>
            <w:shd w:val="clear" w:color="BDD7EE" w:fill="BDD7EE"/>
            <w:noWrap/>
            <w:vAlign w:val="center"/>
            <w:hideMark/>
          </w:tcPr>
          <w:p w14:paraId="1ACEA58D" w14:textId="77777777" w:rsidR="00BB53C9" w:rsidRPr="00B91003" w:rsidRDefault="00BB53C9" w:rsidP="00152AA1">
            <w:pPr>
              <w:rPr>
                <w:rFonts w:cs="Arial"/>
              </w:rPr>
            </w:pPr>
            <w:r w:rsidRPr="00B91003">
              <w:rPr>
                <w:rFonts w:cs="Arial"/>
              </w:rPr>
              <w:t>$[Planned Expenditure Total]</w:t>
            </w:r>
          </w:p>
        </w:tc>
        <w:tc>
          <w:tcPr>
            <w:tcW w:w="2039" w:type="dxa"/>
            <w:shd w:val="clear" w:color="BDD7EE" w:fill="BDD7EE"/>
            <w:noWrap/>
            <w:vAlign w:val="center"/>
            <w:hideMark/>
          </w:tcPr>
          <w:p w14:paraId="04B1E326" w14:textId="77777777" w:rsidR="00BB53C9" w:rsidRPr="00B91003" w:rsidRDefault="00BB53C9" w:rsidP="00152AA1">
            <w:pPr>
              <w:rPr>
                <w:rFonts w:cs="Arial"/>
              </w:rPr>
            </w:pPr>
            <w:r w:rsidRPr="00B91003">
              <w:rPr>
                <w:rFonts w:cs="Arial"/>
              </w:rPr>
              <w:t>$[Total Estimated Actual Expenditures]</w:t>
            </w:r>
          </w:p>
        </w:tc>
        <w:tc>
          <w:tcPr>
            <w:tcW w:w="2040" w:type="dxa"/>
            <w:shd w:val="clear" w:color="BDD7EE" w:fill="BDD7EE"/>
            <w:vAlign w:val="center"/>
          </w:tcPr>
          <w:p w14:paraId="3763E2E0" w14:textId="77777777" w:rsidR="00BB53C9" w:rsidRPr="00B91003" w:rsidRDefault="00BB53C9" w:rsidP="00152AA1">
            <w:pPr>
              <w:rPr>
                <w:rFonts w:cs="Arial"/>
              </w:rPr>
            </w:pPr>
            <w:r w:rsidRPr="00B91003">
              <w:rPr>
                <w:rFonts w:cs="Arial"/>
              </w:rPr>
              <w:t>$[ Difference Between Planned and Estimated Actual Expenditures]</w:t>
            </w:r>
          </w:p>
        </w:tc>
        <w:tc>
          <w:tcPr>
            <w:tcW w:w="2039" w:type="dxa"/>
            <w:shd w:val="clear" w:color="BDD7EE" w:fill="BDD7EE"/>
            <w:vAlign w:val="center"/>
          </w:tcPr>
          <w:p w14:paraId="0E037C73" w14:textId="77777777" w:rsidR="00BB53C9" w:rsidRPr="00B91003" w:rsidRDefault="00BB53C9" w:rsidP="00152AA1">
            <w:pPr>
              <w:rPr>
                <w:rFonts w:cs="Arial"/>
              </w:rPr>
            </w:pPr>
            <w:r w:rsidRPr="00B91003">
              <w:rPr>
                <w:rFonts w:cs="Arial"/>
              </w:rPr>
              <w:t>[Planned Percentage of Improved Services]%</w:t>
            </w:r>
          </w:p>
        </w:tc>
        <w:tc>
          <w:tcPr>
            <w:tcW w:w="2039" w:type="dxa"/>
            <w:shd w:val="clear" w:color="BDD7EE" w:fill="BDD7EE"/>
            <w:vAlign w:val="center"/>
          </w:tcPr>
          <w:p w14:paraId="36CA0FC9" w14:textId="77777777" w:rsidR="00BB53C9" w:rsidRPr="00B91003" w:rsidRDefault="00BB53C9" w:rsidP="00152AA1">
            <w:pPr>
              <w:rPr>
                <w:rFonts w:cs="Arial"/>
              </w:rPr>
            </w:pPr>
            <w:r w:rsidRPr="00B91003">
              <w:rPr>
                <w:rFonts w:cs="Arial"/>
              </w:rPr>
              <w:t>[</w:t>
            </w:r>
            <w:r w:rsidRPr="00B91003">
              <w:t xml:space="preserve">Estimated Actual Percentage of Improved Services </w:t>
            </w:r>
            <w:r w:rsidRPr="00B91003">
              <w:rPr>
                <w:rFonts w:cs="Arial"/>
              </w:rPr>
              <w:t>]%</w:t>
            </w:r>
          </w:p>
        </w:tc>
        <w:tc>
          <w:tcPr>
            <w:tcW w:w="2040" w:type="dxa"/>
            <w:shd w:val="clear" w:color="BDD7EE" w:fill="BDD7EE"/>
            <w:vAlign w:val="center"/>
          </w:tcPr>
          <w:p w14:paraId="00CC5ADB" w14:textId="77777777" w:rsidR="00BB53C9" w:rsidRPr="00B91003" w:rsidRDefault="00BB53C9" w:rsidP="00152AA1">
            <w:pPr>
              <w:rPr>
                <w:rFonts w:cs="Arial"/>
              </w:rPr>
            </w:pPr>
            <w:r w:rsidRPr="00B91003">
              <w:rPr>
                <w:rFonts w:cs="Arial"/>
              </w:rPr>
              <w:t>$[Difference]</w:t>
            </w:r>
          </w:p>
        </w:tc>
      </w:tr>
    </w:tbl>
    <w:p w14:paraId="5EAAC36D"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BB53C9" w:rsidRPr="00B91003" w14:paraId="38EE26D0" w14:textId="77777777" w:rsidTr="00152AA1">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5818245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136B4C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AC1553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05EDDCB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1384C5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Planned Expenditures for Contributing Actions</w:t>
            </w:r>
            <w:r w:rsidRPr="00B91003">
              <w:t xml:space="preserve"> </w:t>
            </w:r>
            <w:r w:rsidRPr="00B91003">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37D6725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Estimated Actual Expenditures for Contributing Actions</w:t>
            </w:r>
            <w:r w:rsidRPr="00B91003">
              <w:t xml:space="preserve"> </w:t>
            </w:r>
            <w:r w:rsidRPr="00B91003">
              <w:rPr>
                <w:rFonts w:cs="Arial"/>
                <w:b/>
                <w:bCs/>
                <w:color w:val="FFFFFF" w:themeColor="background1"/>
              </w:rPr>
              <w:t>(LCFF Funds)</w:t>
            </w:r>
            <w:r w:rsidRPr="00B91003">
              <w:t xml:space="preserve"> </w:t>
            </w:r>
          </w:p>
        </w:tc>
      </w:tr>
      <w:tr w:rsidR="00BB53C9" w:rsidRPr="00B91003" w14:paraId="53F047AE" w14:textId="77777777" w:rsidTr="00152AA1">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2353C8EA"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04F7A32"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40FAB0D"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821F839"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A3C8F21"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04BB875" w14:textId="77777777" w:rsidR="00BB53C9" w:rsidRPr="00B91003" w:rsidRDefault="00BB53C9" w:rsidP="00152AA1">
            <w:pPr>
              <w:jc w:val="center"/>
              <w:rPr>
                <w:rFonts w:cs="Arial"/>
              </w:rPr>
            </w:pPr>
            <w:r w:rsidRPr="00B91003">
              <w:rPr>
                <w:rFonts w:cs="Arial"/>
              </w:rPr>
              <w:t xml:space="preserve"> $[Total Estimated Actual Expenditures] </w:t>
            </w:r>
          </w:p>
        </w:tc>
      </w:tr>
      <w:tr w:rsidR="00BB53C9" w:rsidRPr="00B91003" w14:paraId="538C5AF0" w14:textId="77777777" w:rsidTr="00152AA1">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43FABC9F"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0522F482"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290AE36A"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21C3183A"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54851DD2"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11D5D656" w14:textId="77777777" w:rsidR="00BB53C9" w:rsidRPr="00B91003" w:rsidRDefault="00BB53C9" w:rsidP="00152AA1">
            <w:pPr>
              <w:jc w:val="center"/>
              <w:rPr>
                <w:rFonts w:cs="Arial"/>
              </w:rPr>
            </w:pPr>
            <w:r w:rsidRPr="00B91003">
              <w:rPr>
                <w:rFonts w:cs="Arial"/>
              </w:rPr>
              <w:t xml:space="preserve"> $[Total Estimated Actual Expenditures] </w:t>
            </w:r>
          </w:p>
        </w:tc>
      </w:tr>
    </w:tbl>
    <w:p w14:paraId="4A897DC8"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17AB3E45"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BB53C9" w:rsidRPr="00B91003" w14:paraId="0AB53496" w14:textId="77777777" w:rsidTr="00152AA1">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1F80A407" w14:textId="77777777" w:rsidR="00BB53C9" w:rsidRPr="00B91003" w:rsidRDefault="00BB53C9" w:rsidP="00152AA1">
            <w:pPr>
              <w:jc w:val="center"/>
              <w:rPr>
                <w:rFonts w:cs="Arial"/>
                <w:b/>
                <w:bCs/>
                <w:color w:val="FFFFFF" w:themeColor="background1"/>
              </w:rPr>
            </w:pPr>
            <w:r w:rsidRPr="00B91003">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2521548C" w14:textId="77777777" w:rsidR="00BB53C9" w:rsidRPr="00B91003" w:rsidRDefault="00BB53C9" w:rsidP="00152AA1">
            <w:pPr>
              <w:jc w:val="center"/>
              <w:rPr>
                <w:rFonts w:cs="Arial"/>
                <w:b/>
                <w:bCs/>
                <w:color w:val="FFFFFF" w:themeColor="background1"/>
              </w:rPr>
            </w:pPr>
            <w:r w:rsidRPr="00B91003">
              <w:rPr>
                <w:b/>
              </w:rPr>
              <w:t>Estimated Actual Percentage of Improved Services</w:t>
            </w:r>
          </w:p>
        </w:tc>
      </w:tr>
      <w:tr w:rsidR="00BB53C9" w:rsidRPr="00B91003" w14:paraId="02DDCD5E" w14:textId="77777777" w:rsidTr="00152AA1">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64AF1B08" w14:textId="77777777" w:rsidR="00BB53C9" w:rsidRPr="00B91003" w:rsidRDefault="00BB53C9" w:rsidP="00152AA1">
            <w:pPr>
              <w:jc w:val="center"/>
              <w:rPr>
                <w:rFonts w:cs="Arial"/>
              </w:rPr>
            </w:pPr>
            <w:r w:rsidRPr="00B91003">
              <w:rPr>
                <w:rFonts w:cs="Arial"/>
              </w:rPr>
              <w:t xml:space="preserve">[Planned Percentage Percentage]%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2CACF91E" w14:textId="77777777" w:rsidR="00BB53C9" w:rsidRPr="00B91003" w:rsidRDefault="00BB53C9" w:rsidP="00152AA1">
            <w:pPr>
              <w:jc w:val="center"/>
              <w:rPr>
                <w:rFonts w:cs="Arial"/>
              </w:rPr>
            </w:pPr>
            <w:r w:rsidRPr="00B91003">
              <w:rPr>
                <w:rFonts w:cs="Arial"/>
              </w:rPr>
              <w:t>[Estimated Actual Percentage]%</w:t>
            </w:r>
            <w:r w:rsidRPr="00B91003" w:rsidDel="006D7A25">
              <w:rPr>
                <w:rFonts w:cs="Arial"/>
              </w:rPr>
              <w:t xml:space="preserve"> </w:t>
            </w:r>
          </w:p>
        </w:tc>
      </w:tr>
      <w:tr w:rsidR="00BB53C9" w:rsidRPr="00B91003" w14:paraId="0B876E49" w14:textId="77777777" w:rsidTr="00152AA1">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121C3DFB" w14:textId="77777777" w:rsidR="00BB53C9" w:rsidRPr="00B91003" w:rsidRDefault="00BB53C9" w:rsidP="00152AA1">
            <w:pPr>
              <w:jc w:val="center"/>
              <w:rPr>
                <w:rFonts w:cs="Arial"/>
              </w:rPr>
            </w:pPr>
            <w:r w:rsidRPr="00B91003">
              <w:rPr>
                <w:rFonts w:cs="Arial"/>
              </w:rPr>
              <w:t>[Planned Percentage Percentage]%</w:t>
            </w:r>
            <w:r w:rsidRPr="00B91003"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60828DD1" w14:textId="77777777" w:rsidR="00BB53C9" w:rsidRPr="00B91003" w:rsidRDefault="00BB53C9" w:rsidP="00152AA1">
            <w:pPr>
              <w:jc w:val="center"/>
              <w:rPr>
                <w:rFonts w:cs="Arial"/>
              </w:rPr>
            </w:pPr>
            <w:r w:rsidRPr="00B91003">
              <w:rPr>
                <w:rFonts w:cs="Arial"/>
              </w:rPr>
              <w:t>[Estimated Actual Percentage]%</w:t>
            </w:r>
            <w:r w:rsidRPr="00B91003" w:rsidDel="006D7A25">
              <w:rPr>
                <w:rFonts w:cs="Arial"/>
              </w:rPr>
              <w:t xml:space="preserve"> </w:t>
            </w:r>
          </w:p>
        </w:tc>
      </w:tr>
    </w:tbl>
    <w:p w14:paraId="659E9473" w14:textId="77777777" w:rsidR="00BB53C9" w:rsidRPr="00B91003" w:rsidRDefault="00BB53C9" w:rsidP="00BB53C9">
      <w:pPr>
        <w:spacing w:after="160" w:line="259" w:lineRule="auto"/>
        <w:rPr>
          <w:rFonts w:eastAsiaTheme="minorHAnsi" w:cs="Arial"/>
          <w:sz w:val="20"/>
          <w:szCs w:val="20"/>
        </w:rPr>
      </w:pPr>
    </w:p>
    <w:p w14:paraId="0FB1E6E2" w14:textId="77777777" w:rsidR="00BB53C9" w:rsidRPr="00B91003" w:rsidRDefault="00BB53C9" w:rsidP="00BB53C9">
      <w:pPr>
        <w:spacing w:after="160" w:line="259" w:lineRule="auto"/>
        <w:rPr>
          <w:rFonts w:eastAsiaTheme="minorHAnsi" w:cs="Arial"/>
          <w:sz w:val="20"/>
          <w:szCs w:val="20"/>
        </w:rPr>
      </w:pPr>
      <w:r w:rsidRPr="00B91003">
        <w:rPr>
          <w:rFonts w:eastAsiaTheme="minorHAnsi" w:cs="Arial"/>
          <w:sz w:val="20"/>
          <w:szCs w:val="20"/>
        </w:rPr>
        <w:br w:type="page"/>
      </w:r>
    </w:p>
    <w:p w14:paraId="36F31D2E"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5: </w:t>
      </w:r>
      <w:r w:rsidRPr="00B91003">
        <w:rPr>
          <w:rFonts w:eastAsiaTheme="minorHAnsi" w:cs="Arial"/>
          <w:b/>
        </w:rPr>
        <w:t xml:space="preserve">[LCAP Year] </w:t>
      </w:r>
      <w:r w:rsidRPr="00B91003">
        <w:rPr>
          <w:rFonts w:eastAsiaTheme="minorHAnsi" w:cs="Arial"/>
          <w:b/>
          <w:szCs w:val="20"/>
        </w:rPr>
        <w:t>LCFF Carryover Table</w:t>
      </w:r>
      <w:r w:rsidRPr="00B91003"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720"/>
        <w:gridCol w:w="1670"/>
        <w:gridCol w:w="1695"/>
        <w:gridCol w:w="1695"/>
        <w:gridCol w:w="1694"/>
        <w:gridCol w:w="1695"/>
        <w:gridCol w:w="1695"/>
        <w:gridCol w:w="1695"/>
      </w:tblGrid>
      <w:tr w:rsidR="00BB53C9" w:rsidRPr="00B91003" w14:paraId="3EF95B21" w14:textId="77777777" w:rsidTr="00152AA1">
        <w:trPr>
          <w:cantSplit/>
          <w:trHeight w:val="300"/>
          <w:tblHeader/>
        </w:trPr>
        <w:tc>
          <w:tcPr>
            <w:tcW w:w="1695" w:type="dxa"/>
            <w:shd w:val="clear" w:color="auto" w:fill="002060"/>
            <w:vAlign w:val="center"/>
            <w:hideMark/>
          </w:tcPr>
          <w:p w14:paraId="27B3469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9. Estimated Actual LCFF Base Grant</w:t>
            </w:r>
          </w:p>
        </w:tc>
        <w:tc>
          <w:tcPr>
            <w:tcW w:w="1720" w:type="dxa"/>
            <w:shd w:val="clear" w:color="auto" w:fill="002060"/>
            <w:vAlign w:val="center"/>
            <w:hideMark/>
          </w:tcPr>
          <w:p w14:paraId="23A75F9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1670"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670A7300" w14:textId="77777777" w:rsidR="00BB53C9" w:rsidRPr="00B91003" w:rsidRDefault="00BB53C9" w:rsidP="00152AA1">
            <w:pPr>
              <w:jc w:val="center"/>
              <w:rPr>
                <w:rFonts w:cs="Arial"/>
                <w:b/>
                <w:bCs/>
                <w:color w:val="FFFFFF" w:themeColor="background1"/>
              </w:rPr>
            </w:pPr>
            <w:r w:rsidRPr="00B91003">
              <w:rPr>
                <w:rFonts w:cs="Arial"/>
                <w:b/>
                <w:bCs/>
                <w:color w:val="FFFFFF"/>
              </w:rPr>
              <w:t>LCFF Carryover — Percentage</w:t>
            </w:r>
            <w:r w:rsidRPr="00B91003">
              <w:rPr>
                <w:rFonts w:cs="Arial"/>
                <w:b/>
                <w:bCs/>
                <w:color w:val="FFFFFF"/>
              </w:rPr>
              <w:br/>
              <w:t>(Percentage from Prior Year)</w:t>
            </w:r>
          </w:p>
        </w:tc>
        <w:tc>
          <w:tcPr>
            <w:tcW w:w="1695" w:type="dxa"/>
            <w:shd w:val="clear" w:color="auto" w:fill="002060"/>
            <w:vAlign w:val="center"/>
            <w:hideMark/>
          </w:tcPr>
          <w:p w14:paraId="16EAB6B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10. Estimated Actual Percentage to Increase or Improve Services for the Current School Year</w:t>
            </w:r>
          </w:p>
          <w:p w14:paraId="4570840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divided by 9)</w:t>
            </w:r>
          </w:p>
        </w:tc>
        <w:tc>
          <w:tcPr>
            <w:tcW w:w="1695" w:type="dxa"/>
            <w:shd w:val="clear" w:color="auto" w:fill="002060"/>
            <w:vAlign w:val="center"/>
            <w:hideMark/>
          </w:tcPr>
          <w:p w14:paraId="088558C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7EAAD30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1694" w:type="dxa"/>
            <w:shd w:val="clear" w:color="auto" w:fill="002060"/>
            <w:vAlign w:val="center"/>
            <w:hideMark/>
          </w:tcPr>
          <w:p w14:paraId="7A6DC6F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607710C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w:t>
            </w:r>
          </w:p>
        </w:tc>
        <w:tc>
          <w:tcPr>
            <w:tcW w:w="1695" w:type="dxa"/>
            <w:shd w:val="clear" w:color="auto" w:fill="002060"/>
            <w:vAlign w:val="center"/>
            <w:hideMark/>
          </w:tcPr>
          <w:p w14:paraId="52CC7A4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11. Estimated Actual Percentage of Increased or Improved Services</w:t>
            </w:r>
          </w:p>
          <w:p w14:paraId="097C3F5B"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(7 divided by 9, plus 8)</w:t>
            </w:r>
          </w:p>
        </w:tc>
        <w:tc>
          <w:tcPr>
            <w:tcW w:w="1695" w:type="dxa"/>
            <w:shd w:val="clear" w:color="auto" w:fill="002060"/>
            <w:vAlign w:val="center"/>
            <w:hideMark/>
          </w:tcPr>
          <w:p w14:paraId="7E972AB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12. LCFF Carryover — Dollar (Subtract 11 from 10 and multiply by 9)</w:t>
            </w:r>
          </w:p>
        </w:tc>
        <w:tc>
          <w:tcPr>
            <w:tcW w:w="1695" w:type="dxa"/>
            <w:shd w:val="clear" w:color="auto" w:fill="002060"/>
            <w:vAlign w:val="center"/>
            <w:hideMark/>
          </w:tcPr>
          <w:p w14:paraId="084DE80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13. LCFF Carryover — Percentage </w:t>
            </w:r>
          </w:p>
          <w:p w14:paraId="2FCBF81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(12 divided by 9)</w:t>
            </w:r>
          </w:p>
        </w:tc>
      </w:tr>
      <w:tr w:rsidR="00BB53C9" w:rsidRPr="00B91003" w14:paraId="519FA49B" w14:textId="77777777" w:rsidTr="00152AA1">
        <w:trPr>
          <w:cantSplit/>
          <w:trHeight w:val="398"/>
        </w:trPr>
        <w:tc>
          <w:tcPr>
            <w:tcW w:w="1695" w:type="dxa"/>
            <w:shd w:val="clear" w:color="BDD7EE" w:fill="BDD7EE"/>
            <w:noWrap/>
            <w:vAlign w:val="center"/>
            <w:hideMark/>
          </w:tcPr>
          <w:p w14:paraId="7F29D37B" w14:textId="77777777" w:rsidR="00BB53C9" w:rsidRPr="00B91003" w:rsidRDefault="00BB53C9" w:rsidP="00152AA1">
            <w:pPr>
              <w:jc w:val="center"/>
              <w:rPr>
                <w:rFonts w:cs="Arial"/>
                <w:color w:val="000000"/>
              </w:rPr>
            </w:pPr>
            <w:r w:rsidRPr="00B91003">
              <w:rPr>
                <w:rFonts w:cs="Arial"/>
                <w:color w:val="000000"/>
              </w:rPr>
              <w:t>$[Estimated Actual LCFF Base Grant]</w:t>
            </w:r>
          </w:p>
        </w:tc>
        <w:tc>
          <w:tcPr>
            <w:tcW w:w="1720" w:type="dxa"/>
            <w:shd w:val="clear" w:color="BDD7EE" w:fill="BDD7EE"/>
            <w:noWrap/>
            <w:vAlign w:val="center"/>
            <w:hideMark/>
          </w:tcPr>
          <w:p w14:paraId="02A3155E" w14:textId="77777777" w:rsidR="00BB53C9" w:rsidRPr="00B91003" w:rsidRDefault="00BB53C9" w:rsidP="00152AA1">
            <w:pPr>
              <w:jc w:val="center"/>
              <w:rPr>
                <w:rFonts w:cs="Arial"/>
                <w:color w:val="000000"/>
              </w:rPr>
            </w:pPr>
            <w:r w:rsidRPr="00B91003">
              <w:rPr>
                <w:rFonts w:cs="Arial"/>
                <w:color w:val="000000"/>
              </w:rPr>
              <w:t>$[Estimated Actual LCFF Supplemental and/or Concentration Grants]</w:t>
            </w:r>
          </w:p>
        </w:tc>
        <w:tc>
          <w:tcPr>
            <w:tcW w:w="1670" w:type="dxa"/>
            <w:tcBorders>
              <w:top w:val="nil"/>
              <w:left w:val="single" w:sz="4" w:space="0" w:color="FFFFFF"/>
              <w:bottom w:val="single" w:sz="4" w:space="0" w:color="FFFFFF"/>
              <w:right w:val="single" w:sz="4" w:space="0" w:color="FFFFFF"/>
            </w:tcBorders>
            <w:shd w:val="clear" w:color="BDD6EE" w:fill="BDD6EE"/>
            <w:vAlign w:val="center"/>
          </w:tcPr>
          <w:p w14:paraId="4577580B" w14:textId="77777777" w:rsidR="00BB53C9" w:rsidRPr="00B91003" w:rsidRDefault="00BB53C9" w:rsidP="00152AA1">
            <w:pPr>
              <w:jc w:val="center"/>
              <w:rPr>
                <w:rFonts w:cs="Arial"/>
                <w:color w:val="000000"/>
              </w:rPr>
            </w:pPr>
            <w:r w:rsidRPr="00B91003">
              <w:rPr>
                <w:rFonts w:cs="Arial"/>
                <w:color w:val="000000"/>
              </w:rPr>
              <w:t>[LCFF Carryover — Percentage</w:t>
            </w:r>
          </w:p>
          <w:p w14:paraId="0E796DE0" w14:textId="77777777" w:rsidR="00BB53C9" w:rsidRPr="00B91003" w:rsidRDefault="00BB53C9" w:rsidP="00152AA1">
            <w:pPr>
              <w:jc w:val="center"/>
              <w:rPr>
                <w:rFonts w:cs="Arial"/>
                <w:color w:val="000000"/>
              </w:rPr>
            </w:pPr>
            <w:r w:rsidRPr="00B91003">
              <w:rPr>
                <w:rFonts w:cs="Arial"/>
                <w:color w:val="000000"/>
              </w:rPr>
              <w:t>from Prior Year]%</w:t>
            </w:r>
          </w:p>
        </w:tc>
        <w:tc>
          <w:tcPr>
            <w:tcW w:w="1695" w:type="dxa"/>
            <w:shd w:val="clear" w:color="BDD7EE" w:fill="BDD7EE"/>
            <w:noWrap/>
            <w:vAlign w:val="center"/>
            <w:hideMark/>
          </w:tcPr>
          <w:p w14:paraId="6378E69E" w14:textId="77777777" w:rsidR="00BB53C9" w:rsidRPr="00B91003" w:rsidRDefault="00BB53C9" w:rsidP="00152AA1">
            <w:pPr>
              <w:jc w:val="center"/>
              <w:rPr>
                <w:rFonts w:cs="Arial"/>
                <w:color w:val="000000"/>
              </w:rPr>
            </w:pPr>
            <w:r w:rsidRPr="00B91003">
              <w:rPr>
                <w:rFonts w:cs="Arial"/>
                <w:color w:val="000000"/>
              </w:rPr>
              <w:t>[Estimated Actual Percentage to Increase or Improve Services]%</w:t>
            </w:r>
          </w:p>
        </w:tc>
        <w:tc>
          <w:tcPr>
            <w:tcW w:w="1695" w:type="dxa"/>
            <w:shd w:val="clear" w:color="BDD7EE" w:fill="BDD7EE"/>
            <w:vAlign w:val="center"/>
            <w:hideMark/>
          </w:tcPr>
          <w:p w14:paraId="303416BD" w14:textId="77777777" w:rsidR="00BB53C9" w:rsidRPr="00B91003" w:rsidRDefault="00BB53C9" w:rsidP="00152AA1">
            <w:pPr>
              <w:jc w:val="center"/>
              <w:rPr>
                <w:rFonts w:cs="Arial"/>
                <w:color w:val="000000"/>
              </w:rPr>
            </w:pPr>
            <w:r w:rsidRPr="00B91003">
              <w:rPr>
                <w:rFonts w:cs="Arial"/>
                <w:color w:val="000000"/>
              </w:rPr>
              <w:t>$[Total Estimated Actual Expenditures for Contributing Actions]</w:t>
            </w:r>
          </w:p>
        </w:tc>
        <w:tc>
          <w:tcPr>
            <w:tcW w:w="1694" w:type="dxa"/>
            <w:shd w:val="clear" w:color="BDD7EE" w:fill="BDD7EE"/>
            <w:noWrap/>
            <w:vAlign w:val="center"/>
            <w:hideMark/>
          </w:tcPr>
          <w:p w14:paraId="5959143F" w14:textId="77777777" w:rsidR="00BB53C9" w:rsidRPr="00B91003" w:rsidRDefault="00BB53C9" w:rsidP="00152AA1">
            <w:pPr>
              <w:jc w:val="center"/>
              <w:rPr>
                <w:rFonts w:cs="Arial"/>
                <w:color w:val="000000"/>
              </w:rPr>
            </w:pPr>
            <w:r w:rsidRPr="00B91003">
              <w:rPr>
                <w:rFonts w:cs="Arial"/>
                <w:color w:val="000000"/>
              </w:rPr>
              <w:t xml:space="preserve"> [Total Estimated Actual Percentage of Improved Services] </w:t>
            </w:r>
          </w:p>
        </w:tc>
        <w:tc>
          <w:tcPr>
            <w:tcW w:w="1695" w:type="dxa"/>
            <w:shd w:val="clear" w:color="BDD7EE" w:fill="BDD7EE"/>
            <w:noWrap/>
            <w:vAlign w:val="center"/>
            <w:hideMark/>
          </w:tcPr>
          <w:p w14:paraId="496A8895" w14:textId="77777777" w:rsidR="00BB53C9" w:rsidRPr="00B91003" w:rsidRDefault="00BB53C9" w:rsidP="00152AA1">
            <w:pPr>
              <w:jc w:val="center"/>
              <w:rPr>
                <w:rFonts w:cs="Arial"/>
                <w:color w:val="000000"/>
              </w:rPr>
            </w:pPr>
            <w:r w:rsidRPr="00B91003">
              <w:rPr>
                <w:rFonts w:cs="Arial"/>
                <w:color w:val="000000"/>
              </w:rPr>
              <w:t xml:space="preserve"> [Estimated Actual Percentage of Increased or Improved Services]% </w:t>
            </w:r>
          </w:p>
        </w:tc>
        <w:tc>
          <w:tcPr>
            <w:tcW w:w="1695" w:type="dxa"/>
            <w:shd w:val="clear" w:color="BDD7EE" w:fill="BDD7EE"/>
            <w:noWrap/>
            <w:vAlign w:val="center"/>
            <w:hideMark/>
          </w:tcPr>
          <w:p w14:paraId="170691DA" w14:textId="77777777" w:rsidR="00BB53C9" w:rsidRPr="00B91003" w:rsidRDefault="00BB53C9" w:rsidP="00152AA1">
            <w:pPr>
              <w:jc w:val="center"/>
              <w:rPr>
                <w:rFonts w:cs="Arial"/>
                <w:color w:val="000000"/>
              </w:rPr>
            </w:pPr>
            <w:r w:rsidRPr="00B91003">
              <w:rPr>
                <w:rFonts w:cs="Arial"/>
                <w:color w:val="000000"/>
              </w:rPr>
              <w:t xml:space="preserve"> $[LCFF Carryover] </w:t>
            </w:r>
          </w:p>
        </w:tc>
        <w:tc>
          <w:tcPr>
            <w:tcW w:w="1695" w:type="dxa"/>
            <w:shd w:val="clear" w:color="BDD7EE" w:fill="BDD7EE"/>
            <w:noWrap/>
            <w:vAlign w:val="center"/>
            <w:hideMark/>
          </w:tcPr>
          <w:p w14:paraId="721603E0" w14:textId="77777777" w:rsidR="00BB53C9" w:rsidRPr="00B91003" w:rsidRDefault="00BB53C9" w:rsidP="00152AA1">
            <w:pPr>
              <w:jc w:val="center"/>
              <w:rPr>
                <w:rFonts w:cs="Arial"/>
                <w:color w:val="000000"/>
              </w:rPr>
            </w:pPr>
            <w:r w:rsidRPr="00B91003">
              <w:rPr>
                <w:rFonts w:cs="Arial"/>
                <w:color w:val="000000"/>
              </w:rPr>
              <w:t xml:space="preserve"> [Proportional LCFF Carryover Percentage]% </w:t>
            </w:r>
          </w:p>
        </w:tc>
      </w:tr>
    </w:tbl>
    <w:p w14:paraId="7FFC6EFE" w14:textId="77777777" w:rsidR="00BB53C9" w:rsidRPr="00B91003" w:rsidRDefault="00BB53C9" w:rsidP="008D1F05">
      <w:pPr>
        <w:rPr>
          <w:rFonts w:eastAsiaTheme="minorHAnsi"/>
        </w:rPr>
      </w:pPr>
    </w:p>
    <w:p w14:paraId="5D02FEDD" w14:textId="77777777" w:rsidR="00BB53C9" w:rsidRPr="00B91003" w:rsidRDefault="00BB53C9" w:rsidP="008D1F05">
      <w:pPr>
        <w:rPr>
          <w:rFonts w:eastAsiaTheme="minorHAnsi"/>
        </w:rPr>
        <w:sectPr w:rsidR="00BB53C9" w:rsidRPr="00B91003" w:rsidSect="008D1F05">
          <w:footerReference w:type="default" r:id="rId45"/>
          <w:pgSz w:w="15840" w:h="12240" w:orient="landscape"/>
          <w:pgMar w:top="288" w:right="288" w:bottom="288" w:left="288" w:header="432" w:footer="432" w:gutter="0"/>
          <w:cols w:space="720"/>
          <w:formProt w:val="0"/>
          <w:docGrid w:linePitch="360"/>
        </w:sectPr>
      </w:pPr>
    </w:p>
    <w:p w14:paraId="4CB57B1E" w14:textId="5D4917BA" w:rsidR="008D1F05" w:rsidRPr="00B91003" w:rsidRDefault="008D1F05" w:rsidP="00826D83">
      <w:pPr>
        <w:pStyle w:val="Heading3"/>
        <w:rPr>
          <w:sz w:val="40"/>
          <w:szCs w:val="40"/>
        </w:rPr>
      </w:pPr>
      <w:bookmarkStart w:id="47" w:name="_Hlk79420166"/>
      <w:bookmarkEnd w:id="46"/>
      <w:ins w:id="48" w:author="Author">
        <w:r w:rsidRPr="00B91003">
          <w:rPr>
            <w:sz w:val="40"/>
            <w:szCs w:val="40"/>
          </w:rPr>
          <w:lastRenderedPageBreak/>
          <w:t xml:space="preserve">Draft </w:t>
        </w:r>
      </w:ins>
      <w:r w:rsidRPr="00B91003">
        <w:rPr>
          <w:sz w:val="40"/>
          <w:szCs w:val="40"/>
        </w:rPr>
        <w:t>Local Control and Accountability Plan Instructions</w:t>
      </w:r>
      <w:ins w:id="49" w:author="Author">
        <w:r w:rsidRPr="00B91003">
          <w:rPr>
            <w:sz w:val="40"/>
            <w:szCs w:val="40"/>
          </w:rPr>
          <w:t>: Option 1</w:t>
        </w:r>
      </w:ins>
    </w:p>
    <w:bookmarkEnd w:id="47"/>
    <w:p w14:paraId="69410291" w14:textId="2F1785D7" w:rsidR="008D1F05" w:rsidRPr="00B91003" w:rsidRDefault="008D1F05" w:rsidP="008D1F05">
      <w:pPr>
        <w:spacing w:after="160"/>
        <w:rPr>
          <w:rFonts w:eastAsia="Arial" w:cs="Arial"/>
        </w:rPr>
      </w:pPr>
      <w:r w:rsidRPr="00B91003">
        <w:fldChar w:fldCharType="begin"/>
      </w:r>
      <w:r w:rsidR="007E15FC" w:rsidRPr="00B91003">
        <w:instrText>HYPERLINK  \l "_Plan_Summary_3" \o "Plan Summary Instructions"</w:instrText>
      </w:r>
      <w:r w:rsidRPr="00B91003">
        <w:fldChar w:fldCharType="separate"/>
      </w:r>
      <w:r w:rsidRPr="00B91003">
        <w:rPr>
          <w:rFonts w:eastAsia="Arial" w:cs="Arial"/>
          <w:color w:val="0000FF"/>
          <w:u w:val="single"/>
        </w:rPr>
        <w:t>Plan Summary</w:t>
      </w:r>
      <w:r w:rsidRPr="00B91003">
        <w:rPr>
          <w:rFonts w:eastAsia="Arial" w:cs="Arial"/>
          <w:color w:val="0000FF"/>
          <w:u w:val="single"/>
        </w:rPr>
        <w:fldChar w:fldCharType="end"/>
      </w:r>
    </w:p>
    <w:p w14:paraId="7E0C5841" w14:textId="4BF35162" w:rsidR="008D1F05" w:rsidRPr="00B91003" w:rsidRDefault="00996142" w:rsidP="008D1F05">
      <w:pPr>
        <w:spacing w:after="160"/>
        <w:rPr>
          <w:rFonts w:eastAsia="Arial" w:cs="Arial"/>
        </w:rPr>
      </w:pPr>
      <w:hyperlink w:anchor="_Engaging_Educational_Partners_3" w:tooltip="Engaging Educational Partners Instructions" w:history="1">
        <w:r w:rsidR="008D1F05" w:rsidRPr="00B91003">
          <w:rPr>
            <w:rFonts w:eastAsia="Arial" w:cs="Arial"/>
            <w:color w:val="0000FF"/>
            <w:u w:val="single"/>
          </w:rPr>
          <w:t>Engaging Educational Partners</w:t>
        </w:r>
      </w:hyperlink>
    </w:p>
    <w:p w14:paraId="3AA29ED0" w14:textId="18E2BB0A" w:rsidR="008D1F05" w:rsidRPr="00B91003" w:rsidRDefault="00996142" w:rsidP="008D1F05">
      <w:pPr>
        <w:spacing w:after="160"/>
        <w:rPr>
          <w:rFonts w:eastAsia="Arial" w:cs="Arial"/>
        </w:rPr>
      </w:pPr>
      <w:hyperlink w:anchor="_Goals_and_Actions_3" w:tooltip="Goals and Actions Instructions" w:history="1">
        <w:r w:rsidR="008D1F05" w:rsidRPr="00B91003">
          <w:rPr>
            <w:rFonts w:eastAsia="Arial" w:cs="Arial"/>
            <w:color w:val="0000FF"/>
            <w:u w:val="single"/>
          </w:rPr>
          <w:t>Goals and Actions</w:t>
        </w:r>
      </w:hyperlink>
    </w:p>
    <w:p w14:paraId="0BB36C4E" w14:textId="479D38A3" w:rsidR="008D1F05" w:rsidRPr="00B91003" w:rsidRDefault="00996142" w:rsidP="008D1F05">
      <w:pPr>
        <w:pBdr>
          <w:top w:val="nil"/>
          <w:left w:val="nil"/>
          <w:bottom w:val="nil"/>
          <w:right w:val="nil"/>
          <w:between w:val="nil"/>
        </w:pBdr>
        <w:spacing w:after="200"/>
        <w:rPr>
          <w:rFonts w:eastAsia="Arial" w:cs="Arial"/>
        </w:rPr>
      </w:pPr>
      <w:hyperlink w:anchor="_Increased_or_Improved_3" w:tooltip="Increased or Improved Services for Foster Youth, English Learners, and Low-Income Students Instructions" w:history="1">
        <w:r w:rsidR="008D1F05" w:rsidRPr="00B91003">
          <w:rPr>
            <w:rFonts w:eastAsia="Arial" w:cs="Arial"/>
            <w:color w:val="0000FF"/>
            <w:u w:val="single"/>
          </w:rPr>
          <w:t>Increased or Improved Services for Foster Youth, English Learners, and Low-Income Students</w:t>
        </w:r>
      </w:hyperlink>
      <w:r w:rsidR="008D1F05" w:rsidRPr="00B91003">
        <w:rPr>
          <w:rFonts w:eastAsia="Arial" w:cs="Arial"/>
        </w:rPr>
        <w:t xml:space="preserve"> </w:t>
      </w:r>
    </w:p>
    <w:p w14:paraId="7D4E9E89" w14:textId="77777777" w:rsidR="008D1F05" w:rsidRPr="00B91003" w:rsidRDefault="008D1F05" w:rsidP="008D1F05">
      <w:pPr>
        <w:pBdr>
          <w:top w:val="nil"/>
          <w:left w:val="nil"/>
          <w:bottom w:val="nil"/>
          <w:right w:val="nil"/>
          <w:between w:val="nil"/>
        </w:pBdr>
        <w:spacing w:after="200"/>
        <w:rPr>
          <w:rFonts w:eastAsia="Arial" w:cs="Arial"/>
          <w:i/>
          <w:color w:val="000000"/>
        </w:rPr>
      </w:pPr>
      <w:r w:rsidRPr="00B91003">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46" w:tooltip="mailto:LCFF@cde.ca.gov">
        <w:r w:rsidRPr="00B91003">
          <w:rPr>
            <w:rFonts w:eastAsia="Arial" w:cs="Arial"/>
            <w:i/>
            <w:color w:val="0000FF"/>
            <w:u w:val="single"/>
          </w:rPr>
          <w:t>LCFF@cde.ca.gov</w:t>
        </w:r>
      </w:hyperlink>
      <w:r w:rsidRPr="00B91003">
        <w:rPr>
          <w:rFonts w:eastAsia="Arial" w:cs="Arial"/>
          <w:i/>
          <w:color w:val="000000"/>
        </w:rPr>
        <w:t>.</w:t>
      </w:r>
    </w:p>
    <w:p w14:paraId="4C24E26F" w14:textId="3F2AE4DE" w:rsidR="008D1F05" w:rsidRPr="00B91003" w:rsidRDefault="008D1F05" w:rsidP="00E4133C">
      <w:pPr>
        <w:pStyle w:val="Heading4"/>
        <w:spacing w:before="240"/>
        <w:rPr>
          <w:bCs/>
          <w:sz w:val="32"/>
          <w:szCs w:val="32"/>
        </w:rPr>
      </w:pPr>
      <w:bookmarkStart w:id="50" w:name="_Hlk79420210"/>
      <w:r w:rsidRPr="00B91003">
        <w:rPr>
          <w:bCs/>
          <w:sz w:val="32"/>
          <w:szCs w:val="32"/>
        </w:rPr>
        <w:t>Introduction and Instructions</w:t>
      </w:r>
    </w:p>
    <w:bookmarkEnd w:id="50"/>
    <w:p w14:paraId="3E0F8F1F" w14:textId="77777777" w:rsidR="008D1F05" w:rsidRPr="00B91003" w:rsidRDefault="008D1F05" w:rsidP="008D1F05">
      <w:pPr>
        <w:spacing w:after="240"/>
        <w:rPr>
          <w:rFonts w:cstheme="minorHAnsi"/>
        </w:rPr>
      </w:pPr>
      <w:r w:rsidRPr="00B91003">
        <w:rPr>
          <w:rFonts w:cstheme="minorHAnsi"/>
        </w:rPr>
        <w:t xml:space="preserve">The Local Control Funding Formula (LCFF) requires local educational agencies (LEAs) to engage their local </w:t>
      </w:r>
      <w:r w:rsidRPr="00B91003">
        <w:t>educational partners</w:t>
      </w:r>
      <w:r w:rsidRPr="00B91003">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75F26715" w14:textId="77777777" w:rsidR="008D1F05" w:rsidRPr="00B91003" w:rsidRDefault="008D1F05" w:rsidP="008D1F05">
      <w:pPr>
        <w:spacing w:after="240"/>
        <w:rPr>
          <w:rFonts w:cstheme="minorHAnsi"/>
        </w:rPr>
      </w:pPr>
      <w:r w:rsidRPr="00B91003">
        <w:rPr>
          <w:rFonts w:cstheme="minorHAnsi"/>
        </w:rPr>
        <w:t xml:space="preserve">The LCAP development process serves three distinct, but related functions: </w:t>
      </w:r>
    </w:p>
    <w:p w14:paraId="6F699420" w14:textId="77777777" w:rsidR="008D1F05" w:rsidRPr="00B91003" w:rsidRDefault="008D1F05" w:rsidP="008D1F05">
      <w:pPr>
        <w:numPr>
          <w:ilvl w:val="0"/>
          <w:numId w:val="26"/>
        </w:numPr>
        <w:spacing w:after="240"/>
        <w:rPr>
          <w:rFonts w:cstheme="minorHAnsi"/>
        </w:rPr>
      </w:pPr>
      <w:r w:rsidRPr="00B91003">
        <w:rPr>
          <w:rFonts w:cstheme="minorHAnsi"/>
          <w:b/>
        </w:rPr>
        <w:t>Comprehensive Strategic Planning:</w:t>
      </w:r>
      <w:r w:rsidRPr="00B91003">
        <w:rPr>
          <w:rFonts w:cstheme="minorHAnsi"/>
        </w:rPr>
        <w:t xml:space="preserve"> The process of developing and annually updating the LCAP supports comprehensive strategic planning</w:t>
      </w:r>
      <w:r w:rsidRPr="00B91003">
        <w:rPr>
          <w:rFonts w:cs="Arial"/>
          <w:i/>
          <w:iCs/>
          <w:color w:val="0000FF"/>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California School Dashboard</w:t>
      </w:r>
      <w:r w:rsidRPr="00B91003">
        <w:rPr>
          <w:rFonts w:cstheme="minorHAnsi"/>
        </w:rPr>
        <w:t xml:space="preserve"> (California </w:t>
      </w:r>
      <w:r w:rsidRPr="00B91003">
        <w:rPr>
          <w:rFonts w:cstheme="minorHAnsi"/>
          <w:i/>
        </w:rPr>
        <w:t>Education Code</w:t>
      </w:r>
      <w:r w:rsidRPr="00B91003">
        <w:rPr>
          <w:rFonts w:cstheme="minorHAnsi"/>
        </w:rPr>
        <w:t xml:space="preserve"> [</w:t>
      </w:r>
      <w:r w:rsidRPr="00B91003">
        <w:rPr>
          <w:rFonts w:cstheme="minorHAnsi"/>
          <w:i/>
        </w:rPr>
        <w:t>EC</w:t>
      </w:r>
      <w:r w:rsidRPr="00B91003">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40648770" w14:textId="77777777" w:rsidR="008D1F05" w:rsidRPr="00B91003" w:rsidRDefault="008D1F05" w:rsidP="008D1F05">
      <w:pPr>
        <w:numPr>
          <w:ilvl w:val="0"/>
          <w:numId w:val="26"/>
        </w:numPr>
        <w:spacing w:after="240"/>
        <w:rPr>
          <w:rFonts w:cstheme="minorHAnsi"/>
        </w:rPr>
      </w:pPr>
      <w:r w:rsidRPr="00B91003">
        <w:rPr>
          <w:rFonts w:cstheme="minorHAnsi"/>
          <w:b/>
        </w:rPr>
        <w:t xml:space="preserve">Meaningful Engagement of Educational Partners: </w:t>
      </w:r>
      <w:r w:rsidRPr="00B91003">
        <w:rPr>
          <w:rFonts w:cstheme="minorHAnsi"/>
        </w:rPr>
        <w:t>The LCAP development process should result in an LCAP that reflects decisions made through meaningful engagement (</w:t>
      </w:r>
      <w:r w:rsidRPr="00B91003">
        <w:rPr>
          <w:rFonts w:cstheme="minorHAnsi"/>
          <w:i/>
        </w:rPr>
        <w:t>EC</w:t>
      </w:r>
      <w:r w:rsidRPr="00B91003">
        <w:rPr>
          <w:rFonts w:cstheme="minorHAnsi"/>
        </w:rPr>
        <w:t xml:space="preserve"> Section 52064[e][1]). Local </w:t>
      </w:r>
      <w:r w:rsidRPr="00B91003">
        <w:t>educational partners</w:t>
      </w:r>
      <w:r w:rsidRPr="00B91003">
        <w:rPr>
          <w:rFonts w:cs="Arial"/>
          <w:color w:val="000000"/>
          <w:szCs w:val="20"/>
        </w:rPr>
        <w:t xml:space="preserve"> </w:t>
      </w:r>
      <w:r w:rsidRPr="00B91003">
        <w:rPr>
          <w:rFonts w:cstheme="minorHAnsi"/>
        </w:rPr>
        <w:t>possess valuable perspectives and insights about an LEA's programs and services. Effective strategic planning will incorporate these perspectives and insights in order to identify potential goals and actions to be included in the LCAP.</w:t>
      </w:r>
    </w:p>
    <w:p w14:paraId="6BAC983F" w14:textId="77777777" w:rsidR="008D1F05" w:rsidRPr="00B91003" w:rsidRDefault="008D1F05" w:rsidP="008D1F05">
      <w:pPr>
        <w:numPr>
          <w:ilvl w:val="0"/>
          <w:numId w:val="26"/>
        </w:numPr>
        <w:spacing w:after="240"/>
        <w:rPr>
          <w:rFonts w:cstheme="minorHAnsi"/>
        </w:rPr>
      </w:pPr>
      <w:r w:rsidRPr="00B91003">
        <w:rPr>
          <w:rFonts w:cstheme="minorHAnsi"/>
          <w:b/>
        </w:rPr>
        <w:t>Accountability and Compliance:</w:t>
      </w:r>
      <w:r w:rsidRPr="00B91003">
        <w:rPr>
          <w:rFonts w:cstheme="minorHAnsi"/>
        </w:rPr>
        <w:t xml:space="preserve"> The LCAP serves an important accountability function because the nature of some LCAP template sections require LEAs to show that they have complied with various requirements specified in the LCFF statutes and regulations, most notably:</w:t>
      </w:r>
    </w:p>
    <w:p w14:paraId="57598A71" w14:textId="77777777" w:rsidR="008D1F05" w:rsidRPr="00B91003" w:rsidRDefault="008D1F05" w:rsidP="008D1F05">
      <w:pPr>
        <w:numPr>
          <w:ilvl w:val="1"/>
          <w:numId w:val="26"/>
        </w:numPr>
        <w:spacing w:after="240"/>
        <w:rPr>
          <w:rFonts w:cstheme="minorHAnsi"/>
        </w:rPr>
      </w:pPr>
      <w:r w:rsidRPr="00B91003">
        <w:rPr>
          <w:rFonts w:cstheme="minorHAnsi"/>
        </w:rPr>
        <w:lastRenderedPageBreak/>
        <w:t xml:space="preserve">Demonstrating that LEAs are increasing or improving services for </w:t>
      </w:r>
      <w:r w:rsidRPr="00B91003">
        <w:rPr>
          <w:rFonts w:eastAsiaTheme="minorHAnsi" w:cs="Arial"/>
          <w:color w:val="000000"/>
          <w:szCs w:val="20"/>
        </w:rPr>
        <w:t>foster youth, English learners,</w:t>
      </w:r>
      <w:r w:rsidRPr="00B91003">
        <w:t xml:space="preserve"> </w:t>
      </w:r>
      <w:r w:rsidRPr="00B91003">
        <w:rPr>
          <w:rFonts w:eastAsiaTheme="minorHAnsi" w:cs="Arial"/>
          <w:color w:val="000000"/>
          <w:szCs w:val="20"/>
        </w:rPr>
        <w:t xml:space="preserve">including long-term English learners, and low-income students </w:t>
      </w:r>
      <w:r w:rsidRPr="00B91003">
        <w:rPr>
          <w:rFonts w:cstheme="minorHAnsi"/>
        </w:rPr>
        <w:t>in proportion to the amount of additional funding those students generate under LCFF (</w:t>
      </w:r>
      <w:r w:rsidRPr="00B91003">
        <w:rPr>
          <w:rFonts w:cstheme="minorHAnsi"/>
          <w:i/>
        </w:rPr>
        <w:t>EC</w:t>
      </w:r>
      <w:r w:rsidRPr="00B91003">
        <w:rPr>
          <w:rFonts w:cstheme="minorHAnsi"/>
        </w:rPr>
        <w:t xml:space="preserve"> Section 52064[b][4-6]).</w:t>
      </w:r>
    </w:p>
    <w:p w14:paraId="2120FE13" w14:textId="77777777" w:rsidR="008D1F05" w:rsidRPr="00B91003" w:rsidRDefault="008D1F05" w:rsidP="008D1F05">
      <w:pPr>
        <w:numPr>
          <w:ilvl w:val="1"/>
          <w:numId w:val="26"/>
        </w:numPr>
        <w:spacing w:after="240"/>
        <w:rPr>
          <w:rFonts w:cstheme="minorHAnsi"/>
        </w:rPr>
      </w:pPr>
      <w:r w:rsidRPr="00B91003">
        <w:rPr>
          <w:rFonts w:cstheme="minorHAnsi"/>
        </w:rPr>
        <w:t>Establishing goals, supported by actions and related expenditures, that address the statutory priority areas and statutory metrics (</w:t>
      </w:r>
      <w:r w:rsidRPr="00B91003">
        <w:rPr>
          <w:rFonts w:cstheme="minorHAnsi"/>
          <w:i/>
        </w:rPr>
        <w:t>EC</w:t>
      </w:r>
      <w:r w:rsidRPr="00B91003">
        <w:rPr>
          <w:rFonts w:cstheme="minorHAnsi"/>
        </w:rPr>
        <w:t xml:space="preserve"> sections 52064[b][1] and [2]). </w:t>
      </w:r>
      <w:bookmarkStart w:id="51" w:name="_Hlk142644589"/>
    </w:p>
    <w:p w14:paraId="09BFDD65" w14:textId="77777777" w:rsidR="008D1F05" w:rsidRPr="00B91003" w:rsidRDefault="008D1F05" w:rsidP="008D1F05">
      <w:pPr>
        <w:numPr>
          <w:ilvl w:val="2"/>
          <w:numId w:val="26"/>
        </w:numPr>
        <w:spacing w:after="240"/>
        <w:rPr>
          <w:rFonts w:cstheme="minorHAnsi"/>
        </w:rPr>
      </w:pPr>
      <w:r w:rsidRPr="00B91003">
        <w:rPr>
          <w:rFonts w:cstheme="minorHAnsi"/>
          <w:b/>
          <w:bCs/>
        </w:rPr>
        <w:t>NOTE:</w:t>
      </w:r>
      <w:r w:rsidRPr="00B91003">
        <w:rPr>
          <w:rFonts w:cstheme="minorHAnsi"/>
        </w:rPr>
        <w:t xml:space="preserve"> As specified in </w:t>
      </w:r>
      <w:r w:rsidRPr="00B91003">
        <w:rPr>
          <w:rFonts w:cstheme="minorHAnsi"/>
          <w:i/>
          <w:iCs/>
        </w:rPr>
        <w:t>EC</w:t>
      </w:r>
      <w:r w:rsidRPr="00B91003">
        <w:rPr>
          <w:rFonts w:cstheme="minorHAnsi"/>
        </w:rPr>
        <w:t xml:space="preserve"> Section 62064(b)(1), the LCAP must provide a description of the annual goals, for all pupils and each subgroup of pupils identified pursuant to </w:t>
      </w:r>
      <w:r w:rsidRPr="00B91003">
        <w:rPr>
          <w:rFonts w:cstheme="minorHAnsi"/>
          <w:i/>
        </w:rPr>
        <w:t xml:space="preserve">EC </w:t>
      </w:r>
      <w:r w:rsidRPr="00B91003">
        <w:rPr>
          <w:rFonts w:cstheme="minorHAnsi"/>
        </w:rPr>
        <w:t xml:space="preserve">Section 52052, to be achieved for each of the state priorities. Beginning in 2023–24, </w:t>
      </w:r>
      <w:r w:rsidRPr="00B91003">
        <w:rPr>
          <w:rFonts w:cstheme="minorHAnsi"/>
          <w:i/>
          <w:iCs/>
        </w:rPr>
        <w:t>EC</w:t>
      </w:r>
      <w:r w:rsidRPr="00B91003">
        <w:rPr>
          <w:rFonts w:cstheme="minorHAnsi"/>
        </w:rPr>
        <w:t xml:space="preserve"> Section 52052 identifies long-term English learners as a separate and distinct pupil subgroup with a numerical significance at 15 students.</w:t>
      </w:r>
      <w:bookmarkEnd w:id="51"/>
    </w:p>
    <w:p w14:paraId="209D31E7" w14:textId="77777777" w:rsidR="008D1F05" w:rsidRPr="00B91003" w:rsidRDefault="008D1F05" w:rsidP="008D1F05">
      <w:pPr>
        <w:numPr>
          <w:ilvl w:val="1"/>
          <w:numId w:val="26"/>
        </w:numPr>
        <w:spacing w:after="240"/>
        <w:rPr>
          <w:rFonts w:cstheme="minorHAnsi"/>
        </w:rPr>
      </w:pPr>
      <w:r w:rsidRPr="00B91003">
        <w:rPr>
          <w:rFonts w:cstheme="minorHAnsi"/>
        </w:rPr>
        <w:t>Annually reviewing and updating the LCAP to reflect progress toward the goals (</w:t>
      </w:r>
      <w:r w:rsidRPr="00B91003">
        <w:rPr>
          <w:rFonts w:cstheme="minorHAnsi"/>
          <w:i/>
        </w:rPr>
        <w:t>EC</w:t>
      </w:r>
      <w:r w:rsidRPr="00B91003">
        <w:rPr>
          <w:rFonts w:cstheme="minorHAnsi"/>
        </w:rPr>
        <w:t xml:space="preserve"> Section 52064[b][7]).</w:t>
      </w:r>
    </w:p>
    <w:p w14:paraId="499025F6" w14:textId="77777777" w:rsidR="008D1F05" w:rsidRPr="00B91003" w:rsidRDefault="008D1F05" w:rsidP="008D1F05">
      <w:pPr>
        <w:numPr>
          <w:ilvl w:val="1"/>
          <w:numId w:val="26"/>
        </w:numPr>
        <w:spacing w:after="240"/>
        <w:rPr>
          <w:rFonts w:cstheme="minorHAnsi"/>
          <w:i/>
        </w:rPr>
      </w:pPr>
      <w:r w:rsidRPr="00B91003">
        <w:rPr>
          <w:rFonts w:cstheme="minorHAnsi"/>
          <w:iCs/>
        </w:rPr>
        <w:t>Ensuring that all increases attributable to supplemental and concentration grant calculations, including concentration grant add-on funding and/or LCFF carryover, are reflected in the LCAP (</w:t>
      </w:r>
      <w:r w:rsidRPr="00B91003">
        <w:rPr>
          <w:rFonts w:cstheme="minorHAnsi"/>
          <w:i/>
        </w:rPr>
        <w:t>EC</w:t>
      </w:r>
      <w:r w:rsidRPr="00B91003">
        <w:rPr>
          <w:rFonts w:cstheme="minorHAnsi"/>
          <w:iCs/>
        </w:rPr>
        <w:t xml:space="preserve"> sections 52064[b][6], [8], and [11]).</w:t>
      </w:r>
    </w:p>
    <w:p w14:paraId="3A0D2D4D" w14:textId="77777777" w:rsidR="008D1F05" w:rsidRPr="00B91003" w:rsidRDefault="008D1F05" w:rsidP="008D1F05">
      <w:pPr>
        <w:spacing w:after="240"/>
        <w:rPr>
          <w:rFonts w:cstheme="minorHAnsi"/>
        </w:rPr>
      </w:pPr>
      <w:r w:rsidRPr="00B91003">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B91003">
        <w:rPr>
          <w:rFonts w:cs="Arial"/>
          <w:i/>
          <w:iCs/>
          <w:color w:val="0000FF"/>
          <w:bdr w:val="none" w:sz="0" w:space="0" w:color="auto" w:frame="1"/>
        </w:rPr>
        <w:t xml:space="preserve">, </w:t>
      </w:r>
      <w:r w:rsidRPr="00B91003">
        <w:rPr>
          <w:rFonts w:cs="Arial"/>
          <w:bdr w:val="none" w:sz="0" w:space="0" w:color="auto" w:frame="1"/>
        </w:rPr>
        <w:t xml:space="preserve">particularly to address and reduce disparities in opportunities and outcomes between student groups indicated by the California School Dashboard </w:t>
      </w:r>
      <w:r w:rsidRPr="00B91003">
        <w:rPr>
          <w:rFonts w:cstheme="minorHAnsi"/>
        </w:rPr>
        <w:t>(Dashboard)</w:t>
      </w:r>
      <w:r w:rsidRPr="00B91003">
        <w:rPr>
          <w:rFonts w:cs="Arial"/>
          <w:bdr w:val="none" w:sz="0" w:space="0" w:color="auto" w:frame="1"/>
        </w:rPr>
        <w:t>,</w:t>
      </w:r>
      <w:r w:rsidRPr="00B91003">
        <w:rPr>
          <w:rFonts w:cstheme="minorHAnsi"/>
        </w:rPr>
        <w:t xml:space="preserve"> (b) through meaningful engagement with </w:t>
      </w:r>
      <w:r w:rsidRPr="00B91003">
        <w:t>educational partners</w:t>
      </w:r>
      <w:r w:rsidRPr="00B91003">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268FC222" w14:textId="77777777" w:rsidR="008D1F05" w:rsidRPr="00B91003" w:rsidRDefault="008D1F05" w:rsidP="008D1F05">
      <w:pPr>
        <w:spacing w:after="240"/>
        <w:rPr>
          <w:rFonts w:cstheme="minorHAnsi"/>
        </w:rPr>
      </w:pPr>
      <w:r w:rsidRPr="00B91003">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B91003">
        <w:rPr>
          <w:rFonts w:cstheme="minorHAnsi"/>
          <w:i/>
        </w:rPr>
        <w:t>EC</w:t>
      </w:r>
      <w:r w:rsidRPr="00B91003">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417600D" w14:textId="77777777" w:rsidR="008D1F05" w:rsidRPr="00B91003" w:rsidRDefault="008D1F05" w:rsidP="008D1F05">
      <w:pPr>
        <w:spacing w:after="240"/>
        <w:rPr>
          <w:rFonts w:cstheme="minorHAnsi"/>
        </w:rPr>
      </w:pPr>
      <w:r w:rsidRPr="00B91003">
        <w:rPr>
          <w:rFonts w:cstheme="minorHAnsi"/>
        </w:rPr>
        <w:t xml:space="preserve">The revised LCAP template for the 2024–25, 2025–26, and 2026–27 school years reflects statutory changes made through Senate Bill 114 (Committee on Budget and Fiscal Review), Chapter 48, Statutes of 2023. </w:t>
      </w:r>
    </w:p>
    <w:p w14:paraId="3FCCBA6C" w14:textId="77777777" w:rsidR="008D1F05" w:rsidRPr="00B91003" w:rsidRDefault="008D1F05" w:rsidP="008D1F05">
      <w:pPr>
        <w:spacing w:after="240"/>
        <w:rPr>
          <w:rFonts w:cstheme="minorHAnsi"/>
        </w:rPr>
      </w:pPr>
      <w:r w:rsidRPr="00B91003">
        <w:rPr>
          <w:rFonts w:cstheme="minorHAnsi"/>
        </w:rPr>
        <w:t xml:space="preserve">At its most basic, the adopted LCAP should attempt to distill not just what the LEA is doing for students in transitional kindergarten through grade twelve (TK–12), but also allow </w:t>
      </w:r>
      <w:r w:rsidRPr="00B91003">
        <w:t>educational partners</w:t>
      </w:r>
      <w:r w:rsidRPr="00B91003">
        <w:rPr>
          <w:rFonts w:cstheme="minorHAnsi"/>
        </w:rPr>
        <w:t xml:space="preserve"> to understand why, and whether those strategies are leading to improved </w:t>
      </w:r>
      <w:r w:rsidRPr="00B91003">
        <w:rPr>
          <w:rFonts w:cstheme="minorHAnsi"/>
        </w:rPr>
        <w:lastRenderedPageBreak/>
        <w:t xml:space="preserve">opportunities and outcomes for students. </w:t>
      </w:r>
      <w:bookmarkStart w:id="52" w:name="_Hlk79408667"/>
      <w:r w:rsidRPr="00B91003">
        <w:rPr>
          <w:rFonts w:cstheme="minorHAnsi"/>
        </w:rPr>
        <w:t xml:space="preserve">LEAs are strongly encouraged to use language and a level of detail in their adopted LCAPs intended to be meaningful and accessible for the LEA’s diverse </w:t>
      </w:r>
      <w:r w:rsidRPr="00B91003">
        <w:t>educational partners</w:t>
      </w:r>
      <w:r w:rsidRPr="00B91003">
        <w:rPr>
          <w:rFonts w:cstheme="minorHAnsi"/>
        </w:rPr>
        <w:t xml:space="preserve"> and the broader public.</w:t>
      </w:r>
      <w:bookmarkEnd w:id="52"/>
    </w:p>
    <w:p w14:paraId="2C18AA10" w14:textId="77777777" w:rsidR="008D1F05" w:rsidRPr="00B91003" w:rsidRDefault="008D1F05" w:rsidP="008D1F05">
      <w:pPr>
        <w:spacing w:after="240"/>
        <w:rPr>
          <w:rFonts w:cstheme="minorHAnsi"/>
        </w:rPr>
      </w:pPr>
      <w:r w:rsidRPr="00B91003">
        <w:rPr>
          <w:rFonts w:cstheme="minorHAnsi"/>
        </w:rPr>
        <w:t xml:space="preserve">In developing and finalizing the LCAP for adoption, LEAs are encouraged to keep the following overarching frame at the forefront of the strategic planning and </w:t>
      </w:r>
      <w:r w:rsidRPr="00B91003">
        <w:t xml:space="preserve">educational partner </w:t>
      </w:r>
      <w:r w:rsidRPr="00B91003">
        <w:rPr>
          <w:rFonts w:cstheme="minorHAnsi"/>
        </w:rPr>
        <w:t xml:space="preserve">engagement functions: </w:t>
      </w:r>
    </w:p>
    <w:p w14:paraId="4940DFB5" w14:textId="77777777" w:rsidR="008D1F05" w:rsidRPr="00B91003" w:rsidRDefault="008D1F05" w:rsidP="008D1F05">
      <w:pPr>
        <w:spacing w:after="240"/>
        <w:ind w:left="720"/>
        <w:rPr>
          <w:rFonts w:cstheme="minorHAnsi"/>
        </w:rPr>
      </w:pPr>
      <w:r w:rsidRPr="00B91003">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B91003">
        <w:rPr>
          <w:rFonts w:eastAsiaTheme="minorHAnsi" w:cs="Arial"/>
          <w:color w:val="000000"/>
          <w:szCs w:val="20"/>
        </w:rPr>
        <w:t>foster youth, English learners, and low-income students?</w:t>
      </w:r>
    </w:p>
    <w:p w14:paraId="58D30FEC" w14:textId="77777777" w:rsidR="008D1F05" w:rsidRPr="00B91003" w:rsidRDefault="008D1F05" w:rsidP="008D1F05">
      <w:pPr>
        <w:spacing w:after="240"/>
        <w:rPr>
          <w:rFonts w:cstheme="minorHAnsi"/>
        </w:rPr>
      </w:pPr>
      <w:r w:rsidRPr="00B91003">
        <w:rPr>
          <w:rFonts w:cstheme="minorHAnsi"/>
        </w:rPr>
        <w:t xml:space="preserve">LEAs are encouraged to focus on a set of metrics and actions which, based on research, experience, and input gathered from educational partners, the LEA believes will have the biggest impact on behalf of its TK–12 students. </w:t>
      </w:r>
    </w:p>
    <w:p w14:paraId="3416C387" w14:textId="77777777" w:rsidR="008D1F05" w:rsidRPr="00B91003" w:rsidRDefault="008D1F05" w:rsidP="008D1F05">
      <w:pPr>
        <w:spacing w:after="240"/>
        <w:rPr>
          <w:rFonts w:cstheme="minorHAnsi"/>
        </w:rPr>
      </w:pPr>
      <w:r w:rsidRPr="00B91003">
        <w:rPr>
          <w:rFonts w:cstheme="minorHAnsi"/>
        </w:rPr>
        <w:t>These instructions address the requirements for each section of the LCAP, but may include information about effective practices when developing the LCAP and completing the LCAP document. Additionally, the beginning of each template section includes information emphasizing the purpose that section serves.</w:t>
      </w:r>
    </w:p>
    <w:p w14:paraId="6857D002" w14:textId="21C6F5CA" w:rsidR="008D1F05" w:rsidRPr="00B91003" w:rsidRDefault="008D1F05" w:rsidP="00D949F8">
      <w:pPr>
        <w:pStyle w:val="Heading4"/>
        <w:spacing w:before="240"/>
        <w:rPr>
          <w:sz w:val="32"/>
          <w:szCs w:val="32"/>
        </w:rPr>
      </w:pPr>
      <w:bookmarkStart w:id="53" w:name="_Plan_Summary_3"/>
      <w:bookmarkEnd w:id="53"/>
      <w:r w:rsidRPr="00B91003">
        <w:rPr>
          <w:sz w:val="32"/>
          <w:szCs w:val="32"/>
        </w:rPr>
        <w:t>Plan Summary</w:t>
      </w:r>
    </w:p>
    <w:p w14:paraId="0BD3BEE3" w14:textId="68D01D13" w:rsidR="008D1F05" w:rsidRPr="00B91003" w:rsidRDefault="008D1F05" w:rsidP="00826D83">
      <w:pPr>
        <w:pStyle w:val="Heading5"/>
        <w:rPr>
          <w:b/>
          <w:bCs/>
          <w:sz w:val="28"/>
          <w:szCs w:val="28"/>
        </w:rPr>
      </w:pPr>
      <w:r w:rsidRPr="00B91003">
        <w:rPr>
          <w:b/>
          <w:bCs/>
          <w:sz w:val="28"/>
          <w:szCs w:val="28"/>
        </w:rPr>
        <w:t>Purpose</w:t>
      </w:r>
    </w:p>
    <w:p w14:paraId="554EBBFE" w14:textId="77777777" w:rsidR="008D1F05" w:rsidRPr="00B91003" w:rsidRDefault="008D1F05" w:rsidP="008D1F05">
      <w:r w:rsidRPr="00B91003">
        <w:t>A well-developed Plan Summary section provides a meaningful context for the LCAP. This section provides information about an LEA’s community as well as relevant information about student needs and performance. In order to present a meaningful context for the rest of the LCAP, the content of this section should be clearly and meaningfully related to the content included throughout each subsequent section of the LCAP.</w:t>
      </w:r>
    </w:p>
    <w:p w14:paraId="488EDB96" w14:textId="12F841D0" w:rsidR="008D1F05" w:rsidRPr="00B91003" w:rsidRDefault="008D1F05" w:rsidP="00826D83">
      <w:pPr>
        <w:pStyle w:val="Heading5"/>
        <w:rPr>
          <w:b/>
          <w:bCs/>
          <w:sz w:val="28"/>
          <w:szCs w:val="28"/>
        </w:rPr>
      </w:pPr>
      <w:r w:rsidRPr="00B91003">
        <w:rPr>
          <w:b/>
          <w:bCs/>
          <w:sz w:val="28"/>
          <w:szCs w:val="28"/>
        </w:rPr>
        <w:t>Requirements and Instructions</w:t>
      </w:r>
    </w:p>
    <w:p w14:paraId="2B8ADAF1" w14:textId="2BE03C33" w:rsidR="008D1F05" w:rsidRPr="00B91003" w:rsidRDefault="008D1F05" w:rsidP="00826D83">
      <w:pPr>
        <w:pStyle w:val="Heading6"/>
        <w:rPr>
          <w:b/>
          <w:bCs/>
        </w:rPr>
      </w:pPr>
      <w:r w:rsidRPr="00B91003">
        <w:rPr>
          <w:b/>
          <w:bCs/>
        </w:rPr>
        <w:t>General Information</w:t>
      </w:r>
    </w:p>
    <w:p w14:paraId="08FE140A"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165377DC" w14:textId="77777777" w:rsidR="008D1F05" w:rsidRPr="00B91003" w:rsidRDefault="008D1F05" w:rsidP="008D1F05">
      <w:pPr>
        <w:spacing w:after="240"/>
      </w:pPr>
      <w:r w:rsidRPr="00B91003">
        <w:rPr>
          <w:rFonts w:eastAsia="Arial" w:cs="Arial"/>
        </w:rPr>
        <w:t>Briefly</w:t>
      </w:r>
      <w:r w:rsidRPr="00B91003">
        <w:rPr>
          <w:rFonts w:eastAsia="Arial" w:cs="Arial"/>
          <w:szCs w:val="22"/>
        </w:rPr>
        <w:t xml:space="preserve"> describe the </w:t>
      </w:r>
      <w:r w:rsidRPr="00B91003">
        <w:rPr>
          <w:rFonts w:eastAsiaTheme="minorHAnsi" w:cs="Arial"/>
          <w:szCs w:val="20"/>
        </w:rPr>
        <w:t>LEA, its schools, and its students in grades TK–12, as applicable to the LEA</w:t>
      </w:r>
      <w:r w:rsidRPr="00B91003">
        <w:rPr>
          <w:rFonts w:eastAsia="Arial" w:cs="Arial"/>
          <w:szCs w:val="22"/>
        </w:rPr>
        <w:t>.</w:t>
      </w:r>
      <w:r w:rsidRPr="00B91003">
        <w:t xml:space="preserve"> </w:t>
      </w:r>
    </w:p>
    <w:p w14:paraId="1B29FD8E" w14:textId="77777777" w:rsidR="008D1F05" w:rsidRPr="00B91003" w:rsidRDefault="008D1F05" w:rsidP="008D1F05">
      <w:pPr>
        <w:numPr>
          <w:ilvl w:val="0"/>
          <w:numId w:val="52"/>
        </w:numPr>
        <w:spacing w:after="240"/>
        <w:rPr>
          <w:rFonts w:eastAsia="Arial" w:cs="Arial"/>
          <w:szCs w:val="22"/>
        </w:rPr>
      </w:pPr>
      <w:r w:rsidRPr="00B91003">
        <w:t xml:space="preserve">For example, information about an LEA in terms of geography, enrollment, employment, the number and size of specific schools, recent community challenges, and other such information the LEA may wish to include can enable a reader to more fully understand the LEA’s LCAP. </w:t>
      </w:r>
    </w:p>
    <w:p w14:paraId="3C171042" w14:textId="476825AC" w:rsidR="0079387D" w:rsidRPr="00B91003" w:rsidRDefault="0079387D" w:rsidP="008D1F05">
      <w:pPr>
        <w:numPr>
          <w:ilvl w:val="0"/>
          <w:numId w:val="52"/>
        </w:numPr>
        <w:spacing w:after="240"/>
        <w:rPr>
          <w:rFonts w:eastAsia="Arial" w:cs="Arial"/>
          <w:szCs w:val="22"/>
        </w:rPr>
      </w:pPr>
      <w:ins w:id="54" w:author="Author">
        <w:r w:rsidRPr="00B91003">
          <w:rPr>
            <w:rFonts w:eastAsia="Arial" w:cs="Arial"/>
            <w:szCs w:val="22"/>
          </w:rPr>
          <w:t>LEAs may also provide information about their strategic plan, vision, etc.</w:t>
        </w:r>
      </w:ins>
    </w:p>
    <w:p w14:paraId="34F0E0C4" w14:textId="77777777" w:rsidR="008D1F05" w:rsidRPr="00B91003" w:rsidRDefault="008D1F05" w:rsidP="008D1F05">
      <w:pPr>
        <w:numPr>
          <w:ilvl w:val="0"/>
          <w:numId w:val="52"/>
        </w:numPr>
        <w:spacing w:after="240"/>
        <w:contextualSpacing/>
      </w:pPr>
      <w:r w:rsidRPr="00B91003">
        <w:lastRenderedPageBreak/>
        <w:t xml:space="preserve">As part of this response, identify all schools within the LEA receiving Equity Multiplier funding. </w:t>
      </w:r>
    </w:p>
    <w:p w14:paraId="17EB912D" w14:textId="547236BC" w:rsidR="008D1F05" w:rsidRPr="00B91003" w:rsidRDefault="008D1F05" w:rsidP="00826D83">
      <w:pPr>
        <w:pStyle w:val="Heading6"/>
        <w:rPr>
          <w:b/>
          <w:bCs/>
        </w:rPr>
      </w:pPr>
      <w:r w:rsidRPr="00B91003">
        <w:rPr>
          <w:b/>
          <w:bCs/>
        </w:rPr>
        <w:t xml:space="preserve">Reflections: Annual Performance </w:t>
      </w:r>
    </w:p>
    <w:p w14:paraId="432D3A3F"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392066FE" w14:textId="77777777" w:rsidR="008D1F05" w:rsidRPr="00B91003" w:rsidRDefault="008D1F05" w:rsidP="008D1F05">
      <w:pPr>
        <w:spacing w:after="240"/>
      </w:pPr>
      <w:r w:rsidRPr="00B91003">
        <w:t xml:space="preserve">Reflect on the LEA’s annual performance on the Dashboard and local data. This may include both successes and challenges identified by the LEA during the development process. </w:t>
      </w:r>
    </w:p>
    <w:p w14:paraId="2B1BEB87" w14:textId="77777777" w:rsidR="008D1F05" w:rsidRPr="00B91003" w:rsidRDefault="008D1F05" w:rsidP="008D1F05">
      <w:pPr>
        <w:spacing w:after="240"/>
        <w:rPr>
          <w:rFonts w:eastAsia="Arial" w:cs="Arial"/>
          <w:szCs w:val="22"/>
        </w:rPr>
      </w:pPr>
      <w:r w:rsidRPr="00B91003">
        <w:rPr>
          <w:rFonts w:eastAsia="Arial" w:cs="Arial"/>
          <w:szCs w:val="22"/>
        </w:rPr>
        <w:t>LEAs are encouraged to highlight how they are addressing the identified needs of student groups, and/or schools within the LCAP as part of this response.</w:t>
      </w:r>
    </w:p>
    <w:p w14:paraId="692757EE" w14:textId="77777777" w:rsidR="008D1F05" w:rsidRPr="00B91003" w:rsidRDefault="008D1F05" w:rsidP="008D1F05">
      <w:pPr>
        <w:spacing w:after="240"/>
        <w:rPr>
          <w:rFonts w:eastAsia="Arial" w:cs="Arial"/>
          <w:szCs w:val="22"/>
        </w:rPr>
      </w:pPr>
      <w:r w:rsidRPr="00B91003">
        <w:rPr>
          <w:rFonts w:eastAsia="Arial" w:cs="Arial"/>
          <w:szCs w:val="22"/>
        </w:rPr>
        <w:t>As part of this response, the LEA must identify the following, which will remain unchanged during the three-year LCAP cycle:</w:t>
      </w:r>
    </w:p>
    <w:p w14:paraId="25654704" w14:textId="77777777" w:rsidR="008D1F05" w:rsidRPr="00B91003" w:rsidRDefault="008D1F05" w:rsidP="008D1F05">
      <w:pPr>
        <w:numPr>
          <w:ilvl w:val="0"/>
          <w:numId w:val="45"/>
        </w:numPr>
        <w:spacing w:after="240"/>
        <w:rPr>
          <w:rFonts w:eastAsia="Arial" w:cs="Arial"/>
          <w:szCs w:val="22"/>
        </w:rPr>
      </w:pPr>
      <w:r w:rsidRPr="00B91003">
        <w:rPr>
          <w:rFonts w:eastAsia="Arial" w:cs="Arial"/>
          <w:szCs w:val="22"/>
        </w:rPr>
        <w:t xml:space="preserve">Any school within the LEA that received the lowest performance level on one or more state indicators on the 2023 Dashboard; </w:t>
      </w:r>
    </w:p>
    <w:p w14:paraId="39621A1A" w14:textId="77777777" w:rsidR="008D1F05" w:rsidRPr="00B91003" w:rsidRDefault="008D1F05" w:rsidP="008D1F05">
      <w:pPr>
        <w:numPr>
          <w:ilvl w:val="0"/>
          <w:numId w:val="45"/>
        </w:numPr>
        <w:spacing w:after="240"/>
        <w:rPr>
          <w:rFonts w:eastAsia="Arial" w:cs="Arial"/>
          <w:szCs w:val="22"/>
        </w:rPr>
      </w:pPr>
      <w:r w:rsidRPr="00B91003">
        <w:rPr>
          <w:rFonts w:eastAsia="Arial" w:cs="Arial"/>
          <w:szCs w:val="22"/>
        </w:rPr>
        <w:t xml:space="preserve">Any student group within the LEA that received the lowest performance level on one or more state indicators on the 2023 Dashboard; and/or </w:t>
      </w:r>
    </w:p>
    <w:p w14:paraId="03903363" w14:textId="77777777" w:rsidR="008D1F05" w:rsidRPr="00B91003" w:rsidRDefault="008D1F05" w:rsidP="008D1F05">
      <w:pPr>
        <w:numPr>
          <w:ilvl w:val="0"/>
          <w:numId w:val="45"/>
        </w:numPr>
        <w:spacing w:after="240"/>
        <w:rPr>
          <w:rFonts w:eastAsia="Arial" w:cs="Arial"/>
          <w:szCs w:val="22"/>
        </w:rPr>
      </w:pPr>
      <w:r w:rsidRPr="00B91003">
        <w:rPr>
          <w:rFonts w:eastAsia="Arial" w:cs="Arial"/>
          <w:szCs w:val="22"/>
        </w:rPr>
        <w:t>Any student group within a school within the LEA that received the lowest performance level on one or more state indicators on the 2023 Dashboard.</w:t>
      </w:r>
    </w:p>
    <w:p w14:paraId="4E100B92" w14:textId="7A89F752" w:rsidR="008D1F05" w:rsidRPr="00B91003" w:rsidRDefault="008D1F05" w:rsidP="00826D83">
      <w:pPr>
        <w:pStyle w:val="Heading6"/>
        <w:rPr>
          <w:b/>
          <w:bCs/>
        </w:rPr>
      </w:pPr>
      <w:r w:rsidRPr="00B91003">
        <w:rPr>
          <w:b/>
          <w:bCs/>
        </w:rPr>
        <w:t>Reflections: Technical Assistance</w:t>
      </w:r>
    </w:p>
    <w:p w14:paraId="5898B921"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t xml:space="preserve">As applicable, </w:t>
      </w:r>
      <w:r w:rsidRPr="00B91003">
        <w:rPr>
          <w:rFonts w:eastAsiaTheme="minorHAnsi" w:cs="Arial"/>
          <w:color w:val="000000"/>
          <w:szCs w:val="20"/>
        </w:rPr>
        <w:t>a summary of the work underway as part of technical assistance.</w:t>
      </w:r>
    </w:p>
    <w:p w14:paraId="7602FFB3" w14:textId="77777777" w:rsidR="008D1F05" w:rsidRPr="00B91003" w:rsidRDefault="008D1F05" w:rsidP="008D1F05">
      <w:pPr>
        <w:spacing w:after="240"/>
        <w:rPr>
          <w:rFonts w:cs="Arial"/>
          <w:bdr w:val="none" w:sz="0" w:space="0" w:color="auto" w:frame="1"/>
        </w:rPr>
      </w:pPr>
      <w:bookmarkStart w:id="55" w:name="_Hlk143156738"/>
      <w:r w:rsidRPr="00B91003">
        <w:rPr>
          <w:rFonts w:cs="Arial"/>
          <w:bdr w:val="none" w:sz="0" w:space="0" w:color="auto" w:frame="1"/>
        </w:rPr>
        <w:t xml:space="preserve">Annually identify the reason(s) the LEA is eligible for or has requested </w:t>
      </w:r>
      <w:bookmarkStart w:id="56" w:name="_Hlk142559429"/>
      <w:r w:rsidRPr="00B91003">
        <w:rPr>
          <w:rFonts w:cs="Arial"/>
          <w:bdr w:val="none" w:sz="0" w:space="0" w:color="auto" w:frame="1"/>
        </w:rPr>
        <w:t xml:space="preserve">technical assistance consistent with </w:t>
      </w:r>
      <w:r w:rsidRPr="00B91003">
        <w:rPr>
          <w:rFonts w:cs="Arial"/>
          <w:i/>
          <w:iCs/>
          <w:bdr w:val="none" w:sz="0" w:space="0" w:color="auto" w:frame="1"/>
        </w:rPr>
        <w:t>EC</w:t>
      </w:r>
      <w:r w:rsidRPr="00B91003">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 however this also includes LEAs that have requested technical assistance from their COE.</w:t>
      </w:r>
      <w:bookmarkEnd w:id="56"/>
    </w:p>
    <w:bookmarkEnd w:id="55"/>
    <w:p w14:paraId="6C1878A0" w14:textId="77777777" w:rsidR="008D1F05" w:rsidRPr="00B91003" w:rsidRDefault="008D1F05" w:rsidP="008D1F05">
      <w:pPr>
        <w:numPr>
          <w:ilvl w:val="0"/>
          <w:numId w:val="54"/>
        </w:numPr>
        <w:spacing w:after="240"/>
        <w:rPr>
          <w:rFonts w:eastAsiaTheme="minorHAnsi" w:cs="Arial"/>
          <w:color w:val="000000"/>
          <w:szCs w:val="20"/>
        </w:rPr>
      </w:pPr>
      <w:r w:rsidRPr="00B91003">
        <w:rPr>
          <w:rFonts w:eastAsiaTheme="minorHAnsi" w:cs="Arial"/>
          <w:color w:val="000000"/>
          <w:szCs w:val="20"/>
        </w:rPr>
        <w:t>If the LEA is not eligible for or receiving technical assistance, the LEA may respond to this prompt as “Not Applicable.”</w:t>
      </w:r>
    </w:p>
    <w:p w14:paraId="01D8830C" w14:textId="19E20A50" w:rsidR="008D1F05" w:rsidRPr="00B91003" w:rsidRDefault="008D1F05" w:rsidP="00826D83">
      <w:pPr>
        <w:pStyle w:val="Heading6"/>
        <w:rPr>
          <w:b/>
          <w:bCs/>
        </w:rPr>
      </w:pPr>
      <w:r w:rsidRPr="00B91003">
        <w:rPr>
          <w:b/>
          <w:bCs/>
        </w:rPr>
        <w:t>Comprehensive Support and Improvement</w:t>
      </w:r>
    </w:p>
    <w:p w14:paraId="6A280CA5" w14:textId="77777777" w:rsidR="008D1F05" w:rsidRPr="00B91003" w:rsidRDefault="008D1F05" w:rsidP="008D1F05">
      <w:pPr>
        <w:spacing w:after="240"/>
        <w:rPr>
          <w:rFonts w:eastAsia="Arial" w:cs="Arial"/>
        </w:rPr>
      </w:pPr>
      <w:r w:rsidRPr="00B91003">
        <w:rPr>
          <w:rFonts w:eastAsia="Arial" w:cs="Arial"/>
        </w:rPr>
        <w:t>An LEA with a school or schools identified for comprehensive support and improvement (CSI) under the Every Student Succeeds Act must respond to the following prompts:</w:t>
      </w:r>
    </w:p>
    <w:p w14:paraId="1D79F302" w14:textId="4B091C48" w:rsidR="008D1F05" w:rsidRPr="00B91003" w:rsidRDefault="008D1F05" w:rsidP="00826D83">
      <w:pPr>
        <w:pStyle w:val="Heading7"/>
        <w:rPr>
          <w:rFonts w:eastAsiaTheme="minorHAnsi"/>
          <w:color w:val="auto"/>
        </w:rPr>
      </w:pPr>
      <w:r w:rsidRPr="00B91003">
        <w:rPr>
          <w:rFonts w:eastAsiaTheme="minorHAnsi"/>
          <w:color w:val="auto"/>
        </w:rPr>
        <w:lastRenderedPageBreak/>
        <w:t>Schools Identified</w:t>
      </w:r>
    </w:p>
    <w:p w14:paraId="6A6C4EC5"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5816BA80" w14:textId="77777777" w:rsidR="008D1F05" w:rsidRPr="00B91003" w:rsidRDefault="008D1F05" w:rsidP="008D1F05">
      <w:pPr>
        <w:numPr>
          <w:ilvl w:val="0"/>
          <w:numId w:val="54"/>
        </w:numPr>
        <w:spacing w:after="240"/>
        <w:contextualSpacing/>
        <w:rPr>
          <w:b/>
        </w:rPr>
      </w:pPr>
      <w:r w:rsidRPr="00B91003">
        <w:t xml:space="preserve">Identify the schools within the LEA that have been identified for CSI. </w:t>
      </w:r>
    </w:p>
    <w:p w14:paraId="7AFD9FA8" w14:textId="7DD0EFAA" w:rsidR="008D1F05" w:rsidRPr="00B91003" w:rsidRDefault="008D1F05" w:rsidP="00826D83">
      <w:pPr>
        <w:pStyle w:val="Heading7"/>
        <w:rPr>
          <w:rFonts w:eastAsiaTheme="minorHAnsi"/>
          <w:color w:val="auto"/>
        </w:rPr>
      </w:pPr>
      <w:r w:rsidRPr="00B91003">
        <w:rPr>
          <w:rFonts w:eastAsiaTheme="minorHAnsi"/>
          <w:color w:val="auto"/>
        </w:rPr>
        <w:t>Support for Identified Schools</w:t>
      </w:r>
    </w:p>
    <w:p w14:paraId="6EE2E418"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1155547F" w14:textId="77777777" w:rsidR="008D1F05" w:rsidRPr="00B91003" w:rsidRDefault="008D1F05" w:rsidP="008D1F05">
      <w:pPr>
        <w:numPr>
          <w:ilvl w:val="0"/>
          <w:numId w:val="54"/>
        </w:numPr>
        <w:pBdr>
          <w:top w:val="nil"/>
          <w:left w:val="nil"/>
          <w:bottom w:val="nil"/>
          <w:right w:val="nil"/>
          <w:between w:val="nil"/>
        </w:pBdr>
        <w:spacing w:after="240"/>
        <w:contextualSpacing/>
        <w:rPr>
          <w:rFonts w:eastAsia="Arial" w:cs="Arial"/>
          <w:b/>
          <w:color w:val="000000"/>
        </w:rPr>
      </w:pPr>
      <w:r w:rsidRPr="00B91003">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119755A5" w14:textId="5387593F" w:rsidR="008D1F05" w:rsidRPr="00B91003" w:rsidRDefault="008D1F05" w:rsidP="00826D83">
      <w:pPr>
        <w:pStyle w:val="Heading7"/>
        <w:rPr>
          <w:rFonts w:eastAsiaTheme="minorHAnsi"/>
          <w:color w:val="auto"/>
        </w:rPr>
      </w:pPr>
      <w:r w:rsidRPr="00B91003">
        <w:rPr>
          <w:rFonts w:eastAsiaTheme="minorHAnsi"/>
          <w:color w:val="auto"/>
        </w:rPr>
        <w:t>Monitoring and Evaluating Effectiveness</w:t>
      </w:r>
    </w:p>
    <w:p w14:paraId="75BD55AF"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7B8D03FF" w14:textId="77777777" w:rsidR="008D1F05" w:rsidRPr="00B91003" w:rsidRDefault="008D1F05" w:rsidP="008D1F05">
      <w:pPr>
        <w:numPr>
          <w:ilvl w:val="0"/>
          <w:numId w:val="54"/>
        </w:numPr>
        <w:pBdr>
          <w:top w:val="nil"/>
          <w:left w:val="nil"/>
          <w:bottom w:val="nil"/>
          <w:right w:val="nil"/>
          <w:between w:val="nil"/>
        </w:pBdr>
        <w:spacing w:after="240"/>
        <w:contextualSpacing/>
        <w:rPr>
          <w:rFonts w:eastAsia="Arial" w:cs="Arial"/>
        </w:rPr>
      </w:pPr>
      <w:r w:rsidRPr="00B91003">
        <w:rPr>
          <w:rFonts w:eastAsia="Arial" w:cs="Arial"/>
          <w:color w:val="000000"/>
        </w:rPr>
        <w:t>Describe how the LEA will monitor and evaluate the implementation and effectiveness of the CSI plan to support student and school improvement.</w:t>
      </w:r>
    </w:p>
    <w:p w14:paraId="6BDF3D5A" w14:textId="0A77B5E8" w:rsidR="008D1F05" w:rsidRPr="00B91003" w:rsidRDefault="008D1F05" w:rsidP="00826D83">
      <w:pPr>
        <w:pStyle w:val="Heading4"/>
        <w:rPr>
          <w:sz w:val="32"/>
          <w:szCs w:val="32"/>
        </w:rPr>
      </w:pPr>
      <w:bookmarkStart w:id="57" w:name="_Engaging_Educational_Partners_3"/>
      <w:bookmarkEnd w:id="57"/>
      <w:r w:rsidRPr="00B91003">
        <w:rPr>
          <w:sz w:val="32"/>
          <w:szCs w:val="32"/>
        </w:rPr>
        <w:t>Engaging Educational Partners</w:t>
      </w:r>
    </w:p>
    <w:p w14:paraId="6E419F4D" w14:textId="2D8A4DF7" w:rsidR="008D1F05" w:rsidRPr="00B91003" w:rsidRDefault="008D1F05" w:rsidP="00826D83">
      <w:pPr>
        <w:pStyle w:val="Heading5"/>
        <w:rPr>
          <w:b/>
          <w:bCs/>
          <w:sz w:val="28"/>
          <w:szCs w:val="28"/>
        </w:rPr>
      </w:pPr>
      <w:r w:rsidRPr="00B91003">
        <w:rPr>
          <w:b/>
          <w:bCs/>
          <w:sz w:val="28"/>
          <w:szCs w:val="28"/>
        </w:rPr>
        <w:t>Purpose</w:t>
      </w:r>
    </w:p>
    <w:p w14:paraId="668945AE" w14:textId="77777777" w:rsidR="008D1F05" w:rsidRPr="00B91003" w:rsidRDefault="008D1F05" w:rsidP="008D1F05">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Significant and purposeful engagement of parents, students, educators, and other </w:t>
      </w:r>
      <w:r w:rsidRPr="00B91003">
        <w:rPr>
          <w:rFonts w:eastAsiaTheme="minorHAnsi" w:cs="Arial"/>
          <w:bCs/>
          <w:szCs w:val="20"/>
        </w:rPr>
        <w:t>educational partner</w:t>
      </w:r>
      <w:r w:rsidRPr="00B91003">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B91003">
        <w:rPr>
          <w:rFonts w:cs="Arial"/>
          <w:i/>
          <w:iCs/>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Dashboard</w:t>
      </w:r>
      <w:r w:rsidRPr="00B91003">
        <w:rPr>
          <w:rFonts w:eastAsiaTheme="minorHAnsi" w:cs="Arial"/>
          <w:bCs/>
          <w:color w:val="000000"/>
          <w:szCs w:val="20"/>
        </w:rPr>
        <w:t>, accountability, and improvement across the state priorities and locally identified priorities (</w:t>
      </w:r>
      <w:r w:rsidRPr="00B91003">
        <w:rPr>
          <w:rFonts w:eastAsiaTheme="minorHAnsi" w:cs="Arial"/>
          <w:bCs/>
          <w:i/>
          <w:color w:val="000000"/>
          <w:szCs w:val="20"/>
        </w:rPr>
        <w:t>EC</w:t>
      </w:r>
      <w:r w:rsidRPr="00B91003">
        <w:rPr>
          <w:rFonts w:eastAsiaTheme="minorHAnsi" w:cs="Arial"/>
          <w:bCs/>
          <w:color w:val="000000"/>
          <w:szCs w:val="20"/>
        </w:rPr>
        <w:t xml:space="preserve"> Section 52064[e][1]). Engagement of </w:t>
      </w:r>
      <w:r w:rsidRPr="00B91003">
        <w:t>educational partners</w:t>
      </w:r>
      <w:r w:rsidRPr="00B91003">
        <w:rPr>
          <w:rFonts w:eastAsiaTheme="minorHAnsi" w:cs="Arial"/>
          <w:bCs/>
          <w:color w:val="000000"/>
          <w:szCs w:val="20"/>
        </w:rPr>
        <w:t xml:space="preserve"> is an ongoing, annual process. </w:t>
      </w:r>
    </w:p>
    <w:p w14:paraId="3B431607" w14:textId="77777777" w:rsidR="008D1F05" w:rsidRPr="00B91003" w:rsidRDefault="008D1F05" w:rsidP="008D1F05">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This section is designed to reflect how the engagement of </w:t>
      </w:r>
      <w:r w:rsidRPr="00B91003">
        <w:t xml:space="preserve">educational partners </w:t>
      </w:r>
      <w:r w:rsidRPr="00B91003">
        <w:rPr>
          <w:rFonts w:eastAsiaTheme="minorHAnsi" w:cs="Arial"/>
          <w:bCs/>
          <w:color w:val="000000"/>
          <w:szCs w:val="20"/>
        </w:rPr>
        <w:t xml:space="preserve">influenced the decisions reflected in the adopted LCAP. The goal is to allow </w:t>
      </w:r>
      <w:r w:rsidRPr="00B91003">
        <w:t>educational partners</w:t>
      </w:r>
      <w:r w:rsidRPr="00B91003">
        <w:rPr>
          <w:rFonts w:eastAsiaTheme="minorHAnsi" w:cs="Arial"/>
          <w:bCs/>
          <w:color w:val="000000"/>
          <w:szCs w:val="20"/>
        </w:rPr>
        <w:t xml:space="preserve"> that participated in the LCAP development process and the broader public to understand how the LEA engaged </w:t>
      </w:r>
      <w:r w:rsidRPr="00B91003">
        <w:t>educational partners</w:t>
      </w:r>
      <w:r w:rsidRPr="00B91003">
        <w:rPr>
          <w:rFonts w:eastAsiaTheme="minorHAnsi" w:cs="Arial"/>
          <w:bCs/>
          <w:color w:val="000000"/>
          <w:szCs w:val="20"/>
        </w:rPr>
        <w:t xml:space="preserve"> and the impact of that engagement. LEAs are encouraged to keep this goal in the forefront when completing this section. </w:t>
      </w:r>
    </w:p>
    <w:p w14:paraId="17B0E103" w14:textId="2DDDB78D" w:rsidR="008D1F05" w:rsidRPr="00B91003" w:rsidRDefault="008D1F05" w:rsidP="00826D83">
      <w:pPr>
        <w:pStyle w:val="Heading5"/>
        <w:rPr>
          <w:rFonts w:eastAsiaTheme="minorHAnsi" w:cs="Arial"/>
          <w:b/>
          <w:bCs/>
          <w:color w:val="000000"/>
          <w:sz w:val="28"/>
          <w:szCs w:val="22"/>
        </w:rPr>
      </w:pPr>
      <w:r w:rsidRPr="00B91003">
        <w:rPr>
          <w:b/>
          <w:bCs/>
          <w:sz w:val="28"/>
          <w:szCs w:val="28"/>
        </w:rPr>
        <w:t>Requirements</w:t>
      </w:r>
    </w:p>
    <w:p w14:paraId="77B4FB17" w14:textId="77777777" w:rsidR="008D1F05" w:rsidRPr="00B91003" w:rsidRDefault="008D1F05" w:rsidP="008D1F05">
      <w:pPr>
        <w:spacing w:after="240"/>
        <w:rPr>
          <w:rFonts w:eastAsiaTheme="minorHAnsi" w:cs="Arial"/>
          <w:bCs/>
          <w:color w:val="000000"/>
          <w:szCs w:val="20"/>
        </w:rPr>
      </w:pPr>
      <w:r w:rsidRPr="00B91003">
        <w:rPr>
          <w:rFonts w:eastAsiaTheme="minorHAnsi" w:cs="Arial"/>
          <w:b/>
          <w:color w:val="000000"/>
          <w:szCs w:val="20"/>
        </w:rPr>
        <w:t>School districts and COEs: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sections </w:t>
      </w:r>
      <w:hyperlink r:id="rId47" w:tooltip="Link to Education Code Section 52060" w:history="1">
        <w:r w:rsidRPr="00B91003">
          <w:rPr>
            <w:rFonts w:eastAsiaTheme="minorHAnsi" w:cs="Arial"/>
            <w:bCs/>
            <w:color w:val="0000FF"/>
            <w:szCs w:val="20"/>
            <w:u w:val="single"/>
          </w:rPr>
          <w:t>52060(g)</w:t>
        </w:r>
      </w:hyperlink>
      <w:r w:rsidRPr="00B91003">
        <w:rPr>
          <w:rFonts w:eastAsiaTheme="minorHAnsi" w:cs="Arial"/>
          <w:bCs/>
          <w:color w:val="000000"/>
          <w:szCs w:val="20"/>
        </w:rPr>
        <w:t xml:space="preserve"> and </w:t>
      </w:r>
      <w:hyperlink r:id="rId48" w:tooltip="Link to Education Code Section 52066" w:history="1">
        <w:r w:rsidRPr="00B91003">
          <w:rPr>
            <w:rFonts w:eastAsiaTheme="minorHAnsi" w:cs="Arial"/>
            <w:bCs/>
            <w:color w:val="0000FF"/>
            <w:szCs w:val="20"/>
            <w:u w:val="single"/>
          </w:rPr>
          <w:t>52066(g)</w:t>
        </w:r>
      </w:hyperlink>
      <w:r w:rsidRPr="00B91003">
        <w:rPr>
          <w:rFonts w:eastAsiaTheme="minorHAnsi" w:cs="Arial"/>
          <w:bCs/>
          <w:color w:val="000000"/>
          <w:szCs w:val="20"/>
        </w:rPr>
        <w:t xml:space="preserve"> specify the </w:t>
      </w:r>
      <w:r w:rsidRPr="00B91003">
        <w:t>educational partners</w:t>
      </w:r>
      <w:r w:rsidRPr="00B91003">
        <w:rPr>
          <w:rFonts w:eastAsiaTheme="minorHAnsi" w:cs="Arial"/>
          <w:bCs/>
          <w:color w:val="000000"/>
          <w:szCs w:val="20"/>
        </w:rPr>
        <w:t xml:space="preserve"> that must be consulted when developing the LCAP: </w:t>
      </w:r>
    </w:p>
    <w:p w14:paraId="75119ABD"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lastRenderedPageBreak/>
        <w:t xml:space="preserve">Teachers, </w:t>
      </w:r>
    </w:p>
    <w:p w14:paraId="3F6A2864"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Principals, </w:t>
      </w:r>
    </w:p>
    <w:p w14:paraId="669C552C"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Administrators, </w:t>
      </w:r>
    </w:p>
    <w:p w14:paraId="167C78D1"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Other school personnel, </w:t>
      </w:r>
    </w:p>
    <w:p w14:paraId="403398C2"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Local bargaining units of the LEA, </w:t>
      </w:r>
    </w:p>
    <w:p w14:paraId="1678121C" w14:textId="77777777" w:rsidR="008D1F05" w:rsidRPr="00B91003" w:rsidRDefault="008D1F05" w:rsidP="008D1F05">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Parents, and </w:t>
      </w:r>
    </w:p>
    <w:p w14:paraId="175B8887" w14:textId="77777777" w:rsidR="008D1F05" w:rsidRPr="00B91003" w:rsidRDefault="008D1F05" w:rsidP="008D1F05">
      <w:pPr>
        <w:numPr>
          <w:ilvl w:val="0"/>
          <w:numId w:val="42"/>
        </w:numPr>
        <w:spacing w:after="240"/>
        <w:rPr>
          <w:rFonts w:eastAsiaTheme="minorHAnsi" w:cs="Arial"/>
          <w:bCs/>
          <w:color w:val="000000"/>
          <w:szCs w:val="20"/>
        </w:rPr>
      </w:pPr>
      <w:r w:rsidRPr="00B91003">
        <w:rPr>
          <w:rFonts w:eastAsiaTheme="minorHAnsi" w:cs="Arial"/>
          <w:bCs/>
          <w:color w:val="000000"/>
          <w:szCs w:val="20"/>
        </w:rPr>
        <w:t>Students</w:t>
      </w:r>
    </w:p>
    <w:p w14:paraId="2D915A0B" w14:textId="77777777" w:rsidR="008D1F05" w:rsidRPr="00B91003" w:rsidRDefault="008D1F05" w:rsidP="008D1F05">
      <w:pPr>
        <w:spacing w:after="240"/>
        <w:ind w:left="360"/>
        <w:rPr>
          <w:rFonts w:eastAsiaTheme="minorHAnsi" w:cs="Arial"/>
        </w:rPr>
      </w:pPr>
      <w:bookmarkStart w:id="58" w:name="_Hlk142573188"/>
      <w:r w:rsidRPr="00B91003">
        <w:rPr>
          <w:rFonts w:eastAsiaTheme="minorHAnsi" w:cs="Arial"/>
          <w:bCs/>
          <w:color w:val="000000"/>
          <w:szCs w:val="20"/>
        </w:rPr>
        <w:t xml:space="preserve">A school district or COE receiving Equity Multiplier funds must also consult with educational partners at schools generating Equity Multiplier funds in the development of the LCAP, specifically, in the development of the required focus goal for each applicable school. </w:t>
      </w:r>
    </w:p>
    <w:bookmarkEnd w:id="58"/>
    <w:p w14:paraId="3C3817E9" w14:textId="77777777" w:rsidR="008D1F05" w:rsidRPr="00B91003" w:rsidRDefault="008D1F05" w:rsidP="008D1F05">
      <w:pPr>
        <w:spacing w:after="240"/>
        <w:rPr>
          <w:rFonts w:eastAsiaTheme="minorHAnsi" w:cs="Arial"/>
          <w:bCs/>
          <w:color w:val="000000"/>
          <w:szCs w:val="20"/>
        </w:rPr>
      </w:pPr>
      <w:r w:rsidRPr="00B91003">
        <w:rPr>
          <w:rFonts w:eastAsiaTheme="minorHAnsi" w:cs="Arial"/>
          <w:bCs/>
          <w:color w:val="000000"/>
          <w:szCs w:val="20"/>
        </w:rPr>
        <w:t xml:space="preserve">Before adopting the LCAP, school districts and COEs must share it with the applicable committees, as identified below under Requirements and Instructions. The superintendent is required by statute to respond in writing to the comments received from these committees. School districts and COEs must also consult with the special education local plan area administrator(s) when developing the LCAP. </w:t>
      </w:r>
    </w:p>
    <w:p w14:paraId="4EFA1D29" w14:textId="77777777" w:rsidR="008D1F05" w:rsidRPr="00B91003" w:rsidRDefault="008D1F05" w:rsidP="008D1F05">
      <w:pPr>
        <w:spacing w:after="240"/>
        <w:rPr>
          <w:rFonts w:eastAsiaTheme="minorHAnsi" w:cs="Arial"/>
          <w:bCs/>
          <w:color w:val="000000"/>
          <w:szCs w:val="20"/>
        </w:rPr>
      </w:pPr>
      <w:r w:rsidRPr="00B91003">
        <w:rPr>
          <w:rFonts w:eastAsiaTheme="minorHAnsi" w:cs="Arial"/>
          <w:b/>
          <w:color w:val="000000"/>
          <w:szCs w:val="20"/>
        </w:rPr>
        <w:t>Charter schools: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 </w:t>
      </w:r>
      <w:hyperlink r:id="rId49" w:tooltip="Link to Education Code Section 47606.5" w:history="1">
        <w:r w:rsidRPr="00B91003">
          <w:rPr>
            <w:rFonts w:eastAsiaTheme="minorHAnsi" w:cs="Arial"/>
            <w:bCs/>
            <w:color w:val="0000FF"/>
            <w:szCs w:val="20"/>
            <w:u w:val="single"/>
          </w:rPr>
          <w:t>47606.5(d)</w:t>
        </w:r>
      </w:hyperlink>
      <w:r w:rsidRPr="00B91003">
        <w:rPr>
          <w:rFonts w:eastAsiaTheme="minorHAnsi" w:cs="Arial"/>
          <w:bCs/>
          <w:color w:val="000000"/>
          <w:szCs w:val="20"/>
        </w:rPr>
        <w:t xml:space="preserve"> requires that the following educational partners be consulted with when developing the LCAP: </w:t>
      </w:r>
    </w:p>
    <w:p w14:paraId="6C3D8DBA"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Teachers, </w:t>
      </w:r>
    </w:p>
    <w:p w14:paraId="1072FEA0"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Principals, </w:t>
      </w:r>
    </w:p>
    <w:p w14:paraId="269F02E3"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Administrators, </w:t>
      </w:r>
    </w:p>
    <w:p w14:paraId="3D3E923C"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Other school personnel, </w:t>
      </w:r>
    </w:p>
    <w:p w14:paraId="247CE47C"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Parents, and </w:t>
      </w:r>
    </w:p>
    <w:p w14:paraId="665636F8" w14:textId="77777777" w:rsidR="008D1F05" w:rsidRPr="00B91003" w:rsidRDefault="008D1F05" w:rsidP="008D1F05">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Students </w:t>
      </w:r>
    </w:p>
    <w:p w14:paraId="1487C4B4" w14:textId="77777777" w:rsidR="008D1F05" w:rsidRPr="00B91003" w:rsidRDefault="008D1F05" w:rsidP="008D1F05">
      <w:pPr>
        <w:spacing w:after="240"/>
        <w:ind w:left="360"/>
        <w:rPr>
          <w:rFonts w:eastAsiaTheme="minorHAnsi" w:cs="Arial"/>
          <w:bCs/>
          <w:color w:val="000000"/>
          <w:szCs w:val="20"/>
        </w:rPr>
      </w:pPr>
      <w:r w:rsidRPr="00B91003">
        <w:rPr>
          <w:rFonts w:eastAsiaTheme="minorHAnsi" w:cs="Arial"/>
          <w:bCs/>
          <w:color w:val="000000"/>
          <w:szCs w:val="20"/>
        </w:rPr>
        <w:t>A charter school receiving Equity Multiplier funds must also consult with educational partners at the school generating Equity Multiplier funds in the development of the LCAP, specifically, in the development of the required focus goal for the school.</w:t>
      </w:r>
    </w:p>
    <w:p w14:paraId="3791E37D" w14:textId="77777777" w:rsidR="008D1F05" w:rsidRPr="00B91003" w:rsidRDefault="008D1F05" w:rsidP="008D1F05">
      <w:pPr>
        <w:shd w:val="clear" w:color="auto" w:fill="FFFFFF"/>
        <w:spacing w:after="240"/>
        <w:rPr>
          <w:rFonts w:eastAsiaTheme="majorEastAsia" w:cs="Calibri"/>
          <w:szCs w:val="22"/>
          <w:u w:val="single"/>
        </w:rPr>
      </w:pPr>
      <w:r w:rsidRPr="00B91003">
        <w:rPr>
          <w:rFonts w:eastAsiaTheme="minorHAnsi" w:cs="Arial"/>
          <w:bCs/>
          <w:color w:val="000000"/>
          <w:szCs w:val="20"/>
        </w:rPr>
        <w:t xml:space="preserve">The LCAP should also be shared with, and LEAs should request input from, schoolsite-level advisory groups, as applicable (e.g., schoolsite councils, English Learner Advisory Councils, student advisory groups, etc.), to facilitate alignment between schoolsite and district-level goals. </w:t>
      </w:r>
      <w:r w:rsidRPr="00B91003">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B91003">
        <w:rPr>
          <w:rFonts w:eastAsiaTheme="majorEastAsia" w:cs="Calibri"/>
          <w:color w:val="0000FF"/>
          <w:szCs w:val="22"/>
        </w:rPr>
        <w:t xml:space="preserve"> </w:t>
      </w:r>
      <w:hyperlink r:id="rId50" w:tooltip="Local Control and Accountability Plan (LCAP)" w:history="1">
        <w:r w:rsidRPr="00B91003">
          <w:rPr>
            <w:rFonts w:eastAsiaTheme="majorEastAsia" w:cs="Calibri"/>
            <w:color w:val="0000FF"/>
            <w:szCs w:val="22"/>
            <w:u w:val="single"/>
          </w:rPr>
          <w:t>https://www.cde.ca.gov/re/lc/</w:t>
        </w:r>
      </w:hyperlink>
      <w:r w:rsidRPr="00B91003">
        <w:rPr>
          <w:rFonts w:eastAsiaTheme="majorEastAsia" w:cs="Calibri"/>
          <w:szCs w:val="22"/>
        </w:rPr>
        <w:t>.</w:t>
      </w:r>
    </w:p>
    <w:p w14:paraId="72D111CB" w14:textId="77777777" w:rsidR="008D1F05" w:rsidRPr="00B91003" w:rsidRDefault="008D1F05" w:rsidP="008D1F05">
      <w:pPr>
        <w:shd w:val="clear" w:color="auto" w:fill="FFFFFF"/>
        <w:spacing w:after="240"/>
        <w:rPr>
          <w:rFonts w:eastAsiaTheme="majorEastAsia" w:cs="Calibri"/>
          <w:szCs w:val="22"/>
        </w:rPr>
      </w:pPr>
      <w:r w:rsidRPr="00B91003">
        <w:rPr>
          <w:rFonts w:eastAsiaTheme="majorEastAsia" w:cs="Calibri"/>
          <w:szCs w:val="22"/>
        </w:rPr>
        <w:t>Before the governing board/body of an LEA considers the adoption of the LCAP, the LEA must meet</w:t>
      </w:r>
      <w:r w:rsidRPr="00B91003">
        <w:rPr>
          <w:rFonts w:eastAsiaTheme="majorEastAsia" w:cs="Calibri"/>
          <w:iCs/>
          <w:szCs w:val="22"/>
        </w:rPr>
        <w:t xml:space="preserve"> the following legal requirements</w:t>
      </w:r>
      <w:r w:rsidRPr="00B91003">
        <w:rPr>
          <w:rFonts w:eastAsiaTheme="majorEastAsia" w:cs="Calibri"/>
          <w:szCs w:val="22"/>
        </w:rPr>
        <w:t>:</w:t>
      </w:r>
    </w:p>
    <w:p w14:paraId="59A47B5A" w14:textId="77777777" w:rsidR="008D1F05" w:rsidRPr="00B91003" w:rsidRDefault="008D1F05" w:rsidP="008D1F05">
      <w:pPr>
        <w:numPr>
          <w:ilvl w:val="0"/>
          <w:numId w:val="53"/>
        </w:numPr>
        <w:shd w:val="clear" w:color="auto" w:fill="FFFFFF"/>
        <w:spacing w:after="240"/>
        <w:rPr>
          <w:rFonts w:eastAsiaTheme="majorEastAsia" w:cs="Calibri"/>
          <w:szCs w:val="22"/>
        </w:rPr>
      </w:pPr>
      <w:r w:rsidRPr="00B91003">
        <w:rPr>
          <w:rFonts w:eastAsiaTheme="majorEastAsia" w:cs="Calibri"/>
          <w:szCs w:val="22"/>
        </w:rPr>
        <w:t xml:space="preserve">For school districts, see </w:t>
      </w:r>
      <w:hyperlink r:id="rId51" w:tooltip="Education Code Section 52062" w:history="1">
        <w:r w:rsidRPr="00B91003">
          <w:rPr>
            <w:rFonts w:eastAsiaTheme="minorHAnsi" w:cs="Arial"/>
            <w:i/>
            <w:iCs/>
            <w:color w:val="0000FF"/>
            <w:u w:val="single"/>
          </w:rPr>
          <w:t>Education Code</w:t>
        </w:r>
        <w:r w:rsidRPr="00B91003">
          <w:rPr>
            <w:rFonts w:eastAsiaTheme="minorHAnsi" w:cs="Arial"/>
            <w:color w:val="0000FF"/>
            <w:u w:val="single"/>
          </w:rPr>
          <w:t xml:space="preserve"> Section 52062</w:t>
        </w:r>
      </w:hyperlink>
      <w:r w:rsidRPr="00B91003">
        <w:rPr>
          <w:rFonts w:eastAsiaTheme="minorHAnsi" w:cs="Arial"/>
        </w:rPr>
        <w:t>;</w:t>
      </w:r>
    </w:p>
    <w:p w14:paraId="161D0709" w14:textId="77777777" w:rsidR="008D1F05" w:rsidRPr="00B91003" w:rsidRDefault="008D1F05" w:rsidP="008D1F05">
      <w:pPr>
        <w:numPr>
          <w:ilvl w:val="1"/>
          <w:numId w:val="53"/>
        </w:numPr>
        <w:shd w:val="clear" w:color="auto" w:fill="FFFFFF"/>
        <w:spacing w:after="240"/>
        <w:rPr>
          <w:rFonts w:eastAsiaTheme="majorEastAsia" w:cs="Calibri"/>
          <w:szCs w:val="22"/>
        </w:rPr>
      </w:pPr>
      <w:r w:rsidRPr="00B91003">
        <w:rPr>
          <w:rFonts w:eastAsiaTheme="minorHAnsi" w:cs="Arial"/>
          <w:b/>
          <w:bCs/>
        </w:rPr>
        <w:lastRenderedPageBreak/>
        <w:t>Note:</w:t>
      </w:r>
      <w:r w:rsidRPr="00B91003">
        <w:rPr>
          <w:rFonts w:eastAsiaTheme="minorHAnsi" w:cs="Arial"/>
        </w:rPr>
        <w:t xml:space="preserve"> Charter schools using the LCAP as the School Plan for Student Achievement must meet the requirements of </w:t>
      </w:r>
      <w:r w:rsidRPr="00B91003">
        <w:rPr>
          <w:rFonts w:eastAsiaTheme="minorHAnsi" w:cs="Arial"/>
          <w:i/>
          <w:iCs/>
        </w:rPr>
        <w:t>EC</w:t>
      </w:r>
      <w:r w:rsidRPr="00B91003">
        <w:rPr>
          <w:rFonts w:eastAsiaTheme="minorHAnsi" w:cs="Arial"/>
        </w:rPr>
        <w:t xml:space="preserve"> Section 52062(a).</w:t>
      </w:r>
    </w:p>
    <w:p w14:paraId="72A3A7DA" w14:textId="77777777" w:rsidR="008D1F05" w:rsidRPr="00B91003" w:rsidRDefault="008D1F05" w:rsidP="008D1F05">
      <w:pPr>
        <w:numPr>
          <w:ilvl w:val="0"/>
          <w:numId w:val="53"/>
        </w:numPr>
        <w:shd w:val="clear" w:color="auto" w:fill="FFFFFF"/>
        <w:spacing w:after="240"/>
        <w:rPr>
          <w:rFonts w:eastAsiaTheme="majorEastAsia" w:cs="Calibri"/>
          <w:szCs w:val="22"/>
        </w:rPr>
      </w:pPr>
      <w:r w:rsidRPr="00B91003">
        <w:rPr>
          <w:rFonts w:eastAsiaTheme="majorEastAsia" w:cs="Calibri"/>
          <w:szCs w:val="22"/>
        </w:rPr>
        <w:t xml:space="preserve">For COEs, see </w:t>
      </w:r>
      <w:hyperlink r:id="rId52" w:tooltip="Education Code Section 52068" w:history="1">
        <w:r w:rsidRPr="00B91003">
          <w:rPr>
            <w:rFonts w:eastAsiaTheme="minorHAnsi" w:cs="Arial"/>
            <w:i/>
            <w:iCs/>
            <w:color w:val="0000FF"/>
            <w:u w:val="single"/>
          </w:rPr>
          <w:t>Education Code</w:t>
        </w:r>
        <w:r w:rsidRPr="00B91003">
          <w:rPr>
            <w:rFonts w:eastAsiaTheme="minorHAnsi" w:cs="Arial"/>
            <w:color w:val="0000FF"/>
            <w:u w:val="single"/>
          </w:rPr>
          <w:t xml:space="preserve"> Section 52068</w:t>
        </w:r>
      </w:hyperlink>
      <w:r w:rsidRPr="00B91003">
        <w:rPr>
          <w:rFonts w:eastAsiaTheme="minorHAnsi" w:cs="Arial"/>
        </w:rPr>
        <w:t xml:space="preserve">; and </w:t>
      </w:r>
    </w:p>
    <w:p w14:paraId="0B6B5042" w14:textId="77777777" w:rsidR="008D1F05" w:rsidRPr="00B91003" w:rsidRDefault="008D1F05" w:rsidP="008D1F05">
      <w:pPr>
        <w:numPr>
          <w:ilvl w:val="0"/>
          <w:numId w:val="53"/>
        </w:numPr>
        <w:shd w:val="clear" w:color="auto" w:fill="FFFFFF"/>
        <w:spacing w:after="240"/>
        <w:rPr>
          <w:rFonts w:eastAsiaTheme="majorEastAsia" w:cs="Calibri"/>
          <w:szCs w:val="22"/>
        </w:rPr>
      </w:pPr>
      <w:r w:rsidRPr="00B91003">
        <w:rPr>
          <w:rFonts w:eastAsiaTheme="majorEastAsia" w:cs="Calibri"/>
          <w:szCs w:val="22"/>
        </w:rPr>
        <w:t xml:space="preserve">For charter schools, see </w:t>
      </w:r>
      <w:hyperlink r:id="rId53" w:tooltip="Education Code Section 47606.5" w:history="1">
        <w:r w:rsidRPr="00B91003">
          <w:rPr>
            <w:rFonts w:eastAsiaTheme="minorHAnsi" w:cs="Arial"/>
            <w:i/>
            <w:iCs/>
            <w:color w:val="0000FF"/>
            <w:u w:val="single"/>
          </w:rPr>
          <w:t>Education Code</w:t>
        </w:r>
        <w:r w:rsidRPr="00B91003">
          <w:rPr>
            <w:rFonts w:eastAsiaTheme="minorHAnsi" w:cs="Arial"/>
            <w:color w:val="0000FF"/>
            <w:u w:val="single"/>
          </w:rPr>
          <w:t xml:space="preserve"> Section 47606.5</w:t>
        </w:r>
      </w:hyperlink>
      <w:r w:rsidRPr="00B91003">
        <w:rPr>
          <w:rFonts w:eastAsiaTheme="minorHAnsi" w:cs="Arial"/>
        </w:rPr>
        <w:t>.</w:t>
      </w:r>
    </w:p>
    <w:p w14:paraId="2EF2A368" w14:textId="77777777" w:rsidR="008D1F05" w:rsidRPr="00B91003" w:rsidRDefault="008D1F05" w:rsidP="008D1F05">
      <w:pPr>
        <w:numPr>
          <w:ilvl w:val="0"/>
          <w:numId w:val="53"/>
        </w:numPr>
        <w:shd w:val="clear" w:color="auto" w:fill="FFFFFF"/>
        <w:spacing w:after="240"/>
        <w:rPr>
          <w:rFonts w:eastAsiaTheme="majorEastAsia" w:cs="Calibri"/>
          <w:szCs w:val="22"/>
        </w:rPr>
      </w:pPr>
      <w:r w:rsidRPr="00B91003">
        <w:rPr>
          <w:rFonts w:eastAsiaTheme="minorHAnsi" w:cs="Arial"/>
          <w:b/>
          <w:bCs/>
        </w:rPr>
        <w:t>NOTE:</w:t>
      </w:r>
      <w:r w:rsidRPr="00B91003">
        <w:rPr>
          <w:rFonts w:eastAsiaTheme="minorHAnsi" w:cs="Arial"/>
        </w:rPr>
        <w:t xml:space="preserve"> As a reminder, the superintendent of a school district or COE must respond, in writing, to comments received by the applicable committees identified in the </w:t>
      </w:r>
      <w:r w:rsidRPr="00B91003">
        <w:rPr>
          <w:rFonts w:eastAsiaTheme="minorHAnsi" w:cs="Arial"/>
          <w:i/>
          <w:iCs/>
        </w:rPr>
        <w:t xml:space="preserve">Education Code </w:t>
      </w:r>
      <w:r w:rsidRPr="00B91003">
        <w:rPr>
          <w:rFonts w:eastAsiaTheme="minorHAnsi" w:cs="Arial"/>
        </w:rPr>
        <w:t>sections listed above. This includes the parent advisory committee and may include the English learner parent advisory committee and, as of July 1, 2024, the student advisory committee, as applicable.</w:t>
      </w:r>
    </w:p>
    <w:p w14:paraId="2D73A5CC" w14:textId="2DD76641" w:rsidR="008D1F05" w:rsidRPr="00B91003" w:rsidRDefault="008D1F05" w:rsidP="00826D83">
      <w:pPr>
        <w:pStyle w:val="Heading5"/>
        <w:rPr>
          <w:b/>
          <w:bCs/>
          <w:sz w:val="28"/>
          <w:szCs w:val="28"/>
        </w:rPr>
      </w:pPr>
      <w:r w:rsidRPr="00B91003">
        <w:rPr>
          <w:b/>
          <w:bCs/>
          <w:sz w:val="28"/>
          <w:szCs w:val="28"/>
        </w:rPr>
        <w:t>Instructions</w:t>
      </w:r>
    </w:p>
    <w:p w14:paraId="48AC54DB" w14:textId="77777777" w:rsidR="008D1F05" w:rsidRPr="00B91003" w:rsidRDefault="008D1F05" w:rsidP="008D1F05">
      <w:pPr>
        <w:shd w:val="clear" w:color="auto" w:fill="FFFFFF"/>
        <w:spacing w:after="240"/>
        <w:rPr>
          <w:rFonts w:eastAsiaTheme="majorEastAsia" w:cs="Calibri"/>
          <w:szCs w:val="22"/>
        </w:rPr>
      </w:pPr>
      <w:r w:rsidRPr="00B91003">
        <w:rPr>
          <w:rFonts w:eastAsiaTheme="majorEastAsia" w:cs="Calibri"/>
          <w:szCs w:val="22"/>
        </w:rPr>
        <w:t>Respond to the prompts as follows:</w:t>
      </w:r>
    </w:p>
    <w:p w14:paraId="164035EB" w14:textId="77777777" w:rsidR="008D1F05" w:rsidRPr="00B91003" w:rsidRDefault="008D1F05" w:rsidP="008D1F05">
      <w:pPr>
        <w:shd w:val="clear" w:color="auto" w:fill="DEEAF6" w:themeFill="accent1" w:themeFillTint="33"/>
        <w:spacing w:before="60" w:after="120"/>
        <w:rPr>
          <w:rFonts w:cs="Arial"/>
          <w:color w:val="000000"/>
          <w:szCs w:val="20"/>
        </w:rPr>
      </w:pPr>
      <w:bookmarkStart w:id="59" w:name="_Hlk147496577"/>
      <w:r w:rsidRPr="00B91003">
        <w:rPr>
          <w:rFonts w:cs="Arial"/>
          <w:color w:val="000000"/>
          <w:szCs w:val="20"/>
        </w:rPr>
        <w:t xml:space="preserve">A summary of the process used to </w:t>
      </w:r>
      <w:r w:rsidRPr="00B91003">
        <w:t xml:space="preserve">engage </w:t>
      </w:r>
      <w:bookmarkEnd w:id="59"/>
      <w:r w:rsidRPr="00B91003">
        <w:t>educational partners</w:t>
      </w:r>
      <w:r w:rsidRPr="00B91003">
        <w:rPr>
          <w:rFonts w:cs="Arial"/>
          <w:color w:val="000000"/>
          <w:szCs w:val="20"/>
        </w:rPr>
        <w:t xml:space="preserve"> in the development of the LCAP.</w:t>
      </w:r>
    </w:p>
    <w:p w14:paraId="3861427A" w14:textId="77777777" w:rsidR="008D1F05" w:rsidRPr="00B91003" w:rsidRDefault="008D1F05" w:rsidP="008D1F05">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06400E74" w14:textId="77777777" w:rsidR="008D1F05" w:rsidRPr="00B91003" w:rsidRDefault="008D1F05" w:rsidP="008D1F05">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62771A3B" w14:textId="77777777" w:rsidR="008D1F05" w:rsidRPr="00B91003" w:rsidRDefault="008D1F05" w:rsidP="008D1F05">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p w14:paraId="0E363C14" w14:textId="77777777" w:rsidR="008D1F05" w:rsidRPr="00B91003" w:rsidRDefault="008D1F05" w:rsidP="008D1F05">
      <w:pPr>
        <w:keepNext/>
        <w:spacing w:after="240"/>
        <w:rPr>
          <w:rFonts w:eastAsiaTheme="minorHAnsi" w:cs="Arial"/>
        </w:rPr>
      </w:pPr>
      <w:r w:rsidRPr="00B91003">
        <w:rPr>
          <w:rFonts w:eastAsiaTheme="minorHAnsi" w:cs="Arial"/>
        </w:rPr>
        <w:t>Complete the table as follows:</w:t>
      </w:r>
    </w:p>
    <w:p w14:paraId="51AB7B4B" w14:textId="77777777" w:rsidR="008D1F05" w:rsidRPr="00B91003" w:rsidRDefault="008D1F05" w:rsidP="008D1F05">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Educational Partners</w:t>
      </w:r>
    </w:p>
    <w:p w14:paraId="3AA5D6A5" w14:textId="77777777" w:rsidR="008D1F05" w:rsidRPr="00B91003" w:rsidRDefault="008D1F05" w:rsidP="008D1F05">
      <w:pPr>
        <w:spacing w:after="240"/>
        <w:rPr>
          <w:rFonts w:eastAsiaTheme="minorHAnsi" w:cs="Arial"/>
        </w:rPr>
      </w:pPr>
      <w:r w:rsidRPr="00B91003">
        <w:rPr>
          <w:rFonts w:eastAsiaTheme="minorHAnsi" w:cs="Arial"/>
        </w:rPr>
        <w:t>Identify the applicable educational partner(s) or group(s) that were engaged in the development of the LCAP.</w:t>
      </w:r>
    </w:p>
    <w:p w14:paraId="07284F16" w14:textId="77777777" w:rsidR="008D1F05" w:rsidRPr="00B91003" w:rsidRDefault="008D1F05" w:rsidP="008D1F05">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Process for Engagement</w:t>
      </w:r>
    </w:p>
    <w:p w14:paraId="306EBBFC" w14:textId="77777777" w:rsidR="008D1F05" w:rsidRPr="00B91003" w:rsidRDefault="008D1F05" w:rsidP="008D1F05">
      <w:pPr>
        <w:spacing w:after="240"/>
        <w:rPr>
          <w:rFonts w:eastAsiaTheme="minorHAnsi" w:cs="Arial"/>
        </w:rPr>
      </w:pPr>
      <w:r w:rsidRPr="00B91003">
        <w:rPr>
          <w:rFonts w:eastAsiaTheme="minorHAnsi" w:cs="Arial"/>
        </w:rPr>
        <w:t xml:space="preserve">Describe the engagement process used by the LEA to involve the identified </w:t>
      </w:r>
      <w:r w:rsidRPr="00B91003">
        <w:t>educational partner(s)</w:t>
      </w:r>
      <w:r w:rsidRPr="00B91003">
        <w:rPr>
          <w:rFonts w:eastAsiaTheme="minorHAnsi" w:cs="Arial"/>
        </w:rPr>
        <w:t xml:space="preserve"> in the development of the LCAP. At a minimum, the LEA must describe how it met its obligation to consult with all statutorily required </w:t>
      </w:r>
      <w:r w:rsidRPr="00B91003">
        <w:t>educational partners,</w:t>
      </w:r>
      <w:r w:rsidRPr="00B91003">
        <w:rPr>
          <w:rFonts w:eastAsiaTheme="minorHAnsi" w:cs="Arial"/>
        </w:rPr>
        <w:t xml:space="preserve"> as applicable to the type of LEA. </w:t>
      </w:r>
    </w:p>
    <w:p w14:paraId="232E86D8" w14:textId="77777777" w:rsidR="008D1F05" w:rsidRPr="00B91003" w:rsidRDefault="008D1F05" w:rsidP="008D1F05">
      <w:pPr>
        <w:numPr>
          <w:ilvl w:val="0"/>
          <w:numId w:val="44"/>
        </w:numPr>
        <w:spacing w:after="240"/>
        <w:rPr>
          <w:rFonts w:eastAsiaTheme="minorHAnsi" w:cs="Arial"/>
        </w:rPr>
      </w:pPr>
      <w:r w:rsidRPr="00B91003">
        <w:rPr>
          <w:rFonts w:eastAsiaTheme="minorHAnsi" w:cs="Arial"/>
        </w:rPr>
        <w:lastRenderedPageBreak/>
        <w:t xml:space="preserve">A sufficient response to this prompt must include general information about the timeline of the process and meetings or other engagement strategies with </w:t>
      </w:r>
      <w:r w:rsidRPr="00B91003">
        <w:t>educational partners</w:t>
      </w:r>
      <w:r w:rsidRPr="00B91003">
        <w:rPr>
          <w:rFonts w:eastAsiaTheme="minorHAnsi" w:cs="Arial"/>
        </w:rPr>
        <w:t xml:space="preserve">. A response may also include information about an LEA’s philosophical approach to engaging its </w:t>
      </w:r>
      <w:r w:rsidRPr="00B91003">
        <w:t>educational partners</w:t>
      </w:r>
      <w:r w:rsidRPr="00B91003">
        <w:rPr>
          <w:rFonts w:eastAsiaTheme="minorHAnsi" w:cs="Arial"/>
        </w:rPr>
        <w:t xml:space="preserve">. </w:t>
      </w:r>
    </w:p>
    <w:p w14:paraId="4AF7CD35" w14:textId="77777777" w:rsidR="008D1F05" w:rsidRPr="00B91003" w:rsidRDefault="008D1F05" w:rsidP="008D1F05">
      <w:pPr>
        <w:numPr>
          <w:ilvl w:val="0"/>
          <w:numId w:val="44"/>
        </w:numPr>
        <w:spacing w:after="240"/>
        <w:rPr>
          <w:rFonts w:eastAsiaTheme="minorHAnsi" w:cs="Arial"/>
        </w:rPr>
      </w:pPr>
      <w:r w:rsidRPr="00B91003">
        <w:rPr>
          <w:rFonts w:eastAsiaTheme="minorHAnsi" w:cs="Arial"/>
          <w:bCs/>
          <w:color w:val="000000"/>
          <w:szCs w:val="20"/>
        </w:rPr>
        <w:t xml:space="preserve">An LEA receiving Equity Multiplier funds must also include a summary of how it consulted with educational partners at schools generating Equity Multiplier funds in the development of the LCAP, specifically, in the development of the required focus goal for each applicable school. </w:t>
      </w:r>
    </w:p>
    <w:p w14:paraId="1F8841B3" w14:textId="77777777" w:rsidR="008D1F05" w:rsidRPr="00B91003" w:rsidRDefault="008D1F05" w:rsidP="008D1F05">
      <w:pPr>
        <w:shd w:val="clear" w:color="auto" w:fill="DEEAF6" w:themeFill="accent1" w:themeFillTint="33"/>
        <w:spacing w:after="240"/>
      </w:pPr>
      <w:r w:rsidRPr="00B91003">
        <w:t>A description of how the adopted LCAP was influenced by the feedback provided by educational partners.</w:t>
      </w:r>
    </w:p>
    <w:p w14:paraId="494D2287" w14:textId="77777777" w:rsidR="008D1F05" w:rsidRPr="00B91003" w:rsidRDefault="008D1F05" w:rsidP="008D1F05">
      <w:pPr>
        <w:spacing w:after="240"/>
        <w:rPr>
          <w:rFonts w:eastAsiaTheme="minorHAnsi" w:cs="Arial"/>
        </w:rPr>
      </w:pPr>
      <w:r w:rsidRPr="00B91003">
        <w:rPr>
          <w:rFonts w:eastAsiaTheme="minorHAnsi" w:cs="Arial"/>
        </w:rPr>
        <w:t xml:space="preserve">Describe </w:t>
      </w:r>
      <w:r w:rsidRPr="00B91003">
        <w:t xml:space="preserve">any goals, metrics, actions, or budgeted expenditures in </w:t>
      </w:r>
      <w:r w:rsidRPr="00B91003">
        <w:rPr>
          <w:rFonts w:eastAsiaTheme="minorHAnsi" w:cs="Arial"/>
        </w:rPr>
        <w:t xml:space="preserve">the LCAP that were influenced by or developed in response to the </w:t>
      </w:r>
      <w:r w:rsidRPr="00B91003">
        <w:t>educational partner</w:t>
      </w:r>
      <w:r w:rsidRPr="00B91003">
        <w:rPr>
          <w:rFonts w:eastAsiaTheme="minorHAnsi" w:cs="Arial"/>
        </w:rPr>
        <w:t xml:space="preserve"> feedback.</w:t>
      </w:r>
    </w:p>
    <w:p w14:paraId="2F327F38" w14:textId="77777777" w:rsidR="008D1F05" w:rsidRPr="00B91003" w:rsidRDefault="008D1F05" w:rsidP="008D1F05">
      <w:pPr>
        <w:numPr>
          <w:ilvl w:val="0"/>
          <w:numId w:val="44"/>
        </w:numPr>
        <w:spacing w:after="240"/>
        <w:rPr>
          <w:rFonts w:eastAsiaTheme="minorHAnsi" w:cs="Arial"/>
        </w:rPr>
      </w:pPr>
      <w:r w:rsidRPr="00B91003">
        <w:rPr>
          <w:rFonts w:eastAsiaTheme="minorHAnsi" w:cs="Arial"/>
        </w:rPr>
        <w:t xml:space="preserve">A sufficient response to this prompt will provide </w:t>
      </w:r>
      <w:r w:rsidRPr="00B91003">
        <w:t>educational partners</w:t>
      </w:r>
      <w:r w:rsidRPr="00B91003">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B91003">
        <w:t xml:space="preserve">educational partners </w:t>
      </w:r>
      <w:r w:rsidRPr="00B91003">
        <w:rPr>
          <w:rFonts w:eastAsiaTheme="minorHAnsi" w:cs="Arial"/>
        </w:rPr>
        <w:t xml:space="preserve">within the context of the budgetary resources available or otherwise prioritized areas of focus within the LCAP. </w:t>
      </w:r>
    </w:p>
    <w:p w14:paraId="3F474995" w14:textId="77777777" w:rsidR="008D1F05" w:rsidRPr="00B91003" w:rsidRDefault="008D1F05" w:rsidP="008D1F05">
      <w:pPr>
        <w:numPr>
          <w:ilvl w:val="0"/>
          <w:numId w:val="44"/>
        </w:numPr>
        <w:spacing w:after="240"/>
        <w:rPr>
          <w:rFonts w:eastAsiaTheme="minorHAnsi" w:cs="Arial"/>
        </w:rPr>
      </w:pPr>
      <w:r w:rsidRPr="00B91003">
        <w:rPr>
          <w:rFonts w:eastAsiaTheme="minorHAnsi" w:cs="Arial"/>
          <w:bCs/>
          <w:color w:val="000000"/>
          <w:szCs w:val="20"/>
        </w:rPr>
        <w:t xml:space="preserve">An LEA receiving Equity Multiplier funds must include a description of how the consultation with educational partners at schools generating Equity Multiplier funds </w:t>
      </w:r>
      <w:r w:rsidRPr="00B91003">
        <w:rPr>
          <w:rFonts w:eastAsiaTheme="minorHAnsi" w:cs="Arial"/>
        </w:rPr>
        <w:t>influenced the development of the adopted LCAP</w:t>
      </w:r>
      <w:r w:rsidRPr="00B91003">
        <w:rPr>
          <w:rFonts w:eastAsiaTheme="minorHAnsi" w:cs="Arial"/>
          <w:bCs/>
          <w:color w:val="000000"/>
          <w:szCs w:val="20"/>
        </w:rPr>
        <w:t xml:space="preserve">. </w:t>
      </w:r>
    </w:p>
    <w:p w14:paraId="2CDEA27C" w14:textId="77777777" w:rsidR="008D1F05" w:rsidRPr="00B91003" w:rsidRDefault="008D1F05" w:rsidP="008D1F05">
      <w:pPr>
        <w:numPr>
          <w:ilvl w:val="0"/>
          <w:numId w:val="44"/>
        </w:numPr>
        <w:spacing w:after="240"/>
        <w:contextualSpacing/>
        <w:rPr>
          <w:rFonts w:eastAsiaTheme="minorHAnsi" w:cs="Arial"/>
        </w:rPr>
      </w:pPr>
      <w:r w:rsidRPr="00B91003">
        <w:rPr>
          <w:rFonts w:eastAsiaTheme="minorHAnsi" w:cs="Arial"/>
        </w:rPr>
        <w:t>For the purposes of this prompt, this may also include, but is not necessarily limited to:</w:t>
      </w:r>
    </w:p>
    <w:p w14:paraId="740C4237"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Inclusion of a goal or decision to pursue a Focus Goal (as described below)</w:t>
      </w:r>
    </w:p>
    <w:p w14:paraId="155529A6"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Inclusion of metrics other than the statutorily required metrics</w:t>
      </w:r>
    </w:p>
    <w:p w14:paraId="7F2B8DE8"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Determination of the target outcome on one or more metrics</w:t>
      </w:r>
    </w:p>
    <w:p w14:paraId="44EFFDDC"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Inclusion of performance by one or more student groups in the Measuring and Reporting Results subsection</w:t>
      </w:r>
    </w:p>
    <w:p w14:paraId="45EAAF12"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Inclusion of action(s) or a group of actions</w:t>
      </w:r>
    </w:p>
    <w:p w14:paraId="574B30AF"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 xml:space="preserve">Elimination of action(s) or group of actions </w:t>
      </w:r>
    </w:p>
    <w:p w14:paraId="7A97A008"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Changes to the level of proposed expenditures for one or more actions</w:t>
      </w:r>
    </w:p>
    <w:p w14:paraId="25E359C7"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Inclusion of action(s) as contributing to increased or improved services for unduplicated students</w:t>
      </w:r>
    </w:p>
    <w:p w14:paraId="1DF7FF56"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Analysis of effectiveness of the specific actions to achieve the goal</w:t>
      </w:r>
    </w:p>
    <w:p w14:paraId="4E0B4A20"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Analysis of material differences in expenditures</w:t>
      </w:r>
    </w:p>
    <w:p w14:paraId="22279D32" w14:textId="77777777" w:rsidR="008D1F05" w:rsidRPr="00B91003" w:rsidRDefault="008D1F05" w:rsidP="008D1F05">
      <w:pPr>
        <w:numPr>
          <w:ilvl w:val="0"/>
          <w:numId w:val="24"/>
        </w:numPr>
        <w:ind w:left="1440"/>
        <w:contextualSpacing/>
        <w:rPr>
          <w:rFonts w:eastAsiaTheme="minorHAnsi" w:cs="Arial"/>
          <w:szCs w:val="22"/>
        </w:rPr>
      </w:pPr>
      <w:r w:rsidRPr="00B91003">
        <w:rPr>
          <w:rFonts w:eastAsiaTheme="minorHAnsi" w:cs="Arial"/>
          <w:szCs w:val="22"/>
        </w:rPr>
        <w:t>Analysis of changes made to a goal for the ensuing LCAP year based on the annual update process</w:t>
      </w:r>
    </w:p>
    <w:p w14:paraId="64C64C65" w14:textId="77777777" w:rsidR="008D1F05" w:rsidRPr="00B91003" w:rsidRDefault="008D1F05" w:rsidP="008D1F05">
      <w:pPr>
        <w:numPr>
          <w:ilvl w:val="0"/>
          <w:numId w:val="24"/>
        </w:numPr>
        <w:spacing w:after="240"/>
        <w:ind w:left="1440"/>
        <w:rPr>
          <w:rFonts w:eastAsiaTheme="minorHAnsi" w:cs="Arial"/>
          <w:szCs w:val="22"/>
        </w:rPr>
      </w:pPr>
      <w:r w:rsidRPr="00B91003">
        <w:rPr>
          <w:rFonts w:eastAsiaTheme="minorHAnsi" w:cs="Arial"/>
          <w:szCs w:val="22"/>
        </w:rPr>
        <w:t>Analysis of challenges or successes in the implementation of actions</w:t>
      </w:r>
    </w:p>
    <w:p w14:paraId="266DB89A" w14:textId="3B7A90C6" w:rsidR="008D1F05" w:rsidRPr="00B91003" w:rsidRDefault="008D1F05" w:rsidP="00826D83">
      <w:pPr>
        <w:pStyle w:val="Heading4"/>
        <w:rPr>
          <w:sz w:val="32"/>
          <w:szCs w:val="32"/>
        </w:rPr>
      </w:pPr>
      <w:bookmarkStart w:id="60" w:name="_Goals_and_Actions_3"/>
      <w:bookmarkEnd w:id="60"/>
      <w:r w:rsidRPr="00B91003">
        <w:rPr>
          <w:sz w:val="32"/>
          <w:szCs w:val="32"/>
        </w:rPr>
        <w:lastRenderedPageBreak/>
        <w:t>Goals and Actions</w:t>
      </w:r>
    </w:p>
    <w:p w14:paraId="5A4FB3BA" w14:textId="6810C881" w:rsidR="008D1F05" w:rsidRPr="00B91003" w:rsidRDefault="008D1F05" w:rsidP="00826D83">
      <w:pPr>
        <w:pStyle w:val="Heading5"/>
        <w:rPr>
          <w:b/>
          <w:bCs/>
          <w:sz w:val="28"/>
          <w:szCs w:val="28"/>
        </w:rPr>
      </w:pPr>
      <w:r w:rsidRPr="00B91003">
        <w:rPr>
          <w:b/>
          <w:bCs/>
          <w:sz w:val="28"/>
          <w:szCs w:val="28"/>
        </w:rPr>
        <w:t>Purpose</w:t>
      </w:r>
    </w:p>
    <w:p w14:paraId="3EAEC0DC" w14:textId="77777777" w:rsidR="008D1F05" w:rsidRPr="00B91003" w:rsidRDefault="008D1F05" w:rsidP="008D1F05">
      <w:pPr>
        <w:spacing w:after="160"/>
        <w:rPr>
          <w:rFonts w:eastAsia="Arial" w:cs="Arial"/>
        </w:rPr>
      </w:pPr>
      <w:r w:rsidRPr="00B91003">
        <w:rPr>
          <w:rFonts w:eastAsia="Arial" w:cs="Arial"/>
        </w:rPr>
        <w:t xml:space="preserve">Well-developed goals will clearly communicate to </w:t>
      </w:r>
      <w:r w:rsidRPr="00B91003">
        <w:t>educational partners</w:t>
      </w:r>
      <w:r w:rsidRPr="00B91003">
        <w:rPr>
          <w:rFonts w:eastAsia="Arial" w:cs="Arial"/>
        </w:rPr>
        <w:t xml:space="preserve"> what the LEA plans to accomplish, what the LEA plans to do in order to accomplish the goal, and how the LEA will know when it has accomplished the goal. A goal statement, associated metrics and expected outcomes, and the actions included in the goal must be in alignment. The explanation for why the LEA included a goal is an opportunity for LEAs to clearly communicate to </w:t>
      </w:r>
      <w:r w:rsidRPr="00B91003">
        <w:t>educational partners</w:t>
      </w:r>
      <w:r w:rsidRPr="00B91003">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51298D0A" w14:textId="77777777" w:rsidR="008D1F05" w:rsidRPr="00B91003" w:rsidRDefault="008D1F05" w:rsidP="008D1F05">
      <w:pPr>
        <w:spacing w:after="160"/>
        <w:rPr>
          <w:rFonts w:eastAsia="Arial" w:cs="Arial"/>
          <w:u w:val="single"/>
        </w:rPr>
      </w:pPr>
      <w:r w:rsidRPr="00B91003">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42149FA9" w14:textId="66E8EF20" w:rsidR="008D1F05" w:rsidRPr="00B91003" w:rsidRDefault="008D1F05" w:rsidP="00826D83">
      <w:pPr>
        <w:pStyle w:val="Heading5"/>
        <w:rPr>
          <w:b/>
          <w:bCs/>
          <w:sz w:val="28"/>
          <w:szCs w:val="28"/>
        </w:rPr>
      </w:pPr>
      <w:r w:rsidRPr="00B91003">
        <w:rPr>
          <w:b/>
          <w:bCs/>
          <w:sz w:val="28"/>
          <w:szCs w:val="28"/>
        </w:rPr>
        <w:t>Requirements and Instructions</w:t>
      </w:r>
    </w:p>
    <w:p w14:paraId="2C3DE6DE" w14:textId="77777777" w:rsidR="008D1F05" w:rsidRPr="00B91003" w:rsidRDefault="008D1F05" w:rsidP="008D1F05">
      <w:pPr>
        <w:spacing w:after="160"/>
        <w:rPr>
          <w:rFonts w:eastAsia="Arial" w:cs="Arial"/>
        </w:rPr>
      </w:pPr>
      <w:r w:rsidRPr="00B91003">
        <w:rPr>
          <w:rFonts w:eastAsia="Arial" w:cs="Arial"/>
        </w:rPr>
        <w:t xml:space="preserve">LEAs should prioritize the goals, specific actions, and related expenditures included within the LCAP within one or more state priorities. LEAs </w:t>
      </w:r>
      <w:r w:rsidRPr="00B91003">
        <w:rPr>
          <w:rFonts w:cs="Arial"/>
          <w:bdr w:val="none" w:sz="0" w:space="0" w:color="auto" w:frame="1"/>
        </w:rPr>
        <w:t xml:space="preserve">must </w:t>
      </w:r>
      <w:r w:rsidRPr="00B91003">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5DCEAFA2" w14:textId="77777777" w:rsidR="008D1F05" w:rsidRPr="00B91003" w:rsidRDefault="008D1F05" w:rsidP="008D1F05">
      <w:pPr>
        <w:spacing w:after="160"/>
        <w:rPr>
          <w:rFonts w:eastAsia="Arial" w:cs="Arial"/>
        </w:rPr>
      </w:pPr>
      <w:r w:rsidRPr="00B91003">
        <w:rPr>
          <w:rFonts w:eastAsia="Arial" w:cs="Arial"/>
        </w:rPr>
        <w:t>In order to support prioritization of goals, the LCAP template provides LEAs with the option of developing three different kinds of goals:</w:t>
      </w:r>
    </w:p>
    <w:p w14:paraId="5D34C3A6" w14:textId="77777777" w:rsidR="008D1F05" w:rsidRPr="00B91003" w:rsidRDefault="008D1F05" w:rsidP="008D1F05">
      <w:pPr>
        <w:numPr>
          <w:ilvl w:val="0"/>
          <w:numId w:val="27"/>
        </w:numPr>
        <w:spacing w:after="240"/>
        <w:rPr>
          <w:rFonts w:eastAsia="Arial" w:cs="Arial"/>
        </w:rPr>
      </w:pPr>
      <w:r w:rsidRPr="00B91003">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4C42A36D" w14:textId="77777777" w:rsidR="008D1F05" w:rsidRPr="00B91003" w:rsidRDefault="008D1F05" w:rsidP="008D1F05">
      <w:pPr>
        <w:numPr>
          <w:ilvl w:val="1"/>
          <w:numId w:val="27"/>
        </w:numPr>
        <w:spacing w:after="240"/>
        <w:rPr>
          <w:rFonts w:eastAsia="Arial" w:cs="Arial"/>
        </w:rPr>
      </w:pPr>
      <w:r w:rsidRPr="00B91003">
        <w:rPr>
          <w:rFonts w:eastAsia="Arial" w:cs="Arial"/>
        </w:rPr>
        <w:t>All Equity Multiplier goals must be developed as focus goals. For additional information, see Required Focus Goal(s) for LEAs Receiving Equity Multiplier Funding below.</w:t>
      </w:r>
    </w:p>
    <w:p w14:paraId="33846A8F" w14:textId="77777777" w:rsidR="008D1F05" w:rsidRPr="00B91003" w:rsidRDefault="008D1F05" w:rsidP="008D1F05">
      <w:pPr>
        <w:numPr>
          <w:ilvl w:val="0"/>
          <w:numId w:val="27"/>
        </w:numPr>
        <w:spacing w:after="240"/>
        <w:rPr>
          <w:rFonts w:eastAsia="Arial" w:cs="Arial"/>
        </w:rPr>
      </w:pPr>
      <w:r w:rsidRPr="00B91003">
        <w:rPr>
          <w:rFonts w:eastAsia="Arial" w:cs="Arial"/>
        </w:rPr>
        <w:t>Broad Goal: A Broad Goal is relatively less concentrated in its scope and may focus on improving performance across a wide range of metrics.</w:t>
      </w:r>
    </w:p>
    <w:p w14:paraId="79F8C13E" w14:textId="77777777" w:rsidR="008D1F05" w:rsidRPr="00B91003" w:rsidRDefault="008D1F05" w:rsidP="008D1F05">
      <w:pPr>
        <w:numPr>
          <w:ilvl w:val="0"/>
          <w:numId w:val="27"/>
        </w:numPr>
        <w:spacing w:after="240"/>
        <w:rPr>
          <w:rFonts w:eastAsia="Arial" w:cs="Arial"/>
        </w:rPr>
      </w:pPr>
      <w:r w:rsidRPr="00B91003">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571A6ACC" w14:textId="77777777" w:rsidR="008D1F05" w:rsidRPr="00B91003" w:rsidRDefault="008D1F05" w:rsidP="008D1F05">
      <w:pPr>
        <w:spacing w:after="240"/>
        <w:rPr>
          <w:rFonts w:eastAsia="Arial"/>
          <w:b/>
          <w:bCs/>
        </w:rPr>
      </w:pPr>
      <w:r w:rsidRPr="00B91003">
        <w:rPr>
          <w:rFonts w:eastAsia="Arial"/>
          <w:b/>
          <w:bCs/>
        </w:rPr>
        <w:lastRenderedPageBreak/>
        <w:t>Requirement to Address the LCFF State Priorities</w:t>
      </w:r>
    </w:p>
    <w:p w14:paraId="2B7FF6F1" w14:textId="77777777" w:rsidR="008D1F05" w:rsidRPr="00B91003" w:rsidRDefault="008D1F05" w:rsidP="008D1F05">
      <w:pPr>
        <w:spacing w:after="240"/>
        <w:rPr>
          <w:rFonts w:eastAsia="Arial"/>
        </w:rPr>
      </w:pPr>
      <w:r w:rsidRPr="00B91003">
        <w:rPr>
          <w:rFonts w:eastAsia="Arial"/>
        </w:rPr>
        <w:t xml:space="preserve">At a minimum, the LCAP must address all LCFF priorities and associated metrics articulated in </w:t>
      </w:r>
      <w:r w:rsidRPr="00B91003">
        <w:rPr>
          <w:rFonts w:eastAsia="Arial"/>
          <w:i/>
          <w:iCs/>
        </w:rPr>
        <w:t>EC</w:t>
      </w:r>
      <w:r w:rsidRPr="00B91003">
        <w:rPr>
          <w:rFonts w:eastAsia="Arial"/>
        </w:rPr>
        <w:t xml:space="preserve"> sections 52060(d) and 52066(d), as applicable to the LEA. The </w:t>
      </w:r>
      <w:hyperlink r:id="rId54" w:tooltip="Local Control Funding Formula (LCFF) State Priorities Summary" w:history="1">
        <w:r w:rsidRPr="00B91003">
          <w:rPr>
            <w:rFonts w:eastAsiaTheme="minorHAnsi" w:cs="Arial"/>
            <w:i/>
            <w:iCs/>
            <w:color w:val="0000FF"/>
            <w:u w:val="single"/>
          </w:rPr>
          <w:t>LCFF State Priorities Summary</w:t>
        </w:r>
      </w:hyperlink>
      <w:r w:rsidRPr="00B91003">
        <w:rPr>
          <w:rFonts w:eastAsia="Arial"/>
        </w:rPr>
        <w:t xml:space="preserve"> provides a summary of </w:t>
      </w:r>
      <w:r w:rsidRPr="00B91003">
        <w:rPr>
          <w:rFonts w:eastAsia="Arial"/>
          <w:i/>
          <w:iCs/>
        </w:rPr>
        <w:t>EC</w:t>
      </w:r>
      <w:r w:rsidRPr="00B91003">
        <w:rPr>
          <w:rFonts w:eastAsia="Arial"/>
        </w:rPr>
        <w:t xml:space="preserve"> sections 52060(d) and 52066(d) </w:t>
      </w:r>
      <w:r w:rsidRPr="00B91003">
        <w:rPr>
          <w:rFonts w:ascii="Helvetica" w:hAnsi="Helvetica" w:cs="Helvetica"/>
          <w:color w:val="000000"/>
          <w:shd w:val="clear" w:color="auto" w:fill="FFFFFF"/>
        </w:rPr>
        <w:t>to aid in the development of the LCAP</w:t>
      </w:r>
      <w:r w:rsidRPr="00B91003">
        <w:rPr>
          <w:rFonts w:eastAsia="Arial"/>
        </w:rPr>
        <w:t xml:space="preserve">. </w:t>
      </w:r>
    </w:p>
    <w:p w14:paraId="6731456E" w14:textId="77777777" w:rsidR="008D1F05" w:rsidRPr="00B91003" w:rsidRDefault="008D1F05" w:rsidP="008D1F05">
      <w:pPr>
        <w:shd w:val="clear" w:color="auto" w:fill="FFFFFF"/>
        <w:spacing w:after="240"/>
        <w:rPr>
          <w:rFonts w:eastAsiaTheme="majorEastAsia" w:cs="Calibri"/>
          <w:szCs w:val="22"/>
        </w:rPr>
      </w:pPr>
      <w:r w:rsidRPr="00B91003">
        <w:rPr>
          <w:rFonts w:eastAsiaTheme="majorEastAsia" w:cs="Calibri"/>
          <w:szCs w:val="22"/>
        </w:rPr>
        <w:t>Respond to the following prompts, as applicable:</w:t>
      </w:r>
    </w:p>
    <w:p w14:paraId="68416A8B" w14:textId="12852D98" w:rsidR="008D1F05" w:rsidRPr="00B91003" w:rsidRDefault="008D1F05" w:rsidP="00826D83">
      <w:pPr>
        <w:pStyle w:val="Heading6"/>
        <w:rPr>
          <w:b/>
          <w:bCs/>
        </w:rPr>
      </w:pPr>
      <w:r w:rsidRPr="00B91003">
        <w:rPr>
          <w:b/>
          <w:bCs/>
        </w:rPr>
        <w:t>Focus Goal(s)</w:t>
      </w:r>
    </w:p>
    <w:p w14:paraId="30A151AE"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shd w:val="clear" w:color="auto" w:fill="DEEAF6" w:themeFill="accent1" w:themeFillTint="33"/>
        </w:rPr>
        <w:t>Description</w:t>
      </w:r>
      <w:r w:rsidRPr="00B91003">
        <w:rPr>
          <w:rFonts w:eastAsia="Arial" w:cs="Arial"/>
          <w:bCs/>
        </w:rPr>
        <w:t xml:space="preserve"> </w:t>
      </w:r>
    </w:p>
    <w:p w14:paraId="37C74B5D" w14:textId="77777777" w:rsidR="008D1F05" w:rsidRPr="00B91003" w:rsidRDefault="008D1F05" w:rsidP="008D1F05">
      <w:pPr>
        <w:spacing w:after="240"/>
        <w:rPr>
          <w:rFonts w:eastAsia="Arial" w:cs="Arial"/>
        </w:rPr>
      </w:pPr>
      <w:r w:rsidRPr="00B91003">
        <w:rPr>
          <w:rFonts w:eastAsia="Arial" w:cs="Arial"/>
        </w:rPr>
        <w:t xml:space="preserve">The description provided for a Focus Goal must be specific, measurable, and time bound. </w:t>
      </w:r>
    </w:p>
    <w:p w14:paraId="73A30FBD" w14:textId="77777777" w:rsidR="008D1F05" w:rsidRPr="00B91003" w:rsidRDefault="008D1F05" w:rsidP="008D1F05">
      <w:pPr>
        <w:numPr>
          <w:ilvl w:val="0"/>
          <w:numId w:val="46"/>
        </w:numPr>
        <w:spacing w:after="240"/>
        <w:rPr>
          <w:rFonts w:eastAsia="Arial" w:cs="Arial"/>
        </w:rPr>
      </w:pPr>
      <w:r w:rsidRPr="00B91003">
        <w:rPr>
          <w:rFonts w:eastAsia="Arial" w:cs="Arial"/>
        </w:rPr>
        <w:t xml:space="preserve">An LEA develops a Focus Goal to address areas of need that may require or benefit from a more specific and data intensive approach. </w:t>
      </w:r>
    </w:p>
    <w:p w14:paraId="519FC783" w14:textId="77777777" w:rsidR="008D1F05" w:rsidRPr="00B91003" w:rsidRDefault="008D1F05" w:rsidP="008D1F05">
      <w:pPr>
        <w:numPr>
          <w:ilvl w:val="0"/>
          <w:numId w:val="46"/>
        </w:numPr>
        <w:spacing w:after="240"/>
        <w:rPr>
          <w:rFonts w:eastAsia="Arial" w:cs="Arial"/>
        </w:rPr>
      </w:pPr>
      <w:r w:rsidRPr="00B91003">
        <w:rPr>
          <w:rFonts w:eastAsia="Arial" w:cs="Arial"/>
        </w:rPr>
        <w:t>The Focus Goal can explicitly reference the metric(s) by which achievement of the goal will be measured and the time frame according to which the LEA expects to achieve the goal.</w:t>
      </w:r>
    </w:p>
    <w:p w14:paraId="79B5BE2F"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Type of Goal</w:t>
      </w:r>
    </w:p>
    <w:p w14:paraId="4C4E09DC" w14:textId="77777777" w:rsidR="008D1F05" w:rsidRPr="00B91003" w:rsidRDefault="008D1F05" w:rsidP="008D1F05">
      <w:pPr>
        <w:spacing w:after="240"/>
        <w:rPr>
          <w:rFonts w:eastAsia="Arial" w:cs="Arial"/>
        </w:rPr>
      </w:pPr>
      <w:r w:rsidRPr="00B91003">
        <w:rPr>
          <w:rFonts w:eastAsia="Arial" w:cs="Arial"/>
        </w:rPr>
        <w:t>Identify the type of goal being implemented as a Focus Goal.</w:t>
      </w:r>
    </w:p>
    <w:p w14:paraId="68DD0F44" w14:textId="77777777" w:rsidR="008D1F05" w:rsidRPr="00B91003" w:rsidRDefault="008D1F05" w:rsidP="008D1F05">
      <w:pPr>
        <w:shd w:val="clear" w:color="auto" w:fill="DEEAF6" w:themeFill="accent1" w:themeFillTint="33"/>
        <w:spacing w:after="240"/>
        <w:rPr>
          <w:rFonts w:eastAsia="Arial" w:cs="Arial"/>
        </w:rPr>
      </w:pPr>
      <w:bookmarkStart w:id="61" w:name="_Hlk148434496"/>
      <w:r w:rsidRPr="00B91003">
        <w:rPr>
          <w:rFonts w:eastAsia="Arial" w:cs="Arial"/>
        </w:rPr>
        <w:t xml:space="preserve">State Priorities addressed by this goal. </w:t>
      </w:r>
    </w:p>
    <w:p w14:paraId="039F9573" w14:textId="77777777" w:rsidR="008D1F05" w:rsidRPr="00B91003" w:rsidRDefault="008D1F05" w:rsidP="008D1F05">
      <w:pPr>
        <w:spacing w:after="240"/>
        <w:rPr>
          <w:rFonts w:eastAsia="Arial" w:cs="Arial"/>
        </w:rPr>
      </w:pPr>
      <w:r w:rsidRPr="00B91003">
        <w:rPr>
          <w:rFonts w:eastAsia="Arial" w:cs="Arial"/>
        </w:rPr>
        <w:t>Identify each of the state priorities that this goal is intended to address.</w:t>
      </w:r>
    </w:p>
    <w:bookmarkEnd w:id="61"/>
    <w:p w14:paraId="1C3505EA"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3930B122" w14:textId="77777777" w:rsidR="008D1F05" w:rsidRPr="00B91003" w:rsidRDefault="008D1F05" w:rsidP="008D1F05">
      <w:pPr>
        <w:spacing w:after="240"/>
        <w:rPr>
          <w:rFonts w:eastAsia="Arial" w:cs="Arial"/>
        </w:rPr>
      </w:pPr>
      <w:r w:rsidRPr="00B91003" w:rsidDel="00322CC0">
        <w:rPr>
          <w:rFonts w:eastAsia="Arial" w:cs="Arial"/>
        </w:rPr>
        <w:t xml:space="preserve">Explain why the LEA has chosen to prioritize this goal. </w:t>
      </w:r>
    </w:p>
    <w:p w14:paraId="1C083800" w14:textId="77777777" w:rsidR="008D1F05" w:rsidRPr="00B91003" w:rsidRDefault="008D1F05" w:rsidP="008D1F05">
      <w:pPr>
        <w:numPr>
          <w:ilvl w:val="0"/>
          <w:numId w:val="47"/>
        </w:numPr>
        <w:spacing w:after="240"/>
        <w:rPr>
          <w:rFonts w:eastAsia="Arial" w:cs="Arial"/>
        </w:rPr>
      </w:pPr>
      <w:r w:rsidRPr="00B91003" w:rsidDel="00322CC0">
        <w:rPr>
          <w:rFonts w:eastAsia="Arial" w:cs="Arial"/>
        </w:rPr>
        <w:t xml:space="preserve">An explanation must be based on Dashboard data or other locally collected data. </w:t>
      </w:r>
    </w:p>
    <w:p w14:paraId="025918E4" w14:textId="77777777" w:rsidR="008D1F05" w:rsidRPr="00B91003" w:rsidRDefault="008D1F05" w:rsidP="008D1F05">
      <w:pPr>
        <w:numPr>
          <w:ilvl w:val="0"/>
          <w:numId w:val="47"/>
        </w:numPr>
        <w:spacing w:after="24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2F1CA1D8" w14:textId="77777777" w:rsidR="008D1F05" w:rsidRPr="00B91003" w:rsidRDefault="008D1F05" w:rsidP="008D1F05">
      <w:pPr>
        <w:numPr>
          <w:ilvl w:val="0"/>
          <w:numId w:val="47"/>
        </w:numPr>
        <w:spacing w:after="24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7879AC17" w14:textId="1A32D772" w:rsidR="008D1F05" w:rsidRPr="00B91003" w:rsidRDefault="008D1F05" w:rsidP="00826D83">
      <w:pPr>
        <w:pStyle w:val="Heading6"/>
        <w:rPr>
          <w:b/>
          <w:bCs/>
        </w:rPr>
      </w:pPr>
      <w:bookmarkStart w:id="62" w:name="_Hlk148019946"/>
      <w:r w:rsidRPr="00B91003">
        <w:rPr>
          <w:b/>
          <w:bCs/>
        </w:rPr>
        <w:lastRenderedPageBreak/>
        <w:t>Required Focus Goal(s) for LEAs Receiving Equity Multiplier Funding</w:t>
      </w:r>
    </w:p>
    <w:bookmarkEnd w:id="62"/>
    <w:p w14:paraId="6ECBF047" w14:textId="77777777" w:rsidR="008D1F05" w:rsidRPr="00B91003" w:rsidRDefault="008D1F05" w:rsidP="008D1F05">
      <w:pPr>
        <w:shd w:val="clear" w:color="auto" w:fill="DEEAF6" w:themeFill="accent1" w:themeFillTint="33"/>
        <w:rPr>
          <w:rFonts w:eastAsia="Arial"/>
        </w:rPr>
      </w:pPr>
      <w:r w:rsidRPr="00B91003">
        <w:rPr>
          <w:rFonts w:eastAsia="Arial"/>
          <w:shd w:val="clear" w:color="auto" w:fill="DEEAF6" w:themeFill="accent1" w:themeFillTint="33"/>
        </w:rPr>
        <w:t>Description</w:t>
      </w:r>
    </w:p>
    <w:p w14:paraId="20CDD2CC" w14:textId="77777777" w:rsidR="008D1F05" w:rsidRPr="00B91003" w:rsidRDefault="008D1F05" w:rsidP="008D1F05">
      <w:pPr>
        <w:shd w:val="clear" w:color="auto" w:fill="FFFFFF"/>
        <w:spacing w:before="240" w:after="240"/>
        <w:textAlignment w:val="baseline"/>
        <w:rPr>
          <w:rFonts w:cs="Arial"/>
          <w:bdr w:val="none" w:sz="0" w:space="0" w:color="auto" w:frame="1"/>
        </w:rPr>
      </w:pPr>
      <w:r w:rsidRPr="00B91003">
        <w:rPr>
          <w:rFonts w:cs="Arial"/>
          <w:bdr w:val="none" w:sz="0" w:space="0" w:color="auto" w:frame="1"/>
        </w:rPr>
        <w:t>LEAs receiving Equity Multiplier funding must include one or more focus goals for each school generating Equity Multiplier funding. In addition to addressing the focus goal requirements described above, LEAs must adhere to the following requirements.</w:t>
      </w:r>
    </w:p>
    <w:p w14:paraId="131CB175" w14:textId="77777777" w:rsidR="008D1F05" w:rsidRPr="00B91003" w:rsidRDefault="008D1F05" w:rsidP="008D1F05">
      <w:pPr>
        <w:shd w:val="clear" w:color="auto" w:fill="FFFFFF"/>
        <w:spacing w:after="240"/>
        <w:textAlignment w:val="baseline"/>
        <w:rPr>
          <w:rFonts w:cs="Arial"/>
          <w:bdr w:val="none" w:sz="0" w:space="0" w:color="auto" w:frame="1"/>
        </w:rPr>
      </w:pPr>
      <w:r w:rsidRPr="00B91003">
        <w:rPr>
          <w:rFonts w:cs="Arial"/>
          <w:bdr w:val="none" w:sz="0" w:space="0" w:color="auto" w:frame="1"/>
        </w:rPr>
        <w:t>Focus goals for Equity Multiplier schoolsites must address the following:</w:t>
      </w:r>
    </w:p>
    <w:p w14:paraId="4ED084B5" w14:textId="77777777" w:rsidR="008D1F05" w:rsidRPr="00B91003" w:rsidRDefault="008D1F05" w:rsidP="008D1F05">
      <w:pPr>
        <w:numPr>
          <w:ilvl w:val="0"/>
          <w:numId w:val="78"/>
        </w:numPr>
        <w:shd w:val="clear" w:color="auto" w:fill="FFFFFF"/>
        <w:spacing w:after="240"/>
        <w:textAlignment w:val="baseline"/>
        <w:rPr>
          <w:rFonts w:cs="Arial"/>
        </w:rPr>
      </w:pPr>
      <w:r w:rsidRPr="00B91003">
        <w:rPr>
          <w:rFonts w:cs="Arial"/>
        </w:rPr>
        <w:t xml:space="preserve">All </w:t>
      </w:r>
      <w:bookmarkStart w:id="63" w:name="_Hlk145686832"/>
      <w:r w:rsidRPr="00B91003">
        <w:rPr>
          <w:rFonts w:cs="Arial"/>
          <w:bdr w:val="none" w:sz="0" w:space="0" w:color="auto" w:frame="1"/>
        </w:rPr>
        <w:t>student groups that have the lowest performance level on one or more state indicators on the Dashboard</w:t>
      </w:r>
      <w:bookmarkEnd w:id="63"/>
      <w:r w:rsidRPr="00B91003">
        <w:rPr>
          <w:rFonts w:cs="Arial"/>
          <w:bdr w:val="none" w:sz="0" w:space="0" w:color="auto" w:frame="1"/>
        </w:rPr>
        <w:t>, and</w:t>
      </w:r>
    </w:p>
    <w:p w14:paraId="307FFE3A" w14:textId="77777777" w:rsidR="008D1F05" w:rsidRPr="00B91003" w:rsidRDefault="008D1F05" w:rsidP="008D1F05">
      <w:pPr>
        <w:numPr>
          <w:ilvl w:val="0"/>
          <w:numId w:val="78"/>
        </w:numPr>
        <w:shd w:val="clear" w:color="auto" w:fill="FFFFFF"/>
        <w:spacing w:after="240"/>
        <w:textAlignment w:val="baseline"/>
        <w:rPr>
          <w:rFonts w:cs="Arial"/>
          <w:bdr w:val="none" w:sz="0" w:space="0" w:color="auto" w:frame="1"/>
        </w:rPr>
      </w:pPr>
      <w:r w:rsidRPr="00B91003">
        <w:rPr>
          <w:rFonts w:cs="Arial"/>
          <w:bdr w:val="none" w:sz="0" w:space="0" w:color="auto" w:frame="1"/>
        </w:rPr>
        <w:t>Any underlying issues in the credentialing, subject matter preparation, and retention of the school’s educators, if applicable.</w:t>
      </w:r>
    </w:p>
    <w:p w14:paraId="3948D52E" w14:textId="77777777" w:rsidR="008D1F05" w:rsidRPr="00B91003" w:rsidRDefault="008D1F05" w:rsidP="008D1F05">
      <w:pPr>
        <w:numPr>
          <w:ilvl w:val="0"/>
          <w:numId w:val="73"/>
        </w:numPr>
        <w:shd w:val="clear" w:color="auto" w:fill="FFFFFF"/>
        <w:spacing w:after="240"/>
        <w:textAlignment w:val="baseline"/>
        <w:rPr>
          <w:rFonts w:cs="Arial"/>
        </w:rPr>
      </w:pPr>
      <w:r w:rsidRPr="00B91003">
        <w:rPr>
          <w:rFonts w:cs="Arial"/>
        </w:rPr>
        <w:t>Focus Goals for each and every Equity Multiplier schoolsite must identify specific metrics for each identified student group, as applicable.</w:t>
      </w:r>
    </w:p>
    <w:p w14:paraId="3A2724F2" w14:textId="77777777" w:rsidR="008D1F05" w:rsidRPr="00B91003" w:rsidRDefault="008D1F05" w:rsidP="008D1F05">
      <w:pPr>
        <w:numPr>
          <w:ilvl w:val="0"/>
          <w:numId w:val="73"/>
        </w:numPr>
        <w:shd w:val="clear" w:color="auto" w:fill="FFFFFF"/>
        <w:spacing w:after="240"/>
        <w:textAlignment w:val="baseline"/>
        <w:rPr>
          <w:rFonts w:cs="Arial"/>
        </w:rPr>
      </w:pPr>
      <w:r w:rsidRPr="00B91003">
        <w:rPr>
          <w:rFonts w:cs="Arial"/>
        </w:rPr>
        <w:t xml:space="preserve">An LEA may create a single goal for multiple Equity Multiplier schoolsites if those schoolsites have the same student group(s) performing at the lowest performance level on one or more state indicators on the Dashboard or, experience similar issues in the credentialing, subject matter preparation, and retention of the school’s educators. </w:t>
      </w:r>
    </w:p>
    <w:p w14:paraId="0AC12C96" w14:textId="77777777" w:rsidR="008D1F05" w:rsidRPr="00B91003" w:rsidRDefault="008D1F05" w:rsidP="008D1F05">
      <w:pPr>
        <w:numPr>
          <w:ilvl w:val="1"/>
          <w:numId w:val="73"/>
        </w:numPr>
        <w:shd w:val="clear" w:color="auto" w:fill="FFFFFF"/>
        <w:spacing w:after="240"/>
        <w:textAlignment w:val="baseline"/>
        <w:rPr>
          <w:rFonts w:cs="Arial"/>
        </w:rPr>
      </w:pPr>
      <w:r w:rsidRPr="00B91003">
        <w:rPr>
          <w:rFonts w:cs="Arial"/>
        </w:rPr>
        <w:t>When creating a single goal for multiple Equity Multiplier schoolsites, the goal must identify the student groups and the performance levels on the Dashboard that the Focus Goal is addressing; or,</w:t>
      </w:r>
    </w:p>
    <w:p w14:paraId="2FD833B6" w14:textId="77777777" w:rsidR="008D1F05" w:rsidRPr="00B91003" w:rsidRDefault="008D1F05" w:rsidP="008D1F05">
      <w:pPr>
        <w:numPr>
          <w:ilvl w:val="1"/>
          <w:numId w:val="73"/>
        </w:numPr>
        <w:shd w:val="clear" w:color="auto" w:fill="FFFFFF"/>
        <w:spacing w:after="240"/>
        <w:textAlignment w:val="baseline"/>
        <w:rPr>
          <w:rFonts w:cs="Arial"/>
        </w:rPr>
      </w:pPr>
      <w:r w:rsidRPr="00B91003">
        <w:rPr>
          <w:rFonts w:cs="Arial"/>
        </w:rPr>
        <w:t>The common issues the schoolsites are experiencing in credentialing, subject matter preparation, and retention of the school’s educators, if applicable.</w:t>
      </w:r>
    </w:p>
    <w:p w14:paraId="14448FF5"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Type of Goal</w:t>
      </w:r>
    </w:p>
    <w:p w14:paraId="25535E61" w14:textId="77777777" w:rsidR="008D1F05" w:rsidRPr="00B91003" w:rsidRDefault="008D1F05" w:rsidP="008D1F05">
      <w:pPr>
        <w:spacing w:after="240"/>
        <w:rPr>
          <w:rFonts w:eastAsia="Arial" w:cs="Arial"/>
        </w:rPr>
      </w:pPr>
      <w:r w:rsidRPr="00B91003">
        <w:rPr>
          <w:rFonts w:eastAsia="Arial" w:cs="Arial"/>
        </w:rPr>
        <w:t>Identify the type of goal being implemented as an Equity Multiplier Focus Goal.</w:t>
      </w:r>
    </w:p>
    <w:p w14:paraId="0A5887CF" w14:textId="77777777" w:rsidR="008D1F05" w:rsidRPr="00B91003" w:rsidRDefault="008D1F05" w:rsidP="008D1F05">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015EB824" w14:textId="77777777" w:rsidR="008D1F05" w:rsidRPr="00B91003" w:rsidRDefault="008D1F05" w:rsidP="008D1F05">
      <w:pPr>
        <w:spacing w:after="240"/>
        <w:rPr>
          <w:rFonts w:eastAsia="Arial" w:cs="Arial"/>
        </w:rPr>
      </w:pPr>
      <w:r w:rsidRPr="00B91003">
        <w:rPr>
          <w:rFonts w:eastAsia="Arial" w:cs="Arial"/>
        </w:rPr>
        <w:t>Identify each of the state priorities that this goal is intended to address.</w:t>
      </w:r>
    </w:p>
    <w:p w14:paraId="29CAE970"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686A358B" w14:textId="77777777" w:rsidR="008D1F05" w:rsidRPr="00B91003" w:rsidRDefault="008D1F05" w:rsidP="008D1F05">
      <w:pPr>
        <w:spacing w:after="240"/>
        <w:rPr>
          <w:rFonts w:eastAsia="Arial" w:cs="Arial"/>
        </w:rPr>
      </w:pPr>
      <w:r w:rsidRPr="00B91003" w:rsidDel="00322CC0">
        <w:rPr>
          <w:rFonts w:eastAsia="Arial" w:cs="Arial"/>
        </w:rPr>
        <w:t xml:space="preserve">Explain why the LEA has chosen to prioritize this goal. </w:t>
      </w:r>
    </w:p>
    <w:p w14:paraId="4D950241" w14:textId="77777777" w:rsidR="008D1F05" w:rsidRPr="00B91003" w:rsidRDefault="008D1F05" w:rsidP="008D1F05">
      <w:pPr>
        <w:numPr>
          <w:ilvl w:val="0"/>
          <w:numId w:val="47"/>
        </w:numPr>
        <w:spacing w:after="240"/>
        <w:rPr>
          <w:rFonts w:eastAsia="Arial" w:cs="Arial"/>
        </w:rPr>
      </w:pPr>
      <w:r w:rsidRPr="00B91003" w:rsidDel="00322CC0">
        <w:rPr>
          <w:rFonts w:eastAsia="Arial" w:cs="Arial"/>
        </w:rPr>
        <w:lastRenderedPageBreak/>
        <w:t xml:space="preserve">An explanation must be based on Dashboard data or other locally collected data. </w:t>
      </w:r>
    </w:p>
    <w:p w14:paraId="68845738" w14:textId="77777777" w:rsidR="008D1F05" w:rsidRPr="00B91003" w:rsidRDefault="008D1F05" w:rsidP="008D1F05">
      <w:pPr>
        <w:numPr>
          <w:ilvl w:val="0"/>
          <w:numId w:val="47"/>
        </w:numPr>
        <w:spacing w:after="24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3812F6DB" w14:textId="77777777" w:rsidR="008D1F05" w:rsidRPr="00B91003" w:rsidRDefault="008D1F05" w:rsidP="008D1F05">
      <w:pPr>
        <w:numPr>
          <w:ilvl w:val="0"/>
          <w:numId w:val="47"/>
        </w:numPr>
        <w:spacing w:after="24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4A94FE88" w14:textId="77777777" w:rsidR="008D1F05" w:rsidRPr="00B91003" w:rsidRDefault="008D1F05" w:rsidP="008D1F05">
      <w:pPr>
        <w:numPr>
          <w:ilvl w:val="0"/>
          <w:numId w:val="47"/>
        </w:numPr>
        <w:shd w:val="clear" w:color="auto" w:fill="FFFFFF"/>
        <w:spacing w:after="240"/>
        <w:textAlignment w:val="baseline"/>
        <w:rPr>
          <w:rFonts w:cs="Arial"/>
        </w:rPr>
      </w:pPr>
      <w:r w:rsidRPr="00B91003">
        <w:rPr>
          <w:rFonts w:cs="Arial"/>
        </w:rPr>
        <w:t>In addition to this information, the LEA must also identify:</w:t>
      </w:r>
    </w:p>
    <w:p w14:paraId="50F5927A" w14:textId="77777777" w:rsidR="008D1F05" w:rsidRPr="00B91003" w:rsidRDefault="008D1F05" w:rsidP="008D1F05">
      <w:pPr>
        <w:numPr>
          <w:ilvl w:val="1"/>
          <w:numId w:val="47"/>
        </w:numPr>
        <w:shd w:val="clear" w:color="auto" w:fill="FFFFFF"/>
        <w:spacing w:after="240"/>
        <w:textAlignment w:val="baseline"/>
        <w:rPr>
          <w:rFonts w:cs="Arial"/>
        </w:rPr>
      </w:pPr>
      <w:r w:rsidRPr="00B91003">
        <w:rPr>
          <w:rFonts w:cs="Arial"/>
        </w:rPr>
        <w:t>The school or schools to which the goal applies</w:t>
      </w:r>
    </w:p>
    <w:p w14:paraId="780141CF" w14:textId="77777777" w:rsidR="008D1F05" w:rsidRPr="00B91003" w:rsidRDefault="008D1F05" w:rsidP="008D1F05">
      <w:pPr>
        <w:shd w:val="clear" w:color="auto" w:fill="FFFFFF"/>
        <w:spacing w:after="240"/>
        <w:textAlignment w:val="baseline"/>
        <w:rPr>
          <w:rFonts w:cs="Arial"/>
        </w:rPr>
      </w:pPr>
      <w:r w:rsidRPr="00B91003">
        <w:rPr>
          <w:rFonts w:cs="Arial"/>
        </w:rPr>
        <w:t>LEAs are encouraged to approach an Equity Multiplier goal from a wholistic standpoint, considering how the goal might maximize student outcomes through the use of LCFF and other funding in addition to Equity Multiplier funds.</w:t>
      </w:r>
    </w:p>
    <w:p w14:paraId="6346AD30" w14:textId="77777777" w:rsidR="008D1F05" w:rsidRPr="00B91003" w:rsidRDefault="008D1F05" w:rsidP="008D1F05">
      <w:pPr>
        <w:numPr>
          <w:ilvl w:val="0"/>
          <w:numId w:val="69"/>
        </w:numPr>
        <w:shd w:val="clear" w:color="auto" w:fill="FFFFFF"/>
        <w:spacing w:after="240"/>
        <w:textAlignment w:val="baseline"/>
        <w:rPr>
          <w:rFonts w:cs="Arial"/>
        </w:rPr>
      </w:pPr>
      <w:r w:rsidRPr="00B91003">
        <w:rPr>
          <w:rFonts w:cs="Arial"/>
        </w:rPr>
        <w:t xml:space="preserve">Equity Multiplier funds must be used to supplement, not supplant, funding provided to Equity Multiplier schoolsites for purposes of the LCFF, the Expanded Learning Opportunities Program (ELO-P), the Literacy Coaches and Reading Specialists (LCRS) Grant Program, and/or the California Community Schools Partnership Program (CCSPP). </w:t>
      </w:r>
    </w:p>
    <w:p w14:paraId="296F088B" w14:textId="77777777" w:rsidR="008D1F05" w:rsidRPr="00B91003" w:rsidRDefault="008D1F05" w:rsidP="008D1F05">
      <w:pPr>
        <w:numPr>
          <w:ilvl w:val="0"/>
          <w:numId w:val="69"/>
        </w:numPr>
        <w:shd w:val="clear" w:color="auto" w:fill="FFFFFF"/>
        <w:spacing w:after="240"/>
        <w:textAlignment w:val="baseline"/>
        <w:rPr>
          <w:rFonts w:cs="Arial"/>
        </w:rPr>
      </w:pPr>
      <w:r w:rsidRPr="00B91003">
        <w:rPr>
          <w:rFonts w:cs="Arial"/>
        </w:rPr>
        <w:t>This means that Equity Multiplier funds must not be used to replace funding that an Equity Multiplier schoolsite would otherwise receive to implement LEA-wide actions identified in the LCAP or that an Equity Multiplier schoolsite would otherwise receive to implement provisions of the ELO-P, the LCRS, and/or the CCSPP.</w:t>
      </w:r>
    </w:p>
    <w:p w14:paraId="23A78AE0" w14:textId="77777777" w:rsidR="008D1F05" w:rsidRPr="00B91003" w:rsidRDefault="008D1F05" w:rsidP="008D1F05">
      <w:pPr>
        <w:spacing w:after="240"/>
        <w:rPr>
          <w:rFonts w:cs="Arial"/>
          <w:color w:val="2C2E35"/>
          <w:shd w:val="clear" w:color="auto" w:fill="FFFFFF"/>
        </w:rPr>
      </w:pPr>
      <w:r w:rsidRPr="00B91003">
        <w:rPr>
          <w:rFonts w:cs="Arial"/>
          <w:b/>
          <w:bCs/>
        </w:rPr>
        <w:t xml:space="preserve">Note: </w:t>
      </w:r>
      <w:r w:rsidRPr="00B91003">
        <w:rPr>
          <w:rFonts w:cs="Arial"/>
          <w:i/>
          <w:iCs/>
        </w:rPr>
        <w:t>EC</w:t>
      </w:r>
      <w:r w:rsidRPr="00B91003">
        <w:rPr>
          <w:rFonts w:cs="Arial"/>
        </w:rPr>
        <w:t xml:space="preserve"> Section </w:t>
      </w:r>
      <w:hyperlink r:id="rId55" w:tooltip="Education Code Section 42238.024" w:history="1">
        <w:r w:rsidRPr="00B91003">
          <w:rPr>
            <w:rFonts w:cs="Arial"/>
            <w:color w:val="0000FF"/>
            <w:u w:val="single"/>
          </w:rPr>
          <w:t>42238.024(b)(1)</w:t>
        </w:r>
      </w:hyperlink>
      <w:r w:rsidRPr="00B91003">
        <w:rPr>
          <w:rFonts w:cs="Arial"/>
        </w:rPr>
        <w:t xml:space="preserve"> requires that </w:t>
      </w:r>
      <w:bookmarkStart w:id="64" w:name="_Hlk145663499"/>
      <w:r w:rsidRPr="00B91003">
        <w:rPr>
          <w:rFonts w:cs="Arial"/>
        </w:rPr>
        <w:t xml:space="preserve">Equity Multiplier funds be used for the </w:t>
      </w:r>
      <w:bookmarkStart w:id="65" w:name="_Hlk145663313"/>
      <w:bookmarkEnd w:id="64"/>
      <w:r w:rsidRPr="00B91003">
        <w:rPr>
          <w:rFonts w:cs="Arial"/>
        </w:rPr>
        <w:t>provision of evidence-based services and supports for students</w:t>
      </w:r>
      <w:bookmarkEnd w:id="65"/>
      <w:r w:rsidRPr="00B91003">
        <w:rPr>
          <w:rFonts w:cs="Arial"/>
        </w:rPr>
        <w:t xml:space="preserve">. Evidence-based services and supports are based on objective evidence that has informed the design of the service or support and/or guides the modification of those services and supports. Evidence-based supports and strategies are most commonly based on </w:t>
      </w:r>
      <w:r w:rsidRPr="00B91003">
        <w:rPr>
          <w:rFonts w:cs="Arial"/>
          <w:color w:val="2C2E35"/>
          <w:shd w:val="clear" w:color="auto" w:fill="FFFFFF"/>
        </w:rPr>
        <w:t>educational research and/or metrics of LEA, school, and/or student performance.</w:t>
      </w:r>
    </w:p>
    <w:p w14:paraId="6D8766B3" w14:textId="2B7FDEDF" w:rsidR="008D1F05" w:rsidRPr="00B91003" w:rsidRDefault="008D1F05" w:rsidP="00826D83">
      <w:pPr>
        <w:pStyle w:val="Heading6"/>
        <w:rPr>
          <w:b/>
          <w:bCs/>
        </w:rPr>
      </w:pPr>
      <w:r w:rsidRPr="00B91003">
        <w:rPr>
          <w:b/>
          <w:bCs/>
        </w:rPr>
        <w:t>Broad Goal</w:t>
      </w:r>
    </w:p>
    <w:p w14:paraId="7E7BCB1F"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 xml:space="preserve">Description </w:t>
      </w:r>
    </w:p>
    <w:p w14:paraId="6E2C6C41" w14:textId="77777777" w:rsidR="008D1F05" w:rsidRPr="00B91003" w:rsidRDefault="008D1F05" w:rsidP="008D1F05">
      <w:pPr>
        <w:spacing w:after="240"/>
        <w:rPr>
          <w:rFonts w:eastAsia="Arial" w:cs="Arial"/>
        </w:rPr>
      </w:pPr>
      <w:r w:rsidRPr="00B91003">
        <w:rPr>
          <w:rFonts w:eastAsia="Arial" w:cs="Arial"/>
        </w:rPr>
        <w:t xml:space="preserve">Describe what the LEA plans to achieve through the actions included in the goal. </w:t>
      </w:r>
    </w:p>
    <w:p w14:paraId="3941ED87" w14:textId="77777777" w:rsidR="008D1F05" w:rsidRPr="00B91003" w:rsidRDefault="008D1F05" w:rsidP="008D1F05">
      <w:pPr>
        <w:numPr>
          <w:ilvl w:val="0"/>
          <w:numId w:val="48"/>
        </w:numPr>
        <w:spacing w:after="240"/>
        <w:rPr>
          <w:rFonts w:eastAsia="Arial" w:cs="Arial"/>
        </w:rPr>
      </w:pPr>
      <w:r w:rsidRPr="00B91003">
        <w:rPr>
          <w:rFonts w:eastAsia="Arial" w:cs="Arial"/>
        </w:rPr>
        <w:t xml:space="preserve">The description of a broad goal will be clearly aligned with the expected measurable outcomes included for the goal. </w:t>
      </w:r>
    </w:p>
    <w:p w14:paraId="31422DE2" w14:textId="77777777" w:rsidR="008D1F05" w:rsidRPr="00B91003" w:rsidRDefault="008D1F05" w:rsidP="008D1F05">
      <w:pPr>
        <w:numPr>
          <w:ilvl w:val="0"/>
          <w:numId w:val="48"/>
        </w:numPr>
        <w:spacing w:after="240"/>
        <w:rPr>
          <w:rFonts w:eastAsia="Arial" w:cs="Arial"/>
        </w:rPr>
      </w:pPr>
      <w:r w:rsidRPr="00B91003">
        <w:rPr>
          <w:rFonts w:eastAsia="Arial" w:cs="Arial"/>
        </w:rPr>
        <w:t xml:space="preserve">The goal description organizes the actions and expected outcomes in a cohesive and consistent manner. </w:t>
      </w:r>
    </w:p>
    <w:p w14:paraId="52E708C6" w14:textId="77777777" w:rsidR="008D1F05" w:rsidRPr="00B91003" w:rsidRDefault="008D1F05" w:rsidP="008D1F05">
      <w:pPr>
        <w:numPr>
          <w:ilvl w:val="0"/>
          <w:numId w:val="48"/>
        </w:numPr>
        <w:spacing w:after="240"/>
        <w:rPr>
          <w:rFonts w:eastAsia="Arial" w:cs="Arial"/>
        </w:rPr>
      </w:pPr>
      <w:r w:rsidRPr="00B91003">
        <w:rPr>
          <w:rFonts w:eastAsia="Arial" w:cs="Arial"/>
        </w:rPr>
        <w:lastRenderedPageBreak/>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04486D53"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Type of Goal</w:t>
      </w:r>
    </w:p>
    <w:p w14:paraId="6996B103" w14:textId="77777777" w:rsidR="008D1F05" w:rsidRPr="00B91003" w:rsidRDefault="008D1F05" w:rsidP="008D1F05">
      <w:pPr>
        <w:spacing w:after="240"/>
        <w:rPr>
          <w:rFonts w:eastAsia="Arial" w:cs="Arial"/>
        </w:rPr>
      </w:pPr>
      <w:r w:rsidRPr="00B91003">
        <w:rPr>
          <w:rFonts w:eastAsia="Arial" w:cs="Arial"/>
        </w:rPr>
        <w:t>Identify the type of goal being implemented as a Broad Goal.</w:t>
      </w:r>
    </w:p>
    <w:p w14:paraId="5511B234" w14:textId="77777777" w:rsidR="008D1F05" w:rsidRPr="00B91003" w:rsidRDefault="008D1F05" w:rsidP="008D1F05">
      <w:pPr>
        <w:shd w:val="clear" w:color="auto" w:fill="DEEAF6" w:themeFill="accent1" w:themeFillTint="33"/>
        <w:spacing w:after="240"/>
        <w:rPr>
          <w:rFonts w:eastAsia="Arial" w:cs="Arial"/>
          <w:bCs/>
        </w:rPr>
      </w:pPr>
      <w:bookmarkStart w:id="66" w:name="_Hlk148001227"/>
      <w:r w:rsidRPr="00B91003">
        <w:rPr>
          <w:rFonts w:eastAsia="Arial" w:cs="Arial"/>
          <w:bCs/>
        </w:rPr>
        <w:t xml:space="preserve">State Priorities addressed by this goal. </w:t>
      </w:r>
    </w:p>
    <w:bookmarkEnd w:id="66"/>
    <w:p w14:paraId="22EE673C" w14:textId="77777777" w:rsidR="008D1F05" w:rsidRPr="00B91003" w:rsidRDefault="008D1F05" w:rsidP="008D1F05">
      <w:pPr>
        <w:spacing w:after="240"/>
        <w:rPr>
          <w:rFonts w:eastAsia="Arial" w:cs="Arial"/>
          <w:b/>
        </w:rPr>
      </w:pPr>
      <w:r w:rsidRPr="00B91003">
        <w:rPr>
          <w:rFonts w:eastAsia="Arial" w:cs="Arial"/>
          <w:bCs/>
        </w:rPr>
        <w:t xml:space="preserve">Identify </w:t>
      </w:r>
      <w:r w:rsidRPr="00B91003">
        <w:rPr>
          <w:rFonts w:eastAsia="Arial" w:cs="Arial"/>
        </w:rPr>
        <w:t xml:space="preserve">each of </w:t>
      </w:r>
      <w:r w:rsidRPr="00B91003">
        <w:rPr>
          <w:rFonts w:eastAsia="Arial" w:cs="Arial"/>
          <w:bCs/>
        </w:rPr>
        <w:t>the state priorities that this goal is intended to address.</w:t>
      </w:r>
    </w:p>
    <w:p w14:paraId="2EFB2351"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 xml:space="preserve">goal. </w:t>
      </w:r>
    </w:p>
    <w:p w14:paraId="7386AEF1" w14:textId="77777777" w:rsidR="008D1F05" w:rsidRPr="00B91003" w:rsidRDefault="008D1F05" w:rsidP="008D1F05">
      <w:pPr>
        <w:spacing w:after="240"/>
        <w:rPr>
          <w:rFonts w:eastAsia="Arial" w:cs="Arial"/>
        </w:rPr>
      </w:pPr>
      <w:r w:rsidRPr="00B91003">
        <w:rPr>
          <w:rFonts w:eastAsia="Arial" w:cs="Arial"/>
        </w:rPr>
        <w:t>Explain why the LEA developed this goal and how the actions and metrics grouped together will help achieve the goal.</w:t>
      </w:r>
    </w:p>
    <w:p w14:paraId="10F24F8F" w14:textId="6395DC2A" w:rsidR="008D1F05" w:rsidRPr="00B91003" w:rsidRDefault="008D1F05" w:rsidP="00826D83">
      <w:pPr>
        <w:pStyle w:val="Heading6"/>
        <w:rPr>
          <w:b/>
          <w:bCs/>
        </w:rPr>
      </w:pPr>
      <w:r w:rsidRPr="00B91003">
        <w:rPr>
          <w:b/>
          <w:bCs/>
        </w:rPr>
        <w:t>Maintenance of Progress Goal</w:t>
      </w:r>
    </w:p>
    <w:p w14:paraId="3AE2EC1A"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 xml:space="preserve">Description </w:t>
      </w:r>
    </w:p>
    <w:p w14:paraId="2E888267" w14:textId="77777777" w:rsidR="008D1F05" w:rsidRPr="00B91003" w:rsidRDefault="008D1F05" w:rsidP="008D1F05">
      <w:pPr>
        <w:spacing w:after="240"/>
        <w:rPr>
          <w:rFonts w:eastAsia="Arial" w:cs="Arial"/>
          <w:color w:val="000000"/>
        </w:rPr>
      </w:pPr>
      <w:r w:rsidRPr="00B91003">
        <w:rPr>
          <w:rFonts w:eastAsia="Arial" w:cs="Arial"/>
        </w:rPr>
        <w:t xml:space="preserve">Describe </w:t>
      </w:r>
      <w:r w:rsidRPr="00B91003">
        <w:rPr>
          <w:rFonts w:eastAsia="Arial" w:cs="Arial"/>
          <w:color w:val="000000"/>
        </w:rPr>
        <w:t xml:space="preserve">how the LEA intends to maintain the progress made in the LCFF State Priorities not addressed by the other goals in the LCAP. </w:t>
      </w:r>
    </w:p>
    <w:p w14:paraId="45FF84E8" w14:textId="77777777" w:rsidR="008D1F05" w:rsidRPr="00B91003" w:rsidRDefault="008D1F05" w:rsidP="008D1F05">
      <w:pPr>
        <w:numPr>
          <w:ilvl w:val="0"/>
          <w:numId w:val="49"/>
        </w:numPr>
        <w:spacing w:after="240"/>
        <w:rPr>
          <w:rFonts w:eastAsia="Arial" w:cs="Arial"/>
        </w:rPr>
      </w:pPr>
      <w:r w:rsidRPr="00B91003">
        <w:rPr>
          <w:rFonts w:eastAsia="Arial" w:cs="Arial"/>
        </w:rPr>
        <w:t xml:space="preserve">Use this type of goal to address the state priorities and applicable metrics not addressed within the other goals in the LCAP. </w:t>
      </w:r>
    </w:p>
    <w:p w14:paraId="769A89CD" w14:textId="77777777" w:rsidR="008D1F05" w:rsidRPr="00B91003" w:rsidRDefault="008D1F05" w:rsidP="008D1F05">
      <w:pPr>
        <w:numPr>
          <w:ilvl w:val="0"/>
          <w:numId w:val="49"/>
        </w:numPr>
        <w:spacing w:after="240"/>
        <w:rPr>
          <w:rFonts w:eastAsia="Arial" w:cs="Arial"/>
        </w:rPr>
      </w:pPr>
      <w:r w:rsidRPr="00B91003">
        <w:rPr>
          <w:rFonts w:eastAsia="Arial" w:cs="Arial"/>
        </w:rPr>
        <w:t xml:space="preserve">The state priorities and metrics to be addressed in this section are those for which the LEA, in consultation with </w:t>
      </w:r>
      <w:r w:rsidRPr="00B91003">
        <w:t>educational partners</w:t>
      </w:r>
      <w:r w:rsidRPr="00B91003">
        <w:rPr>
          <w:rFonts w:eastAsia="Arial" w:cs="Arial"/>
        </w:rPr>
        <w:t>, has determined to maintain actions and monitor progress while focusing implementation efforts on the actions covered by other goals in the LCAP.</w:t>
      </w:r>
    </w:p>
    <w:p w14:paraId="21A56F4A"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Type of Goal</w:t>
      </w:r>
    </w:p>
    <w:p w14:paraId="62AB406C" w14:textId="77777777" w:rsidR="008D1F05" w:rsidRPr="00B91003" w:rsidRDefault="008D1F05" w:rsidP="008D1F05">
      <w:pPr>
        <w:spacing w:after="240"/>
        <w:rPr>
          <w:rFonts w:eastAsia="Arial" w:cs="Arial"/>
        </w:rPr>
      </w:pPr>
      <w:r w:rsidRPr="00B91003">
        <w:rPr>
          <w:rFonts w:eastAsia="Arial" w:cs="Arial"/>
        </w:rPr>
        <w:t>Identify the type of goal being implemented as a Maintenance of Progress Goal.</w:t>
      </w:r>
    </w:p>
    <w:p w14:paraId="5ED36791" w14:textId="77777777" w:rsidR="008D1F05" w:rsidRPr="00B91003" w:rsidRDefault="008D1F05" w:rsidP="008D1F05">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6F391AF0" w14:textId="77777777" w:rsidR="008D1F05" w:rsidRPr="00B91003" w:rsidRDefault="008D1F05" w:rsidP="008D1F05">
      <w:pPr>
        <w:spacing w:after="240"/>
        <w:rPr>
          <w:rFonts w:eastAsia="Arial" w:cs="Arial"/>
        </w:rPr>
      </w:pPr>
      <w:r w:rsidRPr="00B91003">
        <w:rPr>
          <w:rFonts w:eastAsia="Arial" w:cs="Arial"/>
        </w:rPr>
        <w:t>Identify each of the state priorities that this goal is intended to address.</w:t>
      </w:r>
    </w:p>
    <w:p w14:paraId="7CCB4D4A" w14:textId="77777777" w:rsidR="008D1F05" w:rsidRPr="00B91003" w:rsidRDefault="008D1F05" w:rsidP="008D1F05">
      <w:pPr>
        <w:shd w:val="clear" w:color="auto" w:fill="DEEAF6" w:themeFill="accent1" w:themeFillTint="33"/>
        <w:spacing w:after="240"/>
        <w:rPr>
          <w:rFonts w:eastAsia="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Pr>
          <w:rFonts w:eastAsia="Arial"/>
          <w:bCs/>
        </w:rPr>
        <w:t xml:space="preserve"> </w:t>
      </w:r>
    </w:p>
    <w:p w14:paraId="1E610380" w14:textId="77777777" w:rsidR="008D1F05" w:rsidRPr="00B91003" w:rsidRDefault="008D1F05" w:rsidP="008D1F05">
      <w:pPr>
        <w:spacing w:after="240"/>
        <w:rPr>
          <w:rFonts w:eastAsia="Arial" w:cs="Arial"/>
        </w:rPr>
      </w:pPr>
      <w:r w:rsidRPr="00B91003">
        <w:rPr>
          <w:rFonts w:eastAsia="Arial" w:cs="Arial"/>
        </w:rPr>
        <w:lastRenderedPageBreak/>
        <w:t>Explain how the actions will sustain the progress exemplified by the related metrics.</w:t>
      </w:r>
    </w:p>
    <w:p w14:paraId="4AB2B4BB" w14:textId="072C1838" w:rsidR="007016D8" w:rsidRPr="00B91003" w:rsidRDefault="007016D8" w:rsidP="00826D83">
      <w:pPr>
        <w:pStyle w:val="Heading6"/>
        <w:rPr>
          <w:ins w:id="67" w:author="Author"/>
          <w:b/>
          <w:bCs/>
        </w:rPr>
      </w:pPr>
      <w:ins w:id="68" w:author="Author">
        <w:r w:rsidRPr="00B91003">
          <w:rPr>
            <w:b/>
            <w:bCs/>
          </w:rPr>
          <w:t xml:space="preserve">Required Goal for LEAs Receiving </w:t>
        </w:r>
        <w:bookmarkStart w:id="69" w:name="_Hlk172099326"/>
        <w:r w:rsidRPr="00B91003">
          <w:rPr>
            <w:b/>
            <w:bCs/>
          </w:rPr>
          <w:t>Learning Recovery Emergency Block Grant Funds</w:t>
        </w:r>
        <w:bookmarkEnd w:id="69"/>
      </w:ins>
    </w:p>
    <w:p w14:paraId="44CC53E2" w14:textId="2C4FDE03" w:rsidR="007016D8" w:rsidRPr="00B91003" w:rsidRDefault="007016D8" w:rsidP="007016D8">
      <w:pPr>
        <w:spacing w:after="240"/>
        <w:rPr>
          <w:ins w:id="70" w:author="Author"/>
        </w:rPr>
      </w:pPr>
      <w:ins w:id="71" w:author="Author">
        <w:r w:rsidRPr="00B91003">
          <w:rPr>
            <w:i/>
            <w:iCs/>
          </w:rPr>
          <w:fldChar w:fldCharType="begin"/>
        </w:r>
      </w:ins>
      <w:r w:rsidR="00BF2CC2" w:rsidRPr="00B91003">
        <w:rPr>
          <w:i/>
          <w:iCs/>
        </w:rPr>
        <w:instrText>HYPERLINK "https://leginfo.legislature.ca.gov/faces/codes_displaySection.xhtml?lawCode=EDC&amp;sectionNum=52064.4." \o "California Education Code Section 52064.4"</w:instrText>
      </w:r>
      <w:ins w:id="72" w:author="Author">
        <w:r w:rsidRPr="00B91003">
          <w:rPr>
            <w:i/>
            <w:iCs/>
          </w:rPr>
        </w:r>
        <w:r w:rsidRPr="00B91003">
          <w:rPr>
            <w:i/>
            <w:iCs/>
          </w:rPr>
          <w:fldChar w:fldCharType="separate"/>
        </w:r>
        <w:r w:rsidRPr="00B91003">
          <w:rPr>
            <w:i/>
            <w:iCs/>
            <w:color w:val="0000FF"/>
            <w:u w:val="single"/>
          </w:rPr>
          <w:t>EC</w:t>
        </w:r>
        <w:r w:rsidRPr="00B91003">
          <w:rPr>
            <w:color w:val="0000FF"/>
            <w:u w:val="single"/>
          </w:rPr>
          <w:t xml:space="preserve"> Section 52064.4</w:t>
        </w:r>
        <w:r w:rsidRPr="00B91003">
          <w:rPr>
            <w:i/>
            <w:iCs/>
          </w:rPr>
          <w:fldChar w:fldCharType="end"/>
        </w:r>
        <w:r w:rsidRPr="00B91003">
          <w:t xml:space="preserve"> requires that an </w:t>
        </w:r>
        <w:bookmarkStart w:id="73" w:name="_Hlk172105167"/>
        <w:r w:rsidRPr="00B91003">
          <w:t>LEA that has received Learning Recovery Emergency Block Grant (LREBG) funds include one or more actions</w:t>
        </w:r>
        <w:bookmarkEnd w:id="73"/>
        <w:r w:rsidRPr="00B91003">
          <w:t xml:space="preserve"> funded with LREBG funds within the 2025</w:t>
        </w:r>
        <w:r w:rsidR="001B3125" w:rsidRPr="00B91003">
          <w:t>–</w:t>
        </w:r>
        <w:del w:id="74" w:author="Author">
          <w:r w:rsidRPr="00B91003" w:rsidDel="001B3125">
            <w:delText>-</w:delText>
          </w:r>
        </w:del>
        <w:r w:rsidRPr="00B91003">
          <w:t>26, 2026</w:t>
        </w:r>
        <w:r w:rsidR="001B3125" w:rsidRPr="00B91003">
          <w:t>–</w:t>
        </w:r>
        <w:del w:id="75" w:author="Author">
          <w:r w:rsidRPr="00B91003" w:rsidDel="001B3125">
            <w:delText>-</w:delText>
          </w:r>
        </w:del>
        <w:r w:rsidRPr="00B91003">
          <w:t>27</w:t>
        </w:r>
        <w:r w:rsidR="001B3125" w:rsidRPr="00B91003">
          <w:t>,</w:t>
        </w:r>
        <w:r w:rsidRPr="00B91003">
          <w:t xml:space="preserve"> and 2027</w:t>
        </w:r>
        <w:r w:rsidR="001B3125" w:rsidRPr="00B91003">
          <w:t>–</w:t>
        </w:r>
        <w:del w:id="76" w:author="Author">
          <w:r w:rsidRPr="00B91003" w:rsidDel="001B3125">
            <w:delText>-</w:delText>
          </w:r>
        </w:del>
        <w:r w:rsidRPr="00B91003">
          <w:t xml:space="preserve">28 LCAPs. </w:t>
        </w:r>
      </w:ins>
    </w:p>
    <w:p w14:paraId="6DBAD8CB" w14:textId="6CF7B942" w:rsidR="007016D8" w:rsidRPr="00B91003" w:rsidDel="003874B4" w:rsidRDefault="007016D8" w:rsidP="007016D8">
      <w:pPr>
        <w:spacing w:after="240"/>
        <w:rPr>
          <w:ins w:id="77" w:author="Author"/>
        </w:rPr>
      </w:pPr>
      <w:ins w:id="78" w:author="Author">
        <w:r w:rsidRPr="00B91003" w:rsidDel="003874B4">
          <w:t xml:space="preserve">To implement the requirements of </w:t>
        </w:r>
        <w:r w:rsidRPr="00B91003" w:rsidDel="003874B4">
          <w:rPr>
            <w:i/>
            <w:iCs/>
          </w:rPr>
          <w:fldChar w:fldCharType="begin"/>
        </w:r>
      </w:ins>
      <w:r w:rsidR="00BF2CC2" w:rsidRPr="00B91003">
        <w:rPr>
          <w:i/>
          <w:iCs/>
        </w:rPr>
        <w:instrText>HYPERLINK "https://leginfo.legislature.ca.gov/faces/codes_displaySection.xhtml?lawCode=EDC&amp;sectionNum=52064.4." \o "California Education Code Section 52064.4"</w:instrText>
      </w:r>
      <w:ins w:id="79" w:author="Author">
        <w:r w:rsidRPr="00B91003" w:rsidDel="003874B4">
          <w:rPr>
            <w:i/>
            <w:iCs/>
          </w:rPr>
        </w:r>
        <w:r w:rsidRPr="00B91003" w:rsidDel="003874B4">
          <w:rPr>
            <w:i/>
            <w:iCs/>
          </w:rPr>
          <w:fldChar w:fldCharType="separate"/>
        </w:r>
        <w:r w:rsidRPr="00B91003" w:rsidDel="003874B4">
          <w:rPr>
            <w:i/>
            <w:iCs/>
            <w:color w:val="0000FF"/>
            <w:u w:val="single"/>
          </w:rPr>
          <w:t>EC</w:t>
        </w:r>
        <w:r w:rsidRPr="00B91003" w:rsidDel="003874B4">
          <w:rPr>
            <w:color w:val="0000FF"/>
            <w:u w:val="single"/>
          </w:rPr>
          <w:t xml:space="preserve"> Section 52064.4</w:t>
        </w:r>
        <w:r w:rsidRPr="00B91003" w:rsidDel="003874B4">
          <w:rPr>
            <w:i/>
            <w:iCs/>
          </w:rPr>
          <w:fldChar w:fldCharType="end"/>
        </w:r>
        <w:r w:rsidRPr="00B91003" w:rsidDel="003874B4">
          <w:t>, LEAs with unexpended LREBG funds must include a goal within the LCAP</w:t>
        </w:r>
        <w:r w:rsidR="00C0497B" w:rsidRPr="00B91003">
          <w:t xml:space="preserve"> that includes all unexpended LREBG funds</w:t>
        </w:r>
        <w:r w:rsidRPr="00B91003" w:rsidDel="003874B4">
          <w:t>. This goal will remain in the LCAP until the LEA has expended the remainder of its LREBG funds</w:t>
        </w:r>
        <w:del w:id="80" w:author="Author">
          <w:r w:rsidRPr="00B91003" w:rsidDel="00291FE7">
            <w:delText>,</w:delText>
          </w:r>
        </w:del>
        <w:r w:rsidR="00291FE7" w:rsidRPr="00B91003">
          <w:t>;</w:t>
        </w:r>
        <w:r w:rsidRPr="00B91003" w:rsidDel="003874B4">
          <w:t xml:space="preserve"> after which time</w:t>
        </w:r>
        <w:r w:rsidR="00291FE7" w:rsidRPr="00B91003">
          <w:t>,</w:t>
        </w:r>
        <w:r w:rsidRPr="00B91003" w:rsidDel="003874B4">
          <w:t xml:space="preserve"> this goal may be removed from the LCAP. The LREBG Goal may be a Broad Goal or a Focus Goal; however, it may not be a Maintenance of Progress Goal. </w:t>
        </w:r>
      </w:ins>
    </w:p>
    <w:p w14:paraId="341BDFD4" w14:textId="656494BB" w:rsidR="007016D8" w:rsidRPr="00B91003" w:rsidRDefault="007016D8" w:rsidP="007016D8">
      <w:pPr>
        <w:numPr>
          <w:ilvl w:val="0"/>
          <w:numId w:val="80"/>
        </w:numPr>
        <w:spacing w:after="240"/>
        <w:rPr>
          <w:ins w:id="81" w:author="Author"/>
        </w:rPr>
      </w:pPr>
      <w:ins w:id="82" w:author="Author">
        <w:r w:rsidRPr="00B91003">
          <w:t>As part of this goal</w:t>
        </w:r>
        <w:r w:rsidR="00291FE7" w:rsidRPr="00B91003">
          <w:t>,</w:t>
        </w:r>
        <w:r w:rsidRPr="00B91003">
          <w:t xml:space="preserve"> LEAs are required to identify one or more metrics to monitor the impact of each action, the rationale for selecting each action, and how research supports each action. </w:t>
        </w:r>
      </w:ins>
    </w:p>
    <w:p w14:paraId="2C669A10" w14:textId="72E46E61" w:rsidR="007016D8" w:rsidRPr="00B91003" w:rsidRDefault="007016D8" w:rsidP="007016D8">
      <w:pPr>
        <w:numPr>
          <w:ilvl w:val="0"/>
          <w:numId w:val="80"/>
        </w:numPr>
        <w:spacing w:after="240"/>
        <w:rPr>
          <w:ins w:id="83" w:author="Author"/>
        </w:rPr>
      </w:pPr>
      <w:ins w:id="84" w:author="Author">
        <w:r w:rsidRPr="00B91003">
          <w:t>Prior to identifying the actions included in the LCAP</w:t>
        </w:r>
        <w:r w:rsidR="00291FE7" w:rsidRPr="00B91003">
          <w:t>,</w:t>
        </w:r>
        <w:r w:rsidRPr="00B91003">
          <w:t xml:space="preserve"> the LEA is required to conduct a needs assessment pursuant to </w:t>
        </w:r>
        <w:r w:rsidRPr="00B91003">
          <w:rPr>
            <w:i/>
            <w:iCs/>
          </w:rPr>
          <w:t>EC</w:t>
        </w:r>
        <w:r w:rsidRPr="00B91003">
          <w:t xml:space="preserve"> Section </w:t>
        </w:r>
        <w:r w:rsidRPr="00B91003">
          <w:fldChar w:fldCharType="begin"/>
        </w:r>
      </w:ins>
      <w:r w:rsidR="00BF2CC2" w:rsidRPr="00B91003">
        <w:instrText>HYPERLINK "https://leginfo.legislature.ca.gov/faces/codes_displaySection.xhtml?sectionNum=32526.&amp;lawCode=EDC" \o "California Education Code Section 32526"</w:instrText>
      </w:r>
      <w:ins w:id="85" w:author="Author">
        <w:r w:rsidRPr="00B91003">
          <w:fldChar w:fldCharType="separate"/>
        </w:r>
        <w:r w:rsidRPr="00B91003">
          <w:rPr>
            <w:color w:val="0000FF"/>
            <w:u w:val="single"/>
          </w:rPr>
          <w:t>32526(d)</w:t>
        </w:r>
        <w:r w:rsidRPr="00B91003">
          <w:fldChar w:fldCharType="end"/>
        </w:r>
        <w:r w:rsidRPr="00B91003">
          <w:t xml:space="preserve">. </w:t>
        </w:r>
      </w:ins>
    </w:p>
    <w:p w14:paraId="77312DAD" w14:textId="4B6CF7EF" w:rsidR="007016D8" w:rsidRPr="00B91003" w:rsidRDefault="007016D8" w:rsidP="007016D8">
      <w:pPr>
        <w:numPr>
          <w:ilvl w:val="0"/>
          <w:numId w:val="80"/>
        </w:numPr>
        <w:spacing w:after="240"/>
        <w:rPr>
          <w:ins w:id="86" w:author="Author"/>
        </w:rPr>
      </w:pPr>
      <w:ins w:id="87" w:author="Author">
        <w:r w:rsidRPr="00B91003">
          <w:t xml:space="preserve">As a reminder, LREBG funds must be used to implement one or more of the purposes articulated in </w:t>
        </w:r>
        <w:r w:rsidRPr="00B91003">
          <w:rPr>
            <w:i/>
            <w:iCs/>
          </w:rPr>
          <w:t>EC</w:t>
        </w:r>
        <w:r w:rsidRPr="00B91003">
          <w:t xml:space="preserve"> Section </w:t>
        </w:r>
        <w:r w:rsidRPr="00B91003">
          <w:fldChar w:fldCharType="begin"/>
        </w:r>
      </w:ins>
      <w:r w:rsidR="00BF2CC2" w:rsidRPr="00B91003">
        <w:instrText>HYPERLINK "https://leginfo.legislature.ca.gov/faces/codes_displaySection.xhtml?sectionNum=32526.&amp;lawCode=EDC" \o "California Education Code Section 32526"</w:instrText>
      </w:r>
      <w:ins w:id="88" w:author="Author">
        <w:r w:rsidRPr="00B91003">
          <w:fldChar w:fldCharType="separate"/>
        </w:r>
        <w:r w:rsidRPr="00B91003">
          <w:rPr>
            <w:color w:val="0000FF"/>
            <w:u w:val="single"/>
          </w:rPr>
          <w:t>32526(c)</w:t>
        </w:r>
        <w:r w:rsidRPr="00B91003">
          <w:fldChar w:fldCharType="end"/>
        </w:r>
        <w:r w:rsidRPr="00B91003">
          <w:t xml:space="preserve">(2). </w:t>
        </w:r>
      </w:ins>
    </w:p>
    <w:p w14:paraId="34B24C32" w14:textId="44ECBE3B" w:rsidR="007016D8" w:rsidRPr="00B91003" w:rsidRDefault="007016D8" w:rsidP="007016D8">
      <w:pPr>
        <w:spacing w:after="240"/>
        <w:rPr>
          <w:ins w:id="89" w:author="Author"/>
        </w:rPr>
      </w:pPr>
      <w:ins w:id="90" w:author="Author">
        <w:r w:rsidRPr="00B91003">
          <w:t>School districts receiving technical assistance and COEs providing technical assistance are encouraged to use the technical assistance process to support the school district in conducting the required needs assessment, the selection of actions funded by the LREBG</w:t>
        </w:r>
        <w:r w:rsidR="00102CF5" w:rsidRPr="00B91003">
          <w:t>,</w:t>
        </w:r>
        <w:r w:rsidRPr="00B91003">
          <w:t xml:space="preserve"> and/or the evaluation of implementation of the actions required as part of the LCAP annual update process.</w:t>
        </w:r>
      </w:ins>
    </w:p>
    <w:p w14:paraId="3721E7DE" w14:textId="77777777" w:rsidR="007016D8" w:rsidRPr="00B91003" w:rsidRDefault="007016D8" w:rsidP="007016D8">
      <w:pPr>
        <w:shd w:val="clear" w:color="auto" w:fill="DEEAF6" w:themeFill="accent1" w:themeFillTint="33"/>
        <w:spacing w:after="240"/>
        <w:rPr>
          <w:ins w:id="91" w:author="Author"/>
          <w:rFonts w:eastAsia="Arial" w:cs="Arial"/>
          <w:bCs/>
        </w:rPr>
      </w:pPr>
      <w:ins w:id="92" w:author="Author">
        <w:r w:rsidRPr="00B91003">
          <w:rPr>
            <w:rFonts w:eastAsia="Arial" w:cs="Arial"/>
            <w:bCs/>
          </w:rPr>
          <w:t xml:space="preserve">Description </w:t>
        </w:r>
      </w:ins>
    </w:p>
    <w:p w14:paraId="2AC8F0FD" w14:textId="77777777" w:rsidR="007016D8" w:rsidRPr="00B91003" w:rsidRDefault="007016D8" w:rsidP="007016D8">
      <w:pPr>
        <w:spacing w:after="240"/>
        <w:rPr>
          <w:ins w:id="93" w:author="Author"/>
          <w:rFonts w:eastAsia="Arial" w:cs="Arial"/>
        </w:rPr>
      </w:pPr>
      <w:ins w:id="94" w:author="Author">
        <w:r w:rsidRPr="00B91003">
          <w:rPr>
            <w:rFonts w:eastAsia="Arial" w:cs="Arial"/>
          </w:rPr>
          <w:t>Describe what the LEA plans to achieve through the actions included in the goal.</w:t>
        </w:r>
      </w:ins>
    </w:p>
    <w:p w14:paraId="79D1DC5E" w14:textId="77777777" w:rsidR="007016D8" w:rsidRPr="00B91003" w:rsidRDefault="007016D8" w:rsidP="007016D8">
      <w:pPr>
        <w:shd w:val="clear" w:color="auto" w:fill="DEEAF6" w:themeFill="accent1" w:themeFillTint="33"/>
        <w:spacing w:after="240"/>
        <w:rPr>
          <w:ins w:id="95" w:author="Author"/>
          <w:rFonts w:eastAsia="Arial" w:cs="Arial"/>
          <w:bCs/>
        </w:rPr>
      </w:pPr>
      <w:ins w:id="96" w:author="Author">
        <w:r w:rsidRPr="00B91003">
          <w:rPr>
            <w:rFonts w:eastAsia="Arial" w:cs="Arial"/>
            <w:bCs/>
          </w:rPr>
          <w:t>Type of Goal</w:t>
        </w:r>
      </w:ins>
    </w:p>
    <w:p w14:paraId="030006C7" w14:textId="77777777" w:rsidR="007016D8" w:rsidRPr="00B91003" w:rsidRDefault="007016D8" w:rsidP="007016D8">
      <w:pPr>
        <w:spacing w:after="240"/>
        <w:rPr>
          <w:ins w:id="97" w:author="Author"/>
          <w:rFonts w:eastAsia="Arial" w:cs="Arial"/>
        </w:rPr>
      </w:pPr>
      <w:ins w:id="98" w:author="Author">
        <w:r w:rsidRPr="00B91003">
          <w:rPr>
            <w:rFonts w:eastAsia="Arial" w:cs="Arial"/>
          </w:rPr>
          <w:t>Identify the type of goal being implemented as either a LREBG Broad Goal or a LREBG Focus Goal.</w:t>
        </w:r>
      </w:ins>
    </w:p>
    <w:p w14:paraId="3310A0E3" w14:textId="77777777" w:rsidR="007016D8" w:rsidRPr="00B91003" w:rsidRDefault="007016D8" w:rsidP="007016D8">
      <w:pPr>
        <w:shd w:val="clear" w:color="auto" w:fill="DEEAF6" w:themeFill="accent1" w:themeFillTint="33"/>
        <w:spacing w:after="240"/>
        <w:rPr>
          <w:ins w:id="99" w:author="Author"/>
          <w:rFonts w:eastAsia="Arial" w:cs="Arial"/>
        </w:rPr>
      </w:pPr>
      <w:ins w:id="100" w:author="Author">
        <w:r w:rsidRPr="00B91003">
          <w:rPr>
            <w:rFonts w:eastAsia="Arial" w:cs="Arial"/>
          </w:rPr>
          <w:t xml:space="preserve">State Priorities addressed by this goal. </w:t>
        </w:r>
      </w:ins>
    </w:p>
    <w:p w14:paraId="1FF8FED5" w14:textId="77777777" w:rsidR="007016D8" w:rsidRPr="00B91003" w:rsidRDefault="007016D8" w:rsidP="007016D8">
      <w:pPr>
        <w:spacing w:after="240"/>
        <w:rPr>
          <w:ins w:id="101" w:author="Author"/>
          <w:rFonts w:eastAsia="Arial" w:cs="Arial"/>
        </w:rPr>
      </w:pPr>
      <w:ins w:id="102" w:author="Author">
        <w:r w:rsidRPr="00B91003">
          <w:rPr>
            <w:rFonts w:eastAsia="Arial" w:cs="Arial"/>
          </w:rPr>
          <w:t>Identify each of the state priorities that this goal is intended to address.</w:t>
        </w:r>
      </w:ins>
    </w:p>
    <w:p w14:paraId="2E54FE1B" w14:textId="77777777" w:rsidR="007016D8" w:rsidRPr="00B91003" w:rsidRDefault="007016D8" w:rsidP="007016D8">
      <w:pPr>
        <w:shd w:val="clear" w:color="auto" w:fill="DEEAF6" w:themeFill="accent1" w:themeFillTint="33"/>
        <w:spacing w:after="240"/>
        <w:rPr>
          <w:ins w:id="103" w:author="Author"/>
          <w:rFonts w:eastAsia="Arial"/>
        </w:rPr>
      </w:pPr>
      <w:ins w:id="104" w:author="Author">
        <w:r w:rsidRPr="00B91003">
          <w:rPr>
            <w:rFonts w:eastAsia="Arial" w:cs="Arial"/>
          </w:rPr>
          <w:t>An e</w:t>
        </w:r>
        <w:r w:rsidRPr="00B91003" w:rsidDel="00322CC0">
          <w:rPr>
            <w:rFonts w:eastAsia="Arial" w:cs="Arial"/>
          </w:rPr>
          <w:t xml:space="preserve">xplanation of why the LEA </w:t>
        </w:r>
        <w:r w:rsidRPr="00B91003">
          <w:rPr>
            <w:rFonts w:eastAsia="Arial" w:cs="Arial"/>
          </w:rPr>
          <w:t>has developed</w:t>
        </w:r>
        <w:r w:rsidRPr="00B91003" w:rsidDel="00322CC0">
          <w:rPr>
            <w:rFonts w:eastAsia="Arial" w:cs="Arial"/>
          </w:rPr>
          <w:t xml:space="preserve"> this </w:t>
        </w:r>
        <w:r w:rsidRPr="00B91003">
          <w:rPr>
            <w:rFonts w:eastAsia="Arial" w:cs="Arial"/>
          </w:rPr>
          <w:t>goal.</w:t>
        </w:r>
        <w:r w:rsidRPr="00B91003">
          <w:rPr>
            <w:rFonts w:eastAsia="Arial"/>
          </w:rPr>
          <w:t xml:space="preserve"> </w:t>
        </w:r>
      </w:ins>
    </w:p>
    <w:p w14:paraId="0DA52BA7" w14:textId="19A5D54D" w:rsidR="007016D8" w:rsidRPr="00B91003" w:rsidRDefault="007016D8" w:rsidP="007016D8">
      <w:pPr>
        <w:spacing w:after="240"/>
        <w:rPr>
          <w:ins w:id="105" w:author="Author"/>
          <w:rFonts w:eastAsia="Arial" w:cs="Arial"/>
        </w:rPr>
      </w:pPr>
      <w:ins w:id="106" w:author="Author">
        <w:r w:rsidRPr="00B91003">
          <w:rPr>
            <w:rFonts w:eastAsia="Arial" w:cs="Arial"/>
          </w:rPr>
          <w:lastRenderedPageBreak/>
          <w:t>Explain the rationale for selecting the actions included in the goal. This explanation must include</w:t>
        </w:r>
        <w:r w:rsidR="001B3125" w:rsidRPr="00B91003">
          <w:rPr>
            <w:rFonts w:eastAsia="Arial" w:cs="Arial"/>
          </w:rPr>
          <w:t>:</w:t>
        </w:r>
        <w:r w:rsidRPr="00B91003">
          <w:rPr>
            <w:rFonts w:eastAsia="Arial" w:cs="Arial"/>
          </w:rPr>
          <w:t xml:space="preserve"> </w:t>
        </w:r>
      </w:ins>
    </w:p>
    <w:p w14:paraId="148850FB" w14:textId="120D6616" w:rsidR="007016D8" w:rsidRPr="00B91003" w:rsidRDefault="007016D8" w:rsidP="007016D8">
      <w:pPr>
        <w:numPr>
          <w:ilvl w:val="0"/>
          <w:numId w:val="79"/>
        </w:numPr>
        <w:spacing w:after="240"/>
        <w:rPr>
          <w:ins w:id="107" w:author="Author"/>
          <w:rFonts w:eastAsia="Arial" w:cs="Arial"/>
        </w:rPr>
      </w:pPr>
      <w:ins w:id="108" w:author="Author">
        <w:del w:id="109" w:author="Author">
          <w:r w:rsidRPr="00B91003" w:rsidDel="001B3125">
            <w:rPr>
              <w:rFonts w:eastAsia="Arial" w:cs="Arial"/>
            </w:rPr>
            <w:delText>a</w:delText>
          </w:r>
        </w:del>
        <w:r w:rsidR="001B3125" w:rsidRPr="00B91003">
          <w:rPr>
            <w:rFonts w:eastAsia="Arial" w:cs="Arial"/>
          </w:rPr>
          <w:t>A</w:t>
        </w:r>
        <w:r w:rsidRPr="00B91003">
          <w:rPr>
            <w:rFonts w:eastAsia="Arial" w:cs="Arial"/>
          </w:rPr>
          <w:t xml:space="preserve">n explanation of the rationale for selecting from the permissible uses of funds identified in </w:t>
        </w:r>
        <w:r w:rsidRPr="00B91003">
          <w:rPr>
            <w:rFonts w:eastAsia="Arial" w:cs="Arial"/>
            <w:i/>
            <w:iCs/>
          </w:rPr>
          <w:t>EC</w:t>
        </w:r>
        <w:r w:rsidRPr="00B91003">
          <w:rPr>
            <w:rFonts w:eastAsia="Arial" w:cs="Arial"/>
          </w:rPr>
          <w:t xml:space="preserve"> Section 32526(c)(2); and</w:t>
        </w:r>
      </w:ins>
    </w:p>
    <w:p w14:paraId="4C976036" w14:textId="5F9DDA80" w:rsidR="007016D8" w:rsidRPr="00B91003" w:rsidRDefault="007016D8" w:rsidP="007016D8">
      <w:pPr>
        <w:numPr>
          <w:ilvl w:val="0"/>
          <w:numId w:val="79"/>
        </w:numPr>
        <w:spacing w:after="240"/>
        <w:rPr>
          <w:ins w:id="110" w:author="Author"/>
          <w:rFonts w:eastAsia="Arial" w:cs="Arial"/>
        </w:rPr>
      </w:pPr>
      <w:ins w:id="111" w:author="Author">
        <w:del w:id="112" w:author="Author">
          <w:r w:rsidRPr="00B91003" w:rsidDel="001B3125">
            <w:rPr>
              <w:rFonts w:eastAsia="Arial" w:cs="Arial"/>
            </w:rPr>
            <w:delText>a</w:delText>
          </w:r>
        </w:del>
        <w:r w:rsidR="001B3125" w:rsidRPr="00B91003">
          <w:rPr>
            <w:rFonts w:eastAsia="Arial" w:cs="Arial"/>
          </w:rPr>
          <w:t>A</w:t>
        </w:r>
        <w:r w:rsidRPr="00B91003">
          <w:rPr>
            <w:rFonts w:eastAsia="Arial" w:cs="Arial"/>
          </w:rPr>
          <w:t>n explanation of how the selected actions are expected to address the areas of need of students and schools identified in the required needs assessment.</w:t>
        </w:r>
      </w:ins>
    </w:p>
    <w:p w14:paraId="52C6761F" w14:textId="77777777" w:rsidR="008D1F05" w:rsidRPr="00B91003" w:rsidRDefault="008D1F05" w:rsidP="008D1F05">
      <w:pPr>
        <w:spacing w:after="240"/>
        <w:rPr>
          <w:rFonts w:eastAsia="Arial" w:cs="Arial"/>
        </w:rPr>
      </w:pPr>
    </w:p>
    <w:p w14:paraId="22AE65B8" w14:textId="41A9D178" w:rsidR="008D1F05" w:rsidRPr="00B91003" w:rsidRDefault="008D1F05" w:rsidP="00826D83">
      <w:pPr>
        <w:pStyle w:val="Heading6"/>
        <w:rPr>
          <w:b/>
          <w:bCs/>
        </w:rPr>
      </w:pPr>
      <w:bookmarkStart w:id="113" w:name="_Hlk150414094"/>
      <w:r w:rsidRPr="00B91003">
        <w:rPr>
          <w:b/>
          <w:bCs/>
        </w:rPr>
        <w:t>Measuring and Reporting Results</w:t>
      </w:r>
      <w:bookmarkEnd w:id="113"/>
      <w:r w:rsidRPr="00B91003">
        <w:rPr>
          <w:b/>
          <w:bCs/>
        </w:rPr>
        <w:t>:</w:t>
      </w:r>
    </w:p>
    <w:p w14:paraId="1781113F" w14:textId="77777777" w:rsidR="008D1F05" w:rsidRPr="00B91003" w:rsidRDefault="008D1F05" w:rsidP="008D1F05">
      <w:pPr>
        <w:spacing w:after="240"/>
        <w:rPr>
          <w:rFonts w:eastAsia="Arial" w:cs="Arial"/>
        </w:rPr>
      </w:pPr>
      <w:r w:rsidRPr="00B91003">
        <w:rPr>
          <w:rFonts w:eastAsia="Arial" w:cs="Arial"/>
        </w:rPr>
        <w:t xml:space="preserve">For each LCAP year, identify the metric(s) that the LEA will use to track progress toward the expected outcomes. </w:t>
      </w:r>
    </w:p>
    <w:p w14:paraId="4D7F69B7" w14:textId="77777777" w:rsidR="008D1F05" w:rsidRPr="00B91003" w:rsidRDefault="008D1F05" w:rsidP="008D1F05">
      <w:pPr>
        <w:numPr>
          <w:ilvl w:val="0"/>
          <w:numId w:val="50"/>
        </w:numPr>
        <w:spacing w:after="240"/>
        <w:rPr>
          <w:rFonts w:eastAsia="Arial" w:cs="Arial"/>
        </w:rPr>
      </w:pPr>
      <w:r w:rsidRPr="00B91003">
        <w:rPr>
          <w:rFonts w:eastAsia="Arial" w:cs="Arial"/>
        </w:rPr>
        <w:t xml:space="preserve">LEAs must identify metrics for specific student groups, as appropriate, including expected outcomes that </w:t>
      </w:r>
      <w:r w:rsidRPr="00B91003">
        <w:rPr>
          <w:rFonts w:cs="Arial"/>
          <w:bdr w:val="none" w:sz="0" w:space="0" w:color="auto" w:frame="1"/>
        </w:rPr>
        <w:t>address and reduce disparities in outcomes between student groups</w:t>
      </w:r>
      <w:r w:rsidRPr="00B91003">
        <w:rPr>
          <w:rFonts w:eastAsia="Arial" w:cs="Arial"/>
        </w:rPr>
        <w:t xml:space="preserve">. </w:t>
      </w:r>
    </w:p>
    <w:p w14:paraId="2C07646D" w14:textId="77777777" w:rsidR="008D1F05" w:rsidRPr="00B91003" w:rsidRDefault="008D1F05" w:rsidP="008D1F05">
      <w:pPr>
        <w:numPr>
          <w:ilvl w:val="0"/>
          <w:numId w:val="50"/>
        </w:numPr>
        <w:spacing w:before="240" w:after="240"/>
        <w:rPr>
          <w:rFonts w:eastAsia="Arial" w:cs="Arial"/>
        </w:rPr>
      </w:pPr>
      <w:r w:rsidRPr="00B91003">
        <w:rPr>
          <w:rFonts w:eastAsia="Arial" w:cs="Arial"/>
        </w:rPr>
        <w:t xml:space="preserve">The metrics may be quantitative or qualitative; but at minimum, an LEA’s LCAP must include goals that are measured using all of the applicable metrics for the related state priorities, in each LCAP year, as applicable to the type of LEA. </w:t>
      </w:r>
    </w:p>
    <w:p w14:paraId="32A4865C" w14:textId="77777777" w:rsidR="008D1F05" w:rsidRPr="00B91003" w:rsidRDefault="008D1F05" w:rsidP="008D1F05">
      <w:pPr>
        <w:numPr>
          <w:ilvl w:val="0"/>
          <w:numId w:val="45"/>
        </w:numPr>
        <w:spacing w:before="240" w:after="240"/>
        <w:rPr>
          <w:rFonts w:eastAsia="Arial" w:cs="Arial"/>
        </w:rPr>
      </w:pPr>
      <w:r w:rsidRPr="00B91003">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within the Dashboard.</w:t>
      </w:r>
    </w:p>
    <w:p w14:paraId="6CC34C50" w14:textId="77777777" w:rsidR="008D1F05" w:rsidRPr="00B91003" w:rsidRDefault="008D1F05" w:rsidP="008D1F05">
      <w:pPr>
        <w:numPr>
          <w:ilvl w:val="0"/>
          <w:numId w:val="50"/>
        </w:numPr>
        <w:spacing w:after="240"/>
      </w:pPr>
      <w:r w:rsidRPr="00B91003">
        <w:rPr>
          <w:rFonts w:cs="Arial"/>
          <w:b/>
          <w:bCs/>
          <w:bdr w:val="none" w:sz="0" w:space="0" w:color="auto" w:frame="1"/>
        </w:rPr>
        <w:t xml:space="preserve">Required metrics for LEA-wide actions: </w:t>
      </w:r>
      <w:r w:rsidRPr="00B91003">
        <w:rPr>
          <w:rFonts w:cs="Arial"/>
          <w:bdr w:val="none" w:sz="0" w:space="0" w:color="auto" w:frame="1"/>
        </w:rPr>
        <w:t xml:space="preserve">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 </w:t>
      </w:r>
      <w:r w:rsidRPr="00B91003">
        <w:t xml:space="preserve"> </w:t>
      </w:r>
    </w:p>
    <w:p w14:paraId="1B53918D" w14:textId="77777777" w:rsidR="008D1F05" w:rsidRPr="00B91003" w:rsidRDefault="008D1F05" w:rsidP="008D1F05">
      <w:pPr>
        <w:numPr>
          <w:ilvl w:val="1"/>
          <w:numId w:val="50"/>
        </w:numPr>
        <w:spacing w:after="240"/>
        <w:rPr>
          <w:rFonts w:cs="Arial"/>
          <w:bdr w:val="none" w:sz="0" w:space="0" w:color="auto" w:frame="1"/>
        </w:rPr>
      </w:pPr>
      <w:r w:rsidRPr="00B91003">
        <w:t xml:space="preserve">These required metrics may be identified within </w:t>
      </w:r>
      <w:r w:rsidRPr="00B91003">
        <w:rPr>
          <w:rFonts w:cs="Arial"/>
          <w:bdr w:val="none" w:sz="0" w:space="0" w:color="auto" w:frame="1"/>
        </w:rPr>
        <w:t>the action description or the first prompt in the increased or improved services section, however the description must clearly identify the metric(s) being used to monitor the effectiveness of the action and the action(s) that the metric(s) apply to.</w:t>
      </w:r>
    </w:p>
    <w:p w14:paraId="700384B1" w14:textId="77777777" w:rsidR="008D1F05" w:rsidRPr="00B91003" w:rsidRDefault="008D1F05" w:rsidP="008D1F05">
      <w:pPr>
        <w:numPr>
          <w:ilvl w:val="0"/>
          <w:numId w:val="50"/>
        </w:numPr>
        <w:spacing w:after="240"/>
        <w:rPr>
          <w:rFonts w:cs="Arial"/>
          <w:bdr w:val="none" w:sz="0" w:space="0" w:color="auto" w:frame="1"/>
        </w:rPr>
      </w:pPr>
      <w:r w:rsidRPr="00B91003">
        <w:rPr>
          <w:rFonts w:cs="Arial"/>
          <w:b/>
          <w:bCs/>
          <w:bdr w:val="none" w:sz="0" w:space="0" w:color="auto" w:frame="1"/>
        </w:rPr>
        <w:t>Required metrics for Equity Multiplier goals</w:t>
      </w:r>
      <w:r w:rsidRPr="00B91003">
        <w:rPr>
          <w:rFonts w:cs="Arial"/>
          <w:bdr w:val="none" w:sz="0" w:space="0" w:color="auto" w:frame="1"/>
        </w:rPr>
        <w:t>: For each Equity Multiplier goal, the LEA must identify:</w:t>
      </w:r>
    </w:p>
    <w:p w14:paraId="52067C86" w14:textId="77777777" w:rsidR="008D1F05" w:rsidRPr="00B91003" w:rsidRDefault="008D1F05" w:rsidP="008D1F05">
      <w:pPr>
        <w:numPr>
          <w:ilvl w:val="1"/>
          <w:numId w:val="50"/>
        </w:numPr>
        <w:shd w:val="clear" w:color="auto" w:fill="FFFFFF"/>
        <w:spacing w:after="240"/>
        <w:jc w:val="both"/>
        <w:textAlignment w:val="baseline"/>
        <w:rPr>
          <w:rFonts w:cs="Arial"/>
        </w:rPr>
      </w:pPr>
      <w:r w:rsidRPr="00B91003">
        <w:rPr>
          <w:rFonts w:cs="Arial"/>
        </w:rPr>
        <w:t>The specific metrics for each identified student group at each specific schoolsite, as applicable, to measure the progress toward the goal, and/or</w:t>
      </w:r>
    </w:p>
    <w:p w14:paraId="5DE41531" w14:textId="77777777" w:rsidR="008D1F05" w:rsidRPr="00B91003" w:rsidRDefault="008D1F05" w:rsidP="008D1F05">
      <w:pPr>
        <w:numPr>
          <w:ilvl w:val="1"/>
          <w:numId w:val="50"/>
        </w:numPr>
        <w:shd w:val="clear" w:color="auto" w:fill="FFFFFF"/>
        <w:spacing w:after="240"/>
        <w:jc w:val="both"/>
        <w:textAlignment w:val="baseline"/>
        <w:rPr>
          <w:rFonts w:cs="Arial"/>
          <w:bdr w:val="none" w:sz="0" w:space="0" w:color="auto" w:frame="1"/>
        </w:rPr>
      </w:pPr>
      <w:r w:rsidRPr="00B91003">
        <w:rPr>
          <w:rFonts w:cs="Arial"/>
        </w:rPr>
        <w:lastRenderedPageBreak/>
        <w:t xml:space="preserve">The specific metrics used to measure progress in meeting the goal related to credentialing, subject matter preparation, or educator retention at each specific schoolsite. </w:t>
      </w:r>
    </w:p>
    <w:p w14:paraId="447E8A25" w14:textId="77777777" w:rsidR="007016D8" w:rsidRPr="00B91003" w:rsidRDefault="007016D8" w:rsidP="007016D8">
      <w:pPr>
        <w:numPr>
          <w:ilvl w:val="0"/>
          <w:numId w:val="50"/>
        </w:numPr>
        <w:shd w:val="clear" w:color="auto" w:fill="FFFFFF"/>
        <w:spacing w:after="240"/>
        <w:jc w:val="both"/>
        <w:textAlignment w:val="baseline"/>
        <w:rPr>
          <w:ins w:id="114" w:author="Author"/>
          <w:rFonts w:cs="Arial"/>
          <w:bdr w:val="none" w:sz="0" w:space="0" w:color="auto" w:frame="1"/>
        </w:rPr>
      </w:pPr>
      <w:ins w:id="115" w:author="Author">
        <w:r w:rsidRPr="00B91003">
          <w:rPr>
            <w:rFonts w:cs="Arial"/>
            <w:b/>
            <w:bCs/>
            <w:bdr w:val="none" w:sz="0" w:space="0" w:color="auto" w:frame="1"/>
          </w:rPr>
          <w:t>Required metrics for LREBG goals</w:t>
        </w:r>
        <w:r w:rsidRPr="00B91003">
          <w:rPr>
            <w:rFonts w:cs="Arial"/>
            <w:bdr w:val="none" w:sz="0" w:space="0" w:color="auto" w:frame="1"/>
          </w:rPr>
          <w:t>:</w:t>
        </w:r>
        <w:r w:rsidRPr="00B91003">
          <w:rPr>
            <w:rFonts w:cs="Arial"/>
            <w:b/>
            <w:bCs/>
            <w:bdr w:val="none" w:sz="0" w:space="0" w:color="auto" w:frame="1"/>
          </w:rPr>
          <w:t xml:space="preserve"> </w:t>
        </w:r>
        <w:r w:rsidRPr="00B91003">
          <w:rPr>
            <w:rFonts w:cs="Arial"/>
            <w:bdr w:val="none" w:sz="0" w:space="0" w:color="auto" w:frame="1"/>
          </w:rPr>
          <w:t>In its LREBG goal, the LEA must identify:</w:t>
        </w:r>
      </w:ins>
    </w:p>
    <w:p w14:paraId="4586984A" w14:textId="71B40538" w:rsidR="007016D8" w:rsidRPr="00B91003" w:rsidRDefault="007016D8" w:rsidP="007016D8">
      <w:pPr>
        <w:numPr>
          <w:ilvl w:val="1"/>
          <w:numId w:val="50"/>
        </w:numPr>
        <w:shd w:val="clear" w:color="auto" w:fill="FFFFFF"/>
        <w:spacing w:after="240"/>
        <w:jc w:val="both"/>
        <w:textAlignment w:val="baseline"/>
        <w:rPr>
          <w:ins w:id="116" w:author="Author"/>
          <w:rFonts w:cs="Arial"/>
          <w:bdr w:val="none" w:sz="0" w:space="0" w:color="auto" w:frame="1"/>
        </w:rPr>
      </w:pPr>
      <w:ins w:id="117" w:author="Author">
        <w:r w:rsidRPr="00B91003">
          <w:rPr>
            <w:rFonts w:cs="Arial"/>
            <w:bdr w:val="none" w:sz="0" w:space="0" w:color="auto" w:frame="1"/>
          </w:rPr>
          <w:t xml:space="preserve">At least one metric to monitor the impact of each action </w:t>
        </w:r>
      </w:ins>
      <w:r w:rsidR="006E3E90" w:rsidRPr="00B91003">
        <w:rPr>
          <w:rFonts w:cs="Arial"/>
          <w:bdr w:val="none" w:sz="0" w:space="0" w:color="auto" w:frame="1"/>
        </w:rPr>
        <w:t>is included</w:t>
      </w:r>
      <w:ins w:id="118" w:author="Author">
        <w:r w:rsidRPr="00B91003">
          <w:rPr>
            <w:rFonts w:cs="Arial"/>
            <w:bdr w:val="none" w:sz="0" w:space="0" w:color="auto" w:frame="1"/>
          </w:rPr>
          <w:t xml:space="preserve"> in the goal. </w:t>
        </w:r>
      </w:ins>
    </w:p>
    <w:p w14:paraId="578D2978" w14:textId="77777777" w:rsidR="007016D8" w:rsidRPr="00B91003" w:rsidRDefault="007016D8" w:rsidP="007016D8">
      <w:pPr>
        <w:numPr>
          <w:ilvl w:val="2"/>
          <w:numId w:val="50"/>
        </w:numPr>
        <w:shd w:val="clear" w:color="auto" w:fill="FFFFFF"/>
        <w:spacing w:after="240"/>
        <w:jc w:val="both"/>
        <w:textAlignment w:val="baseline"/>
        <w:rPr>
          <w:ins w:id="119" w:author="Author"/>
          <w:rFonts w:cs="Arial"/>
          <w:bdr w:val="none" w:sz="0" w:space="0" w:color="auto" w:frame="1"/>
        </w:rPr>
      </w:pPr>
      <w:ins w:id="120" w:author="Author">
        <w:r w:rsidRPr="00B91003">
          <w:rPr>
            <w:rFonts w:cs="Arial"/>
            <w:bdr w:val="none" w:sz="0" w:space="0" w:color="auto" w:frame="1"/>
          </w:rPr>
          <w:t xml:space="preserve">To reduce duplication of effort, the LEA may reference a metric included in another goal if that metric is also being used to measure the impact of an action included in the LREBG goal. </w:t>
        </w:r>
      </w:ins>
    </w:p>
    <w:p w14:paraId="440AD7A4" w14:textId="77777777" w:rsidR="008D1F05" w:rsidRPr="00B91003" w:rsidRDefault="008D1F05" w:rsidP="008D1F05">
      <w:pPr>
        <w:spacing w:after="240"/>
        <w:rPr>
          <w:rFonts w:eastAsia="Arial" w:cs="Arial"/>
        </w:rPr>
      </w:pPr>
      <w:r w:rsidRPr="00B91003">
        <w:rPr>
          <w:rFonts w:eastAsia="Arial" w:cs="Arial"/>
        </w:rPr>
        <w:t>Complete the table as follows:</w:t>
      </w:r>
    </w:p>
    <w:p w14:paraId="6EFF98D3" w14:textId="77777777" w:rsidR="008D1F05" w:rsidRPr="00B91003" w:rsidRDefault="008D1F05" w:rsidP="008D1F05">
      <w:pPr>
        <w:shd w:val="clear" w:color="auto" w:fill="DEEAF6" w:themeFill="accent1" w:themeFillTint="33"/>
        <w:spacing w:after="240"/>
        <w:rPr>
          <w:rFonts w:eastAsiaTheme="minorHAnsi" w:cs="Arial"/>
          <w:bCs/>
          <w:color w:val="000000"/>
        </w:rPr>
      </w:pPr>
      <w:r w:rsidRPr="00B91003">
        <w:rPr>
          <w:rFonts w:eastAsiaTheme="minorHAnsi" w:cs="Arial"/>
          <w:bCs/>
          <w:color w:val="000000"/>
        </w:rPr>
        <w:t>Metric #</w:t>
      </w:r>
    </w:p>
    <w:p w14:paraId="5E96C638" w14:textId="77777777" w:rsidR="008D1F05" w:rsidRPr="00B91003" w:rsidRDefault="008D1F05" w:rsidP="008D1F05">
      <w:pPr>
        <w:numPr>
          <w:ilvl w:val="0"/>
          <w:numId w:val="50"/>
        </w:numPr>
        <w:spacing w:after="240"/>
        <w:contextualSpacing/>
        <w:rPr>
          <w:rFonts w:eastAsia="Arial" w:cs="Arial"/>
        </w:rPr>
      </w:pPr>
      <w:r w:rsidRPr="00B91003">
        <w:rPr>
          <w:rFonts w:eastAsia="Arial" w:cs="Arial"/>
        </w:rPr>
        <w:t xml:space="preserve">Enter the metric number. </w:t>
      </w:r>
    </w:p>
    <w:p w14:paraId="593F3E04" w14:textId="77777777" w:rsidR="008D1F05" w:rsidRPr="00B91003" w:rsidRDefault="008D1F05" w:rsidP="008D1F05">
      <w:pPr>
        <w:shd w:val="clear" w:color="auto" w:fill="DEEAF6" w:themeFill="accent1" w:themeFillTint="33"/>
        <w:spacing w:after="240"/>
        <w:rPr>
          <w:rFonts w:eastAsia="Arial" w:cs="Arial"/>
          <w:bCs/>
          <w:color w:val="000000"/>
        </w:rPr>
      </w:pPr>
      <w:r w:rsidRPr="00B91003">
        <w:rPr>
          <w:rFonts w:eastAsia="Arial" w:cs="Arial"/>
          <w:bCs/>
          <w:color w:val="000000"/>
        </w:rPr>
        <w:t xml:space="preserve">Metric </w:t>
      </w:r>
    </w:p>
    <w:p w14:paraId="6A3AF9F7" w14:textId="77777777" w:rsidR="008D1F05" w:rsidRPr="00B91003" w:rsidRDefault="008D1F05" w:rsidP="008D1F05">
      <w:pPr>
        <w:numPr>
          <w:ilvl w:val="0"/>
          <w:numId w:val="71"/>
        </w:numPr>
        <w:pBdr>
          <w:top w:val="nil"/>
          <w:left w:val="nil"/>
          <w:bottom w:val="nil"/>
          <w:right w:val="nil"/>
          <w:between w:val="nil"/>
        </w:pBdr>
        <w:spacing w:after="240"/>
        <w:contextualSpacing/>
        <w:rPr>
          <w:rFonts w:eastAsia="Arial" w:cs="Arial"/>
        </w:rPr>
      </w:pPr>
      <w:r w:rsidRPr="00B91003">
        <w:rPr>
          <w:rFonts w:eastAsia="Arial" w:cs="Arial"/>
          <w:color w:val="000000"/>
        </w:rPr>
        <w:t xml:space="preserve">Identify the standard of measure being used to determine progress towards the goal and/or to measure the effectiveness of one or more actions associated with the goal. </w:t>
      </w:r>
    </w:p>
    <w:p w14:paraId="739462C0" w14:textId="77777777" w:rsidR="008D1F05" w:rsidRPr="00B91003" w:rsidRDefault="008D1F05" w:rsidP="008D1F05">
      <w:pPr>
        <w:shd w:val="clear" w:color="auto" w:fill="DEEAF6" w:themeFill="accent1" w:themeFillTint="33"/>
        <w:spacing w:after="240"/>
        <w:rPr>
          <w:rFonts w:eastAsia="Arial" w:cs="Arial"/>
          <w:bCs/>
          <w:color w:val="000000"/>
        </w:rPr>
      </w:pPr>
      <w:r w:rsidRPr="00B91003">
        <w:rPr>
          <w:rFonts w:eastAsia="Arial" w:cs="Arial"/>
          <w:bCs/>
          <w:color w:val="000000"/>
        </w:rPr>
        <w:t xml:space="preserve">Baseline </w:t>
      </w:r>
    </w:p>
    <w:p w14:paraId="1E9D60C7" w14:textId="77777777" w:rsidR="008D1F05" w:rsidRPr="00B91003" w:rsidRDefault="008D1F05" w:rsidP="008D1F05">
      <w:pPr>
        <w:numPr>
          <w:ilvl w:val="0"/>
          <w:numId w:val="71"/>
        </w:numPr>
        <w:pBdr>
          <w:top w:val="nil"/>
          <w:left w:val="nil"/>
          <w:bottom w:val="nil"/>
          <w:right w:val="nil"/>
          <w:between w:val="nil"/>
        </w:pBdr>
        <w:spacing w:after="240"/>
        <w:rPr>
          <w:rFonts w:eastAsia="Arial" w:cs="Arial"/>
        </w:rPr>
      </w:pPr>
      <w:r w:rsidRPr="00B91003">
        <w:rPr>
          <w:rFonts w:eastAsia="Arial" w:cs="Arial"/>
          <w:color w:val="000000"/>
        </w:rPr>
        <w:t xml:space="preserve">Enter the baseline when completing the LCAP for </w:t>
      </w:r>
      <w:r w:rsidRPr="00B91003">
        <w:rPr>
          <w:rFonts w:eastAsia="Arial" w:cs="Arial"/>
        </w:rPr>
        <w:t xml:space="preserve">2024–25. </w:t>
      </w:r>
    </w:p>
    <w:p w14:paraId="1696840B" w14:textId="77777777" w:rsidR="008D1F05" w:rsidRPr="00B91003" w:rsidRDefault="008D1F05" w:rsidP="008D1F05">
      <w:pPr>
        <w:numPr>
          <w:ilvl w:val="1"/>
          <w:numId w:val="65"/>
        </w:numPr>
        <w:pBdr>
          <w:top w:val="nil"/>
          <w:left w:val="nil"/>
          <w:bottom w:val="nil"/>
          <w:right w:val="nil"/>
          <w:between w:val="nil"/>
        </w:pBdr>
        <w:spacing w:after="240"/>
        <w:rPr>
          <w:rFonts w:eastAsia="Arial" w:cs="Arial"/>
        </w:rPr>
      </w:pPr>
      <w:r w:rsidRPr="00B91003">
        <w:rPr>
          <w:rFonts w:eastAsia="Arial" w:cs="Arial"/>
        </w:rPr>
        <w:t>Use the most recent data associated with the metric available at the time of adoption of the LCAP for the first year of the three-year plan. LEAs may use data as reported on the 2023 Dashboard for the baseline of a metric only if that data represents the most recent available data (e.g., high school graduation rate).</w:t>
      </w:r>
    </w:p>
    <w:p w14:paraId="275453FE" w14:textId="77777777" w:rsidR="008D1F05" w:rsidRPr="00B91003" w:rsidRDefault="008D1F05" w:rsidP="008D1F05">
      <w:pPr>
        <w:numPr>
          <w:ilvl w:val="1"/>
          <w:numId w:val="65"/>
        </w:numPr>
        <w:pBdr>
          <w:top w:val="nil"/>
          <w:left w:val="nil"/>
          <w:bottom w:val="nil"/>
          <w:right w:val="nil"/>
          <w:between w:val="nil"/>
        </w:pBdr>
        <w:spacing w:after="240"/>
        <w:rPr>
          <w:rFonts w:eastAsia="Arial" w:cs="Arial"/>
        </w:rPr>
      </w:pPr>
      <w:r w:rsidRPr="00B91003">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69270160" w14:textId="77777777" w:rsidR="008D1F05" w:rsidRPr="00B91003" w:rsidRDefault="008D1F05" w:rsidP="008D1F05">
      <w:pPr>
        <w:numPr>
          <w:ilvl w:val="1"/>
          <w:numId w:val="65"/>
        </w:numPr>
        <w:pBdr>
          <w:top w:val="nil"/>
          <w:left w:val="nil"/>
          <w:bottom w:val="nil"/>
          <w:right w:val="nil"/>
          <w:between w:val="nil"/>
        </w:pBdr>
        <w:spacing w:after="240"/>
        <w:rPr>
          <w:rFonts w:eastAsia="Arial" w:cs="Arial"/>
        </w:rPr>
      </w:pPr>
      <w:r w:rsidRPr="00B91003">
        <w:rPr>
          <w:rFonts w:eastAsia="Arial" w:cs="Arial"/>
        </w:rPr>
        <w:t>Indicate the school year to which the baseline data applies.</w:t>
      </w:r>
    </w:p>
    <w:p w14:paraId="186CB25E" w14:textId="77777777" w:rsidR="008D1F05" w:rsidRPr="00B91003" w:rsidRDefault="008D1F05" w:rsidP="008D1F05">
      <w:pPr>
        <w:numPr>
          <w:ilvl w:val="1"/>
          <w:numId w:val="65"/>
        </w:numPr>
        <w:pBdr>
          <w:top w:val="nil"/>
          <w:left w:val="nil"/>
          <w:bottom w:val="nil"/>
          <w:right w:val="nil"/>
          <w:between w:val="nil"/>
        </w:pBdr>
        <w:spacing w:after="240"/>
        <w:rPr>
          <w:rFonts w:eastAsia="Arial" w:cs="Arial"/>
        </w:rPr>
      </w:pPr>
      <w:r w:rsidRPr="00B91003">
        <w:rPr>
          <w:rFonts w:eastAsia="Arial" w:cs="Arial"/>
        </w:rPr>
        <w:t xml:space="preserve">The baseline data must remain unchanged throughout the three-year LCAP. </w:t>
      </w:r>
    </w:p>
    <w:p w14:paraId="1D03889B" w14:textId="77777777" w:rsidR="008D1F05" w:rsidRPr="00B91003" w:rsidRDefault="008D1F05" w:rsidP="008D1F05">
      <w:pPr>
        <w:numPr>
          <w:ilvl w:val="2"/>
          <w:numId w:val="65"/>
        </w:numPr>
        <w:pBdr>
          <w:top w:val="nil"/>
          <w:left w:val="nil"/>
          <w:bottom w:val="nil"/>
          <w:right w:val="nil"/>
          <w:between w:val="nil"/>
        </w:pBdr>
        <w:spacing w:after="240"/>
        <w:rPr>
          <w:rFonts w:eastAsia="Arial" w:cs="Arial"/>
        </w:rPr>
      </w:pPr>
      <w:r w:rsidRPr="00B91003">
        <w:rPr>
          <w:rFonts w:eastAsia="Arial" w:cs="Arial"/>
        </w:rPr>
        <w:t xml:space="preserve">This requirement is not intended to prevent LEAs from revising the baseline data if it is necessary to do so. For example, if an LEA identifies that its data collection practices for a particular metric are leading to inaccurate data and revises its </w:t>
      </w:r>
      <w:r w:rsidRPr="00B91003">
        <w:rPr>
          <w:rFonts w:eastAsia="Arial" w:cs="Arial"/>
        </w:rPr>
        <w:lastRenderedPageBreak/>
        <w:t xml:space="preserve">practice to obtain accurate data, it would also be appropriate for the LEA to revise the baseline data to align with the more accurate data process and report its results using the accurate data. </w:t>
      </w:r>
    </w:p>
    <w:p w14:paraId="2B9C6E96" w14:textId="77777777" w:rsidR="008D1F05" w:rsidRPr="00B91003" w:rsidRDefault="008D1F05" w:rsidP="008D1F05">
      <w:pPr>
        <w:numPr>
          <w:ilvl w:val="2"/>
          <w:numId w:val="65"/>
        </w:numPr>
        <w:pBdr>
          <w:top w:val="nil"/>
          <w:left w:val="nil"/>
          <w:bottom w:val="nil"/>
          <w:right w:val="nil"/>
          <w:between w:val="nil"/>
        </w:pBdr>
        <w:spacing w:after="240"/>
        <w:rPr>
          <w:rFonts w:eastAsia="Arial" w:cs="Arial"/>
        </w:rPr>
      </w:pPr>
      <w:r w:rsidRPr="00B91003">
        <w:rPr>
          <w:rFonts w:eastAsia="Arial" w:cs="Arial"/>
        </w:rPr>
        <w:t>If an LEA chooses to revise its baseline data, then, at a minimum, it must clearly identify the change as part of its response to the description of changes prompt in the Goal Analysis for the goal. LEAs are also strongly encouraged to involve their educational partners in the decision of whether or not to revise a baseline and to communicate the proposed change to their educational partners.</w:t>
      </w:r>
    </w:p>
    <w:p w14:paraId="2B4B46E3" w14:textId="77777777" w:rsidR="008D1F05" w:rsidRPr="00B91003" w:rsidRDefault="008D1F05" w:rsidP="008D1F05">
      <w:pPr>
        <w:numPr>
          <w:ilvl w:val="1"/>
          <w:numId w:val="65"/>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 or two-year LCAP may identify a new baseline each year, as applicable.</w:t>
      </w:r>
    </w:p>
    <w:p w14:paraId="01EB3681"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 xml:space="preserve">Year 1 Outcome </w:t>
      </w:r>
    </w:p>
    <w:p w14:paraId="3796A3A4" w14:textId="77777777" w:rsidR="008D1F05" w:rsidRPr="00B91003" w:rsidRDefault="008D1F05" w:rsidP="008D1F05">
      <w:pPr>
        <w:numPr>
          <w:ilvl w:val="0"/>
          <w:numId w:val="71"/>
        </w:numPr>
        <w:pBdr>
          <w:top w:val="nil"/>
          <w:left w:val="nil"/>
          <w:bottom w:val="nil"/>
          <w:right w:val="nil"/>
          <w:between w:val="nil"/>
        </w:pBdr>
        <w:spacing w:after="240"/>
        <w:rPr>
          <w:rFonts w:eastAsia="Arial" w:cs="Arial"/>
        </w:rPr>
      </w:pPr>
      <w:r w:rsidRPr="00B91003">
        <w:rPr>
          <w:rFonts w:eastAsia="Arial" w:cs="Arial"/>
        </w:rPr>
        <w:t>When completing the LCAP for 2025–26, enter the most recent data available. Indicate the school year to which the data applies.</w:t>
      </w:r>
    </w:p>
    <w:p w14:paraId="2910ADF0" w14:textId="77777777" w:rsidR="008D1F05" w:rsidRPr="00B91003" w:rsidRDefault="008D1F05" w:rsidP="008D1F05">
      <w:pPr>
        <w:numPr>
          <w:ilvl w:val="1"/>
          <w:numId w:val="71"/>
        </w:numPr>
        <w:spacing w:after="240"/>
        <w:contextualSpacing/>
        <w:rPr>
          <w:rFonts w:eastAsia="Arial" w:cs="Arial"/>
        </w:rPr>
      </w:pPr>
      <w:r w:rsidRPr="00B91003">
        <w:rPr>
          <w:rFonts w:eastAsia="Arial" w:cs="Arial"/>
        </w:rPr>
        <w:t xml:space="preserve">Note for Charter Schools: Charter schools developing a one-year LCAP may provide the Year 1 Outcome when completing the LCAP for both 2025–26 and 2026–27 or may provide the Year 1 Outcome for 2025–26 and provide the Year 2 Outcome for 2026–27. </w:t>
      </w:r>
    </w:p>
    <w:p w14:paraId="7FED951E"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 xml:space="preserve">Year 2 Outcome </w:t>
      </w:r>
    </w:p>
    <w:p w14:paraId="587EA44C" w14:textId="77777777" w:rsidR="008D1F05" w:rsidRPr="00B91003" w:rsidRDefault="008D1F05" w:rsidP="008D1F05">
      <w:pPr>
        <w:numPr>
          <w:ilvl w:val="0"/>
          <w:numId w:val="71"/>
        </w:numPr>
        <w:pBdr>
          <w:top w:val="nil"/>
          <w:left w:val="nil"/>
          <w:bottom w:val="nil"/>
          <w:right w:val="nil"/>
          <w:between w:val="nil"/>
        </w:pBdr>
        <w:spacing w:after="240"/>
        <w:rPr>
          <w:rFonts w:eastAsia="Arial" w:cs="Arial"/>
        </w:rPr>
      </w:pPr>
      <w:r w:rsidRPr="00B91003">
        <w:rPr>
          <w:rFonts w:eastAsia="Arial" w:cs="Arial"/>
        </w:rPr>
        <w:t>When completing the LCAP for 2026–27, enter the most recent data available. Indicate the school year to which the data applies.</w:t>
      </w:r>
    </w:p>
    <w:p w14:paraId="0D71CFF4" w14:textId="77777777" w:rsidR="008D1F05" w:rsidRPr="00B91003" w:rsidRDefault="008D1F05" w:rsidP="008D1F05">
      <w:pPr>
        <w:numPr>
          <w:ilvl w:val="1"/>
          <w:numId w:val="71"/>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one-year LCAP may identify the Year 2 Outcome as not applicable when completing the LCAP for 2026–27 or may provide the Year 2 Outcome for 2026–27.</w:t>
      </w:r>
    </w:p>
    <w:p w14:paraId="62437D09" w14:textId="77777777" w:rsidR="008D1F05" w:rsidRPr="00B91003" w:rsidRDefault="008D1F05" w:rsidP="008D1F05">
      <w:pPr>
        <w:shd w:val="clear" w:color="auto" w:fill="DEEAF6" w:themeFill="accent1" w:themeFillTint="33"/>
        <w:spacing w:after="240"/>
        <w:rPr>
          <w:rFonts w:eastAsia="Arial" w:cs="Arial"/>
          <w:bCs/>
        </w:rPr>
      </w:pPr>
      <w:r w:rsidRPr="00B91003">
        <w:rPr>
          <w:rFonts w:eastAsia="Arial" w:cs="Arial"/>
          <w:bCs/>
        </w:rPr>
        <w:t xml:space="preserve">Target for Year 3 Outcome </w:t>
      </w:r>
    </w:p>
    <w:p w14:paraId="5220A15A" w14:textId="77777777" w:rsidR="008D1F05" w:rsidRPr="00B91003" w:rsidRDefault="008D1F05" w:rsidP="008D1F05">
      <w:pPr>
        <w:numPr>
          <w:ilvl w:val="0"/>
          <w:numId w:val="71"/>
        </w:numPr>
        <w:pBdr>
          <w:top w:val="nil"/>
          <w:left w:val="nil"/>
          <w:bottom w:val="nil"/>
          <w:right w:val="nil"/>
          <w:between w:val="nil"/>
        </w:pBdr>
        <w:spacing w:after="240"/>
        <w:rPr>
          <w:rFonts w:eastAsia="Arial" w:cs="Arial"/>
          <w:color w:val="000000"/>
        </w:rPr>
      </w:pPr>
      <w:r w:rsidRPr="00B91003">
        <w:rPr>
          <w:rFonts w:eastAsia="Arial" w:cs="Arial"/>
        </w:rPr>
        <w:t>When completing the first year of the LCAP, enter the target outcome for the relevant metric the LEA expects to achieve by the end of the three-year LCAP cycle</w:t>
      </w:r>
      <w:r w:rsidRPr="00B91003">
        <w:rPr>
          <w:rFonts w:eastAsia="Arial" w:cs="Arial"/>
          <w:color w:val="000000"/>
        </w:rPr>
        <w:t>.</w:t>
      </w:r>
    </w:p>
    <w:p w14:paraId="48DAE6CA" w14:textId="77777777" w:rsidR="008D1F05" w:rsidRPr="00B91003" w:rsidRDefault="008D1F05" w:rsidP="008D1F05">
      <w:pPr>
        <w:numPr>
          <w:ilvl w:val="1"/>
          <w:numId w:val="71"/>
        </w:numPr>
        <w:pBdr>
          <w:top w:val="nil"/>
          <w:left w:val="nil"/>
          <w:bottom w:val="nil"/>
          <w:right w:val="nil"/>
          <w:between w:val="nil"/>
        </w:pBdr>
        <w:spacing w:after="240"/>
        <w:rPr>
          <w:rFonts w:eastAsia="Arial" w:cs="Arial"/>
        </w:rPr>
      </w:pPr>
      <w:r w:rsidRPr="00B91003">
        <w:rPr>
          <w:rFonts w:eastAsia="Arial" w:cs="Arial"/>
        </w:rPr>
        <w:t xml:space="preserve">Note for Charter Schools: </w:t>
      </w:r>
      <w:bookmarkStart w:id="121" w:name="_Hlk147928810"/>
      <w:r w:rsidRPr="00B91003">
        <w:rPr>
          <w:rFonts w:eastAsia="Arial" w:cs="Arial"/>
        </w:rPr>
        <w:t>Charter schools developing a one- or two-year LCAP may identify a Target for Year 1 or Target for Year 2, as applicable.</w:t>
      </w:r>
      <w:bookmarkEnd w:id="121"/>
    </w:p>
    <w:p w14:paraId="10D4BF35" w14:textId="77777777" w:rsidR="008D1F05" w:rsidRPr="00B91003" w:rsidRDefault="008D1F05" w:rsidP="008D1F05">
      <w:pPr>
        <w:shd w:val="clear" w:color="auto" w:fill="DEEAF6" w:themeFill="accent1" w:themeFillTint="33"/>
        <w:spacing w:after="240"/>
        <w:rPr>
          <w:rFonts w:eastAsia="Arial" w:cs="Arial"/>
        </w:rPr>
      </w:pPr>
      <w:r w:rsidRPr="00B91003">
        <w:rPr>
          <w:rFonts w:eastAsia="Arial" w:cs="Arial"/>
        </w:rPr>
        <w:t>Current Difference from Baseline</w:t>
      </w:r>
    </w:p>
    <w:p w14:paraId="4CB81657" w14:textId="77777777" w:rsidR="008D1F05" w:rsidRPr="00B91003" w:rsidRDefault="008D1F05" w:rsidP="008D1F05">
      <w:pPr>
        <w:numPr>
          <w:ilvl w:val="0"/>
          <w:numId w:val="71"/>
        </w:numPr>
        <w:pBdr>
          <w:top w:val="nil"/>
          <w:left w:val="nil"/>
          <w:bottom w:val="nil"/>
          <w:right w:val="nil"/>
          <w:between w:val="nil"/>
        </w:pBdr>
        <w:spacing w:after="240"/>
        <w:rPr>
          <w:rFonts w:eastAsia="Arial" w:cs="Arial"/>
          <w:color w:val="000000"/>
        </w:rPr>
      </w:pPr>
      <w:r w:rsidRPr="00B91003">
        <w:rPr>
          <w:rFonts w:eastAsia="Arial" w:cs="Arial"/>
        </w:rPr>
        <w:lastRenderedPageBreak/>
        <w:t>When completing the LCAP for 2025–26 and 2026–27, enter the current difference between the baseline and the yearly outcome, as applicable.</w:t>
      </w:r>
    </w:p>
    <w:p w14:paraId="4D3DE963" w14:textId="77777777" w:rsidR="008D1F05" w:rsidRPr="00B91003" w:rsidRDefault="008D1F05" w:rsidP="008D1F05">
      <w:pPr>
        <w:numPr>
          <w:ilvl w:val="1"/>
          <w:numId w:val="71"/>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 or two-year LCAP will identify the current difference between the baseline and the yearly outcome for Year 1 and/or the current difference between the baseline and the yearly outcome for Year 2, as applicable.</w:t>
      </w:r>
    </w:p>
    <w:p w14:paraId="5B2F5660" w14:textId="77777777" w:rsidR="008D1F05" w:rsidRPr="00B91003" w:rsidRDefault="008D1F05" w:rsidP="008D1F05">
      <w:pPr>
        <w:keepNext/>
        <w:spacing w:after="240"/>
        <w:rPr>
          <w:rFonts w:eastAsia="Arial" w:cs="Arial"/>
        </w:rPr>
      </w:pPr>
      <w:r w:rsidRPr="00B91003">
        <w:rPr>
          <w:rFonts w:eastAsia="Arial" w:cs="Arial"/>
        </w:rPr>
        <w:t>Timeline for school districts and COEs for completing the “</w:t>
      </w:r>
      <w:r w:rsidRPr="00B91003">
        <w:rPr>
          <w:rFonts w:eastAsia="Arial" w:cs="Arial"/>
          <w:b/>
        </w:rPr>
        <w:t>Measuring and Reporting Results</w:t>
      </w:r>
      <w:r w:rsidRPr="00B91003">
        <w:rPr>
          <w:rFonts w:eastAsia="Arial" w:cs="Arial"/>
        </w:rPr>
        <w:t>” part of the Goal.</w:t>
      </w:r>
    </w:p>
    <w:tbl>
      <w:tblPr>
        <w:tblStyle w:val="TableGrid1"/>
        <w:tblW w:w="0" w:type="auto"/>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554"/>
        <w:gridCol w:w="2553"/>
        <w:gridCol w:w="2471"/>
        <w:gridCol w:w="2471"/>
        <w:gridCol w:w="2553"/>
        <w:gridCol w:w="2652"/>
      </w:tblGrid>
      <w:tr w:rsidR="008D1F05" w:rsidRPr="00B91003" w14:paraId="7D49C3A2" w14:textId="77777777" w:rsidTr="00A90C14">
        <w:trPr>
          <w:cantSplit/>
          <w:trHeight w:val="280"/>
          <w:tblHeader/>
          <w:jc w:val="center"/>
        </w:trPr>
        <w:tc>
          <w:tcPr>
            <w:tcW w:w="0" w:type="auto"/>
            <w:shd w:val="solid" w:color="DEEAF6" w:themeColor="accent1" w:themeTint="33" w:fill="D5DCE4"/>
            <w:vAlign w:val="center"/>
          </w:tcPr>
          <w:p w14:paraId="421191CB" w14:textId="77777777" w:rsidR="008D1F05" w:rsidRPr="00B91003" w:rsidRDefault="008D1F05" w:rsidP="008D1F05">
            <w:pPr>
              <w:tabs>
                <w:tab w:val="left" w:pos="5093"/>
              </w:tabs>
              <w:spacing w:line="310" w:lineRule="auto"/>
              <w:jc w:val="center"/>
              <w:rPr>
                <w:rFonts w:eastAsia="Arial" w:cs="Arial"/>
              </w:rPr>
            </w:pPr>
            <w:bookmarkStart w:id="122" w:name="_Hlk148094117"/>
            <w:r w:rsidRPr="00B91003">
              <w:rPr>
                <w:rFonts w:eastAsia="Arial" w:cs="Arial"/>
              </w:rPr>
              <w:t>Metric</w:t>
            </w:r>
          </w:p>
        </w:tc>
        <w:tc>
          <w:tcPr>
            <w:tcW w:w="0" w:type="auto"/>
            <w:shd w:val="solid" w:color="DEEAF6" w:themeColor="accent1" w:themeTint="33" w:fill="D5DCE4"/>
            <w:vAlign w:val="center"/>
          </w:tcPr>
          <w:p w14:paraId="3712E852" w14:textId="77777777" w:rsidR="008D1F05" w:rsidRPr="00B91003" w:rsidRDefault="008D1F05" w:rsidP="008D1F05">
            <w:pPr>
              <w:tabs>
                <w:tab w:val="left" w:pos="5093"/>
              </w:tabs>
              <w:spacing w:line="310" w:lineRule="auto"/>
              <w:jc w:val="center"/>
              <w:rPr>
                <w:rFonts w:eastAsia="Arial" w:cs="Arial"/>
              </w:rPr>
            </w:pPr>
            <w:r w:rsidRPr="00B91003">
              <w:rPr>
                <w:rFonts w:eastAsia="Arial" w:cs="Arial"/>
              </w:rPr>
              <w:t>Baseline</w:t>
            </w:r>
          </w:p>
        </w:tc>
        <w:tc>
          <w:tcPr>
            <w:tcW w:w="0" w:type="auto"/>
            <w:shd w:val="solid" w:color="DEEAF6" w:themeColor="accent1" w:themeTint="33" w:fill="D5DCE4"/>
            <w:vAlign w:val="center"/>
          </w:tcPr>
          <w:p w14:paraId="6B6767E1" w14:textId="77777777" w:rsidR="008D1F05" w:rsidRPr="00B91003" w:rsidRDefault="008D1F05" w:rsidP="008D1F05">
            <w:pPr>
              <w:tabs>
                <w:tab w:val="left" w:pos="5093"/>
              </w:tabs>
              <w:spacing w:line="310" w:lineRule="auto"/>
              <w:jc w:val="center"/>
              <w:rPr>
                <w:rFonts w:eastAsia="Arial" w:cs="Arial"/>
              </w:rPr>
            </w:pPr>
            <w:r w:rsidRPr="00B91003">
              <w:rPr>
                <w:rFonts w:eastAsia="Arial" w:cs="Arial"/>
              </w:rPr>
              <w:t xml:space="preserve">Year 1 Outcome </w:t>
            </w:r>
          </w:p>
        </w:tc>
        <w:tc>
          <w:tcPr>
            <w:tcW w:w="0" w:type="auto"/>
            <w:shd w:val="solid" w:color="DEEAF6" w:themeColor="accent1" w:themeTint="33" w:fill="D5DCE4"/>
            <w:vAlign w:val="center"/>
          </w:tcPr>
          <w:p w14:paraId="790917A0" w14:textId="77777777" w:rsidR="008D1F05" w:rsidRPr="00B91003" w:rsidRDefault="008D1F05" w:rsidP="008D1F05">
            <w:pPr>
              <w:tabs>
                <w:tab w:val="left" w:pos="5093"/>
              </w:tabs>
              <w:spacing w:line="310" w:lineRule="auto"/>
              <w:jc w:val="center"/>
              <w:rPr>
                <w:rFonts w:eastAsia="Arial" w:cs="Arial"/>
              </w:rPr>
            </w:pPr>
            <w:r w:rsidRPr="00B91003">
              <w:rPr>
                <w:rFonts w:eastAsia="Arial" w:cs="Arial"/>
              </w:rPr>
              <w:t xml:space="preserve">Year 2 Outcome </w:t>
            </w:r>
          </w:p>
        </w:tc>
        <w:tc>
          <w:tcPr>
            <w:tcW w:w="0" w:type="auto"/>
            <w:shd w:val="solid" w:color="DEEAF6" w:themeColor="accent1" w:themeTint="33" w:fill="D5DCE4"/>
            <w:vAlign w:val="center"/>
          </w:tcPr>
          <w:p w14:paraId="6CDC3CC0" w14:textId="77777777" w:rsidR="008D1F05" w:rsidRPr="00B91003" w:rsidRDefault="008D1F05" w:rsidP="008D1F05">
            <w:pPr>
              <w:tabs>
                <w:tab w:val="left" w:pos="5093"/>
              </w:tabs>
              <w:spacing w:line="310" w:lineRule="auto"/>
              <w:jc w:val="center"/>
              <w:rPr>
                <w:rFonts w:eastAsia="Arial" w:cs="Arial"/>
              </w:rPr>
            </w:pPr>
            <w:r w:rsidRPr="00B91003">
              <w:rPr>
                <w:rFonts w:eastAsia="Arial" w:cs="Arial"/>
              </w:rPr>
              <w:t>Target for Year 3 Outcome</w:t>
            </w:r>
          </w:p>
        </w:tc>
        <w:tc>
          <w:tcPr>
            <w:tcW w:w="0" w:type="auto"/>
            <w:shd w:val="solid" w:color="DEEAF6" w:themeColor="accent1" w:themeTint="33" w:fill="D5DCE4"/>
            <w:vAlign w:val="center"/>
          </w:tcPr>
          <w:p w14:paraId="581373AE" w14:textId="77777777" w:rsidR="008D1F05" w:rsidRPr="00B91003" w:rsidRDefault="008D1F05" w:rsidP="008D1F05">
            <w:pPr>
              <w:tabs>
                <w:tab w:val="left" w:pos="5093"/>
              </w:tabs>
              <w:spacing w:line="310" w:lineRule="auto"/>
              <w:jc w:val="center"/>
              <w:rPr>
                <w:rFonts w:eastAsia="Arial" w:cs="Arial"/>
              </w:rPr>
            </w:pPr>
            <w:r w:rsidRPr="00B91003">
              <w:rPr>
                <w:rFonts w:eastAsia="Arial" w:cs="Arial"/>
              </w:rPr>
              <w:t>Current Difference from Baseline</w:t>
            </w:r>
          </w:p>
        </w:tc>
      </w:tr>
      <w:tr w:rsidR="008D1F05" w:rsidRPr="00B91003" w14:paraId="0894FB4C" w14:textId="77777777" w:rsidTr="00F93B96">
        <w:trPr>
          <w:cantSplit/>
          <w:trHeight w:val="420"/>
          <w:jc w:val="center"/>
        </w:trPr>
        <w:tc>
          <w:tcPr>
            <w:tcW w:w="0" w:type="auto"/>
            <w:vAlign w:val="center"/>
          </w:tcPr>
          <w:p w14:paraId="11E30D7F"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4E898D7D"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 xml:space="preserve">2024–25 </w:t>
            </w:r>
            <w:r w:rsidRPr="00B91003">
              <w:rPr>
                <w:rFonts w:eastAsia="Arial" w:cs="Arial"/>
              </w:rPr>
              <w:t>or when adding a new metric.</w:t>
            </w:r>
          </w:p>
        </w:tc>
        <w:tc>
          <w:tcPr>
            <w:tcW w:w="0" w:type="auto"/>
            <w:vAlign w:val="center"/>
          </w:tcPr>
          <w:p w14:paraId="0E05D1C6"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rPr>
              <w:t>. Leave blank until then.</w:t>
            </w:r>
          </w:p>
        </w:tc>
        <w:tc>
          <w:tcPr>
            <w:tcW w:w="0" w:type="auto"/>
            <w:vAlign w:val="center"/>
          </w:tcPr>
          <w:p w14:paraId="104D58D9"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2026–27</w:t>
            </w:r>
            <w:r w:rsidRPr="00B91003">
              <w:rPr>
                <w:rFonts w:eastAsia="Arial" w:cs="Arial"/>
              </w:rPr>
              <w:t>. Leave blank until then.</w:t>
            </w:r>
          </w:p>
        </w:tc>
        <w:tc>
          <w:tcPr>
            <w:tcW w:w="0" w:type="auto"/>
            <w:vAlign w:val="center"/>
          </w:tcPr>
          <w:p w14:paraId="02562DFD"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3F2EFC61" w14:textId="77777777" w:rsidR="008D1F05" w:rsidRPr="00B91003" w:rsidRDefault="008D1F05" w:rsidP="008D1F05">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bCs/>
              </w:rPr>
              <w:t xml:space="preserve"> and</w:t>
            </w:r>
            <w:r w:rsidRPr="00B91003">
              <w:rPr>
                <w:rFonts w:eastAsia="Arial" w:cs="Arial"/>
                <w:b/>
              </w:rPr>
              <w:t xml:space="preserve"> </w:t>
            </w:r>
            <w:r w:rsidRPr="00B91003">
              <w:rPr>
                <w:rFonts w:eastAsia="Arial" w:cs="Arial"/>
                <w:b/>
                <w:bCs/>
              </w:rPr>
              <w:t>2026–27</w:t>
            </w:r>
            <w:r w:rsidRPr="00B91003">
              <w:rPr>
                <w:rFonts w:eastAsia="Arial" w:cs="Arial"/>
              </w:rPr>
              <w:t>. Leave blank until then.</w:t>
            </w:r>
          </w:p>
        </w:tc>
      </w:tr>
    </w:tbl>
    <w:bookmarkEnd w:id="122"/>
    <w:p w14:paraId="567945DC" w14:textId="2AD5BA1E" w:rsidR="008D1F05" w:rsidRPr="00B91003" w:rsidRDefault="008D1F05" w:rsidP="00826D83">
      <w:pPr>
        <w:pStyle w:val="Heading6"/>
        <w:rPr>
          <w:b/>
          <w:bCs/>
        </w:rPr>
      </w:pPr>
      <w:r w:rsidRPr="00B91003">
        <w:rPr>
          <w:b/>
          <w:bCs/>
        </w:rPr>
        <w:t>Goal Analysis:</w:t>
      </w:r>
    </w:p>
    <w:p w14:paraId="0579EC0E" w14:textId="77777777" w:rsidR="008D1F05" w:rsidRPr="00B91003" w:rsidRDefault="008D1F05" w:rsidP="008D1F05">
      <w:pPr>
        <w:spacing w:before="240" w:after="240"/>
        <w:rPr>
          <w:rFonts w:eastAsia="Arial" w:cs="Arial"/>
        </w:rPr>
      </w:pPr>
      <w:r w:rsidRPr="00B91003">
        <w:rPr>
          <w:rFonts w:eastAsia="Arial" w:cs="Arial"/>
        </w:rPr>
        <w:t>Enter the LCAP Year.</w:t>
      </w:r>
    </w:p>
    <w:p w14:paraId="3161947A" w14:textId="77777777" w:rsidR="008D1F05" w:rsidRPr="00B91003" w:rsidRDefault="008D1F05" w:rsidP="008D1F05">
      <w:pPr>
        <w:spacing w:after="240"/>
        <w:rPr>
          <w:rFonts w:eastAsia="Arial" w:cs="Arial"/>
        </w:rPr>
      </w:pPr>
      <w:r w:rsidRPr="00B91003">
        <w:rPr>
          <w:rFonts w:eastAsia="Arial" w:cs="Arial"/>
        </w:rPr>
        <w:t xml:space="preserve">Using actual annual measurable outcome data, including data from the Dashboard, analyze whether the planned actions were effective towards achieving the goal. “Effective” means </w:t>
      </w:r>
      <w:r w:rsidRPr="00B91003">
        <w:rPr>
          <w:rFonts w:eastAsia="Arial" w:cs="Arial"/>
          <w:color w:val="000000"/>
        </w:rPr>
        <w:t>the degree to which</w:t>
      </w:r>
      <w:r w:rsidRPr="00B91003">
        <w:rPr>
          <w:rFonts w:eastAsia="Arial" w:cs="Arial"/>
        </w:rPr>
        <w:t xml:space="preserve"> the planned actions were successful in producing the target result. Respond to the prompts as instructed.</w:t>
      </w:r>
    </w:p>
    <w:p w14:paraId="0789D96D" w14:textId="77777777" w:rsidR="008D1F05" w:rsidRPr="00B91003" w:rsidRDefault="008D1F05" w:rsidP="008D1F05">
      <w:pPr>
        <w:spacing w:after="240"/>
        <w:rPr>
          <w:rFonts w:eastAsia="Arial" w:cs="Arial"/>
        </w:rPr>
      </w:pPr>
      <w:r w:rsidRPr="00B91003">
        <w:rPr>
          <w:rFonts w:eastAsia="Arial" w:cs="Arial"/>
          <w:b/>
          <w:bCs/>
        </w:rPr>
        <w:t>Note:</w:t>
      </w:r>
      <w:r w:rsidRPr="00B91003">
        <w:rPr>
          <w:rFonts w:eastAsia="Arial" w:cs="Arial"/>
        </w:rPr>
        <w:t xml:space="preserve"> When completing the 2024–25 LCAP, use the 2023–24 Local Control and Accountability Plan Annual Update template to complete the Goal Analysis and identify the Goal Analysis prompts in the 2024–25 LCAP as “Not Applicable.”</w:t>
      </w:r>
    </w:p>
    <w:p w14:paraId="4E66DA8D"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overall implementation, including any substantive differences in planned actions and actual implementation of these actions, and any relevant challenges and successes experienced with implementation.</w:t>
      </w:r>
    </w:p>
    <w:p w14:paraId="5ADB36A7" w14:textId="77777777" w:rsidR="008D1F05" w:rsidRPr="00B91003" w:rsidRDefault="008D1F05" w:rsidP="008D1F05">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the overall implementation of the actions to achieve the articulated goal</w:t>
      </w:r>
      <w:r w:rsidRPr="00B91003">
        <w:rPr>
          <w:rFonts w:eastAsiaTheme="minorHAnsi" w:cs="Arial"/>
          <w:color w:val="000000"/>
          <w:szCs w:val="20"/>
        </w:rPr>
        <w:t>, including relevant challenges and successes experienced with implementation</w:t>
      </w:r>
      <w:r w:rsidRPr="00B91003">
        <w:rPr>
          <w:rFonts w:eastAsia="Arial" w:cs="Arial"/>
          <w:color w:val="000000"/>
        </w:rPr>
        <w:t xml:space="preserve">. </w:t>
      </w:r>
    </w:p>
    <w:p w14:paraId="26CC7FEF" w14:textId="77777777" w:rsidR="008D1F05" w:rsidRPr="00B91003" w:rsidRDefault="008D1F05" w:rsidP="008D1F05">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lastRenderedPageBreak/>
        <w:t xml:space="preserve">Include a discussion of relevant challenges and successes experienced with the implementation process. </w:t>
      </w:r>
    </w:p>
    <w:p w14:paraId="0E54B072" w14:textId="77777777" w:rsidR="008D1F05" w:rsidRPr="00B91003" w:rsidRDefault="008D1F05" w:rsidP="008D1F05">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t xml:space="preserve">This </w:t>
      </w:r>
      <w:r w:rsidRPr="00B91003">
        <w:rPr>
          <w:rFonts w:eastAsia="Arial" w:cs="Arial"/>
        </w:rPr>
        <w:t>discussion</w:t>
      </w:r>
      <w:r w:rsidRPr="00B91003">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6201B6DD" w14:textId="77777777" w:rsidR="008D1F05" w:rsidRPr="00B91003" w:rsidRDefault="008D1F05" w:rsidP="008D1F05">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76D137FD" w14:textId="77777777" w:rsidR="008D1F05" w:rsidRPr="00B91003" w:rsidRDefault="008D1F05" w:rsidP="008D1F05">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535DE0D7" w14:textId="77777777" w:rsidR="008D1F05" w:rsidRPr="00B91003" w:rsidRDefault="008D1F05" w:rsidP="008D1F05">
      <w:pPr>
        <w:keepNext/>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538782BA" w14:textId="77777777" w:rsidR="008D1F05" w:rsidRPr="00B91003" w:rsidRDefault="008D1F05" w:rsidP="008D1F05">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the</w:t>
      </w:r>
      <w:r w:rsidRPr="00B91003">
        <w:rPr>
          <w:rFonts w:eastAsiaTheme="minorHAnsi" w:cs="Arial"/>
          <w:color w:val="000000"/>
          <w:szCs w:val="20"/>
        </w:rPr>
        <w:t xml:space="preserve"> effectiveness or ineffectiveness</w:t>
      </w:r>
      <w:r w:rsidRPr="00B91003">
        <w:rPr>
          <w:rFonts w:eastAsia="Arial" w:cs="Arial"/>
          <w:color w:val="000000"/>
        </w:rPr>
        <w:t xml:space="preserve"> of </w:t>
      </w:r>
      <w:r w:rsidRPr="00B91003">
        <w:rPr>
          <w:rFonts w:eastAsiaTheme="minorHAnsi" w:cs="Arial"/>
          <w:color w:val="000000"/>
          <w:szCs w:val="20"/>
        </w:rPr>
        <w:t>the specific actions to date</w:t>
      </w:r>
      <w:r w:rsidRPr="00B91003">
        <w:rPr>
          <w:rFonts w:eastAsia="Arial" w:cs="Arial"/>
          <w:color w:val="000000"/>
        </w:rPr>
        <w:t xml:space="preserve"> </w:t>
      </w:r>
      <w:r w:rsidRPr="00B91003">
        <w:rPr>
          <w:rFonts w:eastAsiaTheme="minorHAnsi" w:cs="Arial"/>
          <w:color w:val="000000"/>
          <w:szCs w:val="20"/>
        </w:rPr>
        <w:t>in making progress toward the goal.</w:t>
      </w:r>
      <w:r w:rsidRPr="00B91003">
        <w:rPr>
          <w:rFonts w:eastAsia="Arial" w:cs="Arial"/>
          <w:color w:val="000000"/>
        </w:rPr>
        <w:t xml:space="preserve"> “Effectiveness” means the degree to which the actions were successful in producing the target result and “ineffectiveness” means that the actions did not produce any significant or targeted result.</w:t>
      </w:r>
    </w:p>
    <w:p w14:paraId="10AF059F" w14:textId="77777777" w:rsidR="008D1F05" w:rsidRPr="00B91003" w:rsidRDefault="008D1F05" w:rsidP="008D1F05">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In some cases, not all actions in a goal will be intended to improve performance on all of the metrics associated with the goal. </w:t>
      </w:r>
    </w:p>
    <w:p w14:paraId="25775564" w14:textId="77777777" w:rsidR="008D1F05" w:rsidRPr="00B91003" w:rsidRDefault="008D1F05" w:rsidP="008D1F05">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When responding to this prompt, LEAs may </w:t>
      </w:r>
      <w:r w:rsidRPr="00B91003">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91003">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6E13B2BE" w14:textId="77777777" w:rsidR="008D1F05" w:rsidRPr="00B91003" w:rsidRDefault="008D1F05" w:rsidP="008D1F05">
      <w:pPr>
        <w:numPr>
          <w:ilvl w:val="1"/>
          <w:numId w:val="18"/>
        </w:numPr>
        <w:spacing w:after="240"/>
        <w:rPr>
          <w:rFonts w:cs="Arial"/>
          <w:i/>
          <w:iCs/>
          <w:bdr w:val="none" w:sz="0" w:space="0" w:color="auto" w:frame="1"/>
        </w:rPr>
      </w:pPr>
      <w:r w:rsidRPr="00B91003">
        <w:rPr>
          <w:rFonts w:cs="Arial"/>
          <w:bdr w:val="none" w:sz="0" w:space="0" w:color="auto" w:frame="1"/>
        </w:rPr>
        <w:t xml:space="preserve">Beginning with the development of the 2024–25 LCAP, the LEA must change actions that have not proven effective over a three-year period. </w:t>
      </w:r>
    </w:p>
    <w:p w14:paraId="04BD25ED" w14:textId="77777777" w:rsidR="008D1F05" w:rsidRPr="00B91003" w:rsidRDefault="008D1F05" w:rsidP="008D1F05">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6764B529" w14:textId="77777777" w:rsidR="008D1F05" w:rsidRPr="00B91003" w:rsidRDefault="008D1F05" w:rsidP="008D1F05">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1D86CB5A" w14:textId="77777777" w:rsidR="008D1F05" w:rsidRPr="00B91003" w:rsidRDefault="008D1F05" w:rsidP="008D1F05">
      <w:pPr>
        <w:numPr>
          <w:ilvl w:val="1"/>
          <w:numId w:val="18"/>
        </w:numPr>
        <w:spacing w:after="240"/>
        <w:rPr>
          <w:rFonts w:cs="Arial"/>
          <w:i/>
          <w:iCs/>
          <w:bdr w:val="none" w:sz="0" w:space="0" w:color="auto" w:frame="1"/>
        </w:rPr>
      </w:pPr>
      <w:r w:rsidRPr="00B91003">
        <w:rPr>
          <w:rFonts w:cs="Arial"/>
          <w:bdr w:val="none" w:sz="0" w:space="0" w:color="auto" w:frame="1"/>
        </w:rPr>
        <w:lastRenderedPageBreak/>
        <w:t>As noted above, beginning with the development of the 2024–25 LCAP, the LEA must change actions that have not proven effective over a three-year period. For actions that have been identified as ineffective, the LEA must identify the ineffective action and must include a description of the following:</w:t>
      </w:r>
    </w:p>
    <w:p w14:paraId="5733ECEC" w14:textId="77777777" w:rsidR="008D1F05" w:rsidRPr="00B91003" w:rsidRDefault="008D1F05" w:rsidP="008D1F05">
      <w:pPr>
        <w:numPr>
          <w:ilvl w:val="2"/>
          <w:numId w:val="18"/>
        </w:numPr>
        <w:spacing w:after="240"/>
        <w:rPr>
          <w:rFonts w:cs="Arial"/>
          <w:i/>
          <w:iCs/>
          <w:bdr w:val="none" w:sz="0" w:space="0" w:color="auto" w:frame="1"/>
        </w:rPr>
      </w:pPr>
      <w:r w:rsidRPr="00B91003">
        <w:rPr>
          <w:rFonts w:cs="Arial"/>
          <w:bdr w:val="none" w:sz="0" w:space="0" w:color="auto" w:frame="1"/>
        </w:rPr>
        <w:t xml:space="preserve">The reasons for the ineffectiveness, and </w:t>
      </w:r>
    </w:p>
    <w:p w14:paraId="7E150088" w14:textId="77777777" w:rsidR="008D1F05" w:rsidRPr="00B91003" w:rsidRDefault="008D1F05" w:rsidP="008D1F05">
      <w:pPr>
        <w:numPr>
          <w:ilvl w:val="2"/>
          <w:numId w:val="18"/>
        </w:numPr>
        <w:spacing w:after="240"/>
        <w:rPr>
          <w:rFonts w:cs="Arial"/>
          <w:i/>
          <w:iCs/>
          <w:bdr w:val="none" w:sz="0" w:space="0" w:color="auto" w:frame="1"/>
        </w:rPr>
      </w:pPr>
      <w:r w:rsidRPr="00B91003">
        <w:rPr>
          <w:rFonts w:cs="Arial"/>
          <w:bdr w:val="none" w:sz="0" w:space="0" w:color="auto" w:frame="1"/>
        </w:rPr>
        <w:t>How changes to the action will result in a new or strengthened approach.</w:t>
      </w:r>
    </w:p>
    <w:p w14:paraId="06C269B4" w14:textId="337F3F2A" w:rsidR="008D1F05" w:rsidRPr="00B91003" w:rsidRDefault="008D1F05" w:rsidP="00826D83">
      <w:pPr>
        <w:pStyle w:val="Heading6"/>
        <w:rPr>
          <w:rFonts w:eastAsia="Arial"/>
          <w:b/>
          <w:bCs/>
        </w:rPr>
      </w:pPr>
      <w:r w:rsidRPr="00B91003">
        <w:rPr>
          <w:rFonts w:eastAsia="Arial"/>
          <w:b/>
          <w:bCs/>
        </w:rPr>
        <w:t>Actions:</w:t>
      </w:r>
    </w:p>
    <w:p w14:paraId="6B5DE173" w14:textId="5034E326" w:rsidR="008D1F05" w:rsidRPr="00B91003" w:rsidRDefault="008D1F05" w:rsidP="008D1F05">
      <w:pPr>
        <w:spacing w:after="240"/>
        <w:rPr>
          <w:rFonts w:eastAsia="Arial" w:cs="Arial"/>
        </w:rPr>
      </w:pPr>
      <w:r w:rsidRPr="00B91003">
        <w:rPr>
          <w:rFonts w:eastAsia="Arial" w:cs="Arial"/>
        </w:rPr>
        <w:t xml:space="preserve">Complete the table as follows. Add additional </w:t>
      </w:r>
      <w:del w:id="123" w:author="Author">
        <w:r w:rsidRPr="00B91003" w:rsidDel="00965261">
          <w:rPr>
            <w:rFonts w:eastAsia="Arial" w:cs="Arial"/>
          </w:rPr>
          <w:delText>rows</w:delText>
        </w:r>
      </w:del>
      <w:ins w:id="124" w:author="Author">
        <w:r w:rsidR="00965261" w:rsidRPr="00B91003">
          <w:rPr>
            <w:rFonts w:eastAsia="Arial" w:cs="Arial"/>
          </w:rPr>
          <w:t>rows,</w:t>
        </w:r>
      </w:ins>
      <w:r w:rsidRPr="00B91003">
        <w:rPr>
          <w:rFonts w:eastAsia="Arial" w:cs="Arial"/>
        </w:rPr>
        <w:t xml:space="preserve"> as necessary. </w:t>
      </w:r>
    </w:p>
    <w:p w14:paraId="0B9EE86D" w14:textId="77777777" w:rsidR="008D1F05" w:rsidRPr="00B91003" w:rsidRDefault="008D1F05" w:rsidP="008D1F05">
      <w:pPr>
        <w:shd w:val="clear" w:color="auto" w:fill="DEEAF6" w:themeFill="accent1" w:themeFillTint="33"/>
        <w:spacing w:after="240"/>
        <w:rPr>
          <w:rFonts w:eastAsiaTheme="minorHAnsi" w:cs="Arial"/>
          <w:bCs/>
          <w:color w:val="000000"/>
        </w:rPr>
      </w:pPr>
      <w:bookmarkStart w:id="125" w:name="_Hlk148433129"/>
      <w:r w:rsidRPr="00B91003">
        <w:rPr>
          <w:rFonts w:eastAsiaTheme="minorHAnsi" w:cs="Arial"/>
          <w:bCs/>
          <w:color w:val="000000"/>
        </w:rPr>
        <w:t>Action #</w:t>
      </w:r>
    </w:p>
    <w:p w14:paraId="6A474396" w14:textId="77777777" w:rsidR="008D1F05" w:rsidRPr="00B91003" w:rsidRDefault="008D1F05" w:rsidP="008D1F05">
      <w:pPr>
        <w:numPr>
          <w:ilvl w:val="0"/>
          <w:numId w:val="50"/>
        </w:numPr>
        <w:spacing w:after="240"/>
        <w:contextualSpacing/>
        <w:rPr>
          <w:rFonts w:eastAsia="Arial" w:cs="Arial"/>
        </w:rPr>
      </w:pPr>
      <w:r w:rsidRPr="00B91003">
        <w:rPr>
          <w:rFonts w:eastAsia="Arial" w:cs="Arial"/>
        </w:rPr>
        <w:t xml:space="preserve">Enter the action number. </w:t>
      </w:r>
    </w:p>
    <w:bookmarkEnd w:id="125"/>
    <w:p w14:paraId="4AF8AEDA" w14:textId="77777777" w:rsidR="008D1F05" w:rsidRPr="00B91003" w:rsidRDefault="008D1F05" w:rsidP="008D1F05">
      <w:pPr>
        <w:shd w:val="clear" w:color="auto" w:fill="DEEAF6" w:themeFill="accent1" w:themeFillTint="33"/>
        <w:spacing w:after="240"/>
        <w:rPr>
          <w:rFonts w:eastAsiaTheme="minorHAnsi" w:cs="Arial"/>
          <w:bCs/>
          <w:color w:val="000000"/>
        </w:rPr>
      </w:pPr>
      <w:r w:rsidRPr="00B91003">
        <w:rPr>
          <w:rFonts w:eastAsiaTheme="minorHAnsi" w:cs="Arial"/>
          <w:bCs/>
          <w:color w:val="000000"/>
        </w:rPr>
        <w:t>Title</w:t>
      </w:r>
    </w:p>
    <w:p w14:paraId="4158C779" w14:textId="77777777" w:rsidR="008D1F05" w:rsidRPr="00B91003" w:rsidRDefault="008D1F05" w:rsidP="008D1F05">
      <w:pPr>
        <w:numPr>
          <w:ilvl w:val="0"/>
          <w:numId w:val="50"/>
        </w:numPr>
        <w:spacing w:after="240"/>
        <w:contextualSpacing/>
        <w:rPr>
          <w:rFonts w:eastAsia="Arial" w:cs="Arial"/>
        </w:rPr>
      </w:pPr>
      <w:r w:rsidRPr="00B91003">
        <w:rPr>
          <w:rFonts w:eastAsia="Arial" w:cs="Arial"/>
        </w:rPr>
        <w:t xml:space="preserve">Provide a short title for the action. This title will also appear in the action tables. </w:t>
      </w:r>
    </w:p>
    <w:p w14:paraId="05E9447A" w14:textId="77777777" w:rsidR="008D1F05" w:rsidRPr="00B91003" w:rsidRDefault="008D1F05" w:rsidP="008D1F05">
      <w:pPr>
        <w:keepNext/>
        <w:shd w:val="clear" w:color="auto" w:fill="DEEAF6" w:themeFill="accent1" w:themeFillTint="33"/>
        <w:spacing w:after="240"/>
        <w:rPr>
          <w:rFonts w:eastAsiaTheme="minorHAnsi" w:cs="Arial"/>
          <w:bCs/>
          <w:color w:val="000000"/>
        </w:rPr>
      </w:pPr>
      <w:r w:rsidRPr="00B91003">
        <w:rPr>
          <w:rFonts w:eastAsiaTheme="minorHAnsi" w:cs="Arial"/>
          <w:bCs/>
          <w:color w:val="000000"/>
        </w:rPr>
        <w:t>Description</w:t>
      </w:r>
    </w:p>
    <w:p w14:paraId="60F4B5CA" w14:textId="77777777" w:rsidR="008D1F05" w:rsidRPr="00B91003" w:rsidRDefault="008D1F05" w:rsidP="008D1F05">
      <w:pPr>
        <w:numPr>
          <w:ilvl w:val="0"/>
          <w:numId w:val="50"/>
        </w:numPr>
        <w:spacing w:after="240"/>
        <w:rPr>
          <w:rFonts w:eastAsia="Arial" w:cs="Arial"/>
        </w:rPr>
      </w:pPr>
      <w:r w:rsidRPr="00B91003">
        <w:rPr>
          <w:rFonts w:eastAsia="Arial" w:cs="Arial"/>
        </w:rPr>
        <w:t xml:space="preserve">Provide a brief description of the action. </w:t>
      </w:r>
    </w:p>
    <w:p w14:paraId="26EEEC70" w14:textId="77777777" w:rsidR="008D1F05" w:rsidRPr="00B91003" w:rsidRDefault="008D1F05" w:rsidP="008D1F05">
      <w:pPr>
        <w:numPr>
          <w:ilvl w:val="1"/>
          <w:numId w:val="45"/>
        </w:numPr>
        <w:spacing w:after="240"/>
        <w:rPr>
          <w:rFonts w:eastAsia="Arial" w:cs="Arial"/>
        </w:rPr>
      </w:pPr>
      <w:bookmarkStart w:id="126" w:name="_Hlk142381957"/>
      <w:r w:rsidRPr="00B91003">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36F1474D" w14:textId="77777777" w:rsidR="008D1F05" w:rsidRPr="00B91003" w:rsidRDefault="008D1F05" w:rsidP="008D1F05">
      <w:pPr>
        <w:numPr>
          <w:ilvl w:val="1"/>
          <w:numId w:val="45"/>
        </w:numPr>
        <w:spacing w:after="240"/>
        <w:rPr>
          <w:rFonts w:eastAsia="Arial" w:cs="Arial"/>
        </w:rPr>
      </w:pPr>
      <w:bookmarkStart w:id="127" w:name="_Hlk142391950"/>
      <w:r w:rsidRPr="00B91003">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61491ACE" w14:textId="77777777" w:rsidR="008D1F05" w:rsidRPr="00B91003" w:rsidRDefault="008D1F05" w:rsidP="008D1F05">
      <w:pPr>
        <w:numPr>
          <w:ilvl w:val="1"/>
          <w:numId w:val="45"/>
        </w:numPr>
        <w:spacing w:after="240"/>
        <w:rPr>
          <w:rFonts w:eastAsia="Arial" w:cs="Arial"/>
        </w:rPr>
      </w:pPr>
      <w:r w:rsidRPr="00B91003">
        <w:rPr>
          <w:rFonts w:eastAsia="Arial" w:cs="Arial"/>
        </w:rPr>
        <w:t>These required metrics may be identified within the action description or the first prompt in the increased or improved services section; however, the description must clearly identify the metric(s) being used to monitor the effectiveness of the action and the action(s) that the metric(s) apply to.</w:t>
      </w:r>
      <w:bookmarkEnd w:id="126"/>
      <w:bookmarkEnd w:id="127"/>
    </w:p>
    <w:p w14:paraId="4C9635C4" w14:textId="77777777" w:rsidR="008D1F05" w:rsidRPr="00B91003" w:rsidRDefault="008D1F05" w:rsidP="008D1F05">
      <w:pPr>
        <w:shd w:val="clear" w:color="auto" w:fill="DEEAF6" w:themeFill="accent1" w:themeFillTint="33"/>
        <w:spacing w:after="240"/>
        <w:rPr>
          <w:rFonts w:eastAsiaTheme="minorHAnsi" w:cs="Arial"/>
          <w:bCs/>
          <w:color w:val="000000"/>
        </w:rPr>
      </w:pPr>
      <w:r w:rsidRPr="00B91003">
        <w:rPr>
          <w:rFonts w:eastAsiaTheme="minorHAnsi" w:cs="Arial"/>
          <w:bCs/>
          <w:color w:val="000000"/>
        </w:rPr>
        <w:t>Total Funds</w:t>
      </w:r>
    </w:p>
    <w:p w14:paraId="39996D61" w14:textId="77777777" w:rsidR="008D1F05" w:rsidRPr="00B91003" w:rsidRDefault="008D1F05" w:rsidP="008D1F05">
      <w:pPr>
        <w:numPr>
          <w:ilvl w:val="0"/>
          <w:numId w:val="50"/>
        </w:numPr>
        <w:spacing w:after="240"/>
        <w:contextualSpacing/>
        <w:rPr>
          <w:rFonts w:eastAsia="Arial" w:cs="Arial"/>
        </w:rPr>
      </w:pPr>
      <w:r w:rsidRPr="00B91003">
        <w:rPr>
          <w:rFonts w:eastAsia="Arial" w:cs="Arial"/>
        </w:rPr>
        <w:lastRenderedPageBreak/>
        <w:t xml:space="preserve">Enter the total amount of expenditures associated with this action. Budgeted expenditures from specific fund sources will be provided in the action tables. </w:t>
      </w:r>
    </w:p>
    <w:p w14:paraId="4E05FF86" w14:textId="77777777" w:rsidR="008D1F05" w:rsidRPr="00B91003" w:rsidRDefault="008D1F05" w:rsidP="008D1F05">
      <w:pPr>
        <w:shd w:val="clear" w:color="auto" w:fill="DEEAF6" w:themeFill="accent1" w:themeFillTint="33"/>
        <w:spacing w:after="240"/>
        <w:rPr>
          <w:rFonts w:eastAsiaTheme="minorHAnsi" w:cs="Arial"/>
          <w:bCs/>
          <w:color w:val="000000"/>
        </w:rPr>
      </w:pPr>
      <w:r w:rsidRPr="00B91003">
        <w:rPr>
          <w:rFonts w:eastAsiaTheme="minorHAnsi" w:cs="Arial"/>
          <w:bCs/>
          <w:color w:val="000000"/>
        </w:rPr>
        <w:t>Contributing</w:t>
      </w:r>
    </w:p>
    <w:p w14:paraId="572896FD" w14:textId="77777777" w:rsidR="008D1F05" w:rsidRPr="00B91003" w:rsidRDefault="008D1F05" w:rsidP="008D1F05">
      <w:pPr>
        <w:numPr>
          <w:ilvl w:val="0"/>
          <w:numId w:val="50"/>
        </w:numPr>
        <w:spacing w:after="240"/>
        <w:rPr>
          <w:rFonts w:eastAsia="Arial" w:cs="Arial"/>
        </w:rPr>
      </w:pPr>
      <w:r w:rsidRPr="00B91003">
        <w:rPr>
          <w:rFonts w:eastAsia="Arial" w:cs="Arial"/>
        </w:rPr>
        <w:t xml:space="preserve">Indicate whether the action contributes to meeting the increased or improved services requirement as described in the Increased or Improved Services section using a “Y” for Yes or an “N” for No. </w:t>
      </w:r>
    </w:p>
    <w:p w14:paraId="4B35438C" w14:textId="77777777" w:rsidR="008D1F05" w:rsidRPr="00B91003" w:rsidRDefault="008D1F05" w:rsidP="008D1F05">
      <w:pPr>
        <w:numPr>
          <w:ilvl w:val="1"/>
          <w:numId w:val="50"/>
        </w:numPr>
        <w:spacing w:after="240"/>
        <w:rPr>
          <w:rFonts w:eastAsia="Arial" w:cs="Arial"/>
        </w:rPr>
      </w:pPr>
      <w:r w:rsidRPr="00B91003">
        <w:rPr>
          <w:rFonts w:eastAsia="Arial" w:cs="Arial"/>
          <w:b/>
        </w:rPr>
        <w:t>Note:</w:t>
      </w:r>
      <w:r w:rsidRPr="00B91003">
        <w:rPr>
          <w:rFonts w:eastAsia="Arial" w:cs="Arial"/>
        </w:rPr>
        <w:t xml:space="preserve"> for each such contributing action, the LEA will need to provide additional information in the Increased or Improved Services section to address the requirements in </w:t>
      </w:r>
      <w:r w:rsidRPr="00B91003">
        <w:rPr>
          <w:rFonts w:eastAsia="Arial" w:cs="Arial"/>
          <w:i/>
        </w:rPr>
        <w:t>California Code of Regulations</w:t>
      </w:r>
      <w:r w:rsidRPr="00B91003">
        <w:rPr>
          <w:rFonts w:eastAsia="Arial" w:cs="Arial"/>
        </w:rPr>
        <w:t xml:space="preserve">, Title 5 [5 </w:t>
      </w:r>
      <w:r w:rsidRPr="00B91003">
        <w:rPr>
          <w:rFonts w:eastAsia="Arial" w:cs="Arial"/>
          <w:i/>
        </w:rPr>
        <w:t>CCR</w:t>
      </w:r>
      <w:r w:rsidRPr="00B91003">
        <w:rPr>
          <w:rFonts w:eastAsia="Arial" w:cs="Arial"/>
        </w:rPr>
        <w:t>] Section 15496 in the Increased or Improved Services section of the LCAP.</w:t>
      </w:r>
    </w:p>
    <w:p w14:paraId="556D3151" w14:textId="77777777" w:rsidR="008D1F05" w:rsidRPr="00B91003" w:rsidRDefault="008D1F05" w:rsidP="008D1F05">
      <w:pPr>
        <w:spacing w:after="240"/>
        <w:rPr>
          <w:rFonts w:eastAsia="Arial" w:cs="Arial"/>
        </w:rPr>
      </w:pPr>
      <w:r w:rsidRPr="00B91003">
        <w:rPr>
          <w:rFonts w:eastAsia="Arial" w:cs="Arial"/>
          <w:b/>
          <w:i/>
        </w:rPr>
        <w:t>Actions for Foster Youth</w:t>
      </w:r>
      <w:r w:rsidRPr="00B91003">
        <w:rPr>
          <w:rFonts w:eastAsia="Arial" w:cs="Arial"/>
          <w:b/>
          <w:bCs/>
        </w:rPr>
        <w:t>:</w:t>
      </w:r>
      <w:r w:rsidRPr="00B9100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5909DA00" w14:textId="33A6F943" w:rsidR="008D1F05" w:rsidRPr="00B91003" w:rsidRDefault="008D1F05" w:rsidP="00826D83">
      <w:pPr>
        <w:pStyle w:val="Heading6"/>
        <w:rPr>
          <w:ins w:id="128" w:author="Author"/>
          <w:rFonts w:eastAsia="Arial"/>
          <w:b/>
          <w:bCs/>
        </w:rPr>
      </w:pPr>
      <w:r w:rsidRPr="00B91003">
        <w:rPr>
          <w:rFonts w:eastAsia="Arial"/>
          <w:b/>
          <w:bCs/>
        </w:rPr>
        <w:t>Required Actions</w:t>
      </w:r>
    </w:p>
    <w:p w14:paraId="4A5E124B" w14:textId="27B5525D" w:rsidR="008D1F05" w:rsidRPr="00B91003" w:rsidRDefault="008D1F05" w:rsidP="00826D83">
      <w:pPr>
        <w:pStyle w:val="Heading7"/>
        <w:rPr>
          <w:ins w:id="129" w:author="Author"/>
          <w:rFonts w:eastAsiaTheme="minorHAnsi"/>
          <w:color w:val="auto"/>
        </w:rPr>
      </w:pPr>
      <w:ins w:id="130" w:author="Author">
        <w:r w:rsidRPr="00B91003">
          <w:rPr>
            <w:rFonts w:eastAsiaTheme="minorHAnsi"/>
            <w:color w:val="auto"/>
          </w:rPr>
          <w:t>English Learners and Long-Term English Learners</w:t>
        </w:r>
      </w:ins>
    </w:p>
    <w:p w14:paraId="2B576D4E" w14:textId="77777777" w:rsidR="008D1F05" w:rsidRPr="00B91003" w:rsidRDefault="008D1F05" w:rsidP="008D1F05">
      <w:pPr>
        <w:numPr>
          <w:ilvl w:val="0"/>
          <w:numId w:val="56"/>
        </w:numPr>
        <w:spacing w:after="240"/>
        <w:rPr>
          <w:rFonts w:eastAsia="Arial" w:cs="Arial"/>
          <w:color w:val="000000"/>
          <w:shd w:val="clear" w:color="auto" w:fill="FFFFFF"/>
        </w:rPr>
      </w:pPr>
      <w:r w:rsidRPr="00B91003">
        <w:rPr>
          <w:rFonts w:eastAsia="Arial" w:cs="Arial"/>
          <w:bCs/>
          <w:iCs/>
        </w:rPr>
        <w:t>LEAs with 30 or more</w:t>
      </w:r>
      <w:r w:rsidRPr="00B91003">
        <w:rPr>
          <w:rFonts w:eastAsia="Arial" w:cs="Arial"/>
          <w:color w:val="000000"/>
          <w:shd w:val="clear" w:color="auto" w:fill="FFFFFF"/>
        </w:rPr>
        <w:t xml:space="preserve"> English learners and/or 15 or more long-term English learners must include specific actions in the LCAP related to, at a minimum: </w:t>
      </w:r>
    </w:p>
    <w:p w14:paraId="54091982" w14:textId="77777777" w:rsidR="008D1F05" w:rsidRPr="00B91003" w:rsidRDefault="008D1F05" w:rsidP="008D1F05">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 xml:space="preserve">Language acquisition programs, as defined in </w:t>
      </w:r>
      <w:r w:rsidRPr="00B91003">
        <w:rPr>
          <w:rFonts w:eastAsia="Arial" w:cs="Arial"/>
          <w:i/>
          <w:color w:val="000000"/>
          <w:shd w:val="clear" w:color="auto" w:fill="FFFFFF"/>
        </w:rPr>
        <w:t>EC</w:t>
      </w:r>
      <w:r w:rsidRPr="00B91003">
        <w:rPr>
          <w:rFonts w:eastAsia="Arial" w:cs="Arial"/>
          <w:color w:val="000000"/>
          <w:shd w:val="clear" w:color="auto" w:fill="FFFFFF"/>
        </w:rPr>
        <w:t xml:space="preserve"> Section 306, provided to students, and </w:t>
      </w:r>
    </w:p>
    <w:p w14:paraId="7C2477B3" w14:textId="77777777" w:rsidR="008D1F05" w:rsidRPr="00B91003" w:rsidRDefault="008D1F05" w:rsidP="008D1F05">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 xml:space="preserve">Professional development for teachers. </w:t>
      </w:r>
    </w:p>
    <w:p w14:paraId="1E110850" w14:textId="77777777" w:rsidR="008D1F05" w:rsidRPr="00B91003" w:rsidRDefault="008D1F05" w:rsidP="008D1F05">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If an LEA has both 30 or more English learners and 15 or more long-term English learners, the LEA must include actions for both English learners and long-term English learners.</w:t>
      </w:r>
    </w:p>
    <w:p w14:paraId="69764E90" w14:textId="72257726" w:rsidR="008D1F05" w:rsidRPr="00B91003" w:rsidRDefault="000408FC" w:rsidP="00A658BB">
      <w:pPr>
        <w:pStyle w:val="Heading7"/>
        <w:rPr>
          <w:rFonts w:eastAsia="Arial" w:cs="Arial"/>
        </w:rPr>
      </w:pPr>
      <w:ins w:id="131" w:author="Author">
        <w:r w:rsidRPr="00B91003">
          <w:rPr>
            <w:rFonts w:eastAsiaTheme="minorHAnsi"/>
            <w:color w:val="auto"/>
          </w:rPr>
          <w:t>Technical Assistance</w:t>
        </w:r>
      </w:ins>
    </w:p>
    <w:p w14:paraId="46049AD6" w14:textId="74A7EE85" w:rsidR="008D1F05" w:rsidRPr="00B91003" w:rsidRDefault="008D1F05" w:rsidP="008D1F05">
      <w:pPr>
        <w:numPr>
          <w:ilvl w:val="0"/>
          <w:numId w:val="56"/>
        </w:numPr>
        <w:spacing w:after="240"/>
        <w:rPr>
          <w:rFonts w:eastAsia="Arial" w:cs="Arial"/>
          <w:bCs/>
          <w:iCs/>
        </w:rPr>
      </w:pPr>
      <w:r w:rsidRPr="00B91003">
        <w:rPr>
          <w:rFonts w:eastAsia="Arial" w:cs="Arial"/>
          <w:bCs/>
          <w:iCs/>
        </w:rPr>
        <w:t xml:space="preserve">LEAs eligible for technical assistance pursuant to </w:t>
      </w:r>
      <w:r w:rsidRPr="00B91003">
        <w:rPr>
          <w:rFonts w:eastAsia="Arial" w:cs="Arial"/>
          <w:bCs/>
          <w:i/>
        </w:rPr>
        <w:t>EC</w:t>
      </w:r>
      <w:r w:rsidRPr="00B91003">
        <w:rPr>
          <w:rFonts w:eastAsia="Arial" w:cs="Arial"/>
          <w:bCs/>
          <w:iCs/>
        </w:rPr>
        <w:t xml:space="preserve"> sections 47607.3, 52071, 52071.5, 52072, or 52072.5, must include specific actions within the LCAP related to its implementation of the work underway as part of technical assistance. </w:t>
      </w:r>
      <w:r w:rsidRPr="00B91003">
        <w:rPr>
          <w:rFonts w:cs="Arial"/>
          <w:bdr w:val="none" w:sz="0" w:space="0" w:color="auto" w:frame="1"/>
        </w:rPr>
        <w:t>The most common form of this technical assistance is frequently referred to as Differentiated Assistance.</w:t>
      </w:r>
    </w:p>
    <w:p w14:paraId="7E858A46" w14:textId="2258E3F1" w:rsidR="008D1F05" w:rsidRPr="00B91003" w:rsidRDefault="008D1F05" w:rsidP="00A658BB">
      <w:pPr>
        <w:pStyle w:val="Heading7"/>
        <w:rPr>
          <w:ins w:id="132" w:author="Author"/>
          <w:rFonts w:eastAsiaTheme="minorHAnsi"/>
        </w:rPr>
      </w:pPr>
      <w:ins w:id="133" w:author="Author">
        <w:r w:rsidRPr="00B91003">
          <w:rPr>
            <w:rFonts w:eastAsiaTheme="minorHAnsi"/>
            <w:color w:val="auto"/>
          </w:rPr>
          <w:t>Lowest Performing Dashboard Indicators</w:t>
        </w:r>
      </w:ins>
    </w:p>
    <w:p w14:paraId="6A3833B6" w14:textId="0021C161" w:rsidR="008D1F05" w:rsidRPr="00B91003" w:rsidRDefault="008D1F05" w:rsidP="008D1F05">
      <w:pPr>
        <w:numPr>
          <w:ilvl w:val="0"/>
          <w:numId w:val="56"/>
        </w:numPr>
        <w:spacing w:after="240"/>
        <w:rPr>
          <w:rFonts w:eastAsia="Arial" w:cs="Arial"/>
          <w:bCs/>
          <w:iCs/>
        </w:rPr>
      </w:pPr>
      <w:r w:rsidRPr="00B91003">
        <w:rPr>
          <w:rFonts w:eastAsia="Arial" w:cs="Arial"/>
          <w:bCs/>
          <w:iCs/>
        </w:rPr>
        <w:t>LEAs that have Red Dashboard indicators for (1) a school within the LEA, (2) a student group within the LEA, and/or (3) a student group within any school within the LEA must include one or more specific actions within the LCAP:</w:t>
      </w:r>
    </w:p>
    <w:p w14:paraId="0924D005" w14:textId="77777777" w:rsidR="008D1F05" w:rsidRPr="00B91003" w:rsidRDefault="008D1F05" w:rsidP="008D1F05">
      <w:pPr>
        <w:numPr>
          <w:ilvl w:val="1"/>
          <w:numId w:val="56"/>
        </w:numPr>
        <w:spacing w:after="240"/>
        <w:rPr>
          <w:rFonts w:eastAsia="Arial" w:cs="Arial"/>
          <w:bCs/>
          <w:iCs/>
        </w:rPr>
      </w:pPr>
      <w:r w:rsidRPr="00B91003">
        <w:rPr>
          <w:rFonts w:eastAsia="Arial" w:cs="Arial"/>
          <w:bCs/>
          <w:iCs/>
        </w:rPr>
        <w:lastRenderedPageBreak/>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644D0FCE" w14:textId="77777777" w:rsidR="008D1F05" w:rsidRPr="00B91003" w:rsidRDefault="008D1F05" w:rsidP="008D1F05">
      <w:pPr>
        <w:numPr>
          <w:ilvl w:val="1"/>
          <w:numId w:val="56"/>
        </w:numPr>
        <w:spacing w:after="240"/>
        <w:rPr>
          <w:rFonts w:eastAsia="Arial" w:cs="Arial"/>
          <w:bCs/>
          <w:iCs/>
        </w:rPr>
      </w:pPr>
      <w:r w:rsidRPr="00B91003">
        <w:rPr>
          <w:rFonts w:eastAsia="Arial" w:cs="Arial"/>
          <w:bCs/>
          <w:iCs/>
        </w:rPr>
        <w:t>These required actions will be effective for the three-year LCAP cycle.</w:t>
      </w:r>
    </w:p>
    <w:p w14:paraId="38B1E8DE" w14:textId="472D6732" w:rsidR="008D1F05" w:rsidRPr="00B91003" w:rsidRDefault="008D1F05" w:rsidP="00826D83">
      <w:pPr>
        <w:pStyle w:val="Heading7"/>
        <w:rPr>
          <w:ins w:id="134" w:author="Author"/>
          <w:rFonts w:eastAsiaTheme="minorHAnsi"/>
          <w:color w:val="auto"/>
        </w:rPr>
      </w:pPr>
      <w:ins w:id="135" w:author="Author">
        <w:r w:rsidRPr="00B91003">
          <w:rPr>
            <w:rFonts w:eastAsiaTheme="minorHAnsi"/>
            <w:color w:val="auto"/>
          </w:rPr>
          <w:t>L</w:t>
        </w:r>
        <w:r w:rsidR="003D57D5" w:rsidRPr="00B91003">
          <w:rPr>
            <w:rFonts w:eastAsiaTheme="minorHAnsi"/>
            <w:color w:val="auto"/>
          </w:rPr>
          <w:t xml:space="preserve">earning </w:t>
        </w:r>
        <w:r w:rsidRPr="00B91003">
          <w:rPr>
            <w:rFonts w:eastAsiaTheme="minorHAnsi"/>
            <w:color w:val="auto"/>
          </w:rPr>
          <w:t>R</w:t>
        </w:r>
        <w:r w:rsidR="003D57D5" w:rsidRPr="00B91003">
          <w:rPr>
            <w:rFonts w:eastAsiaTheme="minorHAnsi"/>
            <w:color w:val="auto"/>
          </w:rPr>
          <w:t xml:space="preserve">ecovery </w:t>
        </w:r>
        <w:r w:rsidRPr="00B91003">
          <w:rPr>
            <w:rFonts w:eastAsiaTheme="minorHAnsi"/>
            <w:color w:val="auto"/>
          </w:rPr>
          <w:t>E</w:t>
        </w:r>
        <w:r w:rsidR="003D57D5" w:rsidRPr="00B91003">
          <w:rPr>
            <w:rFonts w:eastAsiaTheme="minorHAnsi"/>
            <w:color w:val="auto"/>
          </w:rPr>
          <w:t xml:space="preserve">mergency </w:t>
        </w:r>
        <w:r w:rsidRPr="00B91003">
          <w:rPr>
            <w:rFonts w:eastAsiaTheme="minorHAnsi"/>
            <w:color w:val="auto"/>
          </w:rPr>
          <w:t>B</w:t>
        </w:r>
        <w:r w:rsidR="003D57D5" w:rsidRPr="00B91003">
          <w:rPr>
            <w:rFonts w:eastAsiaTheme="minorHAnsi"/>
            <w:color w:val="auto"/>
          </w:rPr>
          <w:t xml:space="preserve">lock </w:t>
        </w:r>
        <w:r w:rsidRPr="00B91003">
          <w:rPr>
            <w:rFonts w:eastAsiaTheme="minorHAnsi"/>
            <w:color w:val="auto"/>
          </w:rPr>
          <w:t>G</w:t>
        </w:r>
        <w:r w:rsidR="003D57D5" w:rsidRPr="00B91003">
          <w:rPr>
            <w:rFonts w:eastAsiaTheme="minorHAnsi"/>
            <w:color w:val="auto"/>
          </w:rPr>
          <w:t>rant</w:t>
        </w:r>
      </w:ins>
    </w:p>
    <w:p w14:paraId="1C3F5568" w14:textId="3AE4FFB3" w:rsidR="008D1F05" w:rsidRPr="00B91003" w:rsidRDefault="008D1F05" w:rsidP="008D1F05">
      <w:pPr>
        <w:numPr>
          <w:ilvl w:val="0"/>
          <w:numId w:val="56"/>
        </w:numPr>
        <w:spacing w:after="240"/>
        <w:rPr>
          <w:ins w:id="136" w:author="Author"/>
          <w:rFonts w:eastAsia="Arial" w:cs="Arial"/>
          <w:bCs/>
          <w:iCs/>
        </w:rPr>
      </w:pPr>
      <w:ins w:id="137" w:author="Author">
        <w:r w:rsidRPr="00B91003">
          <w:rPr>
            <w:rFonts w:eastAsia="Arial" w:cs="Arial"/>
            <w:bCs/>
            <w:iCs/>
          </w:rPr>
          <w:t>LEA</w:t>
        </w:r>
        <w:r w:rsidR="00F05FE6" w:rsidRPr="00B91003">
          <w:rPr>
            <w:rFonts w:eastAsia="Arial" w:cs="Arial"/>
            <w:bCs/>
            <w:iCs/>
          </w:rPr>
          <w:t>s</w:t>
        </w:r>
        <w:r w:rsidRPr="00B91003">
          <w:rPr>
            <w:rFonts w:eastAsia="Arial" w:cs="Arial"/>
            <w:bCs/>
            <w:iCs/>
          </w:rPr>
          <w:t xml:space="preserve"> with unexpended LREBG Funds must include one or more actions supported by LREBG funds within the LREBG goal. For each action supported by LREBG funding</w:t>
        </w:r>
        <w:r w:rsidR="003D57D5" w:rsidRPr="00B91003">
          <w:rPr>
            <w:rFonts w:eastAsia="Arial" w:cs="Arial"/>
            <w:bCs/>
            <w:iCs/>
          </w:rPr>
          <w:t>,</w:t>
        </w:r>
        <w:r w:rsidRPr="00B91003">
          <w:rPr>
            <w:rFonts w:eastAsia="Arial" w:cs="Arial"/>
            <w:bCs/>
            <w:iCs/>
          </w:rPr>
          <w:t xml:space="preserve"> the action description must:</w:t>
        </w:r>
      </w:ins>
    </w:p>
    <w:p w14:paraId="44BC3891" w14:textId="422932EF" w:rsidR="008D1F05" w:rsidRPr="00B91003" w:rsidRDefault="008D1F05" w:rsidP="008D1F05">
      <w:pPr>
        <w:numPr>
          <w:ilvl w:val="1"/>
          <w:numId w:val="56"/>
        </w:numPr>
        <w:spacing w:after="240"/>
        <w:rPr>
          <w:ins w:id="138" w:author="Author"/>
          <w:rFonts w:eastAsia="Arial" w:cs="Arial"/>
          <w:bCs/>
          <w:iCs/>
        </w:rPr>
      </w:pPr>
      <w:ins w:id="139" w:author="Author">
        <w:del w:id="140" w:author="Author">
          <w:r w:rsidRPr="00B91003" w:rsidDel="003D57D5">
            <w:rPr>
              <w:rFonts w:eastAsia="Arial" w:cs="Arial"/>
              <w:bCs/>
              <w:iCs/>
            </w:rPr>
            <w:delText>must i</w:delText>
          </w:r>
        </w:del>
        <w:r w:rsidR="003D57D5" w:rsidRPr="00B91003">
          <w:rPr>
            <w:rFonts w:eastAsia="Arial" w:cs="Arial"/>
            <w:bCs/>
            <w:iCs/>
          </w:rPr>
          <w:t>I</w:t>
        </w:r>
        <w:r w:rsidRPr="00B91003">
          <w:rPr>
            <w:rFonts w:eastAsia="Arial" w:cs="Arial"/>
            <w:bCs/>
            <w:iCs/>
          </w:rPr>
          <w:t>nclude an explanation of how research supports the selected action;</w:t>
        </w:r>
      </w:ins>
    </w:p>
    <w:p w14:paraId="03D2FEF3" w14:textId="186FE7AB" w:rsidR="008D1F05" w:rsidRPr="00B91003" w:rsidRDefault="008D1F05" w:rsidP="008D1F05">
      <w:pPr>
        <w:numPr>
          <w:ilvl w:val="1"/>
          <w:numId w:val="56"/>
        </w:numPr>
        <w:spacing w:after="240"/>
        <w:rPr>
          <w:ins w:id="141" w:author="Author"/>
          <w:rFonts w:eastAsia="Arial" w:cs="Arial"/>
          <w:bCs/>
          <w:iCs/>
        </w:rPr>
      </w:pPr>
      <w:ins w:id="142" w:author="Author">
        <w:del w:id="143" w:author="Author">
          <w:r w:rsidRPr="00B91003" w:rsidDel="00F05FE6">
            <w:rPr>
              <w:rFonts w:eastAsia="Arial" w:cs="Arial"/>
              <w:bCs/>
              <w:iCs/>
            </w:rPr>
            <w:delText>i</w:delText>
          </w:r>
        </w:del>
        <w:r w:rsidR="00F05FE6" w:rsidRPr="00B91003">
          <w:rPr>
            <w:rFonts w:eastAsia="Arial" w:cs="Arial"/>
            <w:bCs/>
            <w:iCs/>
          </w:rPr>
          <w:t>I</w:t>
        </w:r>
        <w:r w:rsidRPr="00B91003">
          <w:rPr>
            <w:rFonts w:eastAsia="Arial" w:cs="Arial"/>
            <w:bCs/>
            <w:iCs/>
          </w:rPr>
          <w:t>dentify the metric(s) to monitor the impact of the action; and</w:t>
        </w:r>
      </w:ins>
    </w:p>
    <w:p w14:paraId="508B75CF" w14:textId="5E0A660C" w:rsidR="008D1F05" w:rsidRPr="00B91003" w:rsidRDefault="008D1F05" w:rsidP="008D1F05">
      <w:pPr>
        <w:numPr>
          <w:ilvl w:val="1"/>
          <w:numId w:val="56"/>
        </w:numPr>
        <w:spacing w:after="240"/>
        <w:rPr>
          <w:ins w:id="144" w:author="Author"/>
          <w:rFonts w:eastAsia="Arial" w:cs="Arial"/>
          <w:bCs/>
          <w:iCs/>
        </w:rPr>
      </w:pPr>
      <w:ins w:id="145" w:author="Author">
        <w:del w:id="146" w:author="Author">
          <w:r w:rsidRPr="00B91003" w:rsidDel="00F05FE6">
            <w:rPr>
              <w:rFonts w:eastAsia="Arial" w:cs="Arial"/>
              <w:bCs/>
              <w:iCs/>
            </w:rPr>
            <w:delText>i</w:delText>
          </w:r>
        </w:del>
        <w:r w:rsidR="00F05FE6" w:rsidRPr="00B91003">
          <w:rPr>
            <w:rFonts w:eastAsia="Arial" w:cs="Arial"/>
            <w:bCs/>
            <w:iCs/>
          </w:rPr>
          <w:t>I</w:t>
        </w:r>
        <w:r w:rsidRPr="00B91003">
          <w:rPr>
            <w:rFonts w:eastAsia="Arial" w:cs="Arial"/>
            <w:bCs/>
            <w:iCs/>
          </w:rPr>
          <w:t xml:space="preserve">dentify the amount of LREBG funds being used to support the action. </w:t>
        </w:r>
      </w:ins>
    </w:p>
    <w:p w14:paraId="4E85A45D" w14:textId="393457E3" w:rsidR="008D1F05" w:rsidRPr="00B91003" w:rsidRDefault="008D1F05" w:rsidP="00826D83">
      <w:pPr>
        <w:pStyle w:val="Heading4"/>
        <w:rPr>
          <w:sz w:val="32"/>
          <w:szCs w:val="32"/>
        </w:rPr>
      </w:pPr>
      <w:bookmarkStart w:id="147" w:name="_Increased_or_Improved_3"/>
      <w:bookmarkStart w:id="148" w:name="_Hlk85442139"/>
      <w:bookmarkEnd w:id="147"/>
      <w:r w:rsidRPr="00B91003">
        <w:rPr>
          <w:sz w:val="32"/>
          <w:szCs w:val="32"/>
        </w:rPr>
        <w:t xml:space="preserve">Increased or Improved Services for </w:t>
      </w:r>
      <w:bookmarkStart w:id="149" w:name="_Hlk140838198"/>
      <w:r w:rsidRPr="00B91003">
        <w:rPr>
          <w:sz w:val="32"/>
          <w:szCs w:val="32"/>
        </w:rPr>
        <w:t>Foster Youth, English Learners, and Low-Income Students</w:t>
      </w:r>
      <w:bookmarkEnd w:id="149"/>
    </w:p>
    <w:bookmarkEnd w:id="148"/>
    <w:p w14:paraId="77FF65B7" w14:textId="43B7EDDD" w:rsidR="008D1F05" w:rsidRPr="00B91003" w:rsidRDefault="008D1F05" w:rsidP="00826D83">
      <w:pPr>
        <w:pStyle w:val="Heading5"/>
        <w:rPr>
          <w:b/>
          <w:bCs/>
          <w:sz w:val="28"/>
          <w:szCs w:val="28"/>
        </w:rPr>
      </w:pPr>
      <w:r w:rsidRPr="00B91003">
        <w:rPr>
          <w:b/>
          <w:bCs/>
          <w:sz w:val="28"/>
          <w:szCs w:val="28"/>
        </w:rPr>
        <w:t>Purpose</w:t>
      </w:r>
    </w:p>
    <w:p w14:paraId="1BEE06D5" w14:textId="77777777" w:rsidR="008D1F05" w:rsidRPr="00B91003" w:rsidRDefault="008D1F05" w:rsidP="008D1F05">
      <w:pPr>
        <w:spacing w:after="240"/>
      </w:pPr>
      <w:r w:rsidRPr="00B91003">
        <w:t xml:space="preserve">A well-written Increased or Improved Services section provides educational partners with a comprehensive description, within a single dedicated section, of how an LEA plans to increase or improve services for its unduplicated students as defined in </w:t>
      </w:r>
      <w:r w:rsidRPr="00B91003">
        <w:rPr>
          <w:i/>
        </w:rPr>
        <w:t>EC</w:t>
      </w:r>
      <w:r w:rsidRPr="00B91003">
        <w:t xml:space="preserve"> Section 42238.02 in grades </w:t>
      </w:r>
      <w:r w:rsidRPr="00B91003">
        <w:rPr>
          <w:rFonts w:cstheme="minorHAnsi"/>
        </w:rPr>
        <w:t xml:space="preserve">TK–12 </w:t>
      </w:r>
      <w:r w:rsidRPr="00B91003">
        <w:t xml:space="preserve">as compared to all students in grades </w:t>
      </w:r>
      <w:r w:rsidRPr="00B91003">
        <w:rPr>
          <w:rFonts w:cstheme="minorHAnsi"/>
        </w:rPr>
        <w:t xml:space="preserve">TK–12, as applicable, </w:t>
      </w:r>
      <w:r w:rsidRPr="00B91003">
        <w:t>and how LEA-wide or schoolwide actions identified for this purpose meet regulatory requirements. Descriptions provided should include sufficient detail yet be sufficiently succinct to promote a broader understanding of educational partners</w:t>
      </w:r>
      <w:r w:rsidRPr="00B91003">
        <w:rPr>
          <w:rFonts w:eastAsiaTheme="minorHAnsi" w:cs="Arial"/>
          <w:color w:val="000000"/>
          <w:szCs w:val="20"/>
        </w:rPr>
        <w:t xml:space="preserve"> </w:t>
      </w:r>
      <w:r w:rsidRPr="00B91003">
        <w:t xml:space="preserve">to facilitate their ability to provide input. </w:t>
      </w:r>
      <w:bookmarkStart w:id="150" w:name="_Hlk70598714"/>
      <w:r w:rsidRPr="00B91003">
        <w:t>An LEA’s description in this section must align with the actions included in the Goals and Actions section as contributing</w:t>
      </w:r>
      <w:bookmarkEnd w:id="150"/>
      <w:r w:rsidRPr="00B91003">
        <w:t xml:space="preserve">. </w:t>
      </w:r>
    </w:p>
    <w:p w14:paraId="1588DBD8" w14:textId="77777777" w:rsidR="008D1F05" w:rsidRPr="00B91003" w:rsidRDefault="008D1F05" w:rsidP="008D1F05">
      <w:pPr>
        <w:spacing w:after="240"/>
      </w:pPr>
      <w:r w:rsidRPr="00B91003">
        <w:t xml:space="preserve">Please Note: For the purpose of meeting the Increased or Improved Services requirement and consistent with </w:t>
      </w:r>
      <w:r w:rsidRPr="00B91003">
        <w:rPr>
          <w:i/>
        </w:rPr>
        <w:t>EC</w:t>
      </w:r>
      <w:r w:rsidRPr="00B91003">
        <w:t xml:space="preserve"> Section 42238.02, long-term English learners are included in the English learner student group.</w:t>
      </w:r>
    </w:p>
    <w:p w14:paraId="3E66A55E" w14:textId="022D1D44" w:rsidR="008D1F05" w:rsidRPr="00B91003" w:rsidRDefault="008D1F05" w:rsidP="00826D83">
      <w:pPr>
        <w:pStyle w:val="Heading6"/>
        <w:rPr>
          <w:rFonts w:eastAsiaTheme="minorHAnsi"/>
          <w:b/>
          <w:bCs/>
        </w:rPr>
      </w:pPr>
      <w:r w:rsidRPr="00B91003">
        <w:rPr>
          <w:rFonts w:eastAsiaTheme="minorHAnsi"/>
          <w:b/>
          <w:bCs/>
        </w:rPr>
        <w:t>Statutory Requirements</w:t>
      </w:r>
    </w:p>
    <w:p w14:paraId="02E2CDF6" w14:textId="77777777" w:rsidR="008D1F05" w:rsidRPr="00B91003" w:rsidRDefault="008D1F05" w:rsidP="008D1F05">
      <w:pPr>
        <w:shd w:val="clear" w:color="auto" w:fill="FFFFFF"/>
        <w:spacing w:after="240"/>
        <w:rPr>
          <w:rFonts w:cs="Arial"/>
          <w:color w:val="333333"/>
        </w:rPr>
      </w:pPr>
      <w:r w:rsidRPr="00B91003">
        <w:rPr>
          <w:rFonts w:eastAsia="Arial" w:cs="Arial"/>
        </w:rPr>
        <w:t>An</w:t>
      </w:r>
      <w:r w:rsidRPr="00B91003">
        <w:rPr>
          <w:rFonts w:cs="Arial"/>
          <w:color w:val="212121"/>
          <w:shd w:val="clear" w:color="auto" w:fill="FFFFFF"/>
        </w:rPr>
        <w:t xml:space="preserve"> LEA is required to demonstrate in its LCAP how it is increasing or improving services for its students who are foster youth, English learners, and/or low-income, collectively referred to as unduplicated students, as compared to the services provided to all students in proportion to the increase in funding it receives based on the number and concentration of unduplicated students in the LEA (</w:t>
      </w:r>
      <w:r w:rsidRPr="00B91003">
        <w:rPr>
          <w:rFonts w:eastAsia="Arial" w:cs="Arial"/>
          <w:i/>
        </w:rPr>
        <w:t>EC</w:t>
      </w:r>
      <w:r w:rsidRPr="00B91003">
        <w:rPr>
          <w:rFonts w:eastAsia="Arial" w:cs="Arial"/>
        </w:rPr>
        <w:t xml:space="preserve"> Section 42238.07[a][1], </w:t>
      </w:r>
      <w:r w:rsidRPr="00B91003">
        <w:rPr>
          <w:rFonts w:eastAsia="Arial" w:cs="Arial"/>
          <w:i/>
        </w:rPr>
        <w:t>EC</w:t>
      </w:r>
      <w:r w:rsidRPr="00B91003">
        <w:rPr>
          <w:rFonts w:eastAsia="Arial" w:cs="Arial"/>
        </w:rPr>
        <w:t xml:space="preserve"> Section </w:t>
      </w:r>
      <w:r w:rsidRPr="00B91003">
        <w:rPr>
          <w:rFonts w:cs="Arial"/>
          <w:color w:val="333333"/>
        </w:rPr>
        <w:t xml:space="preserve">52064[b][8][B]; 5 </w:t>
      </w:r>
      <w:r w:rsidRPr="00B91003">
        <w:rPr>
          <w:rFonts w:cs="Arial"/>
          <w:i/>
          <w:color w:val="333333"/>
        </w:rPr>
        <w:t>CCR</w:t>
      </w:r>
      <w:r w:rsidRPr="00B91003">
        <w:rPr>
          <w:rFonts w:cs="Arial"/>
          <w:color w:val="333333"/>
        </w:rPr>
        <w:t xml:space="preserve"> Section 15496[a]). This proportionality percentage is also known as the “minimum proportionality percentage” or </w:t>
      </w:r>
      <w:r w:rsidRPr="00B91003">
        <w:rPr>
          <w:rFonts w:cs="Arial"/>
          <w:color w:val="333333"/>
        </w:rPr>
        <w:lastRenderedPageBreak/>
        <w:t>“MPP.” The manner in which an LEA demonstrates it is meeting its MPP is two-fold: (1) through the expenditure of LCFF funds or through the identification of a Planned Percentage of Improved Services as documented in the Contributing Actions Table, and (2) through the explanations provided in the Increased or Improved Services for Foster Youth, English Learners, and Low-Income Students section.</w:t>
      </w:r>
    </w:p>
    <w:p w14:paraId="5203FC6E" w14:textId="77777777" w:rsidR="008D1F05" w:rsidRPr="00B91003" w:rsidRDefault="008D1F05" w:rsidP="008D1F05">
      <w:pPr>
        <w:spacing w:after="240"/>
        <w:rPr>
          <w:rFonts w:eastAsia="Arial" w:cs="Arial"/>
        </w:rPr>
      </w:pPr>
      <w:r w:rsidRPr="00B91003">
        <w:rPr>
          <w:rFonts w:eastAsia="Arial" w:cs="Arial"/>
        </w:rPr>
        <w:t xml:space="preserve">To improve services means to grow services in quality and to increase services means to grow services in quantity. Services are increased or improved by those actions in the LCAP that are identified in the Goals and Actions section as contributing to the increased or improved services requirement, whether they are provided </w:t>
      </w:r>
      <w:r w:rsidRPr="00B91003">
        <w:rPr>
          <w:rFonts w:eastAsiaTheme="minorHAnsi" w:cs="Arial"/>
          <w:color w:val="000000"/>
          <w:szCs w:val="20"/>
        </w:rPr>
        <w:t xml:space="preserve">across the entire LEA (LEA-wide action), provided to an entire school (Schoolwide action), or solely provided to one or more unduplicated student group(s) (Limited action). </w:t>
      </w:r>
    </w:p>
    <w:p w14:paraId="7DF7EC4A" w14:textId="77777777" w:rsidR="008D1F05" w:rsidRPr="00B91003" w:rsidRDefault="008D1F05" w:rsidP="008D1F05">
      <w:pPr>
        <w:shd w:val="clear" w:color="auto" w:fill="FFFFFF"/>
        <w:spacing w:after="240"/>
        <w:rPr>
          <w:rFonts w:cs="Arial"/>
          <w:color w:val="333333"/>
        </w:rPr>
      </w:pPr>
      <w:r w:rsidRPr="00B91003">
        <w:rPr>
          <w:rFonts w:cs="Arial"/>
          <w:color w:val="333333"/>
        </w:rPr>
        <w:t xml:space="preserve">Therefore, for </w:t>
      </w:r>
      <w:r w:rsidRPr="00B91003">
        <w:rPr>
          <w:rFonts w:cs="Arial"/>
          <w:i/>
          <w:color w:val="333333"/>
        </w:rPr>
        <w:t>any</w:t>
      </w:r>
      <w:r w:rsidRPr="00B91003">
        <w:rPr>
          <w:rFonts w:cs="Arial"/>
          <w:color w:val="333333"/>
        </w:rPr>
        <w:t xml:space="preserve"> action contributing to meet the increased or improved services requirement, the LEA must include an explanation of:</w:t>
      </w:r>
    </w:p>
    <w:p w14:paraId="2B30CC0B" w14:textId="77777777" w:rsidR="008D1F05" w:rsidRPr="00B91003" w:rsidRDefault="008D1F05" w:rsidP="008D1F05">
      <w:pPr>
        <w:numPr>
          <w:ilvl w:val="0"/>
          <w:numId w:val="74"/>
        </w:numPr>
        <w:shd w:val="clear" w:color="auto" w:fill="FFFFFF"/>
        <w:rPr>
          <w:rFonts w:cs="Arial"/>
          <w:color w:val="333333"/>
        </w:rPr>
      </w:pPr>
      <w:r w:rsidRPr="00B91003">
        <w:t xml:space="preserve">How the action is increasing or improving services for the unduplicated student group(s) (Identified Needs and Action Design), and </w:t>
      </w:r>
    </w:p>
    <w:p w14:paraId="0A1090E6" w14:textId="77777777" w:rsidR="008D1F05" w:rsidRPr="00B91003" w:rsidRDefault="008D1F05" w:rsidP="008D1F05">
      <w:pPr>
        <w:numPr>
          <w:ilvl w:val="0"/>
          <w:numId w:val="74"/>
        </w:numPr>
        <w:shd w:val="clear" w:color="auto" w:fill="FFFFFF"/>
        <w:spacing w:after="240"/>
        <w:rPr>
          <w:rFonts w:eastAsia="Arial" w:cs="Arial"/>
        </w:rPr>
      </w:pPr>
      <w:r w:rsidRPr="00B91003">
        <w:t>How the action meets the LEA's goals for its unduplicated pupils in the state and any local priority areas (Measurement of Effectiveness).</w:t>
      </w:r>
    </w:p>
    <w:p w14:paraId="3893854C" w14:textId="17C87559" w:rsidR="008D1F05" w:rsidRPr="00B91003" w:rsidRDefault="008D1F05" w:rsidP="00826D83">
      <w:pPr>
        <w:pStyle w:val="Heading6"/>
        <w:rPr>
          <w:rFonts w:eastAsiaTheme="minorHAnsi"/>
          <w:b/>
          <w:bCs/>
        </w:rPr>
      </w:pPr>
      <w:bookmarkStart w:id="151" w:name="_Hlk148433707"/>
      <w:r w:rsidRPr="00B91003">
        <w:rPr>
          <w:rFonts w:eastAsiaTheme="minorHAnsi"/>
          <w:b/>
          <w:bCs/>
        </w:rPr>
        <w:t>LEA-wide and Schoolwide Actions</w:t>
      </w:r>
    </w:p>
    <w:bookmarkEnd w:id="151"/>
    <w:p w14:paraId="0E6D81DD" w14:textId="77777777" w:rsidR="008D1F05" w:rsidRPr="00B91003" w:rsidRDefault="008D1F05" w:rsidP="008D1F05">
      <w:pPr>
        <w:spacing w:after="240"/>
        <w:rPr>
          <w:rFonts w:cs="Arial"/>
          <w:color w:val="000000" w:themeColor="text1"/>
        </w:rPr>
      </w:pPr>
      <w:r w:rsidRPr="00B91003">
        <w:t xml:space="preserve">In addition to the above required explanations, LEAs must provide a justification for </w:t>
      </w:r>
      <w:r w:rsidRPr="00B91003">
        <w:rPr>
          <w:rFonts w:eastAsiaTheme="minorHAnsi" w:cs="Arial"/>
          <w:color w:val="000000"/>
          <w:szCs w:val="20"/>
        </w:rPr>
        <w:t>why</w:t>
      </w:r>
      <w:r w:rsidRPr="00B91003">
        <w:rPr>
          <w:rFonts w:cs="Arial"/>
          <w:color w:val="000000" w:themeColor="text1"/>
        </w:rPr>
        <w:t xml:space="preserve"> an LEA-wide or Schoolwide action is being provided to all students and </w:t>
      </w:r>
      <w:r w:rsidRPr="00B91003">
        <w:rPr>
          <w:rFonts w:cs="Arial"/>
          <w:color w:val="212121"/>
          <w:shd w:val="clear" w:color="auto" w:fill="FFFFFF"/>
        </w:rPr>
        <w:t>how the action is intended to improve outcomes for unduplicated student group(s) as compared to all students.</w:t>
      </w:r>
      <w:r w:rsidRPr="00B91003">
        <w:rPr>
          <w:rFonts w:cs="Arial"/>
          <w:color w:val="000000" w:themeColor="text1"/>
        </w:rPr>
        <w:t xml:space="preserve"> </w:t>
      </w:r>
    </w:p>
    <w:p w14:paraId="1A1BB92E" w14:textId="77777777" w:rsidR="008D1F05" w:rsidRPr="00B91003" w:rsidRDefault="008D1F05" w:rsidP="008D1F05">
      <w:pPr>
        <w:numPr>
          <w:ilvl w:val="0"/>
          <w:numId w:val="75"/>
        </w:numPr>
        <w:spacing w:after="240"/>
        <w:rPr>
          <w:rFonts w:eastAsia="Arial" w:cs="Arial"/>
          <w:b/>
        </w:rPr>
      </w:pPr>
      <w:r w:rsidRPr="00B91003">
        <w:rPr>
          <w:rFonts w:eastAsia="Arial" w:cs="Arial"/>
        </w:rPr>
        <w:t xml:space="preserve">Conclusory statements that a service will help achieve an expected outcome for the goal, without an explicit connection or further explanation as to how, are not sufficient. </w:t>
      </w:r>
    </w:p>
    <w:p w14:paraId="349BCE89" w14:textId="77777777" w:rsidR="008D1F05" w:rsidRPr="00B91003" w:rsidRDefault="008D1F05" w:rsidP="008D1F05">
      <w:pPr>
        <w:numPr>
          <w:ilvl w:val="0"/>
          <w:numId w:val="75"/>
        </w:numPr>
        <w:spacing w:after="240"/>
        <w:rPr>
          <w:rFonts w:eastAsia="Arial" w:cs="Arial"/>
          <w:b/>
        </w:rPr>
      </w:pPr>
      <w:r w:rsidRPr="00B91003">
        <w:rPr>
          <w:rFonts w:eastAsia="Arial" w:cs="Arial"/>
        </w:rPr>
        <w:t>Further, simply stating that an LEA has a high enrollment percentage of a specific student group or groups does not meet the increased or improved services standard because enrolling students is not the same as serving students.</w:t>
      </w:r>
    </w:p>
    <w:p w14:paraId="584F39C8" w14:textId="004AA14B" w:rsidR="008D1F05" w:rsidRPr="00B91003" w:rsidRDefault="008D1F05" w:rsidP="00826D83">
      <w:pPr>
        <w:pStyle w:val="Heading6"/>
        <w:rPr>
          <w:rFonts w:eastAsiaTheme="minorHAnsi"/>
          <w:b/>
          <w:bCs/>
        </w:rPr>
      </w:pPr>
      <w:r w:rsidRPr="00B91003">
        <w:rPr>
          <w:rFonts w:eastAsiaTheme="minorHAnsi"/>
          <w:b/>
          <w:bCs/>
        </w:rPr>
        <w:t>For School Districts Only</w:t>
      </w:r>
    </w:p>
    <w:p w14:paraId="72688997" w14:textId="77777777" w:rsidR="008D1F05" w:rsidRPr="00B91003" w:rsidRDefault="008D1F05" w:rsidP="008D1F05">
      <w:pPr>
        <w:spacing w:after="240"/>
        <w:rPr>
          <w:rFonts w:eastAsia="Arial" w:cs="Arial"/>
          <w:b/>
        </w:rPr>
      </w:pPr>
      <w:r w:rsidRPr="00B91003">
        <w:rPr>
          <w:rFonts w:eastAsia="Arial" w:cs="Arial"/>
        </w:rPr>
        <w:t xml:space="preserve">Actions provided on an </w:t>
      </w:r>
      <w:r w:rsidRPr="00B91003">
        <w:rPr>
          <w:rFonts w:eastAsia="Arial" w:cs="Arial"/>
          <w:b/>
        </w:rPr>
        <w:t>LEA-wide</w:t>
      </w:r>
      <w:r w:rsidRPr="00B91003">
        <w:rPr>
          <w:rFonts w:eastAsia="Arial" w:cs="Arial"/>
        </w:rPr>
        <w:t xml:space="preserve"> basis at </w:t>
      </w:r>
      <w:r w:rsidRPr="00B91003">
        <w:rPr>
          <w:rFonts w:eastAsia="Arial" w:cs="Arial"/>
          <w:b/>
        </w:rPr>
        <w:t>school districts with an unduplicated pupil percentage of less than 55 percent</w:t>
      </w:r>
      <w:r w:rsidRPr="00B91003">
        <w:rPr>
          <w:rFonts w:eastAsia="Arial" w:cs="Arial"/>
        </w:rPr>
        <w:t xml:space="preserve"> must also include a description of how the actions</w:t>
      </w:r>
      <w:r w:rsidRPr="00B91003">
        <w:rPr>
          <w:rFonts w:eastAsia="Arial" w:cs="Arial"/>
          <w:b/>
        </w:rPr>
        <w:t xml:space="preserve"> </w:t>
      </w:r>
      <w:r w:rsidRPr="00B91003">
        <w:rPr>
          <w:rFonts w:eastAsia="Arial" w:cs="Arial"/>
        </w:rPr>
        <w:t>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2F736130" w14:textId="77777777" w:rsidR="008D1F05" w:rsidRPr="00B91003" w:rsidRDefault="008D1F05" w:rsidP="008D1F05">
      <w:pPr>
        <w:spacing w:after="240"/>
      </w:pPr>
      <w:r w:rsidRPr="00B91003">
        <w:rPr>
          <w:rFonts w:eastAsia="Arial" w:cs="Arial"/>
        </w:rPr>
        <w:t xml:space="preserve">Actions provided on a </w:t>
      </w:r>
      <w:r w:rsidRPr="00B91003">
        <w:rPr>
          <w:rFonts w:eastAsia="Arial" w:cs="Arial"/>
          <w:b/>
        </w:rPr>
        <w:t>Schoolwide</w:t>
      </w:r>
      <w:r w:rsidRPr="00B91003">
        <w:rPr>
          <w:rFonts w:eastAsia="Arial" w:cs="Arial"/>
        </w:rPr>
        <w:t xml:space="preserve"> basis for </w:t>
      </w:r>
      <w:r w:rsidRPr="00B91003">
        <w:rPr>
          <w:rFonts w:eastAsia="Arial" w:cs="Arial"/>
          <w:b/>
        </w:rPr>
        <w:t>schools with less than 40 percent enrollment of unduplicated pupils</w:t>
      </w:r>
      <w:r w:rsidRPr="00B91003">
        <w:rPr>
          <w:rFonts w:eastAsia="Arial" w:cs="Arial"/>
        </w:rPr>
        <w:t xml:space="preserve"> must also include a description of how these actions 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786447AD" w14:textId="38FE68C1" w:rsidR="008D1F05" w:rsidRPr="00B91003" w:rsidRDefault="008D1F05" w:rsidP="00826D83">
      <w:pPr>
        <w:pStyle w:val="Heading5"/>
        <w:rPr>
          <w:b/>
          <w:bCs/>
          <w:sz w:val="28"/>
          <w:szCs w:val="28"/>
        </w:rPr>
      </w:pPr>
      <w:r w:rsidRPr="00B91003">
        <w:rPr>
          <w:b/>
          <w:bCs/>
          <w:sz w:val="28"/>
          <w:szCs w:val="28"/>
        </w:rPr>
        <w:lastRenderedPageBreak/>
        <w:t>Requirements and Instructions</w:t>
      </w:r>
    </w:p>
    <w:p w14:paraId="3A1E9E80" w14:textId="77777777" w:rsidR="008D1F05" w:rsidRPr="00B91003" w:rsidRDefault="008D1F05" w:rsidP="008D1F05">
      <w:pPr>
        <w:spacing w:after="240"/>
      </w:pPr>
      <w:r w:rsidRPr="00B91003">
        <w:t>Complete the tables as follows:</w:t>
      </w:r>
    </w:p>
    <w:p w14:paraId="43B368A5" w14:textId="77777777" w:rsidR="008D1F05" w:rsidRPr="00B91003" w:rsidRDefault="008D1F05" w:rsidP="008D1F05">
      <w:pPr>
        <w:shd w:val="clear" w:color="auto" w:fill="DEEAF6" w:themeFill="accent1" w:themeFillTint="33"/>
        <w:spacing w:after="240"/>
        <w:rPr>
          <w:rFonts w:eastAsia="Arial" w:cs="Arial"/>
          <w:bCs/>
          <w:iCs/>
        </w:rPr>
      </w:pPr>
      <w:r w:rsidRPr="00B91003">
        <w:rPr>
          <w:rFonts w:eastAsia="Arial" w:cs="Arial"/>
          <w:bCs/>
          <w:iCs/>
        </w:rPr>
        <w:t xml:space="preserve">Total </w:t>
      </w:r>
      <w:r w:rsidRPr="00B91003">
        <w:rPr>
          <w:bCs/>
          <w:iCs/>
        </w:rPr>
        <w:t>Projected LCFF Supplemental and/or Concentration Grants</w:t>
      </w:r>
      <w:r w:rsidRPr="00B91003" w:rsidDel="00F05118">
        <w:rPr>
          <w:rFonts w:eastAsia="Arial" w:cs="Arial"/>
          <w:bCs/>
          <w:iCs/>
        </w:rPr>
        <w:t xml:space="preserve"> </w:t>
      </w:r>
    </w:p>
    <w:p w14:paraId="54C25B1B" w14:textId="77777777" w:rsidR="008D1F05" w:rsidRPr="00B91003" w:rsidRDefault="008D1F05" w:rsidP="008D1F05">
      <w:pPr>
        <w:numPr>
          <w:ilvl w:val="0"/>
          <w:numId w:val="66"/>
        </w:numPr>
        <w:spacing w:after="240"/>
        <w:contextualSpacing/>
        <w:rPr>
          <w:rFonts w:eastAsia="Arial" w:cs="Arial"/>
        </w:rPr>
      </w:pPr>
      <w:r w:rsidRPr="00B91003">
        <w:rPr>
          <w:rFonts w:eastAsia="Arial" w:cs="Arial"/>
        </w:rPr>
        <w:t>Specify the amount of LCFF supplemental and concentration grant funds the LEA estimates it will receive in the coming year based on the number and concentration of foster youth, English learner, and low-income students. This amount includes the Additional 15 percent LCFF Concentration Grant.</w:t>
      </w:r>
    </w:p>
    <w:p w14:paraId="3F2DFA7E" w14:textId="77777777" w:rsidR="008D1F05" w:rsidRPr="00B91003" w:rsidRDefault="008D1F05" w:rsidP="008D1F05">
      <w:pPr>
        <w:shd w:val="clear" w:color="auto" w:fill="DEEAF6" w:themeFill="accent1" w:themeFillTint="33"/>
        <w:spacing w:after="240"/>
        <w:rPr>
          <w:rFonts w:eastAsia="Arial" w:cs="Arial"/>
          <w:bCs/>
          <w:iCs/>
        </w:rPr>
      </w:pPr>
      <w:r w:rsidRPr="00B91003">
        <w:rPr>
          <w:rFonts w:eastAsia="Arial" w:cs="Arial"/>
          <w:bCs/>
          <w:iCs/>
        </w:rPr>
        <w:t xml:space="preserve">Projected Additional 15 percent LCFF Concentration Grant </w:t>
      </w:r>
    </w:p>
    <w:p w14:paraId="61EF8BE3" w14:textId="77777777" w:rsidR="008D1F05" w:rsidRPr="00B91003" w:rsidRDefault="008D1F05" w:rsidP="008D1F05">
      <w:pPr>
        <w:numPr>
          <w:ilvl w:val="0"/>
          <w:numId w:val="66"/>
        </w:numPr>
        <w:spacing w:after="240"/>
        <w:contextualSpacing/>
        <w:rPr>
          <w:rFonts w:eastAsia="Arial" w:cs="Arial"/>
          <w:b/>
        </w:rPr>
      </w:pPr>
      <w:r w:rsidRPr="00B91003">
        <w:rPr>
          <w:rFonts w:eastAsia="Arial" w:cs="Arial"/>
        </w:rPr>
        <w:t xml:space="preserve">Specify the amount of additional LCFF concentration grant add-on funding, as described in </w:t>
      </w:r>
      <w:r w:rsidRPr="00B91003">
        <w:rPr>
          <w:rFonts w:eastAsia="Arial" w:cs="Arial"/>
          <w:i/>
        </w:rPr>
        <w:t>EC</w:t>
      </w:r>
      <w:r w:rsidRPr="00B91003">
        <w:rPr>
          <w:rFonts w:eastAsia="Arial" w:cs="Arial"/>
        </w:rPr>
        <w:t xml:space="preserve"> Section 42238.02, that the LEA estimates it will receive in the coming year.</w:t>
      </w:r>
    </w:p>
    <w:p w14:paraId="3DD674AF" w14:textId="77777777" w:rsidR="008D1F05" w:rsidRPr="00B91003" w:rsidRDefault="008D1F05" w:rsidP="008D1F05">
      <w:pPr>
        <w:shd w:val="clear" w:color="auto" w:fill="DEEAF6" w:themeFill="accent1" w:themeFillTint="33"/>
        <w:spacing w:after="240"/>
        <w:rPr>
          <w:rFonts w:eastAsia="Arial" w:cs="Arial"/>
          <w:bCs/>
          <w:iCs/>
        </w:rPr>
      </w:pPr>
      <w:bookmarkStart w:id="152" w:name="_Hlk85443152"/>
      <w:r w:rsidRPr="00B91003">
        <w:rPr>
          <w:rFonts w:eastAsia="Arial" w:cs="Arial"/>
          <w:bCs/>
          <w:iCs/>
        </w:rPr>
        <w:t xml:space="preserve">Projected Percentage to Increase or Improve Services for the Coming School Year </w:t>
      </w:r>
      <w:bookmarkEnd w:id="152"/>
    </w:p>
    <w:p w14:paraId="674722A8" w14:textId="77777777" w:rsidR="008D1F05" w:rsidRPr="00B91003" w:rsidRDefault="008D1F05" w:rsidP="008D1F05">
      <w:pPr>
        <w:numPr>
          <w:ilvl w:val="0"/>
          <w:numId w:val="66"/>
        </w:numPr>
        <w:spacing w:after="240"/>
        <w:contextualSpacing/>
        <w:rPr>
          <w:rFonts w:eastAsia="Arial" w:cs="Arial"/>
        </w:rPr>
      </w:pPr>
      <w:r w:rsidRPr="00B91003">
        <w:rPr>
          <w:rFonts w:eastAsia="Arial" w:cs="Arial"/>
        </w:rPr>
        <w:t xml:space="preserve">Specify the estimated percentage </w:t>
      </w:r>
      <w:bookmarkStart w:id="153" w:name="_Hlk70597039"/>
      <w:bookmarkStart w:id="154" w:name="_Hlk70597054"/>
      <w:r w:rsidRPr="00B91003">
        <w:rPr>
          <w:rFonts w:eastAsia="Arial" w:cs="Arial"/>
        </w:rPr>
        <w:t>by which services for unduplicated pupils must be increased or improved</w:t>
      </w:r>
      <w:bookmarkEnd w:id="153"/>
      <w:r w:rsidRPr="00B91003">
        <w:rPr>
          <w:rFonts w:eastAsia="Arial" w:cs="Arial"/>
        </w:rPr>
        <w:t xml:space="preserve"> as compared to the services provided to all students </w:t>
      </w:r>
      <w:bookmarkEnd w:id="154"/>
      <w:r w:rsidRPr="00B91003">
        <w:rPr>
          <w:rFonts w:eastAsia="Arial" w:cs="Arial"/>
        </w:rPr>
        <w:t xml:space="preserve">in the LCAP year as calculated pursuant to 5 </w:t>
      </w:r>
      <w:r w:rsidRPr="00B91003">
        <w:rPr>
          <w:rFonts w:eastAsia="Arial" w:cs="Arial"/>
          <w:i/>
        </w:rPr>
        <w:t>CCR</w:t>
      </w:r>
      <w:r w:rsidRPr="00B91003">
        <w:rPr>
          <w:rFonts w:eastAsia="Arial" w:cs="Arial"/>
        </w:rPr>
        <w:t xml:space="preserve"> Section 15496(a)(7).</w:t>
      </w:r>
    </w:p>
    <w:p w14:paraId="2F097301" w14:textId="77777777" w:rsidR="008D1F05" w:rsidRPr="00B91003" w:rsidRDefault="008D1F05" w:rsidP="008D1F05">
      <w:pPr>
        <w:shd w:val="clear" w:color="auto" w:fill="DEEAF6" w:themeFill="accent1" w:themeFillTint="33"/>
        <w:spacing w:after="240"/>
        <w:rPr>
          <w:bCs/>
          <w:iCs/>
        </w:rPr>
      </w:pPr>
      <w:bookmarkStart w:id="155" w:name="_Hlk86732719"/>
      <w:r w:rsidRPr="00B91003">
        <w:rPr>
          <w:rFonts w:cstheme="minorHAnsi"/>
          <w:bCs/>
          <w:iCs/>
          <w:shd w:val="clear" w:color="auto" w:fill="DEEAF6" w:themeFill="accent1" w:themeFillTint="33"/>
        </w:rPr>
        <w:t>LCFF Carryover — Percentage</w:t>
      </w:r>
      <w:r w:rsidRPr="00B91003">
        <w:rPr>
          <w:bCs/>
          <w:iCs/>
          <w:shd w:val="clear" w:color="auto" w:fill="DEEAF6" w:themeFill="accent1" w:themeFillTint="33"/>
        </w:rPr>
        <w:t xml:space="preserve"> </w:t>
      </w:r>
    </w:p>
    <w:p w14:paraId="188DBD64" w14:textId="77777777" w:rsidR="008D1F05" w:rsidRPr="00B91003" w:rsidRDefault="008D1F05" w:rsidP="008D1F05">
      <w:pPr>
        <w:numPr>
          <w:ilvl w:val="0"/>
          <w:numId w:val="66"/>
        </w:numPr>
        <w:spacing w:after="240"/>
        <w:contextualSpacing/>
      </w:pPr>
      <w:r w:rsidRPr="00B91003">
        <w:t xml:space="preserve">Specify the LCFF Carryover — Percentage </w:t>
      </w:r>
      <w:r w:rsidRPr="00B91003">
        <w:rPr>
          <w:rFonts w:eastAsia="Arial" w:cs="Arial"/>
        </w:rPr>
        <w:t>identified in the LCFF Carryover Table.</w:t>
      </w:r>
      <w:r w:rsidRPr="00B91003">
        <w:t xml:space="preserve"> If a carryover percentage is not </w:t>
      </w:r>
      <w:r w:rsidRPr="00B91003">
        <w:rPr>
          <w:rFonts w:eastAsia="Arial" w:cs="Arial"/>
        </w:rPr>
        <w:t>identified in the LCFF Carryover Table,</w:t>
      </w:r>
      <w:r w:rsidRPr="00B91003">
        <w:t xml:space="preserve"> specify a percentage of zero (0.00%).</w:t>
      </w:r>
      <w:bookmarkEnd w:id="155"/>
    </w:p>
    <w:p w14:paraId="10A75882" w14:textId="77777777" w:rsidR="008D1F05" w:rsidRPr="00B91003" w:rsidRDefault="008D1F05" w:rsidP="008D1F05">
      <w:pPr>
        <w:shd w:val="clear" w:color="auto" w:fill="DEEAF6" w:themeFill="accent1" w:themeFillTint="33"/>
        <w:spacing w:after="240"/>
        <w:rPr>
          <w:bCs/>
          <w:iCs/>
        </w:rPr>
      </w:pPr>
      <w:r w:rsidRPr="00B91003">
        <w:rPr>
          <w:rFonts w:cstheme="minorHAnsi"/>
          <w:bCs/>
          <w:iCs/>
        </w:rPr>
        <w:t>LCFF Carryover — Dollar</w:t>
      </w:r>
      <w:r w:rsidRPr="00B91003">
        <w:rPr>
          <w:bCs/>
          <w:iCs/>
        </w:rPr>
        <w:t xml:space="preserve"> </w:t>
      </w:r>
    </w:p>
    <w:p w14:paraId="7EFB2906" w14:textId="77777777" w:rsidR="008D1F05" w:rsidRPr="00B91003" w:rsidRDefault="008D1F05" w:rsidP="008D1F05">
      <w:pPr>
        <w:numPr>
          <w:ilvl w:val="0"/>
          <w:numId w:val="66"/>
        </w:numPr>
        <w:spacing w:after="240"/>
        <w:contextualSpacing/>
      </w:pPr>
      <w:r w:rsidRPr="00B91003">
        <w:t xml:space="preserve">Specify the LCFF Carryover — Dollar amount </w:t>
      </w:r>
      <w:r w:rsidRPr="00B91003">
        <w:rPr>
          <w:rFonts w:eastAsia="Arial" w:cs="Arial"/>
        </w:rPr>
        <w:t>identified in the LCFF Carryover Table.</w:t>
      </w:r>
      <w:r w:rsidRPr="00B91003">
        <w:t xml:space="preserve"> If a carryover amount is not </w:t>
      </w:r>
      <w:r w:rsidRPr="00B91003">
        <w:rPr>
          <w:rFonts w:eastAsia="Arial" w:cs="Arial"/>
        </w:rPr>
        <w:t>identified in the LCFF Carryover Table,</w:t>
      </w:r>
      <w:r w:rsidRPr="00B91003">
        <w:t xml:space="preserve"> specify an amount of zero ($0).</w:t>
      </w:r>
    </w:p>
    <w:p w14:paraId="0461B50F" w14:textId="77777777" w:rsidR="008D1F05" w:rsidRPr="00B91003" w:rsidRDefault="008D1F05" w:rsidP="008D1F05">
      <w:pPr>
        <w:shd w:val="clear" w:color="auto" w:fill="DEEAF6" w:themeFill="accent1" w:themeFillTint="33"/>
        <w:spacing w:after="240"/>
        <w:rPr>
          <w:rFonts w:eastAsia="Arial" w:cs="Arial"/>
          <w:bCs/>
          <w:iCs/>
        </w:rPr>
      </w:pPr>
      <w:bookmarkStart w:id="156" w:name="_Hlk90625354"/>
      <w:r w:rsidRPr="00B91003">
        <w:rPr>
          <w:rFonts w:eastAsia="Arial" w:cs="Arial"/>
          <w:bCs/>
          <w:iCs/>
        </w:rPr>
        <w:t xml:space="preserve">Total Percentage to Increase or Improve Services for the Coming School Year </w:t>
      </w:r>
    </w:p>
    <w:p w14:paraId="336BA6E3" w14:textId="77777777" w:rsidR="008D1F05" w:rsidRPr="00B91003" w:rsidRDefault="008D1F05" w:rsidP="008D1F05">
      <w:pPr>
        <w:numPr>
          <w:ilvl w:val="0"/>
          <w:numId w:val="66"/>
        </w:numPr>
        <w:spacing w:after="240"/>
        <w:contextualSpacing/>
        <w:rPr>
          <w:rFonts w:eastAsia="Arial" w:cs="Arial"/>
        </w:rPr>
      </w:pPr>
      <w:r w:rsidRPr="00B91003">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B91003">
        <w:rPr>
          <w:rFonts w:eastAsia="Arial" w:cs="Arial"/>
          <w:i/>
        </w:rPr>
        <w:t>CCR</w:t>
      </w:r>
      <w:r w:rsidRPr="00B91003">
        <w:rPr>
          <w:rFonts w:eastAsia="Arial" w:cs="Arial"/>
        </w:rPr>
        <w:t xml:space="preserve"> Section 15496(a)(7)</w:t>
      </w:r>
      <w:r w:rsidRPr="00B91003">
        <w:rPr>
          <w:rFonts w:eastAsiaTheme="minorHAnsi" w:cs="Arial"/>
          <w:color w:val="000000"/>
          <w:szCs w:val="20"/>
        </w:rPr>
        <w:t>.</w:t>
      </w:r>
      <w:bookmarkEnd w:id="156"/>
    </w:p>
    <w:p w14:paraId="43EE3346" w14:textId="77777777" w:rsidR="008D1F05" w:rsidRPr="00B91003" w:rsidRDefault="008D1F05" w:rsidP="008D1F05">
      <w:pPr>
        <w:spacing w:after="240"/>
        <w:rPr>
          <w:rFonts w:eastAsia="Arial" w:cs="Arial"/>
          <w:b/>
          <w:i/>
        </w:rPr>
      </w:pPr>
      <w:r w:rsidRPr="00B91003">
        <w:rPr>
          <w:rFonts w:eastAsia="Arial" w:cs="Arial"/>
          <w:b/>
          <w:i/>
        </w:rPr>
        <w:t>Required Descriptions:</w:t>
      </w:r>
    </w:p>
    <w:p w14:paraId="2431D1FC" w14:textId="77777777" w:rsidR="008D1F05" w:rsidRPr="00B91003" w:rsidRDefault="008D1F05" w:rsidP="008D1F05">
      <w:pPr>
        <w:shd w:val="clear" w:color="auto" w:fill="DEEAF6" w:themeFill="accent1" w:themeFillTint="33"/>
        <w:spacing w:before="60" w:after="120"/>
        <w:rPr>
          <w:rFonts w:eastAsiaTheme="minorHAnsi" w:cs="Arial"/>
          <w:b/>
          <w:color w:val="000000"/>
          <w:szCs w:val="20"/>
        </w:rPr>
      </w:pPr>
      <w:bookmarkStart w:id="157" w:name="_Hlk147915467"/>
      <w:r w:rsidRPr="00B91003">
        <w:rPr>
          <w:rFonts w:eastAsiaTheme="minorHAnsi" w:cs="Arial"/>
          <w:b/>
          <w:color w:val="000000"/>
          <w:szCs w:val="20"/>
        </w:rPr>
        <w:t>LEA-wide and Schoolwide Actions</w:t>
      </w:r>
    </w:p>
    <w:bookmarkEnd w:id="157"/>
    <w:p w14:paraId="265163F3" w14:textId="77777777" w:rsidR="008D1F05" w:rsidRPr="00B91003" w:rsidRDefault="008D1F05" w:rsidP="008D1F05">
      <w:pPr>
        <w:shd w:val="clear" w:color="auto" w:fill="DEEAF6" w:themeFill="accent1" w:themeFillTint="33"/>
        <w:spacing w:before="60" w:after="120"/>
        <w:rPr>
          <w:rFonts w:eastAsiaTheme="minorHAnsi" w:cs="Arial"/>
          <w:color w:val="000000"/>
          <w:szCs w:val="20"/>
        </w:rPr>
      </w:pPr>
      <w:r w:rsidRPr="00B91003">
        <w:rPr>
          <w:rFonts w:eastAsia="Arial" w:cs="Arial"/>
          <w:bCs/>
        </w:rPr>
        <w:lastRenderedPageBreak/>
        <w:t xml:space="preserve">For each action being provided to an entire LEA or school, provide an explanation of (1) </w:t>
      </w:r>
      <w:r w:rsidRPr="00B91003">
        <w:rPr>
          <w:rFonts w:eastAsia="Arial" w:cs="Arial"/>
          <w:color w:val="000000" w:themeColor="text1"/>
        </w:rPr>
        <w:t>the unique identified need(s) of the unduplicated student group(s) for whom the action is principally directed</w:t>
      </w:r>
      <w:r w:rsidRPr="00B91003">
        <w:rPr>
          <w:rFonts w:eastAsiaTheme="minorHAnsi" w:cs="Arial"/>
          <w:color w:val="000000"/>
          <w:szCs w:val="20"/>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why it is being provided on an LEA or schoolwide basis, and (3) </w:t>
      </w:r>
      <w:r w:rsidRPr="00B91003">
        <w:rPr>
          <w:rFonts w:cs="Arial"/>
          <w:color w:val="000000" w:themeColor="text1"/>
        </w:rPr>
        <w:t>the metric(s) used to measure the effectiveness of the action in improving outcomes for the unduplicated student group(s).</w:t>
      </w:r>
    </w:p>
    <w:p w14:paraId="1B742BFC" w14:textId="77777777" w:rsidR="008D1F05" w:rsidRPr="00B91003" w:rsidRDefault="008D1F05" w:rsidP="008D1F05">
      <w:pPr>
        <w:spacing w:after="240"/>
      </w:pPr>
      <w:r w:rsidRPr="00B91003">
        <w:t>If the LEA has provided this required description in the Action Descriptions, state as such within the table.</w:t>
      </w:r>
    </w:p>
    <w:p w14:paraId="52C819B1" w14:textId="77777777" w:rsidR="008D1F05" w:rsidRPr="00B91003" w:rsidRDefault="008D1F05" w:rsidP="008D1F05">
      <w:pPr>
        <w:keepNext/>
        <w:spacing w:after="240"/>
        <w:rPr>
          <w:rFonts w:eastAsia="Arial" w:cs="Arial"/>
        </w:rPr>
      </w:pPr>
      <w:r w:rsidRPr="00B91003">
        <w:rPr>
          <w:rFonts w:eastAsia="Arial" w:cs="Arial"/>
        </w:rPr>
        <w:t>Complete the table as follows:</w:t>
      </w:r>
    </w:p>
    <w:p w14:paraId="618E8F83" w14:textId="77777777" w:rsidR="008D1F05" w:rsidRPr="00B91003" w:rsidRDefault="008D1F05" w:rsidP="008D1F05">
      <w:pPr>
        <w:shd w:val="clear" w:color="auto" w:fill="DEEAF6" w:themeFill="accent1" w:themeFillTint="33"/>
        <w:rPr>
          <w:rFonts w:eastAsia="Arial"/>
          <w:b/>
          <w:bCs/>
        </w:rPr>
      </w:pPr>
      <w:r w:rsidRPr="00B91003">
        <w:rPr>
          <w:rFonts w:eastAsia="Arial"/>
          <w:b/>
          <w:bCs/>
        </w:rPr>
        <w:t>Identified Need(s)</w:t>
      </w:r>
    </w:p>
    <w:p w14:paraId="35248A3A" w14:textId="77777777" w:rsidR="008D1F05" w:rsidRPr="00B91003" w:rsidRDefault="008D1F05" w:rsidP="008D1F05">
      <w:pPr>
        <w:shd w:val="clear" w:color="auto" w:fill="FFFFFF"/>
        <w:spacing w:before="240" w:after="240"/>
        <w:rPr>
          <w:rFonts w:eastAsia="Arial" w:cs="Arial"/>
          <w:color w:val="000000" w:themeColor="text1"/>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identified need(s) of the LEA’s unduplicated student group(s) for whom the action is principally directed. </w:t>
      </w:r>
    </w:p>
    <w:p w14:paraId="55D7B3A7" w14:textId="77777777" w:rsidR="008D1F05" w:rsidRPr="00B91003" w:rsidRDefault="008D1F05" w:rsidP="008D1F05">
      <w:pPr>
        <w:shd w:val="clear" w:color="auto" w:fill="FFFFFF"/>
        <w:spacing w:after="240"/>
        <w:rPr>
          <w:rFonts w:eastAsia="Arial" w:cs="Arial"/>
          <w:color w:val="000000" w:themeColor="text1"/>
        </w:rPr>
      </w:pPr>
      <w:r w:rsidRPr="00B91003">
        <w:rPr>
          <w:rFonts w:eastAsia="Arial" w:cs="Arial"/>
        </w:rPr>
        <w:t>An LEA demonstrates how an action is principally directed towards an unduplicated student group(s) when the LEA explains the need(s), condition(s), or circumstance(s) of the unduplicated student group(s) identified through a needs assessment and how the action addresses them.</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4F13ECAD" w14:textId="77777777" w:rsidR="008D1F05" w:rsidRPr="00B91003" w:rsidRDefault="008D1F05" w:rsidP="008D1F05">
      <w:pPr>
        <w:shd w:val="clear" w:color="auto" w:fill="DEEAF6" w:themeFill="accent1" w:themeFillTint="33"/>
        <w:spacing w:after="240"/>
        <w:rPr>
          <w:rFonts w:eastAsia="Arial" w:cs="Arial"/>
          <w:color w:val="000000"/>
        </w:rPr>
      </w:pPr>
      <w:r w:rsidRPr="00B91003">
        <w:rPr>
          <w:rFonts w:eastAsia="Arial" w:cs="Arial"/>
          <w:b/>
          <w:color w:val="000000"/>
        </w:rPr>
        <w:t>How the Action(s) are Designed to Address Need(s) and Why it is Provided on an LEA-wide or Schoolwide Basis</w:t>
      </w:r>
    </w:p>
    <w:p w14:paraId="4A6B8EF9" w14:textId="77777777" w:rsidR="008D1F05" w:rsidRPr="00B91003" w:rsidRDefault="008D1F05" w:rsidP="008D1F05">
      <w:pPr>
        <w:pBdr>
          <w:top w:val="nil"/>
          <w:left w:val="nil"/>
          <w:bottom w:val="nil"/>
          <w:right w:val="nil"/>
          <w:between w:val="nil"/>
        </w:pBdr>
        <w:spacing w:after="240"/>
        <w:rPr>
          <w:rFonts w:eastAsia="Arial" w:cs="Arial"/>
        </w:rPr>
      </w:pPr>
      <w:r w:rsidRPr="00B91003">
        <w:rPr>
          <w:rFonts w:eastAsia="Arial" w:cs="Arial"/>
        </w:rPr>
        <w:t>Provide an explanation of how the action as designed will address the unique identified need(s) of the LEA’s unduplicated student group(s) for whom the action is principally directed and the rationale for why the action is being provided on an LEA-wide or schoolwide basis.</w:t>
      </w:r>
    </w:p>
    <w:p w14:paraId="1B58D667" w14:textId="77777777" w:rsidR="008D1F05" w:rsidRPr="00B91003" w:rsidRDefault="008D1F05" w:rsidP="008D1F05">
      <w:pPr>
        <w:numPr>
          <w:ilvl w:val="0"/>
          <w:numId w:val="66"/>
        </w:numPr>
        <w:spacing w:after="240"/>
        <w:rPr>
          <w:rFonts w:eastAsia="Arial"/>
        </w:rPr>
      </w:pPr>
      <w:r w:rsidRPr="00B91003">
        <w:rPr>
          <w:shd w:val="clear" w:color="auto" w:fill="FFFFFF"/>
        </w:rPr>
        <w:t xml:space="preserve">As stated above, </w:t>
      </w:r>
      <w:r w:rsidRPr="00B91003">
        <w:rPr>
          <w:rFonts w:eastAsia="Arial"/>
        </w:rPr>
        <w:t xml:space="preserve">conclusory statements that a service will help achieve an expected outcome for the goal, without an explicit connection or further explanation as to how, are not sufficient. </w:t>
      </w:r>
    </w:p>
    <w:p w14:paraId="3A25EF21" w14:textId="77777777" w:rsidR="008D1F05" w:rsidRPr="00B91003" w:rsidRDefault="008D1F05" w:rsidP="008D1F05">
      <w:pPr>
        <w:numPr>
          <w:ilvl w:val="0"/>
          <w:numId w:val="66"/>
        </w:numPr>
        <w:pBdr>
          <w:top w:val="nil"/>
          <w:left w:val="nil"/>
          <w:bottom w:val="nil"/>
          <w:right w:val="nil"/>
          <w:between w:val="nil"/>
        </w:pBdr>
        <w:spacing w:after="240"/>
        <w:rPr>
          <w:rFonts w:eastAsia="Arial" w:cs="Arial"/>
        </w:rPr>
      </w:pPr>
      <w:r w:rsidRPr="00B91003">
        <w:rPr>
          <w:rFonts w:eastAsia="Arial"/>
        </w:rPr>
        <w:t>Further, simply stating that an LEA has a high enrollment percentage of a specific student group or groups does not meet the increased or improved services standard because enrolling students is not the same as serving students.</w:t>
      </w:r>
    </w:p>
    <w:p w14:paraId="5C53AA4A" w14:textId="77777777" w:rsidR="008D1F05" w:rsidRPr="00B91003" w:rsidRDefault="008D1F05" w:rsidP="008D1F05">
      <w:pPr>
        <w:shd w:val="clear" w:color="auto" w:fill="DEEAF6" w:themeFill="accent1" w:themeFillTint="33"/>
        <w:spacing w:after="240"/>
        <w:rPr>
          <w:rFonts w:eastAsia="Arial" w:cs="Arial"/>
        </w:rPr>
      </w:pPr>
      <w:bookmarkStart w:id="158" w:name="_Hlk150761349"/>
      <w:r w:rsidRPr="00B91003">
        <w:rPr>
          <w:rFonts w:eastAsia="Arial" w:cs="Arial"/>
          <w:b/>
        </w:rPr>
        <w:t>Metric(s) to Monitor Effectiveness</w:t>
      </w:r>
    </w:p>
    <w:bookmarkEnd w:id="158"/>
    <w:p w14:paraId="10B8C8E7" w14:textId="77777777" w:rsidR="008D1F05" w:rsidRPr="00B91003" w:rsidRDefault="008D1F05" w:rsidP="008D1F05">
      <w:pPr>
        <w:spacing w:after="240"/>
      </w:pPr>
      <w:r w:rsidRPr="00B91003">
        <w:t>Identify the metric(s) being used to measure the progress and effectiveness of the action(s).</w:t>
      </w:r>
    </w:p>
    <w:p w14:paraId="1C000E9A" w14:textId="77777777" w:rsidR="008D1F05" w:rsidRPr="00B91003" w:rsidRDefault="008D1F05" w:rsidP="008D1F05">
      <w:pPr>
        <w:spacing w:before="240" w:after="240"/>
        <w:rPr>
          <w:rFonts w:eastAsia="Arial"/>
        </w:rPr>
      </w:pPr>
      <w:r w:rsidRPr="00B91003">
        <w:rPr>
          <w:rFonts w:eastAsia="Arial" w:cs="Arial"/>
          <w:b/>
        </w:rPr>
        <w:t>Note for COEs and Charter Schools</w:t>
      </w:r>
      <w:r w:rsidRPr="00B91003">
        <w:rPr>
          <w:rFonts w:eastAsia="Arial" w:cs="Arial"/>
        </w:rPr>
        <w:t>: In the case of COEs and charter schools, schoolwide and LEA-wide are considered to be synonymous.</w:t>
      </w:r>
    </w:p>
    <w:p w14:paraId="493CE4C4" w14:textId="77777777" w:rsidR="008D1F05" w:rsidRPr="00B91003" w:rsidRDefault="008D1F05" w:rsidP="008D1F05">
      <w:pPr>
        <w:shd w:val="clear" w:color="auto" w:fill="DEEAF6" w:themeFill="accent1" w:themeFillTint="33"/>
        <w:spacing w:after="240"/>
        <w:rPr>
          <w:rFonts w:eastAsia="Arial" w:cs="Arial"/>
          <w:b/>
          <w:bCs/>
        </w:rPr>
      </w:pPr>
      <w:bookmarkStart w:id="159" w:name="_Hlk145667480"/>
      <w:r w:rsidRPr="00B91003">
        <w:rPr>
          <w:rFonts w:eastAsia="Arial" w:cs="Arial"/>
          <w:b/>
          <w:bCs/>
        </w:rPr>
        <w:t>Limited Actions</w:t>
      </w:r>
    </w:p>
    <w:p w14:paraId="4020FD3C" w14:textId="77777777" w:rsidR="008D1F05" w:rsidRPr="00B91003" w:rsidRDefault="008D1F05" w:rsidP="008D1F05">
      <w:pPr>
        <w:shd w:val="clear" w:color="auto" w:fill="DEEAF6" w:themeFill="accent1" w:themeFillTint="33"/>
        <w:spacing w:after="240"/>
        <w:rPr>
          <w:rFonts w:eastAsia="Arial" w:cs="Arial"/>
        </w:rPr>
      </w:pPr>
      <w:r w:rsidRPr="00B91003">
        <w:rPr>
          <w:rFonts w:eastAsiaTheme="minorHAnsi" w:cs="Arial"/>
          <w:color w:val="000000"/>
          <w:szCs w:val="20"/>
        </w:rPr>
        <w:lastRenderedPageBreak/>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 xml:space="preserve">how the effectiveness of the action in improving outcomes for the unduplicated student group(s) will be measured. </w:t>
      </w:r>
    </w:p>
    <w:bookmarkEnd w:id="159"/>
    <w:p w14:paraId="4C9FABF5" w14:textId="77777777" w:rsidR="008D1F05" w:rsidRPr="00B91003" w:rsidRDefault="008D1F05" w:rsidP="008D1F05">
      <w:pPr>
        <w:spacing w:after="240"/>
      </w:pPr>
      <w:r w:rsidRPr="00B91003">
        <w:t>If the LEA has provided the required descriptions in the Action Descriptions, state as such.</w:t>
      </w:r>
    </w:p>
    <w:p w14:paraId="2494A295" w14:textId="77777777" w:rsidR="008D1F05" w:rsidRPr="00B91003" w:rsidRDefault="008D1F05" w:rsidP="008D1F05">
      <w:pPr>
        <w:spacing w:after="240"/>
        <w:rPr>
          <w:rFonts w:eastAsia="Arial" w:cs="Arial"/>
        </w:rPr>
      </w:pPr>
      <w:r w:rsidRPr="00B91003">
        <w:rPr>
          <w:rFonts w:eastAsia="Arial" w:cs="Arial"/>
        </w:rPr>
        <w:t>Complete the table as follows:</w:t>
      </w:r>
    </w:p>
    <w:p w14:paraId="752DFA07" w14:textId="77777777" w:rsidR="008D1F05" w:rsidRPr="00B91003" w:rsidRDefault="008D1F05" w:rsidP="008D1F05">
      <w:pPr>
        <w:shd w:val="clear" w:color="auto" w:fill="DEEAF6" w:themeFill="accent1" w:themeFillTint="33"/>
        <w:rPr>
          <w:rFonts w:eastAsia="Arial" w:cs="Arial"/>
          <w:b/>
          <w:bCs/>
        </w:rPr>
      </w:pPr>
      <w:r w:rsidRPr="00B91003">
        <w:rPr>
          <w:rFonts w:eastAsia="Arial" w:cs="Arial"/>
          <w:b/>
          <w:bCs/>
        </w:rPr>
        <w:t>Identified Need(s)</w:t>
      </w:r>
    </w:p>
    <w:p w14:paraId="7FDDDED1" w14:textId="77777777" w:rsidR="008D1F05" w:rsidRPr="00B91003" w:rsidRDefault="008D1F05" w:rsidP="008D1F05">
      <w:pPr>
        <w:shd w:val="clear" w:color="auto" w:fill="FFFFFF"/>
        <w:spacing w:before="240" w:after="240"/>
        <w:rPr>
          <w:rFonts w:eastAsia="Arial" w:cs="Arial"/>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need(s) of the unduplicated student group(s) being served </w:t>
      </w:r>
      <w:r w:rsidRPr="00B91003">
        <w:rPr>
          <w:rFonts w:eastAsia="Arial" w:cs="Arial"/>
        </w:rPr>
        <w:t>identified through the LEA’s needs assessment</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7DB9F6ED" w14:textId="77777777" w:rsidR="008D1F05" w:rsidRPr="00B91003" w:rsidRDefault="008D1F05" w:rsidP="008D1F05">
      <w:pPr>
        <w:shd w:val="clear" w:color="auto" w:fill="DEEAF6" w:themeFill="accent1" w:themeFillTint="33"/>
        <w:spacing w:after="240"/>
        <w:rPr>
          <w:rFonts w:eastAsia="Arial" w:cs="Arial"/>
          <w:b/>
          <w:color w:val="000000"/>
        </w:rPr>
      </w:pPr>
      <w:r w:rsidRPr="00B91003">
        <w:rPr>
          <w:rFonts w:eastAsia="Arial" w:cs="Arial"/>
          <w:b/>
          <w:color w:val="000000"/>
        </w:rPr>
        <w:t>How the Action(s) are Designed to Address Need(s)</w:t>
      </w:r>
    </w:p>
    <w:p w14:paraId="6242DDCD" w14:textId="77777777" w:rsidR="008D1F05" w:rsidRPr="00B91003" w:rsidRDefault="008D1F05" w:rsidP="008D1F05">
      <w:pPr>
        <w:pBdr>
          <w:top w:val="nil"/>
          <w:left w:val="nil"/>
          <w:bottom w:val="nil"/>
          <w:right w:val="nil"/>
          <w:between w:val="nil"/>
        </w:pBdr>
        <w:spacing w:after="240"/>
        <w:rPr>
          <w:rFonts w:eastAsia="Arial" w:cs="Arial"/>
        </w:rPr>
      </w:pPr>
      <w:r w:rsidRPr="00B91003">
        <w:rPr>
          <w:rFonts w:eastAsia="Arial" w:cs="Arial"/>
        </w:rPr>
        <w:t>Provide an explanation of how the action is designed to address the unique identified need(s) of the unduplicated student group(s) being served.</w:t>
      </w:r>
    </w:p>
    <w:p w14:paraId="3A43FD7B" w14:textId="77777777" w:rsidR="008D1F05" w:rsidRPr="00B91003" w:rsidRDefault="008D1F05" w:rsidP="008D1F05">
      <w:pPr>
        <w:shd w:val="clear" w:color="auto" w:fill="DEEAF6" w:themeFill="accent1" w:themeFillTint="33"/>
        <w:spacing w:after="240"/>
        <w:rPr>
          <w:rFonts w:eastAsia="Arial" w:cs="Arial"/>
        </w:rPr>
      </w:pPr>
      <w:r w:rsidRPr="00B91003">
        <w:rPr>
          <w:rFonts w:eastAsia="Arial" w:cs="Arial"/>
          <w:b/>
        </w:rPr>
        <w:t>Metric(s) to Monitor Effectiveness</w:t>
      </w:r>
    </w:p>
    <w:p w14:paraId="5D6022C3" w14:textId="77777777" w:rsidR="008D1F05" w:rsidRPr="00B91003" w:rsidRDefault="008D1F05" w:rsidP="008D1F05">
      <w:pPr>
        <w:spacing w:after="240"/>
        <w:rPr>
          <w:b/>
        </w:rPr>
      </w:pPr>
      <w:r w:rsidRPr="00B91003">
        <w:t>Identify the metric(s) being used to measure the progress and effectiveness of the action(s).</w:t>
      </w:r>
    </w:p>
    <w:p w14:paraId="4C226CD4" w14:textId="77777777" w:rsidR="008D1F05" w:rsidRPr="00B91003" w:rsidRDefault="008D1F05" w:rsidP="008D1F05">
      <w:pPr>
        <w:shd w:val="clear" w:color="auto" w:fill="DEEAF6" w:themeFill="accent1" w:themeFillTint="33"/>
        <w:spacing w:after="240"/>
        <w:rPr>
          <w:rFonts w:eastAsia="Arial" w:cs="Arial"/>
          <w:bCs/>
        </w:rPr>
      </w:pPr>
      <w:r w:rsidRPr="00B91003">
        <w:rPr>
          <w:rFonts w:eastAsia="Calibri" w:cs="Arial"/>
          <w:bCs/>
          <w:color w:val="000000" w:themeColor="text1"/>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5FB5E09F" w14:textId="77777777" w:rsidR="008D1F05" w:rsidRPr="00B91003" w:rsidRDefault="008D1F05" w:rsidP="008D1F05">
      <w:pPr>
        <w:numPr>
          <w:ilvl w:val="0"/>
          <w:numId w:val="37"/>
        </w:numPr>
        <w:spacing w:after="240"/>
        <w:rPr>
          <w:rFonts w:eastAsia="Calibri" w:cs="Arial"/>
          <w:color w:val="000000"/>
        </w:rPr>
      </w:pPr>
      <w:r w:rsidRPr="00B91003">
        <w:rPr>
          <w:rFonts w:eastAsia="Calibri" w:cs="Arial"/>
          <w:color w:val="000000"/>
        </w:rPr>
        <w:t xml:space="preserve">For each action with an identified </w:t>
      </w:r>
      <w:r w:rsidRPr="00B91003">
        <w:rPr>
          <w:rFonts w:eastAsia="Arial" w:cs="Arial"/>
        </w:rPr>
        <w:t>Planned Percentage of Improved Services, identify the goal and action number and describe the methodology that was used.</w:t>
      </w:r>
    </w:p>
    <w:p w14:paraId="5F772B45" w14:textId="77777777" w:rsidR="008D1F05" w:rsidRPr="00B91003" w:rsidRDefault="008D1F05" w:rsidP="008D1F05">
      <w:pPr>
        <w:numPr>
          <w:ilvl w:val="0"/>
          <w:numId w:val="37"/>
        </w:numPr>
        <w:spacing w:after="240" w:line="259" w:lineRule="auto"/>
        <w:rPr>
          <w:rFonts w:eastAsia="Calibri" w:cs="Arial"/>
          <w:color w:val="000000"/>
        </w:rPr>
      </w:pPr>
      <w:r w:rsidRPr="00B91003">
        <w:rPr>
          <w:rFonts w:eastAsia="Arial" w:cs="Arial"/>
        </w:rPr>
        <w:t>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79C3EB67" w14:textId="77777777" w:rsidR="008D1F05" w:rsidRPr="00B91003" w:rsidRDefault="008D1F05" w:rsidP="008D1F05">
      <w:pPr>
        <w:numPr>
          <w:ilvl w:val="0"/>
          <w:numId w:val="37"/>
        </w:numPr>
        <w:spacing w:after="240"/>
        <w:rPr>
          <w:rFonts w:eastAsia="Calibri" w:cs="Arial"/>
          <w:color w:val="000000"/>
        </w:rPr>
      </w:pPr>
      <w:r w:rsidRPr="00B91003">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w:t>
      </w:r>
      <w:r w:rsidRPr="00B91003">
        <w:rPr>
          <w:rFonts w:eastAsia="Calibri" w:cs="Arial"/>
          <w:color w:val="000000"/>
        </w:rPr>
        <w:lastRenderedPageBreak/>
        <w:t>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Total Planned Expenditures Table and then convert the quotient to a percentage. This percentage is the Planned Percentage of Improved Services for the action.</w:t>
      </w:r>
    </w:p>
    <w:p w14:paraId="6C2AB97D" w14:textId="77777777" w:rsidR="008D1F05" w:rsidRPr="00B91003" w:rsidRDefault="008D1F05" w:rsidP="008D1F05">
      <w:pPr>
        <w:shd w:val="clear" w:color="auto" w:fill="DEEAF6" w:themeFill="accent1" w:themeFillTint="33"/>
        <w:spacing w:before="60" w:after="120"/>
        <w:rPr>
          <w:rFonts w:eastAsia="Arial" w:cs="Arial"/>
          <w:b/>
          <w:bCs/>
        </w:rPr>
      </w:pPr>
      <w:r w:rsidRPr="00B91003">
        <w:rPr>
          <w:rFonts w:eastAsia="Arial" w:cs="Arial"/>
          <w:b/>
          <w:bCs/>
        </w:rPr>
        <w:t>Additional Concentration Grant Funding</w:t>
      </w:r>
    </w:p>
    <w:p w14:paraId="3E1ADFFB" w14:textId="77777777" w:rsidR="008D1F05" w:rsidRPr="00B91003" w:rsidRDefault="008D1F05" w:rsidP="008D1F05">
      <w:pPr>
        <w:shd w:val="clear" w:color="auto" w:fill="DEEAF6" w:themeFill="accent1" w:themeFillTint="33"/>
        <w:spacing w:before="60" w:after="120"/>
        <w:rPr>
          <w:rFonts w:eastAsiaTheme="minorEastAsia" w:cs="Arial"/>
          <w:color w:val="000000"/>
        </w:rPr>
      </w:pPr>
      <w:r w:rsidRPr="00B91003">
        <w:rPr>
          <w:rFonts w:eastAsia="Arial" w:cs="Arial"/>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B91003">
        <w:rPr>
          <w:rFonts w:eastAsiaTheme="minorEastAsia" w:cs="Arial"/>
          <w:color w:val="000000" w:themeColor="text1"/>
        </w:rPr>
        <w:t>.</w:t>
      </w:r>
    </w:p>
    <w:p w14:paraId="280F657E" w14:textId="77777777" w:rsidR="008D1F05" w:rsidRPr="00B91003" w:rsidRDefault="008D1F05" w:rsidP="008D1F05">
      <w:pPr>
        <w:spacing w:after="240"/>
        <w:rPr>
          <w:rFonts w:eastAsia="Arial" w:cs="Arial"/>
        </w:rPr>
      </w:pPr>
      <w:r w:rsidRPr="00B91003">
        <w:rPr>
          <w:rFonts w:eastAsia="Arial" w:cs="Arial"/>
        </w:rPr>
        <w:t xml:space="preserve">An LEA that receives the additional concentration grant add-on described in </w:t>
      </w:r>
      <w:r w:rsidRPr="00B91003">
        <w:rPr>
          <w:rFonts w:eastAsia="Arial" w:cs="Arial"/>
          <w:i/>
        </w:rPr>
        <w:t>EC</w:t>
      </w:r>
      <w:r w:rsidRPr="00B91003">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B91003">
        <w:rPr>
          <w:rFonts w:eastAsia="Calibri" w:cs="Arial"/>
          <w:color w:val="000000"/>
          <w:szCs w:val="20"/>
        </w:rPr>
        <w:t>55 percent</w:t>
      </w:r>
      <w:r w:rsidRPr="00B91003">
        <w:rPr>
          <w:rFonts w:eastAsia="Arial" w:cs="Arial"/>
        </w:rPr>
        <w:t xml:space="preserve"> as compared to the number of staff who provide direct services to students at schools with an enrollment of unduplicated students that is equal to or less than </w:t>
      </w:r>
      <w:r w:rsidRPr="00B91003">
        <w:rPr>
          <w:rFonts w:eastAsia="Calibri" w:cs="Arial"/>
          <w:color w:val="000000"/>
          <w:szCs w:val="20"/>
        </w:rPr>
        <w:t>55 percent</w:t>
      </w:r>
      <w:r w:rsidRPr="00B91003">
        <w:rPr>
          <w:rFonts w:eastAsia="Arial" w:cs="Arial"/>
        </w:rPr>
        <w:t xml:space="preserve">. The staff who provide direct services to students must be certificated staff and/or classified staff employed by the LEA; classified staff includes custodial staff. </w:t>
      </w:r>
    </w:p>
    <w:p w14:paraId="71B56D49" w14:textId="77777777" w:rsidR="008D1F05" w:rsidRPr="00B91003" w:rsidRDefault="008D1F05" w:rsidP="008D1F05">
      <w:pPr>
        <w:keepNext/>
        <w:spacing w:after="240"/>
        <w:rPr>
          <w:rFonts w:eastAsia="Arial" w:cs="Arial"/>
        </w:rPr>
      </w:pPr>
      <w:r w:rsidRPr="00B91003">
        <w:rPr>
          <w:rFonts w:eastAsia="Arial" w:cs="Arial"/>
        </w:rPr>
        <w:t>Provide the following descriptions, as applicable to the LEA:</w:t>
      </w:r>
    </w:p>
    <w:p w14:paraId="582E738B" w14:textId="77777777" w:rsidR="008D1F05" w:rsidRPr="00B91003" w:rsidRDefault="008D1F05" w:rsidP="008D1F05">
      <w:pPr>
        <w:numPr>
          <w:ilvl w:val="0"/>
          <w:numId w:val="30"/>
        </w:numPr>
        <w:spacing w:after="240"/>
        <w:rPr>
          <w:rFonts w:eastAsia="Arial" w:cs="Arial"/>
        </w:rPr>
      </w:pPr>
      <w:r w:rsidRPr="00B91003">
        <w:rPr>
          <w:rFonts w:eastAsia="Arial" w:cs="Arial"/>
        </w:rPr>
        <w:t>An LEA that does not receive a concentration grant or the concentration grant add-on must indicate that a response to this prompt is not applicable.</w:t>
      </w:r>
    </w:p>
    <w:p w14:paraId="0913763D" w14:textId="77777777" w:rsidR="008D1F05" w:rsidRPr="00B91003" w:rsidRDefault="008D1F05" w:rsidP="008D1F05">
      <w:pPr>
        <w:numPr>
          <w:ilvl w:val="0"/>
          <w:numId w:val="30"/>
        </w:numPr>
        <w:spacing w:after="240"/>
        <w:rPr>
          <w:rFonts w:eastAsia="Arial" w:cs="Arial"/>
        </w:rPr>
      </w:pPr>
      <w:r w:rsidRPr="00B91003">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4AABB45D" w14:textId="77777777" w:rsidR="008D1F05" w:rsidRPr="00B91003" w:rsidRDefault="008D1F05" w:rsidP="008D1F05">
      <w:pPr>
        <w:numPr>
          <w:ilvl w:val="0"/>
          <w:numId w:val="30"/>
        </w:numPr>
        <w:spacing w:after="240"/>
        <w:rPr>
          <w:rFonts w:eastAsia="Arial" w:cs="Arial"/>
        </w:rPr>
      </w:pPr>
      <w:r w:rsidRPr="00B91003">
        <w:rPr>
          <w:rFonts w:eastAsia="Arial" w:cs="Arial"/>
        </w:rPr>
        <w:t>An LEA that does not have comparison schools from which to describe how it is using the concentration grant add-on funds, such as a single-school LEA or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38332216" w14:textId="77777777" w:rsidR="008D1F05" w:rsidRPr="00B91003" w:rsidRDefault="008D1F05" w:rsidP="008D1F05">
      <w:pPr>
        <w:numPr>
          <w:ilvl w:val="0"/>
          <w:numId w:val="30"/>
        </w:numPr>
        <w:spacing w:after="240"/>
        <w:rPr>
          <w:rFonts w:eastAsia="Arial" w:cs="Arial"/>
        </w:rPr>
      </w:pPr>
      <w:r w:rsidRPr="00B91003">
        <w:rPr>
          <w:rFonts w:eastAsia="Arial" w:cs="Arial"/>
        </w:rPr>
        <w:lastRenderedPageBreak/>
        <w:t>In the event that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1CAF78B7" w14:textId="77777777" w:rsidR="008D1F05" w:rsidRPr="00B91003" w:rsidRDefault="008D1F05" w:rsidP="008D1F05">
      <w:pPr>
        <w:spacing w:after="240"/>
        <w:rPr>
          <w:rFonts w:eastAsia="Arial" w:cs="Arial"/>
        </w:rPr>
      </w:pPr>
      <w:r w:rsidRPr="00B91003">
        <w:rPr>
          <w:rFonts w:eastAsia="Arial" w:cs="Arial"/>
        </w:rPr>
        <w:t xml:space="preserve">Complete the table as follows: </w:t>
      </w:r>
    </w:p>
    <w:p w14:paraId="12B6CC57" w14:textId="77777777" w:rsidR="008D1F05" w:rsidRPr="00B91003" w:rsidRDefault="008D1F05" w:rsidP="008D1F05">
      <w:pPr>
        <w:numPr>
          <w:ilvl w:val="0"/>
          <w:numId w:val="30"/>
        </w:numPr>
        <w:spacing w:after="240"/>
        <w:rPr>
          <w:rFonts w:eastAsia="Arial" w:cs="Arial"/>
        </w:rPr>
      </w:pPr>
      <w:r w:rsidRPr="00B91003">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bookmarkStart w:id="160" w:name="_Hlk83579235"/>
      <w:r w:rsidRPr="00B91003">
        <w:rPr>
          <w:rFonts w:eastAsia="Calibri" w:cs="Arial"/>
          <w:color w:val="000000"/>
          <w:szCs w:val="20"/>
        </w:rPr>
        <w:t>55 percent</w:t>
      </w:r>
      <w:r w:rsidRPr="00B91003">
        <w:rPr>
          <w:rFonts w:eastAsia="Arial" w:cs="Arial"/>
        </w:rPr>
        <w:t>, as applicable to the LEA</w:t>
      </w:r>
      <w:bookmarkEnd w:id="160"/>
      <w:r w:rsidRPr="00B91003">
        <w:rPr>
          <w:rFonts w:eastAsia="Arial" w:cs="Arial"/>
        </w:rPr>
        <w:t xml:space="preserve">. </w:t>
      </w:r>
    </w:p>
    <w:p w14:paraId="09C9E081" w14:textId="77777777" w:rsidR="008D1F05" w:rsidRPr="00B91003" w:rsidRDefault="008D1F05" w:rsidP="008D1F05">
      <w:pPr>
        <w:numPr>
          <w:ilvl w:val="1"/>
          <w:numId w:val="30"/>
        </w:numPr>
        <w:spacing w:after="240"/>
        <w:rPr>
          <w:rFonts w:eastAsia="Arial" w:cs="Arial"/>
        </w:rPr>
      </w:pPr>
      <w:r w:rsidRPr="00B91003">
        <w:rPr>
          <w:rFonts w:eastAsia="Arial" w:cs="Arial"/>
        </w:rPr>
        <w:t xml:space="preserve">The LEA may group its schools by grade span (Elementary, Middle/Junior High, and High Schools), as applicable to the LEA. </w:t>
      </w:r>
    </w:p>
    <w:p w14:paraId="20B65F80" w14:textId="77777777" w:rsidR="008D1F05" w:rsidRPr="00B91003" w:rsidRDefault="008D1F05" w:rsidP="008D1F05">
      <w:pPr>
        <w:numPr>
          <w:ilvl w:val="1"/>
          <w:numId w:val="30"/>
        </w:numPr>
        <w:spacing w:after="240"/>
        <w:rPr>
          <w:rFonts w:eastAsia="Arial" w:cs="Arial"/>
        </w:rPr>
      </w:pPr>
      <w:r w:rsidRPr="00B91003">
        <w:rPr>
          <w:rFonts w:eastAsia="Arial" w:cs="Arial"/>
        </w:rPr>
        <w:t xml:space="preserve">The staff-to-student ratio must be based on the number of full-time equivalent (FTE) staff and the number of enrolled students as counted on the first Wednesday in October of each year. </w:t>
      </w:r>
    </w:p>
    <w:p w14:paraId="0F7A728B" w14:textId="77777777" w:rsidR="008D1F05" w:rsidRPr="00B91003" w:rsidRDefault="008D1F05" w:rsidP="008D1F05">
      <w:pPr>
        <w:numPr>
          <w:ilvl w:val="0"/>
          <w:numId w:val="30"/>
        </w:numPr>
        <w:spacing w:after="240"/>
        <w:rPr>
          <w:rFonts w:eastAsia="Arial" w:cs="Arial"/>
        </w:rPr>
      </w:pPr>
      <w:r w:rsidRPr="00B91003">
        <w:rPr>
          <w:rFonts w:eastAsia="Arial" w:cs="Arial"/>
        </w:rPr>
        <w:t xml:space="preserve">Provide the staff-to-student ratio of </w:t>
      </w:r>
      <w:r w:rsidRPr="00B91003">
        <w:t>certificated staff</w:t>
      </w:r>
      <w:r w:rsidRPr="00B91003">
        <w:rPr>
          <w:rFonts w:eastAsia="Arial" w:cs="Arial"/>
        </w:rPr>
        <w:t xml:space="preserve"> providing direct services to students at schools with a concentration of unduplicated students that is 55 percent or less and the staff-to-student ratio of </w:t>
      </w:r>
      <w:r w:rsidRPr="00B91003">
        <w:t xml:space="preserve">certificated staff </w:t>
      </w:r>
      <w:r w:rsidRPr="00B91003">
        <w:rPr>
          <w:rFonts w:eastAsia="Arial" w:cs="Arial"/>
        </w:rPr>
        <w:t xml:space="preserve">providing direct services to students at schools with a concentration of unduplicated students that is greater than </w:t>
      </w:r>
      <w:r w:rsidRPr="00B91003">
        <w:rPr>
          <w:rFonts w:eastAsia="Calibri" w:cs="Arial"/>
          <w:color w:val="000000"/>
          <w:szCs w:val="20"/>
        </w:rPr>
        <w:t>55 percent</w:t>
      </w:r>
      <w:r w:rsidRPr="00B91003">
        <w:rPr>
          <w:rFonts w:eastAsia="Arial" w:cs="Arial"/>
        </w:rPr>
        <w:t xml:space="preserve">, as applicable to the LEA. </w:t>
      </w:r>
    </w:p>
    <w:p w14:paraId="6788E515" w14:textId="77777777" w:rsidR="008D1F05" w:rsidRPr="00B91003" w:rsidRDefault="008D1F05" w:rsidP="008D1F05">
      <w:pPr>
        <w:numPr>
          <w:ilvl w:val="1"/>
          <w:numId w:val="30"/>
        </w:numPr>
        <w:spacing w:after="240"/>
        <w:rPr>
          <w:rFonts w:eastAsia="Arial" w:cs="Arial"/>
        </w:rPr>
      </w:pPr>
      <w:r w:rsidRPr="00B91003">
        <w:rPr>
          <w:rFonts w:eastAsia="Arial" w:cs="Arial"/>
        </w:rPr>
        <w:t xml:space="preserve">The LEA may group its schools by grade span (Elementary, Middle/Junior High, and High Schools), as applicable to the LEA. </w:t>
      </w:r>
    </w:p>
    <w:p w14:paraId="09C94560" w14:textId="77777777" w:rsidR="008D1F05" w:rsidRPr="00B91003" w:rsidRDefault="008D1F05" w:rsidP="008D1F05">
      <w:pPr>
        <w:numPr>
          <w:ilvl w:val="1"/>
          <w:numId w:val="30"/>
        </w:numPr>
        <w:spacing w:after="240"/>
        <w:rPr>
          <w:rFonts w:eastAsia="Arial" w:cs="Arial"/>
        </w:rPr>
      </w:pPr>
      <w:r w:rsidRPr="00B91003">
        <w:rPr>
          <w:rFonts w:eastAsia="Arial" w:cs="Arial"/>
        </w:rPr>
        <w:t>The staff-to-student ratio must be based on the number of FTE staff and the number of enrolled students as counted on the first Wednesday in October of each year.</w:t>
      </w:r>
    </w:p>
    <w:p w14:paraId="09773930" w14:textId="130596F2" w:rsidR="008D1F05" w:rsidRPr="00B91003" w:rsidRDefault="008D1F05" w:rsidP="00826D83">
      <w:pPr>
        <w:pStyle w:val="Heading4"/>
        <w:rPr>
          <w:sz w:val="32"/>
          <w:szCs w:val="32"/>
        </w:rPr>
      </w:pPr>
      <w:r w:rsidRPr="00B91003">
        <w:rPr>
          <w:sz w:val="32"/>
          <w:szCs w:val="32"/>
        </w:rPr>
        <w:t>Action Tables</w:t>
      </w:r>
    </w:p>
    <w:p w14:paraId="3DD99A97" w14:textId="77777777" w:rsidR="008D1F05" w:rsidRPr="00B91003" w:rsidRDefault="008D1F05" w:rsidP="008D1F05">
      <w:pPr>
        <w:spacing w:after="240"/>
        <w:rPr>
          <w:rFonts w:eastAsia="Arial" w:cs="Arial"/>
        </w:rPr>
      </w:pPr>
      <w:r w:rsidRPr="00B91003">
        <w:rPr>
          <w:rFonts w:eastAsia="Arial" w:cs="Arial"/>
        </w:rPr>
        <w:t xml:space="preserve">Complete the Total Planned Expenditures Table for each action in the LCAP. The information entered into this table will automatically populate the other Action Tables. Information is only entered into the Total Planned Expenditures Table, the Annual Update Table, the Contributing Actions Annual Update Table, and the LCFF Carryover Table. The word “input” has been added to column headers to aid in identifying the column(s) where information will be entered. Information is not entered on the remaining Action tables. </w:t>
      </w:r>
    </w:p>
    <w:p w14:paraId="600C5684" w14:textId="77777777" w:rsidR="008D1F05" w:rsidRPr="00B91003" w:rsidRDefault="008D1F05" w:rsidP="008D1F05">
      <w:pPr>
        <w:spacing w:after="240"/>
        <w:rPr>
          <w:rFonts w:eastAsia="Arial" w:cs="Arial"/>
        </w:rPr>
      </w:pPr>
      <w:r w:rsidRPr="00B91003">
        <w:rPr>
          <w:rFonts w:eastAsia="Arial" w:cs="Arial"/>
        </w:rPr>
        <w:t>The following tables are required to be included as part of the LCAP adopted by the local governing board or governing body:</w:t>
      </w:r>
    </w:p>
    <w:p w14:paraId="545FE09E" w14:textId="77777777" w:rsidR="008D1F05" w:rsidRPr="00B91003" w:rsidRDefault="008D1F05" w:rsidP="008D1F05">
      <w:pPr>
        <w:numPr>
          <w:ilvl w:val="0"/>
          <w:numId w:val="22"/>
        </w:numPr>
        <w:spacing w:after="240"/>
        <w:rPr>
          <w:rFonts w:eastAsia="Arial" w:cs="Arial"/>
        </w:rPr>
      </w:pPr>
      <w:r w:rsidRPr="00B91003">
        <w:rPr>
          <w:rFonts w:eastAsia="Arial" w:cs="Arial"/>
        </w:rPr>
        <w:t>Table 1: Total Planned Expenditures Table (for the coming LCAP Year)</w:t>
      </w:r>
    </w:p>
    <w:p w14:paraId="7D38DEFE" w14:textId="77777777" w:rsidR="008D1F05" w:rsidRPr="00B91003" w:rsidRDefault="008D1F05" w:rsidP="008D1F05">
      <w:pPr>
        <w:numPr>
          <w:ilvl w:val="0"/>
          <w:numId w:val="22"/>
        </w:numPr>
        <w:spacing w:after="240"/>
        <w:rPr>
          <w:rFonts w:eastAsia="Arial" w:cs="Arial"/>
        </w:rPr>
      </w:pPr>
      <w:r w:rsidRPr="00B91003">
        <w:rPr>
          <w:rFonts w:eastAsia="Arial" w:cs="Arial"/>
        </w:rPr>
        <w:lastRenderedPageBreak/>
        <w:t>Table 2: Contributing Actions Table (for the coming LCAP Year)</w:t>
      </w:r>
    </w:p>
    <w:p w14:paraId="09CFAF10" w14:textId="77777777" w:rsidR="008D1F05" w:rsidRPr="00B91003" w:rsidRDefault="008D1F05" w:rsidP="008D1F05">
      <w:pPr>
        <w:numPr>
          <w:ilvl w:val="0"/>
          <w:numId w:val="22"/>
        </w:numPr>
        <w:spacing w:after="240"/>
        <w:rPr>
          <w:rFonts w:eastAsia="Arial" w:cs="Arial"/>
        </w:rPr>
      </w:pPr>
      <w:r w:rsidRPr="00B91003">
        <w:rPr>
          <w:rFonts w:eastAsia="Arial" w:cs="Arial"/>
        </w:rPr>
        <w:t>Table 3: Annual Update Table (for the current LCAP Year)</w:t>
      </w:r>
    </w:p>
    <w:p w14:paraId="7F7BA4CB" w14:textId="77777777" w:rsidR="008D1F05" w:rsidRPr="00B91003" w:rsidRDefault="008D1F05" w:rsidP="008D1F05">
      <w:pPr>
        <w:numPr>
          <w:ilvl w:val="0"/>
          <w:numId w:val="22"/>
        </w:numPr>
        <w:spacing w:after="240"/>
        <w:rPr>
          <w:rFonts w:eastAsia="Arial" w:cs="Arial"/>
        </w:rPr>
      </w:pPr>
      <w:r w:rsidRPr="00B91003">
        <w:rPr>
          <w:rFonts w:eastAsia="Arial" w:cs="Arial"/>
        </w:rPr>
        <w:t>Table 4: Contributing Actions Annual Update Table (for the current LCAP Year)</w:t>
      </w:r>
    </w:p>
    <w:p w14:paraId="456DF17D" w14:textId="77777777" w:rsidR="008D1F05" w:rsidRPr="00B91003" w:rsidRDefault="008D1F05" w:rsidP="008D1F05">
      <w:pPr>
        <w:numPr>
          <w:ilvl w:val="0"/>
          <w:numId w:val="22"/>
        </w:numPr>
        <w:spacing w:after="240"/>
        <w:rPr>
          <w:rFonts w:eastAsia="Arial" w:cs="Arial"/>
        </w:rPr>
      </w:pPr>
      <w:r w:rsidRPr="00B91003">
        <w:rPr>
          <w:rFonts w:eastAsia="Arial" w:cs="Arial"/>
        </w:rPr>
        <w:t>Table 5: LCFF Carryover Table (for the current LCAP Year)</w:t>
      </w:r>
    </w:p>
    <w:p w14:paraId="25D61810" w14:textId="77777777" w:rsidR="008D1F05" w:rsidRPr="00B91003" w:rsidRDefault="008D1F05" w:rsidP="008D1F05">
      <w:pPr>
        <w:spacing w:after="240"/>
        <w:rPr>
          <w:rFonts w:eastAsia="Arial" w:cs="Arial"/>
        </w:rPr>
      </w:pPr>
      <w:r w:rsidRPr="00B91003">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2165D483" w14:textId="65B1828F" w:rsidR="008D1F05" w:rsidRPr="00B91003" w:rsidRDefault="008D1F05" w:rsidP="00826D83">
      <w:pPr>
        <w:pStyle w:val="Heading5"/>
        <w:rPr>
          <w:rFonts w:eastAsia="Arial"/>
          <w:b/>
          <w:bCs/>
          <w:sz w:val="28"/>
          <w:szCs w:val="28"/>
        </w:rPr>
      </w:pPr>
      <w:bookmarkStart w:id="161" w:name="_Hlk85445921"/>
      <w:r w:rsidRPr="00B91003">
        <w:rPr>
          <w:rFonts w:eastAsia="Arial"/>
          <w:b/>
          <w:bCs/>
          <w:sz w:val="28"/>
          <w:szCs w:val="28"/>
        </w:rPr>
        <w:t>Total Planned Expenditures Table</w:t>
      </w:r>
    </w:p>
    <w:p w14:paraId="5A966FFE" w14:textId="77777777" w:rsidR="008D1F05" w:rsidRPr="00B91003" w:rsidRDefault="008D1F05" w:rsidP="008D1F05">
      <w:pPr>
        <w:spacing w:after="240"/>
        <w:rPr>
          <w:rFonts w:eastAsia="Arial" w:cs="Arial"/>
        </w:rPr>
      </w:pPr>
      <w:r w:rsidRPr="00B91003">
        <w:rPr>
          <w:rFonts w:eastAsia="Arial" w:cs="Arial"/>
        </w:rPr>
        <w:t>In the Total Planned Expenditures Table, input the following information for each action in the LCAP for that applicable LCAP year:</w:t>
      </w:r>
    </w:p>
    <w:p w14:paraId="58534B46" w14:textId="77777777" w:rsidR="008D1F05" w:rsidRPr="00B91003" w:rsidRDefault="008D1F05" w:rsidP="008D1F05">
      <w:pPr>
        <w:numPr>
          <w:ilvl w:val="0"/>
          <w:numId w:val="23"/>
        </w:numPr>
        <w:spacing w:after="240"/>
      </w:pPr>
      <w:r w:rsidRPr="00B91003">
        <w:rPr>
          <w:b/>
        </w:rPr>
        <w:t>LCAP Year</w:t>
      </w:r>
      <w:r w:rsidRPr="00B91003">
        <w:t>: Identify the applicable LCAP Year.</w:t>
      </w:r>
    </w:p>
    <w:p w14:paraId="0E7B9AC5" w14:textId="77777777" w:rsidR="008D1F05" w:rsidRPr="00B91003" w:rsidRDefault="008D1F05" w:rsidP="008D1F05">
      <w:pPr>
        <w:numPr>
          <w:ilvl w:val="0"/>
          <w:numId w:val="23"/>
        </w:numPr>
        <w:spacing w:after="240"/>
      </w:pPr>
      <w:r w:rsidRPr="00B91003">
        <w:rPr>
          <w:rFonts w:eastAsia="Arial" w:cs="Arial"/>
          <w:b/>
          <w:bCs/>
        </w:rPr>
        <w:t xml:space="preserve">1. </w:t>
      </w:r>
      <w:bookmarkStart w:id="162" w:name="_Hlk90625461"/>
      <w:r w:rsidRPr="00B91003">
        <w:rPr>
          <w:rFonts w:eastAsia="Arial" w:cs="Arial"/>
          <w:b/>
          <w:bCs/>
        </w:rPr>
        <w:t>Projected LCFF Base Grant</w:t>
      </w:r>
      <w:bookmarkEnd w:id="162"/>
      <w:r w:rsidRPr="00B91003">
        <w:rPr>
          <w:rFonts w:eastAsia="Arial" w:cs="Arial"/>
          <w:bCs/>
        </w:rPr>
        <w:t xml:space="preserve">: Provide the total amount estimated LCFF entitlement for the coming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Note that the LCFF Base Grant for purposes of the LCAP also includes the Necessary Small Schools and Economic Recovery Target allowances for school districts, and County Operations Grant for COEs.</w:t>
      </w:r>
    </w:p>
    <w:p w14:paraId="36ED1EFB" w14:textId="77777777" w:rsidR="008D1F05" w:rsidRPr="00B91003" w:rsidRDefault="008D1F05" w:rsidP="008D1F05">
      <w:pPr>
        <w:spacing w:after="240"/>
        <w:ind w:left="720"/>
        <w:rPr>
          <w:rFonts w:eastAsia="Arial" w:cs="Arial"/>
        </w:rPr>
      </w:pPr>
      <w:r w:rsidRPr="00B91003">
        <w:rPr>
          <w:rFonts w:eastAsia="Arial" w:cs="Arial"/>
          <w:bCs/>
        </w:rPr>
        <w:t xml:space="preserve">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 </w:t>
      </w:r>
    </w:p>
    <w:p w14:paraId="41CA4B7D" w14:textId="77777777" w:rsidR="008D1F05" w:rsidRPr="00B91003" w:rsidRDefault="008D1F05" w:rsidP="008D1F05">
      <w:pPr>
        <w:numPr>
          <w:ilvl w:val="0"/>
          <w:numId w:val="23"/>
        </w:numPr>
        <w:spacing w:after="240"/>
        <w:rPr>
          <w:rFonts w:eastAsia="Arial" w:cs="Arial"/>
        </w:rPr>
      </w:pPr>
      <w:r w:rsidRPr="00B91003">
        <w:rPr>
          <w:rFonts w:eastAsia="Arial" w:cs="Arial"/>
          <w:b/>
          <w:bCs/>
        </w:rPr>
        <w:t xml:space="preserve">2. </w:t>
      </w:r>
      <w:bookmarkStart w:id="163" w:name="_Hlk83664167"/>
      <w:r w:rsidRPr="00B91003">
        <w:rPr>
          <w:rFonts w:eastAsia="Arial" w:cs="Arial"/>
          <w:b/>
          <w:bCs/>
        </w:rPr>
        <w:t>Projected LCFF Supplemental and/or Concentration Grants</w:t>
      </w:r>
      <w:bookmarkEnd w:id="163"/>
      <w:r w:rsidRPr="00B91003">
        <w:rPr>
          <w:rFonts w:eastAsia="Arial" w:cs="Arial"/>
          <w:b/>
        </w:rPr>
        <w:t>:</w:t>
      </w:r>
      <w:r w:rsidRPr="00B91003">
        <w:rPr>
          <w:rFonts w:eastAsia="Arial" w:cs="Arial"/>
        </w:rPr>
        <w:t xml:space="preserve"> Provide the total amount of LCFF supplemental and concentration grants estimated on the basis of the number and concentration of unduplicated students for the coming school year.</w:t>
      </w:r>
    </w:p>
    <w:p w14:paraId="08BEDF1E" w14:textId="77777777" w:rsidR="008D1F05" w:rsidRPr="00B91003" w:rsidRDefault="008D1F05" w:rsidP="008D1F05">
      <w:pPr>
        <w:numPr>
          <w:ilvl w:val="0"/>
          <w:numId w:val="23"/>
        </w:numPr>
        <w:spacing w:after="240"/>
        <w:rPr>
          <w:rFonts w:eastAsia="Arial" w:cs="Arial"/>
        </w:rPr>
      </w:pPr>
      <w:r w:rsidRPr="00B91003">
        <w:rPr>
          <w:rFonts w:eastAsia="Arial" w:cs="Arial"/>
          <w:b/>
        </w:rPr>
        <w:t>3. Projected Percentage to Increase or Improve Services for the Coming School Year:</w:t>
      </w:r>
      <w:r w:rsidRPr="00B91003">
        <w:rPr>
          <w:rFonts w:eastAsia="Arial" w:cs="Arial"/>
        </w:rPr>
        <w:t xml:space="preserve"> This percentage will not be entered; it is calculated based on the Projected LCFF Base Grant and the Projected LCFF Supplemental and/or Concentration Grants, pursuant to 5 </w:t>
      </w:r>
      <w:r w:rsidRPr="00B91003">
        <w:rPr>
          <w:rFonts w:eastAsia="Arial" w:cs="Arial"/>
          <w:i/>
        </w:rPr>
        <w:t>CCR</w:t>
      </w:r>
      <w:r w:rsidRPr="00B91003">
        <w:rPr>
          <w:rFonts w:eastAsia="Arial" w:cs="Arial"/>
        </w:rPr>
        <w:t xml:space="preserve"> Section 15496(a)(8). This is the percentage by which services for unduplicated pupils must be increased or improved as compared to the services provided to all students in the coming LCAP year.</w:t>
      </w:r>
    </w:p>
    <w:p w14:paraId="1D823A2C" w14:textId="77777777" w:rsidR="008D1F05" w:rsidRPr="00B91003" w:rsidRDefault="008D1F05" w:rsidP="008D1F05">
      <w:pPr>
        <w:numPr>
          <w:ilvl w:val="0"/>
          <w:numId w:val="23"/>
        </w:numPr>
        <w:spacing w:after="240"/>
        <w:rPr>
          <w:rFonts w:eastAsia="Arial" w:cs="Arial"/>
        </w:rPr>
      </w:pPr>
      <w:r w:rsidRPr="00B91003">
        <w:rPr>
          <w:rFonts w:eastAsia="Arial" w:cs="Arial"/>
          <w:b/>
        </w:rPr>
        <w:t xml:space="preserve">LCFF Carryover — Percentage: </w:t>
      </w:r>
      <w:r w:rsidRPr="00B91003">
        <w:rPr>
          <w:rFonts w:eastAsia="Arial" w:cs="Arial"/>
        </w:rPr>
        <w:t>Specify the LCFF Carryover — Percentage identified in the LCFF Carryover Table from the prior LCAP year. If a carryover percentage is not identified in the LCFF Carryover Table, specify a percentage of zero (0.00%).</w:t>
      </w:r>
    </w:p>
    <w:p w14:paraId="27FE6D46" w14:textId="77777777" w:rsidR="008D1F05" w:rsidRPr="00B91003" w:rsidRDefault="008D1F05" w:rsidP="008D1F05">
      <w:pPr>
        <w:numPr>
          <w:ilvl w:val="0"/>
          <w:numId w:val="23"/>
        </w:numPr>
        <w:spacing w:after="240"/>
        <w:rPr>
          <w:rFonts w:eastAsia="Arial" w:cs="Arial"/>
        </w:rPr>
      </w:pPr>
      <w:r w:rsidRPr="00B91003">
        <w:rPr>
          <w:rFonts w:eastAsia="Arial" w:cs="Arial"/>
          <w:b/>
        </w:rPr>
        <w:lastRenderedPageBreak/>
        <w:t>Total Percentage to Increase or Improve Services for the Coming School Year:</w:t>
      </w:r>
      <w:r w:rsidRPr="00B91003">
        <w:rPr>
          <w:rFonts w:eastAsia="Arial" w:cs="Arial"/>
          <w:b/>
          <w:i/>
        </w:rPr>
        <w:t xml:space="preserve"> </w:t>
      </w:r>
      <w:r w:rsidRPr="00B91003">
        <w:rPr>
          <w:rFonts w:eastAsia="Arial" w:cs="Arial"/>
        </w:rPr>
        <w:t>This percentage will not be entered; it is calculated based on the Projected Percentage to Increase or Improve Services for the Coming School Year</w:t>
      </w:r>
      <w:r w:rsidRPr="00B91003" w:rsidDel="00C265B9">
        <w:rPr>
          <w:rFonts w:eastAsia="Arial" w:cs="Arial"/>
        </w:rPr>
        <w:t xml:space="preserve"> </w:t>
      </w:r>
      <w:r w:rsidRPr="00B91003">
        <w:rPr>
          <w:rFonts w:eastAsia="Arial" w:cs="Arial"/>
        </w:rPr>
        <w:t xml:space="preserve">and the LCFF Carryover — Percentage. </w:t>
      </w:r>
      <w:r w:rsidRPr="00B91003">
        <w:rPr>
          <w:rFonts w:eastAsia="Arial" w:cs="Arial"/>
          <w:b/>
          <w:i/>
        </w:rPr>
        <w:t>This is the percentage by which the LEA must increase or improve services for unduplicated pupils as compared to the services provided to all students in the coming LCAP year.</w:t>
      </w:r>
    </w:p>
    <w:bookmarkEnd w:id="161"/>
    <w:p w14:paraId="66B2CE40" w14:textId="77777777" w:rsidR="008D1F05" w:rsidRPr="00B91003" w:rsidRDefault="008D1F05" w:rsidP="008D1F05">
      <w:pPr>
        <w:numPr>
          <w:ilvl w:val="0"/>
          <w:numId w:val="23"/>
        </w:numPr>
        <w:spacing w:after="240"/>
        <w:rPr>
          <w:rFonts w:eastAsia="Arial" w:cs="Arial"/>
        </w:rPr>
      </w:pPr>
      <w:r w:rsidRPr="00B91003">
        <w:rPr>
          <w:rFonts w:eastAsia="Arial" w:cs="Arial"/>
          <w:b/>
        </w:rPr>
        <w:t>Goal #</w:t>
      </w:r>
      <w:r w:rsidRPr="00B91003">
        <w:rPr>
          <w:rFonts w:eastAsia="Arial" w:cs="Arial"/>
        </w:rPr>
        <w:t>: Enter the LCAP Goal number for the action.</w:t>
      </w:r>
    </w:p>
    <w:p w14:paraId="749F5373" w14:textId="77777777" w:rsidR="008D1F05" w:rsidRPr="00B91003" w:rsidRDefault="008D1F05" w:rsidP="008D1F05">
      <w:pPr>
        <w:numPr>
          <w:ilvl w:val="0"/>
          <w:numId w:val="23"/>
        </w:numPr>
        <w:spacing w:after="240"/>
        <w:rPr>
          <w:rFonts w:eastAsia="Arial" w:cs="Arial"/>
        </w:rPr>
      </w:pPr>
      <w:r w:rsidRPr="00B91003">
        <w:rPr>
          <w:rFonts w:eastAsia="Arial" w:cs="Arial"/>
          <w:b/>
        </w:rPr>
        <w:t>Action #</w:t>
      </w:r>
      <w:r w:rsidRPr="00B91003">
        <w:rPr>
          <w:rFonts w:eastAsia="Arial" w:cs="Arial"/>
        </w:rPr>
        <w:t>: Enter the action’s number as indicated in the LCAP Goal.</w:t>
      </w:r>
    </w:p>
    <w:p w14:paraId="1F5159B1" w14:textId="77777777" w:rsidR="008D1F05" w:rsidRPr="00B91003" w:rsidRDefault="008D1F05" w:rsidP="008D1F05">
      <w:pPr>
        <w:numPr>
          <w:ilvl w:val="0"/>
          <w:numId w:val="23"/>
        </w:numPr>
        <w:spacing w:after="240"/>
        <w:rPr>
          <w:rFonts w:eastAsia="Arial" w:cs="Arial"/>
        </w:rPr>
      </w:pPr>
      <w:r w:rsidRPr="00B91003">
        <w:rPr>
          <w:rFonts w:eastAsia="Arial" w:cs="Arial"/>
          <w:b/>
        </w:rPr>
        <w:t>Action Title</w:t>
      </w:r>
      <w:r w:rsidRPr="00B91003">
        <w:rPr>
          <w:rFonts w:eastAsia="Arial" w:cs="Arial"/>
        </w:rPr>
        <w:t xml:space="preserve">: Provide a title of the action. </w:t>
      </w:r>
    </w:p>
    <w:p w14:paraId="0EEA98F8" w14:textId="77777777" w:rsidR="008D1F05" w:rsidRPr="00B91003" w:rsidRDefault="008D1F05" w:rsidP="008D1F05">
      <w:pPr>
        <w:numPr>
          <w:ilvl w:val="0"/>
          <w:numId w:val="23"/>
        </w:numPr>
        <w:spacing w:after="240"/>
        <w:rPr>
          <w:rFonts w:eastAsia="Arial" w:cs="Arial"/>
        </w:rPr>
      </w:pPr>
      <w:r w:rsidRPr="00B91003">
        <w:rPr>
          <w:rFonts w:eastAsia="Arial" w:cs="Arial"/>
          <w:b/>
        </w:rPr>
        <w:t>Student Group(s)</w:t>
      </w:r>
      <w:r w:rsidRPr="00B91003">
        <w:rPr>
          <w:rFonts w:eastAsia="Arial" w:cs="Arial"/>
        </w:rPr>
        <w:t>: Indicate the student group or groups who will be the primary beneficiary of the action by entering “All,” or by entering a specific student group or groups.</w:t>
      </w:r>
    </w:p>
    <w:p w14:paraId="58FB2860" w14:textId="77777777" w:rsidR="008D1F05" w:rsidRPr="00B91003" w:rsidRDefault="008D1F05" w:rsidP="008D1F05">
      <w:pPr>
        <w:numPr>
          <w:ilvl w:val="0"/>
          <w:numId w:val="23"/>
        </w:numPr>
        <w:spacing w:after="240"/>
        <w:rPr>
          <w:rFonts w:eastAsia="Arial" w:cs="Arial"/>
        </w:rPr>
      </w:pPr>
      <w:r w:rsidRPr="00B91003">
        <w:rPr>
          <w:rFonts w:eastAsia="Arial" w:cs="Arial"/>
          <w:b/>
        </w:rPr>
        <w:t>Contributing to Increased or Improved Services?:</w:t>
      </w:r>
      <w:r w:rsidRPr="00B91003">
        <w:rPr>
          <w:rFonts w:eastAsia="Arial" w:cs="Arial"/>
        </w:rPr>
        <w:t xml:space="preserve"> Type “Yes” if the action </w:t>
      </w:r>
      <w:r w:rsidRPr="00B91003">
        <w:rPr>
          <w:rFonts w:eastAsia="Arial" w:cs="Arial"/>
          <w:b/>
        </w:rPr>
        <w:t>is</w:t>
      </w:r>
      <w:r w:rsidRPr="00B91003">
        <w:rPr>
          <w:rFonts w:eastAsia="Arial" w:cs="Arial"/>
        </w:rPr>
        <w:t xml:space="preserve"> included as contributing to meeting the increased or improved services requirement; OR, type “No” if the action is </w:t>
      </w:r>
      <w:r w:rsidRPr="00B91003">
        <w:rPr>
          <w:rFonts w:eastAsia="Arial" w:cs="Arial"/>
          <w:b/>
        </w:rPr>
        <w:t>not</w:t>
      </w:r>
      <w:r w:rsidRPr="00B91003">
        <w:rPr>
          <w:rFonts w:eastAsia="Arial" w:cs="Arial"/>
        </w:rPr>
        <w:t xml:space="preserve"> included as contributing to meeting the increased or improved services requirement.</w:t>
      </w:r>
    </w:p>
    <w:p w14:paraId="3648D340" w14:textId="77777777" w:rsidR="008D1F05" w:rsidRPr="00B91003" w:rsidRDefault="008D1F05" w:rsidP="008D1F05">
      <w:pPr>
        <w:numPr>
          <w:ilvl w:val="0"/>
          <w:numId w:val="23"/>
        </w:numPr>
        <w:spacing w:after="240"/>
        <w:rPr>
          <w:rFonts w:eastAsia="Arial" w:cs="Arial"/>
        </w:rPr>
      </w:pPr>
      <w:r w:rsidRPr="00B91003">
        <w:rPr>
          <w:rFonts w:eastAsia="Arial" w:cs="Arial"/>
        </w:rPr>
        <w:t>If “Yes” is entered into the Contributing column, then complete the following columns:</w:t>
      </w:r>
    </w:p>
    <w:p w14:paraId="22DD1911" w14:textId="77777777" w:rsidR="008D1F05" w:rsidRPr="00B91003" w:rsidRDefault="008D1F05" w:rsidP="008D1F05">
      <w:pPr>
        <w:numPr>
          <w:ilvl w:val="1"/>
          <w:numId w:val="23"/>
        </w:numPr>
        <w:spacing w:after="240"/>
        <w:rPr>
          <w:rFonts w:eastAsia="Arial" w:cs="Arial"/>
        </w:rPr>
      </w:pPr>
      <w:r w:rsidRPr="00B91003">
        <w:rPr>
          <w:rFonts w:eastAsia="Arial" w:cs="Arial"/>
          <w:b/>
        </w:rPr>
        <w:t>Scope</w:t>
      </w:r>
      <w:r w:rsidRPr="00B91003">
        <w:rPr>
          <w:rFonts w:eastAsia="Arial" w:cs="Arial"/>
        </w:rPr>
        <w:t xml:space="preserve">: The scope of an action may be LEA-wide (i.e., districtwide, countywide, or charterwide),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17175A59" w14:textId="77777777" w:rsidR="008D1F05" w:rsidRPr="00B91003" w:rsidRDefault="008D1F05" w:rsidP="008D1F05">
      <w:pPr>
        <w:numPr>
          <w:ilvl w:val="1"/>
          <w:numId w:val="23"/>
        </w:numPr>
        <w:spacing w:after="240"/>
        <w:rPr>
          <w:rFonts w:eastAsia="Arial" w:cs="Arial"/>
        </w:rPr>
      </w:pPr>
      <w:r w:rsidRPr="00B91003">
        <w:rPr>
          <w:rFonts w:eastAsia="Arial" w:cs="Arial"/>
          <w:b/>
        </w:rPr>
        <w:t>Unduplicated Student Group(s)</w:t>
      </w:r>
      <w:r w:rsidRPr="00B91003">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5F1D282" w14:textId="77777777" w:rsidR="008D1F05" w:rsidRPr="00B91003" w:rsidRDefault="008D1F05" w:rsidP="008D1F05">
      <w:pPr>
        <w:numPr>
          <w:ilvl w:val="1"/>
          <w:numId w:val="23"/>
        </w:numPr>
        <w:spacing w:after="240"/>
        <w:rPr>
          <w:rFonts w:eastAsia="Arial" w:cs="Arial"/>
        </w:rPr>
      </w:pPr>
      <w:r w:rsidRPr="00B91003">
        <w:rPr>
          <w:rFonts w:eastAsia="Arial" w:cs="Arial"/>
          <w:b/>
        </w:rPr>
        <w:t>Location</w:t>
      </w:r>
      <w:r w:rsidRPr="00B91003">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5925BEAF" w14:textId="449D6EA8" w:rsidR="008D1F05" w:rsidRPr="00B91003" w:rsidRDefault="008D1F05" w:rsidP="008D1F05">
      <w:pPr>
        <w:numPr>
          <w:ilvl w:val="0"/>
          <w:numId w:val="23"/>
        </w:numPr>
        <w:spacing w:after="240"/>
        <w:rPr>
          <w:rFonts w:eastAsia="Arial" w:cs="Arial"/>
        </w:rPr>
      </w:pPr>
      <w:r w:rsidRPr="00B91003">
        <w:rPr>
          <w:rFonts w:eastAsia="Arial" w:cs="Arial"/>
          <w:b/>
        </w:rPr>
        <w:lastRenderedPageBreak/>
        <w:t>Time Span</w:t>
      </w:r>
      <w:r w:rsidRPr="00B91003">
        <w:rPr>
          <w:rFonts w:eastAsia="Arial" w:cs="Arial"/>
        </w:rPr>
        <w:t xml:space="preserve">: Enter “ongoing” if the action will be implemented for an indeterminate </w:t>
      </w:r>
      <w:del w:id="164" w:author="Author">
        <w:r w:rsidRPr="00B91003" w:rsidDel="00965261">
          <w:rPr>
            <w:rFonts w:eastAsia="Arial" w:cs="Arial"/>
          </w:rPr>
          <w:delText>period of time</w:delText>
        </w:r>
      </w:del>
      <w:ins w:id="165" w:author="Author">
        <w:r w:rsidR="00965261" w:rsidRPr="00B91003">
          <w:rPr>
            <w:rFonts w:eastAsia="Arial" w:cs="Arial"/>
          </w:rPr>
          <w:t>period</w:t>
        </w:r>
      </w:ins>
      <w:r w:rsidRPr="00B91003">
        <w:rPr>
          <w:rFonts w:eastAsia="Arial" w:cs="Arial"/>
        </w:rPr>
        <w:t>. Otherwise, indicate the span of time for which the action will be implemented. For example, an LEA might enter “1 Year,” or “2 Years,” or “6 Months.”</w:t>
      </w:r>
    </w:p>
    <w:p w14:paraId="18112A5A" w14:textId="77777777" w:rsidR="008D1F05" w:rsidRPr="00B91003" w:rsidRDefault="008D1F05" w:rsidP="008D1F05">
      <w:pPr>
        <w:numPr>
          <w:ilvl w:val="0"/>
          <w:numId w:val="23"/>
        </w:numPr>
        <w:spacing w:after="240"/>
        <w:rPr>
          <w:rFonts w:eastAsia="Arial" w:cs="Arial"/>
        </w:rPr>
      </w:pPr>
      <w:bookmarkStart w:id="166" w:name="_Hlk88130654"/>
      <w:r w:rsidRPr="00B91003">
        <w:rPr>
          <w:rFonts w:eastAsia="Arial" w:cs="Arial"/>
          <w:b/>
        </w:rPr>
        <w:t>Total Personnel</w:t>
      </w:r>
      <w:bookmarkEnd w:id="166"/>
      <w:r w:rsidRPr="00B91003">
        <w:rPr>
          <w:rFonts w:eastAsia="Arial" w:cs="Arial"/>
        </w:rPr>
        <w:t xml:space="preserve">: Enter the total amount of personnel expenditures utilized to implement this action. </w:t>
      </w:r>
    </w:p>
    <w:p w14:paraId="65926BF3" w14:textId="77777777" w:rsidR="008D1F05" w:rsidRPr="00B91003" w:rsidRDefault="008D1F05" w:rsidP="008D1F05">
      <w:pPr>
        <w:numPr>
          <w:ilvl w:val="0"/>
          <w:numId w:val="23"/>
        </w:numPr>
        <w:spacing w:after="240"/>
        <w:rPr>
          <w:rFonts w:eastAsia="Arial" w:cs="Arial"/>
        </w:rPr>
      </w:pPr>
      <w:r w:rsidRPr="00B91003">
        <w:rPr>
          <w:rFonts w:eastAsia="Arial" w:cs="Arial"/>
          <w:b/>
        </w:rPr>
        <w:t>Total Non-Personnel</w:t>
      </w:r>
      <w:r w:rsidRPr="00B91003">
        <w:rPr>
          <w:rFonts w:eastAsia="Arial" w:cs="Arial"/>
        </w:rPr>
        <w:t>: This amount will be automatically calculated based on information provided in the Total Personnel column and the Total Funds column.</w:t>
      </w:r>
    </w:p>
    <w:p w14:paraId="3D443E64" w14:textId="77777777" w:rsidR="008D1F05" w:rsidRPr="00B91003" w:rsidRDefault="008D1F05" w:rsidP="008D1F05">
      <w:pPr>
        <w:numPr>
          <w:ilvl w:val="0"/>
          <w:numId w:val="23"/>
        </w:numPr>
        <w:spacing w:after="240"/>
        <w:rPr>
          <w:rFonts w:eastAsia="Arial" w:cs="Arial"/>
        </w:rPr>
      </w:pPr>
      <w:r w:rsidRPr="00B91003">
        <w:rPr>
          <w:rFonts w:eastAsia="Arial" w:cs="Arial"/>
          <w:b/>
        </w:rPr>
        <w:t>LCFF Funds</w:t>
      </w:r>
      <w:r w:rsidRPr="00B91003">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7E1A587E" w14:textId="77777777" w:rsidR="008D1F05" w:rsidRPr="00B91003" w:rsidRDefault="008D1F05" w:rsidP="008D1F05">
      <w:pPr>
        <w:numPr>
          <w:ilvl w:val="1"/>
          <w:numId w:val="23"/>
        </w:numPr>
        <w:spacing w:after="240"/>
        <w:rPr>
          <w:rFonts w:eastAsia="Arial" w:cs="Arial"/>
        </w:rPr>
      </w:pPr>
      <w:r w:rsidRPr="00B91003">
        <w:rPr>
          <w:rFonts w:eastAsia="Arial" w:cs="Arial"/>
          <w:b/>
        </w:rPr>
        <w:t>Note:</w:t>
      </w:r>
      <w:r w:rsidRPr="00B91003">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53C1D5A1" w14:textId="77777777" w:rsidR="008D1F05" w:rsidRPr="00B91003" w:rsidRDefault="008D1F05" w:rsidP="008D1F05">
      <w:pPr>
        <w:numPr>
          <w:ilvl w:val="0"/>
          <w:numId w:val="23"/>
        </w:numPr>
        <w:spacing w:after="240"/>
        <w:rPr>
          <w:rFonts w:eastAsia="Arial" w:cs="Arial"/>
        </w:rPr>
      </w:pPr>
      <w:r w:rsidRPr="00B91003">
        <w:rPr>
          <w:rFonts w:eastAsia="Arial" w:cs="Arial"/>
          <w:b/>
        </w:rPr>
        <w:t>Other State Funds</w:t>
      </w:r>
      <w:r w:rsidRPr="00B91003">
        <w:rPr>
          <w:rFonts w:eastAsia="Arial" w:cs="Arial"/>
        </w:rPr>
        <w:t>: Enter the total amount of Other State Funds utilized to implement this action, if any.</w:t>
      </w:r>
    </w:p>
    <w:p w14:paraId="4E2D6511" w14:textId="77777777" w:rsidR="008D1F05" w:rsidRPr="00B91003" w:rsidRDefault="008D1F05" w:rsidP="008D1F05">
      <w:pPr>
        <w:numPr>
          <w:ilvl w:val="1"/>
          <w:numId w:val="23"/>
        </w:numPr>
        <w:spacing w:after="240"/>
        <w:rPr>
          <w:rFonts w:eastAsia="Arial" w:cs="Arial"/>
          <w:bCs/>
        </w:rPr>
      </w:pPr>
      <w:r w:rsidRPr="00B91003">
        <w:rPr>
          <w:rFonts w:eastAsia="Arial" w:cs="Arial"/>
          <w:b/>
        </w:rPr>
        <w:t>Note:</w:t>
      </w:r>
      <w:r w:rsidRPr="00B91003">
        <w:rPr>
          <w:rFonts w:eastAsia="Arial" w:cs="Arial"/>
          <w:bCs/>
        </w:rPr>
        <w:t xml:space="preserve"> Equity Multiplier funds must be included in the “Other State Funds” category, not in the “LCFF Funds” category. As a reminder, </w:t>
      </w:r>
      <w:r w:rsidRPr="00B91003">
        <w:rPr>
          <w:rFonts w:ascii="Helvetica" w:hAnsi="Helvetica" w:cs="Helvetica"/>
          <w:color w:val="000000"/>
          <w:shd w:val="clear" w:color="auto" w:fill="FFFFFF"/>
        </w:rPr>
        <w:t>Equity Multiplier funds must be used to supplement, not supplant, funding provided to Equity Multiplier schoolsites for purposes of the LCFF, the ELO-P, the LCRS, and/or the CCSPP. This means that Equity Multiplier funds must not be used to replace funding that an Equity Multiplier schoolsite would otherwise receive to implement LEA-wide actions identified in the LEA’s LCAP or that an Equity Multiplier schoolsite would otherwise receive to implement provisions of the ELO-P, the LCRS, and/or the CCSPP.</w:t>
      </w:r>
    </w:p>
    <w:p w14:paraId="3E8B2660" w14:textId="77777777" w:rsidR="008D1F05" w:rsidRPr="00B91003" w:rsidRDefault="008D1F05" w:rsidP="008D1F05">
      <w:pPr>
        <w:numPr>
          <w:ilvl w:val="0"/>
          <w:numId w:val="23"/>
        </w:numPr>
        <w:spacing w:after="240"/>
        <w:rPr>
          <w:rFonts w:eastAsia="Arial" w:cs="Arial"/>
        </w:rPr>
      </w:pPr>
      <w:r w:rsidRPr="00B91003">
        <w:rPr>
          <w:rFonts w:eastAsia="Arial" w:cs="Arial"/>
          <w:b/>
        </w:rPr>
        <w:t>Local Funds</w:t>
      </w:r>
      <w:r w:rsidRPr="00B91003">
        <w:rPr>
          <w:rFonts w:eastAsia="Arial" w:cs="Arial"/>
        </w:rPr>
        <w:t>: Enter the total amount of Local Funds utilized to implement this action, if any.</w:t>
      </w:r>
    </w:p>
    <w:p w14:paraId="7B4C0B9C" w14:textId="77777777" w:rsidR="008D1F05" w:rsidRPr="00B91003" w:rsidRDefault="008D1F05" w:rsidP="008D1F05">
      <w:pPr>
        <w:numPr>
          <w:ilvl w:val="0"/>
          <w:numId w:val="23"/>
        </w:numPr>
        <w:spacing w:after="240"/>
        <w:rPr>
          <w:rFonts w:eastAsia="Arial" w:cs="Arial"/>
        </w:rPr>
      </w:pPr>
      <w:r w:rsidRPr="00B91003">
        <w:rPr>
          <w:rFonts w:eastAsia="Arial" w:cs="Arial"/>
          <w:b/>
        </w:rPr>
        <w:t>Federal Funds</w:t>
      </w:r>
      <w:r w:rsidRPr="00B91003">
        <w:rPr>
          <w:rFonts w:eastAsia="Arial" w:cs="Arial"/>
        </w:rPr>
        <w:t>: Enter the total amount of Federal Funds utilized to implement this action, if any.</w:t>
      </w:r>
    </w:p>
    <w:p w14:paraId="2F665E9A" w14:textId="77777777" w:rsidR="008D1F05" w:rsidRPr="00B91003" w:rsidRDefault="008D1F05" w:rsidP="008D1F05">
      <w:pPr>
        <w:numPr>
          <w:ilvl w:val="0"/>
          <w:numId w:val="23"/>
        </w:numPr>
        <w:spacing w:after="160" w:line="259" w:lineRule="auto"/>
        <w:rPr>
          <w:rFonts w:eastAsia="Calibri" w:cs="Arial"/>
          <w:color w:val="000000"/>
        </w:rPr>
      </w:pPr>
      <w:r w:rsidRPr="00B91003">
        <w:rPr>
          <w:rFonts w:eastAsia="Arial" w:cs="Arial"/>
          <w:b/>
        </w:rPr>
        <w:t>Total Funds</w:t>
      </w:r>
      <w:r w:rsidRPr="00B91003">
        <w:rPr>
          <w:rFonts w:eastAsia="Arial" w:cs="Arial"/>
        </w:rPr>
        <w:t>: This amount is automatically calculated based on amounts entered in the previous four columns.</w:t>
      </w:r>
    </w:p>
    <w:p w14:paraId="05480866" w14:textId="77777777" w:rsidR="008D1F05" w:rsidRPr="00B91003" w:rsidRDefault="008D1F05" w:rsidP="008D1F05">
      <w:pPr>
        <w:numPr>
          <w:ilvl w:val="0"/>
          <w:numId w:val="23"/>
        </w:numPr>
        <w:spacing w:after="160" w:line="259" w:lineRule="auto"/>
        <w:rPr>
          <w:rFonts w:eastAsia="Calibri" w:cs="Arial"/>
          <w:color w:val="000000"/>
        </w:rPr>
      </w:pPr>
      <w:r w:rsidRPr="00B91003">
        <w:rPr>
          <w:rFonts w:eastAsia="Calibri" w:cs="Arial"/>
          <w:b/>
          <w:bCs/>
          <w:color w:val="000000" w:themeColor="text1"/>
        </w:rPr>
        <w:t>Planned Percentage of Improved Services</w:t>
      </w:r>
      <w:r w:rsidRPr="00B91003">
        <w:rPr>
          <w:rFonts w:eastAsia="Calibri" w:cs="Arial"/>
          <w:color w:val="000000" w:themeColor="text1"/>
        </w:rPr>
        <w:t xml:space="preserve">: </w:t>
      </w:r>
      <w:bookmarkStart w:id="167" w:name="_Hlk79487677"/>
      <w:r w:rsidRPr="00B91003">
        <w:rPr>
          <w:rFonts w:eastAsia="Calibri" w:cs="Arial"/>
          <w:color w:val="000000" w:themeColor="text1"/>
        </w:rPr>
        <w:t>For any action identified as contributing, being provided on a Limited basis to unduplicated students, and that does not have funding associated with the action, enter the planned quality improvement anticipated for the action as a percentage rounded to the nearest hundredth (0.00%).</w:t>
      </w:r>
      <w:bookmarkEnd w:id="167"/>
      <w:r w:rsidRPr="00B91003">
        <w:rPr>
          <w:rFonts w:eastAsia="Calibri" w:cs="Arial"/>
          <w:color w:val="000000" w:themeColor="text1"/>
        </w:rPr>
        <w:t xml:space="preserve"> A limited action is an action that only serves foster youth, English learners, and/or low-income students.</w:t>
      </w:r>
    </w:p>
    <w:p w14:paraId="3776EB5A" w14:textId="77777777" w:rsidR="008D1F05" w:rsidRPr="00B91003" w:rsidRDefault="008D1F05" w:rsidP="008D1F05">
      <w:pPr>
        <w:numPr>
          <w:ilvl w:val="1"/>
          <w:numId w:val="23"/>
        </w:numPr>
        <w:spacing w:after="160" w:line="259" w:lineRule="auto"/>
        <w:rPr>
          <w:rFonts w:eastAsia="Calibri" w:cs="Arial"/>
          <w:color w:val="000000"/>
        </w:rPr>
      </w:pPr>
      <w:r w:rsidRPr="00B91003">
        <w:rPr>
          <w:rFonts w:eastAsia="Arial" w:cs="Arial"/>
        </w:rPr>
        <w:lastRenderedPageBreak/>
        <w:t xml:space="preserve">As noted in the instructions for the Increased or Improved Services section, when identifying a Planned Percentage of Improved Services, the LEA must describe the methodology that it used to determine the contribution of the action towards the proportional percentage. </w:t>
      </w:r>
      <w:bookmarkStart w:id="168" w:name="_Hlk145667600"/>
      <w:r w:rsidRPr="00B91003">
        <w:rPr>
          <w:rFonts w:eastAsia="Arial" w:cs="Arial"/>
        </w:rPr>
        <w:t>The percentage of improved services for an action corresponds to the amount of LCFF funding that the LEA estimates it would expend to implement the action if it were funded.</w:t>
      </w:r>
    </w:p>
    <w:p w14:paraId="682F9B4F" w14:textId="77777777" w:rsidR="008D1F05" w:rsidRPr="00B91003" w:rsidRDefault="008D1F05" w:rsidP="008D1F05">
      <w:pPr>
        <w:spacing w:after="160" w:line="259" w:lineRule="auto"/>
        <w:ind w:left="1440"/>
        <w:rPr>
          <w:rFonts w:eastAsia="Calibri" w:cs="Arial"/>
          <w:color w:val="000000"/>
        </w:rPr>
      </w:pPr>
      <w:r w:rsidRPr="00B91003">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Services for the action.</w:t>
      </w:r>
      <w:bookmarkEnd w:id="168"/>
    </w:p>
    <w:p w14:paraId="056607B6" w14:textId="4EF4C9A9" w:rsidR="008D1F05" w:rsidRPr="00B91003" w:rsidRDefault="008D1F05" w:rsidP="00826D83">
      <w:pPr>
        <w:pStyle w:val="Heading5"/>
        <w:rPr>
          <w:rFonts w:eastAsia="Arial"/>
          <w:b/>
          <w:bCs/>
          <w:sz w:val="28"/>
          <w:szCs w:val="28"/>
        </w:rPr>
      </w:pPr>
      <w:r w:rsidRPr="00B91003">
        <w:rPr>
          <w:rFonts w:eastAsia="Arial"/>
          <w:b/>
          <w:bCs/>
          <w:sz w:val="28"/>
          <w:szCs w:val="28"/>
        </w:rPr>
        <w:t>Contributing Actions Table</w:t>
      </w:r>
    </w:p>
    <w:p w14:paraId="364274B6" w14:textId="77777777" w:rsidR="008D1F05" w:rsidRPr="00B91003" w:rsidRDefault="008D1F05" w:rsidP="008D1F05">
      <w:pPr>
        <w:rPr>
          <w:rFonts w:eastAsia="Arial"/>
        </w:rPr>
      </w:pPr>
      <w:r w:rsidRPr="00B91003">
        <w:rPr>
          <w:rFonts w:eastAsia="Arial"/>
        </w:rPr>
        <w:t xml:space="preserve">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2E84284F" w14:textId="53DF2F70" w:rsidR="008D1F05" w:rsidRPr="00B91003" w:rsidRDefault="008D1F05" w:rsidP="00826D83">
      <w:pPr>
        <w:pStyle w:val="Heading5"/>
        <w:rPr>
          <w:rFonts w:eastAsia="Arial"/>
          <w:b/>
          <w:bCs/>
          <w:sz w:val="28"/>
          <w:szCs w:val="28"/>
        </w:rPr>
      </w:pPr>
      <w:r w:rsidRPr="00B91003">
        <w:rPr>
          <w:rFonts w:eastAsia="Arial"/>
          <w:b/>
          <w:bCs/>
          <w:sz w:val="28"/>
          <w:szCs w:val="28"/>
        </w:rPr>
        <w:t>Annual Update Table</w:t>
      </w:r>
    </w:p>
    <w:p w14:paraId="1F0B2F66" w14:textId="77777777" w:rsidR="008D1F05" w:rsidRPr="00B91003" w:rsidRDefault="008D1F05" w:rsidP="008D1F05">
      <w:pPr>
        <w:spacing w:after="240"/>
        <w:rPr>
          <w:rFonts w:eastAsia="Arial" w:cs="Arial"/>
        </w:rPr>
      </w:pPr>
      <w:r w:rsidRPr="00B91003">
        <w:rPr>
          <w:rFonts w:eastAsia="Arial" w:cs="Arial"/>
        </w:rPr>
        <w:t>In the Annual Update Table, provide the following information for each action in the LCAP for the relevant LCAP year:</w:t>
      </w:r>
    </w:p>
    <w:p w14:paraId="0B262796" w14:textId="77777777" w:rsidR="008D1F05" w:rsidRPr="00B91003" w:rsidRDefault="008D1F05" w:rsidP="008D1F05">
      <w:pPr>
        <w:numPr>
          <w:ilvl w:val="0"/>
          <w:numId w:val="28"/>
        </w:numPr>
        <w:spacing w:after="160" w:line="259" w:lineRule="auto"/>
        <w:ind w:left="360" w:firstLine="0"/>
        <w:rPr>
          <w:rFonts w:eastAsia="Calibri" w:cs="Arial"/>
          <w:color w:val="000000"/>
        </w:rPr>
      </w:pPr>
      <w:r w:rsidRPr="00B91003">
        <w:rPr>
          <w:rFonts w:eastAsia="Arial" w:cs="Arial"/>
          <w:b/>
          <w:bCs/>
        </w:rPr>
        <w:t>Estimated Actual Expenditures</w:t>
      </w:r>
      <w:r w:rsidRPr="00B91003">
        <w:rPr>
          <w:rFonts w:eastAsia="Arial" w:cs="Arial"/>
        </w:rPr>
        <w:t>: Enter the total estimated actual expenditures to implement this action, if any.</w:t>
      </w:r>
    </w:p>
    <w:p w14:paraId="51C95C90" w14:textId="1FE94A96" w:rsidR="008D1F05" w:rsidRPr="00B91003" w:rsidRDefault="008D1F05" w:rsidP="00826D83">
      <w:pPr>
        <w:pStyle w:val="Heading5"/>
        <w:rPr>
          <w:rFonts w:eastAsia="Arial"/>
          <w:b/>
          <w:bCs/>
          <w:sz w:val="28"/>
          <w:szCs w:val="28"/>
        </w:rPr>
      </w:pPr>
      <w:r w:rsidRPr="00B91003">
        <w:rPr>
          <w:rFonts w:eastAsia="Arial"/>
          <w:b/>
          <w:bCs/>
          <w:sz w:val="28"/>
          <w:szCs w:val="28"/>
        </w:rPr>
        <w:t>Contributing Actions Annual Update Table</w:t>
      </w:r>
    </w:p>
    <w:p w14:paraId="34F0ED8F" w14:textId="77777777" w:rsidR="008D1F05" w:rsidRPr="00B91003" w:rsidRDefault="008D1F05" w:rsidP="008D1F05">
      <w:pPr>
        <w:spacing w:after="240"/>
        <w:rPr>
          <w:rFonts w:eastAsia="Arial" w:cs="Arial"/>
        </w:rPr>
      </w:pPr>
      <w:r w:rsidRPr="00B91003">
        <w:rPr>
          <w:rFonts w:eastAsia="Arial" w:cs="Arial"/>
        </w:rPr>
        <w:t>In the Contributing Actions Annual Update Table, check 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 Provide the following information for each contributing action in the LCAP for the relevant LCAP year:</w:t>
      </w:r>
    </w:p>
    <w:p w14:paraId="19D65A59" w14:textId="77777777" w:rsidR="008D1F05" w:rsidRPr="00B91003" w:rsidRDefault="008D1F05" w:rsidP="008D1F05">
      <w:pPr>
        <w:numPr>
          <w:ilvl w:val="0"/>
          <w:numId w:val="28"/>
        </w:numPr>
        <w:spacing w:after="240"/>
        <w:rPr>
          <w:rFonts w:eastAsia="Arial" w:cs="Arial"/>
        </w:rPr>
      </w:pPr>
      <w:r w:rsidRPr="00B91003">
        <w:rPr>
          <w:rFonts w:eastAsia="Arial" w:cs="Arial"/>
          <w:b/>
        </w:rPr>
        <w:t>6. Estimated Actual LCFF Supplemental and/or Concentration Grants:</w:t>
      </w:r>
      <w:r w:rsidRPr="00B91003">
        <w:rPr>
          <w:rFonts w:eastAsia="Arial" w:cs="Arial"/>
        </w:rPr>
        <w:t xml:space="preserve"> Provide the </w:t>
      </w:r>
      <w:bookmarkStart w:id="169" w:name="_Hlk87005146"/>
      <w:r w:rsidRPr="00B91003">
        <w:rPr>
          <w:rFonts w:eastAsia="Arial" w:cs="Arial"/>
        </w:rPr>
        <w:t>total amount of LCFF supplemental and concentration grants estimated based on the number and concentration of unduplicated students in the current school year.</w:t>
      </w:r>
      <w:bookmarkEnd w:id="169"/>
    </w:p>
    <w:p w14:paraId="4F54C22D" w14:textId="77777777" w:rsidR="008D1F05" w:rsidRPr="00B91003" w:rsidRDefault="008D1F05" w:rsidP="008D1F05">
      <w:pPr>
        <w:numPr>
          <w:ilvl w:val="0"/>
          <w:numId w:val="28"/>
        </w:numPr>
        <w:spacing w:after="240"/>
        <w:rPr>
          <w:rFonts w:eastAsia="Arial" w:cs="Arial"/>
        </w:rPr>
      </w:pPr>
      <w:r w:rsidRPr="00B91003">
        <w:rPr>
          <w:rFonts w:eastAsia="Arial" w:cs="Arial"/>
          <w:b/>
        </w:rPr>
        <w:t>Estimated Actual Expenditures for Contributing Actions</w:t>
      </w:r>
      <w:r w:rsidRPr="00B91003">
        <w:rPr>
          <w:rFonts w:eastAsia="Arial" w:cs="Arial"/>
        </w:rPr>
        <w:t>: Enter the total estimated actual expenditure of LCFF funds used to implement this action, if any.</w:t>
      </w:r>
    </w:p>
    <w:p w14:paraId="01AA1AE2" w14:textId="77777777" w:rsidR="008D1F05" w:rsidRPr="00B91003" w:rsidRDefault="008D1F05" w:rsidP="008D1F05">
      <w:pPr>
        <w:numPr>
          <w:ilvl w:val="0"/>
          <w:numId w:val="28"/>
        </w:numPr>
        <w:spacing w:after="160" w:line="259" w:lineRule="auto"/>
        <w:rPr>
          <w:rFonts w:eastAsia="Calibri" w:cs="Arial"/>
          <w:color w:val="000000"/>
        </w:rPr>
      </w:pPr>
      <w:r w:rsidRPr="00B91003">
        <w:rPr>
          <w:rFonts w:eastAsia="Calibri" w:cs="Arial"/>
          <w:b/>
          <w:bCs/>
          <w:color w:val="000000" w:themeColor="text1"/>
        </w:rPr>
        <w:lastRenderedPageBreak/>
        <w:t>Estimated Actual Percentage of Improved Services:</w:t>
      </w:r>
      <w:r w:rsidRPr="00B91003">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91003">
        <w:rPr>
          <w:rFonts w:eastAsia="Arial" w:cs="Arial"/>
        </w:rPr>
        <w:t xml:space="preserve">total estimated actual </w:t>
      </w:r>
      <w:r w:rsidRPr="00B91003">
        <w:rPr>
          <w:rFonts w:eastAsia="Calibri" w:cs="Arial"/>
          <w:color w:val="000000" w:themeColor="text1"/>
        </w:rPr>
        <w:t>quality improvement anticipated for the action as a percentage rounded to the nearest hundredth (0.00%).</w:t>
      </w:r>
    </w:p>
    <w:p w14:paraId="75D5FE1B" w14:textId="77777777" w:rsidR="008D1F05" w:rsidRPr="00B91003" w:rsidRDefault="008D1F05" w:rsidP="008D1F05">
      <w:pPr>
        <w:numPr>
          <w:ilvl w:val="1"/>
          <w:numId w:val="28"/>
        </w:numPr>
        <w:spacing w:after="160" w:line="259" w:lineRule="auto"/>
        <w:rPr>
          <w:rFonts w:eastAsia="Calibri" w:cs="Arial"/>
          <w:color w:val="000000"/>
        </w:rPr>
      </w:pPr>
      <w:r w:rsidRPr="00B91003">
        <w:rPr>
          <w:rFonts w:eastAsia="Calibri" w:cs="Arial"/>
          <w:color w:val="000000"/>
        </w:rPr>
        <w:t>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cost of living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2D823FE2" w14:textId="342BB873" w:rsidR="008D1F05" w:rsidRPr="00B91003" w:rsidRDefault="008D1F05" w:rsidP="00826D83">
      <w:pPr>
        <w:pStyle w:val="Heading5"/>
        <w:rPr>
          <w:rFonts w:eastAsia="Arial"/>
          <w:b/>
          <w:bCs/>
          <w:sz w:val="28"/>
          <w:szCs w:val="28"/>
        </w:rPr>
      </w:pPr>
      <w:r w:rsidRPr="00B91003">
        <w:rPr>
          <w:rFonts w:eastAsia="Arial"/>
          <w:b/>
          <w:bCs/>
          <w:sz w:val="28"/>
          <w:szCs w:val="28"/>
        </w:rPr>
        <w:t>LCFF Carryover Table</w:t>
      </w:r>
    </w:p>
    <w:p w14:paraId="78D979AB" w14:textId="77777777" w:rsidR="008D1F05" w:rsidRPr="00B91003" w:rsidRDefault="008D1F05" w:rsidP="008D1F05">
      <w:pPr>
        <w:numPr>
          <w:ilvl w:val="0"/>
          <w:numId w:val="23"/>
        </w:numPr>
        <w:spacing w:after="240"/>
      </w:pPr>
      <w:r w:rsidRPr="00B91003">
        <w:rPr>
          <w:rFonts w:eastAsia="Arial" w:cs="Arial"/>
          <w:b/>
          <w:bCs/>
        </w:rPr>
        <w:t>9. Estimated Actual LCFF Base Grant</w:t>
      </w:r>
      <w:r w:rsidRPr="00B91003">
        <w:rPr>
          <w:rFonts w:eastAsia="Arial" w:cs="Arial"/>
          <w:bCs/>
        </w:rPr>
        <w:t xml:space="preserve">: Provide the total amount of estimated LCFF Target Entitlement for the current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xml:space="preserve">. Note that the LCFF Base Grant for purposes of the LCAP also includes the Necessary Small Schools and Economic Recovery Target allowances for school districts, and County Operations Grant for COEs. 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w:t>
      </w:r>
    </w:p>
    <w:p w14:paraId="4A1D9AA5" w14:textId="77777777" w:rsidR="008D1F05" w:rsidRPr="00B91003" w:rsidRDefault="008D1F05" w:rsidP="008D1F05">
      <w:pPr>
        <w:numPr>
          <w:ilvl w:val="0"/>
          <w:numId w:val="23"/>
        </w:numPr>
        <w:spacing w:after="240"/>
        <w:rPr>
          <w:rFonts w:eastAsia="Arial" w:cs="Arial"/>
        </w:rPr>
      </w:pPr>
      <w:r w:rsidRPr="00B91003">
        <w:rPr>
          <w:rFonts w:eastAsia="Arial" w:cs="Arial"/>
          <w:b/>
        </w:rPr>
        <w:t>10. Total Percentage to Increase or Improve Services for the Current School Year:</w:t>
      </w:r>
      <w:r w:rsidRPr="00B91003">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B91003">
        <w:rPr>
          <w:rFonts w:eastAsia="Arial" w:cs="Arial"/>
          <w:i/>
        </w:rPr>
        <w:t>CCR</w:t>
      </w:r>
      <w:r w:rsidRPr="00B91003">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6CC279CA" w14:textId="0C4FE8AD" w:rsidR="008D1F05" w:rsidRPr="00B91003" w:rsidRDefault="008D1F05" w:rsidP="00826D83">
      <w:pPr>
        <w:pStyle w:val="Heading5"/>
        <w:rPr>
          <w:rFonts w:eastAsia="Arial"/>
          <w:b/>
          <w:bCs/>
          <w:sz w:val="28"/>
          <w:szCs w:val="28"/>
        </w:rPr>
      </w:pPr>
      <w:r w:rsidRPr="00B91003">
        <w:rPr>
          <w:rFonts w:eastAsia="Arial"/>
          <w:b/>
          <w:bCs/>
          <w:sz w:val="28"/>
          <w:szCs w:val="28"/>
        </w:rPr>
        <w:t>Calculations in the Action Tables</w:t>
      </w:r>
    </w:p>
    <w:p w14:paraId="7BC73004" w14:textId="77777777" w:rsidR="008D1F05" w:rsidRPr="00B91003" w:rsidRDefault="008D1F05" w:rsidP="008D1F05">
      <w:pPr>
        <w:spacing w:after="240"/>
        <w:rPr>
          <w:rFonts w:eastAsia="Arial"/>
        </w:rPr>
      </w:pPr>
      <w:r w:rsidRPr="00B91003">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238A108D" w14:textId="709DE09A" w:rsidR="008D1F05" w:rsidRPr="00B91003" w:rsidRDefault="008D1F05" w:rsidP="00826D83">
      <w:pPr>
        <w:pStyle w:val="Heading6"/>
        <w:rPr>
          <w:rFonts w:eastAsia="Arial"/>
          <w:b/>
          <w:bCs/>
        </w:rPr>
      </w:pPr>
      <w:r w:rsidRPr="00B91003">
        <w:rPr>
          <w:rFonts w:eastAsia="Arial"/>
          <w:b/>
          <w:bCs/>
        </w:rPr>
        <w:t>Contributing Actions Table</w:t>
      </w:r>
    </w:p>
    <w:p w14:paraId="02A9B7E2" w14:textId="77777777" w:rsidR="008D1F05" w:rsidRPr="00B91003" w:rsidRDefault="008D1F05" w:rsidP="008D1F05">
      <w:pPr>
        <w:numPr>
          <w:ilvl w:val="0"/>
          <w:numId w:val="31"/>
        </w:numPr>
        <w:spacing w:after="240"/>
        <w:rPr>
          <w:rFonts w:eastAsia="Arial"/>
          <w:b/>
          <w:bCs/>
        </w:rPr>
      </w:pPr>
      <w:r w:rsidRPr="00B91003">
        <w:rPr>
          <w:rFonts w:eastAsia="Arial"/>
          <w:b/>
          <w:bCs/>
        </w:rPr>
        <w:t>4. Total Planned Contributing Expenditures (LCFF Funds)</w:t>
      </w:r>
    </w:p>
    <w:p w14:paraId="44001798" w14:textId="77777777" w:rsidR="008D1F05" w:rsidRPr="00B91003" w:rsidRDefault="008D1F05" w:rsidP="008D1F05">
      <w:pPr>
        <w:numPr>
          <w:ilvl w:val="1"/>
          <w:numId w:val="31"/>
        </w:numPr>
        <w:spacing w:after="240"/>
        <w:rPr>
          <w:rFonts w:eastAsia="Arial"/>
        </w:rPr>
      </w:pPr>
      <w:r w:rsidRPr="00B91003">
        <w:rPr>
          <w:rFonts w:eastAsia="Arial"/>
        </w:rPr>
        <w:lastRenderedPageBreak/>
        <w:t>This amount is the total of the Planned Expenditures for Contributing Actions (LCFF Funds) column.</w:t>
      </w:r>
    </w:p>
    <w:p w14:paraId="5295E86E" w14:textId="77777777" w:rsidR="008D1F05" w:rsidRPr="00B91003" w:rsidRDefault="008D1F05" w:rsidP="008D1F05">
      <w:pPr>
        <w:numPr>
          <w:ilvl w:val="0"/>
          <w:numId w:val="31"/>
        </w:numPr>
        <w:spacing w:after="240"/>
        <w:rPr>
          <w:rFonts w:eastAsia="Arial"/>
          <w:b/>
          <w:bCs/>
        </w:rPr>
      </w:pPr>
      <w:r w:rsidRPr="00B91003">
        <w:rPr>
          <w:rFonts w:eastAsia="Arial"/>
          <w:b/>
          <w:bCs/>
        </w:rPr>
        <w:t>5. Total Planned Percentage of Improved Services</w:t>
      </w:r>
    </w:p>
    <w:p w14:paraId="5C029602" w14:textId="77777777" w:rsidR="008D1F05" w:rsidRPr="00B91003" w:rsidRDefault="008D1F05" w:rsidP="008D1F05">
      <w:pPr>
        <w:numPr>
          <w:ilvl w:val="1"/>
          <w:numId w:val="31"/>
        </w:numPr>
        <w:spacing w:after="240"/>
        <w:rPr>
          <w:rFonts w:eastAsia="Arial"/>
        </w:rPr>
      </w:pPr>
      <w:r w:rsidRPr="00B91003">
        <w:rPr>
          <w:rFonts w:eastAsia="Arial"/>
        </w:rPr>
        <w:t>This percentage is the total of the Planned Percentage of Improved Services column.</w:t>
      </w:r>
    </w:p>
    <w:p w14:paraId="6A41A098" w14:textId="77777777" w:rsidR="008D1F05" w:rsidRPr="00B91003" w:rsidRDefault="008D1F05" w:rsidP="008D1F05">
      <w:pPr>
        <w:numPr>
          <w:ilvl w:val="0"/>
          <w:numId w:val="31"/>
        </w:numPr>
        <w:spacing w:after="240"/>
        <w:rPr>
          <w:rFonts w:eastAsia="Arial"/>
          <w:b/>
          <w:bCs/>
        </w:rPr>
      </w:pPr>
      <w:r w:rsidRPr="00B91003">
        <w:rPr>
          <w:rFonts w:eastAsia="Arial"/>
          <w:b/>
          <w:bCs/>
        </w:rPr>
        <w:t>Planned Percentage to Increase or Improve Services for the coming school year (4 divided by 1, plus 5)</w:t>
      </w:r>
    </w:p>
    <w:p w14:paraId="72BAC733" w14:textId="77777777" w:rsidR="008D1F05" w:rsidRPr="00B91003" w:rsidRDefault="008D1F05" w:rsidP="008D1F05">
      <w:pPr>
        <w:numPr>
          <w:ilvl w:val="1"/>
          <w:numId w:val="31"/>
        </w:numPr>
        <w:spacing w:after="240"/>
        <w:rPr>
          <w:rFonts w:eastAsia="Arial"/>
        </w:rPr>
      </w:pPr>
      <w:r w:rsidRPr="00B91003">
        <w:rPr>
          <w:rFonts w:eastAsia="Arial"/>
        </w:rPr>
        <w:t xml:space="preserve">This percentage is calculated by dividing the Total Planned Contributing Expenditures (4) by the </w:t>
      </w:r>
      <w:r w:rsidRPr="00B91003">
        <w:t>Projected LCFF Base Grant</w:t>
      </w:r>
      <w:r w:rsidRPr="00B91003" w:rsidDel="00672E66">
        <w:rPr>
          <w:rFonts w:eastAsia="Arial"/>
        </w:rPr>
        <w:t xml:space="preserve"> </w:t>
      </w:r>
      <w:r w:rsidRPr="00B91003">
        <w:rPr>
          <w:rFonts w:eastAsia="Arial"/>
        </w:rPr>
        <w:t>(1), converting the quotient to a percentage, and adding it to the Total Planned Percentage of Improved Services (5).</w:t>
      </w:r>
    </w:p>
    <w:p w14:paraId="0278E385" w14:textId="73BE7724" w:rsidR="008D1F05" w:rsidRPr="00B91003" w:rsidRDefault="008D1F05" w:rsidP="00826D83">
      <w:pPr>
        <w:pStyle w:val="Heading6"/>
        <w:rPr>
          <w:rFonts w:eastAsia="Arial"/>
          <w:b/>
          <w:bCs/>
        </w:rPr>
      </w:pPr>
      <w:r w:rsidRPr="00B91003">
        <w:rPr>
          <w:rFonts w:eastAsia="Arial"/>
          <w:b/>
          <w:bCs/>
        </w:rPr>
        <w:t>Contributing Actions Annual Update Table</w:t>
      </w:r>
    </w:p>
    <w:p w14:paraId="72BD1FAF" w14:textId="77777777" w:rsidR="008D1F05" w:rsidRPr="00B91003" w:rsidRDefault="008D1F05" w:rsidP="008D1F05">
      <w:pPr>
        <w:spacing w:after="240"/>
        <w:rPr>
          <w:rFonts w:eastAsia="Arial"/>
        </w:rPr>
      </w:pPr>
      <w:r w:rsidRPr="00B91003">
        <w:rPr>
          <w:rFonts w:eastAsia="Arial"/>
        </w:rPr>
        <w:t xml:space="preserve">Pursuant to </w:t>
      </w:r>
      <w:r w:rsidRPr="00B91003">
        <w:rPr>
          <w:rFonts w:eastAsia="Arial"/>
          <w:i/>
        </w:rPr>
        <w:t>EC</w:t>
      </w:r>
      <w:r w:rsidRPr="00B91003">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5C756985" w14:textId="77777777" w:rsidR="008D1F05" w:rsidRPr="00B91003" w:rsidRDefault="008D1F05" w:rsidP="008D1F05">
      <w:pPr>
        <w:numPr>
          <w:ilvl w:val="0"/>
          <w:numId w:val="32"/>
        </w:numPr>
        <w:spacing w:after="240"/>
        <w:rPr>
          <w:rFonts w:eastAsia="Arial"/>
          <w:b/>
          <w:bCs/>
        </w:rPr>
      </w:pPr>
      <w:r w:rsidRPr="00B91003">
        <w:rPr>
          <w:rFonts w:eastAsia="Arial"/>
          <w:b/>
          <w:bCs/>
        </w:rPr>
        <w:t>6. Estimated Actual LCFF Supplemental and Concentration Grants</w:t>
      </w:r>
    </w:p>
    <w:p w14:paraId="1F5E0848" w14:textId="174789F4" w:rsidR="008D1F05" w:rsidRPr="00B91003" w:rsidRDefault="008D1F05" w:rsidP="008D1F05">
      <w:pPr>
        <w:numPr>
          <w:ilvl w:val="1"/>
          <w:numId w:val="32"/>
        </w:numPr>
        <w:spacing w:after="240"/>
        <w:rPr>
          <w:rFonts w:eastAsia="Arial"/>
        </w:rPr>
      </w:pPr>
      <w:r w:rsidRPr="00B91003">
        <w:rPr>
          <w:rFonts w:eastAsia="Arial"/>
        </w:rPr>
        <w:t xml:space="preserve">This is the total amount of LCFF supplemental and concentration grants the LEA estimates it will actually receive based </w:t>
      </w:r>
      <w:del w:id="170" w:author="Author">
        <w:r w:rsidRPr="00B91003" w:rsidDel="00965261">
          <w:rPr>
            <w:rFonts w:eastAsia="Arial"/>
          </w:rPr>
          <w:delText>on of</w:delText>
        </w:r>
      </w:del>
      <w:ins w:id="171" w:author="Author">
        <w:r w:rsidR="00965261" w:rsidRPr="00B91003">
          <w:rPr>
            <w:rFonts w:eastAsia="Arial"/>
          </w:rPr>
          <w:t>on</w:t>
        </w:r>
      </w:ins>
      <w:r w:rsidRPr="00B91003">
        <w:rPr>
          <w:rFonts w:eastAsia="Arial"/>
        </w:rPr>
        <w:t xml:space="preserve"> the number and concentration of unduplicated students in the current school year.</w:t>
      </w:r>
    </w:p>
    <w:p w14:paraId="75707A62" w14:textId="77777777" w:rsidR="008D1F05" w:rsidRPr="00B91003" w:rsidRDefault="008D1F05" w:rsidP="008D1F05">
      <w:pPr>
        <w:numPr>
          <w:ilvl w:val="0"/>
          <w:numId w:val="32"/>
        </w:numPr>
        <w:spacing w:after="240"/>
        <w:rPr>
          <w:rFonts w:eastAsia="Arial"/>
          <w:b/>
          <w:bCs/>
        </w:rPr>
      </w:pPr>
      <w:r w:rsidRPr="00B91003">
        <w:rPr>
          <w:rFonts w:eastAsia="Arial"/>
          <w:b/>
          <w:bCs/>
        </w:rPr>
        <w:t>4. Total Planned Contributing Expenditures (LCFF Funds)</w:t>
      </w:r>
    </w:p>
    <w:p w14:paraId="771405B2" w14:textId="77777777" w:rsidR="008D1F05" w:rsidRPr="00B91003" w:rsidRDefault="008D1F05" w:rsidP="008D1F05">
      <w:pPr>
        <w:numPr>
          <w:ilvl w:val="1"/>
          <w:numId w:val="32"/>
        </w:numPr>
        <w:spacing w:after="240"/>
        <w:rPr>
          <w:rFonts w:eastAsia="Arial"/>
        </w:rPr>
      </w:pPr>
      <w:r w:rsidRPr="00B91003">
        <w:rPr>
          <w:rFonts w:eastAsia="Arial"/>
        </w:rPr>
        <w:t>This amount is the total of the Last Year's Planned Expenditures for Contributing Actions (LCFF Funds).</w:t>
      </w:r>
    </w:p>
    <w:p w14:paraId="562B86DB" w14:textId="77777777" w:rsidR="008D1F05" w:rsidRPr="00B91003" w:rsidRDefault="008D1F05" w:rsidP="008D1F05">
      <w:pPr>
        <w:numPr>
          <w:ilvl w:val="0"/>
          <w:numId w:val="32"/>
        </w:numPr>
        <w:spacing w:after="240"/>
        <w:rPr>
          <w:rFonts w:eastAsia="Arial"/>
          <w:b/>
          <w:bCs/>
        </w:rPr>
      </w:pPr>
      <w:r w:rsidRPr="00B91003">
        <w:rPr>
          <w:rFonts w:eastAsia="Arial"/>
          <w:b/>
          <w:bCs/>
        </w:rPr>
        <w:t>7. Total Estimated Actual Expenditures for Contributing Actions</w:t>
      </w:r>
    </w:p>
    <w:p w14:paraId="5EE16FE0" w14:textId="77777777" w:rsidR="008D1F05" w:rsidRPr="00B91003" w:rsidRDefault="008D1F05" w:rsidP="008D1F05">
      <w:pPr>
        <w:numPr>
          <w:ilvl w:val="1"/>
          <w:numId w:val="32"/>
        </w:numPr>
        <w:spacing w:after="240"/>
        <w:rPr>
          <w:rFonts w:eastAsia="Arial"/>
        </w:rPr>
      </w:pPr>
      <w:r w:rsidRPr="00B91003">
        <w:rPr>
          <w:rFonts w:eastAsia="Arial"/>
        </w:rPr>
        <w:t>This amount is the total of the Estimated Actual Expenditures for Contributing Actions (LCFF Funds).</w:t>
      </w:r>
    </w:p>
    <w:p w14:paraId="098DC8EF" w14:textId="77777777" w:rsidR="008D1F05" w:rsidRPr="00B91003" w:rsidRDefault="008D1F05" w:rsidP="008D1F05">
      <w:pPr>
        <w:numPr>
          <w:ilvl w:val="0"/>
          <w:numId w:val="32"/>
        </w:numPr>
        <w:spacing w:after="240"/>
        <w:rPr>
          <w:rFonts w:eastAsia="Arial"/>
          <w:b/>
          <w:bCs/>
        </w:rPr>
      </w:pPr>
      <w:r w:rsidRPr="00B91003">
        <w:rPr>
          <w:rFonts w:eastAsia="Arial"/>
          <w:b/>
          <w:bCs/>
        </w:rPr>
        <w:t>Difference Between Planned and Estimated Actual Expenditures for Contributing Actions (Subtract 7 from 4)</w:t>
      </w:r>
    </w:p>
    <w:p w14:paraId="1F622329" w14:textId="77777777" w:rsidR="008D1F05" w:rsidRPr="00B91003" w:rsidRDefault="008D1F05" w:rsidP="008D1F05">
      <w:pPr>
        <w:numPr>
          <w:ilvl w:val="1"/>
          <w:numId w:val="32"/>
        </w:numPr>
        <w:spacing w:after="240"/>
        <w:rPr>
          <w:rFonts w:eastAsia="Arial"/>
        </w:rPr>
      </w:pPr>
      <w:r w:rsidRPr="00B91003">
        <w:rPr>
          <w:rFonts w:eastAsia="Arial"/>
        </w:rPr>
        <w:t>This amount is the Total Estimated Actual Expenditures for Contributing Actions (7) subtracted from the Total Planned Contributing Expenditures (4).</w:t>
      </w:r>
    </w:p>
    <w:p w14:paraId="12EBA76D" w14:textId="77777777" w:rsidR="008D1F05" w:rsidRPr="00B91003" w:rsidRDefault="008D1F05" w:rsidP="008D1F05">
      <w:pPr>
        <w:numPr>
          <w:ilvl w:val="0"/>
          <w:numId w:val="33"/>
        </w:numPr>
        <w:spacing w:after="240"/>
        <w:rPr>
          <w:rFonts w:eastAsia="Arial"/>
          <w:b/>
          <w:bCs/>
        </w:rPr>
      </w:pPr>
      <w:r w:rsidRPr="00B91003">
        <w:rPr>
          <w:rFonts w:eastAsia="Arial"/>
          <w:b/>
          <w:bCs/>
        </w:rPr>
        <w:lastRenderedPageBreak/>
        <w:t>5. Total Planned Percentage of Improved Services (%)</w:t>
      </w:r>
    </w:p>
    <w:p w14:paraId="7582B7AB" w14:textId="77777777" w:rsidR="008D1F05" w:rsidRPr="00B91003" w:rsidRDefault="008D1F05" w:rsidP="008D1F05">
      <w:pPr>
        <w:numPr>
          <w:ilvl w:val="1"/>
          <w:numId w:val="33"/>
        </w:numPr>
        <w:spacing w:after="240"/>
        <w:rPr>
          <w:rFonts w:eastAsia="Arial"/>
        </w:rPr>
      </w:pPr>
      <w:r w:rsidRPr="00B91003">
        <w:rPr>
          <w:rFonts w:eastAsia="Arial"/>
        </w:rPr>
        <w:t>This amount is the total of the Planned Percentage of Improved Services column.</w:t>
      </w:r>
    </w:p>
    <w:p w14:paraId="32CD085E" w14:textId="77777777" w:rsidR="008D1F05" w:rsidRPr="00B91003" w:rsidRDefault="008D1F05" w:rsidP="008D1F05">
      <w:pPr>
        <w:numPr>
          <w:ilvl w:val="0"/>
          <w:numId w:val="33"/>
        </w:numPr>
        <w:spacing w:after="240"/>
        <w:rPr>
          <w:rFonts w:eastAsia="Arial"/>
          <w:b/>
          <w:bCs/>
        </w:rPr>
      </w:pPr>
      <w:r w:rsidRPr="00B91003">
        <w:rPr>
          <w:rFonts w:eastAsia="Arial"/>
          <w:b/>
          <w:bCs/>
        </w:rPr>
        <w:t>8. Total Estimated Actual Percentage of Improved Services (%)</w:t>
      </w:r>
    </w:p>
    <w:p w14:paraId="7EC6D1B1" w14:textId="77777777" w:rsidR="008D1F05" w:rsidRPr="00B91003" w:rsidRDefault="008D1F05" w:rsidP="008D1F05">
      <w:pPr>
        <w:numPr>
          <w:ilvl w:val="1"/>
          <w:numId w:val="33"/>
        </w:numPr>
        <w:spacing w:after="240"/>
        <w:rPr>
          <w:rFonts w:eastAsia="Arial"/>
        </w:rPr>
      </w:pPr>
      <w:r w:rsidRPr="00B91003">
        <w:rPr>
          <w:rFonts w:eastAsia="Arial"/>
        </w:rPr>
        <w:t>This amount is the total of the Estimated Actual Percentage of Improved Services column.</w:t>
      </w:r>
    </w:p>
    <w:p w14:paraId="2C676172" w14:textId="77777777" w:rsidR="008D1F05" w:rsidRPr="00B91003" w:rsidRDefault="008D1F05" w:rsidP="008D1F05">
      <w:pPr>
        <w:numPr>
          <w:ilvl w:val="0"/>
          <w:numId w:val="33"/>
        </w:numPr>
        <w:spacing w:after="240"/>
        <w:rPr>
          <w:rFonts w:eastAsia="Arial"/>
          <w:b/>
          <w:bCs/>
        </w:rPr>
      </w:pPr>
      <w:r w:rsidRPr="00B91003">
        <w:rPr>
          <w:rFonts w:eastAsia="Arial"/>
          <w:b/>
          <w:bCs/>
        </w:rPr>
        <w:t>Difference Between Planned and Estimated Actual Percentage of Improved Services (Subtract 5 from 8)</w:t>
      </w:r>
    </w:p>
    <w:p w14:paraId="15122CDB" w14:textId="77777777" w:rsidR="008D1F05" w:rsidRPr="00B91003" w:rsidRDefault="008D1F05" w:rsidP="008D1F05">
      <w:pPr>
        <w:numPr>
          <w:ilvl w:val="1"/>
          <w:numId w:val="33"/>
        </w:numPr>
        <w:spacing w:after="240"/>
        <w:rPr>
          <w:rFonts w:eastAsia="Arial"/>
        </w:rPr>
      </w:pPr>
      <w:r w:rsidRPr="00B91003">
        <w:rPr>
          <w:rFonts w:eastAsia="Arial"/>
        </w:rPr>
        <w:t>This amount is the Total Planned Percentage of Improved Services (5) subtracted from the Total Estimated Actual Percentage of Improved Services (8).</w:t>
      </w:r>
    </w:p>
    <w:p w14:paraId="754F8A3F" w14:textId="6CEDA260" w:rsidR="008D1F05" w:rsidRPr="00B91003" w:rsidRDefault="008D1F05" w:rsidP="00826D83">
      <w:pPr>
        <w:pStyle w:val="Heading6"/>
        <w:rPr>
          <w:rFonts w:eastAsia="Arial"/>
          <w:b/>
          <w:bCs/>
        </w:rPr>
      </w:pPr>
      <w:r w:rsidRPr="00B91003">
        <w:rPr>
          <w:rFonts w:eastAsia="Arial"/>
          <w:b/>
          <w:bCs/>
        </w:rPr>
        <w:t>LCFF Carryover Table</w:t>
      </w:r>
    </w:p>
    <w:p w14:paraId="0777980A" w14:textId="77777777" w:rsidR="008D1F05" w:rsidRPr="00B91003" w:rsidRDefault="008D1F05" w:rsidP="008D1F05">
      <w:pPr>
        <w:numPr>
          <w:ilvl w:val="0"/>
          <w:numId w:val="34"/>
        </w:numPr>
        <w:spacing w:after="240"/>
        <w:rPr>
          <w:rFonts w:eastAsia="Arial"/>
          <w:b/>
          <w:bCs/>
        </w:rPr>
      </w:pPr>
      <w:r w:rsidRPr="00B91003">
        <w:rPr>
          <w:rFonts w:eastAsia="Arial"/>
          <w:b/>
          <w:bCs/>
        </w:rPr>
        <w:t>10. Total Percentage to Increase or Improve Services for the Current School Year (6 divided by 9 plus Carryover %)</w:t>
      </w:r>
    </w:p>
    <w:p w14:paraId="12106292" w14:textId="77777777" w:rsidR="008D1F05" w:rsidRPr="00B91003" w:rsidRDefault="008D1F05" w:rsidP="008D1F05">
      <w:pPr>
        <w:numPr>
          <w:ilvl w:val="1"/>
          <w:numId w:val="34"/>
        </w:numPr>
        <w:spacing w:after="240"/>
        <w:rPr>
          <w:rFonts w:eastAsia="Arial"/>
        </w:rPr>
      </w:pPr>
      <w:r w:rsidRPr="00B91003">
        <w:rPr>
          <w:rFonts w:eastAsia="Arial"/>
        </w:rPr>
        <w:t xml:space="preserve">This percentage is the Estimated Actual LCFF Supplemental and/or Concentration Grants (6) divided by the Estimated Actual LCFF Base Grant (9) plus the LCFF Carryover – Percentage from the prior year. </w:t>
      </w:r>
    </w:p>
    <w:p w14:paraId="19A23197" w14:textId="77777777" w:rsidR="008D1F05" w:rsidRPr="00B91003" w:rsidRDefault="008D1F05" w:rsidP="008D1F05">
      <w:pPr>
        <w:numPr>
          <w:ilvl w:val="0"/>
          <w:numId w:val="34"/>
        </w:numPr>
        <w:spacing w:after="240"/>
        <w:rPr>
          <w:rFonts w:eastAsia="Arial"/>
          <w:b/>
          <w:bCs/>
        </w:rPr>
      </w:pPr>
      <w:r w:rsidRPr="00B91003">
        <w:rPr>
          <w:rFonts w:eastAsia="Arial"/>
          <w:b/>
          <w:bCs/>
        </w:rPr>
        <w:t>11. Estimated Actual Percentage of Increased or Improved Services (7 divided by 9, plus 8)</w:t>
      </w:r>
    </w:p>
    <w:p w14:paraId="7E552A52" w14:textId="77777777" w:rsidR="008D1F05" w:rsidRPr="00B91003" w:rsidRDefault="008D1F05" w:rsidP="008D1F05">
      <w:pPr>
        <w:numPr>
          <w:ilvl w:val="1"/>
          <w:numId w:val="34"/>
        </w:numPr>
        <w:spacing w:after="240"/>
        <w:rPr>
          <w:rFonts w:eastAsia="Arial"/>
        </w:rPr>
      </w:pPr>
      <w:r w:rsidRPr="00B91003">
        <w:rPr>
          <w:rFonts w:eastAsia="Arial"/>
        </w:rPr>
        <w:t xml:space="preserve">This percentage is the Total Estimated Actual Expenditures for Contributing Actions (7) divided by the LCFF Funding (9), </w:t>
      </w:r>
      <w:r w:rsidRPr="00B91003">
        <w:rPr>
          <w:rFonts w:eastAsia="Calibri" w:cs="Arial"/>
          <w:color w:val="000000"/>
        </w:rPr>
        <w:t>then converting the quotient to a percentage and adding the Total Estimated Actual Percentage of Improved Services (8).</w:t>
      </w:r>
    </w:p>
    <w:p w14:paraId="24457C09" w14:textId="77777777" w:rsidR="008D1F05" w:rsidRPr="00B91003" w:rsidRDefault="008D1F05" w:rsidP="008D1F05">
      <w:pPr>
        <w:numPr>
          <w:ilvl w:val="0"/>
          <w:numId w:val="34"/>
        </w:numPr>
        <w:spacing w:after="240"/>
        <w:rPr>
          <w:rFonts w:eastAsia="Arial"/>
          <w:b/>
          <w:bCs/>
        </w:rPr>
      </w:pPr>
      <w:r w:rsidRPr="00B91003">
        <w:rPr>
          <w:rFonts w:eastAsia="Arial"/>
          <w:b/>
          <w:bCs/>
        </w:rPr>
        <w:t>12. LCFF Carryover — Dollar Amount LCFF Carryover (Subtract 11 from 10 and multiply by 9)</w:t>
      </w:r>
    </w:p>
    <w:p w14:paraId="18B41CA5" w14:textId="77777777" w:rsidR="008D1F05" w:rsidRPr="00B91003" w:rsidRDefault="008D1F05" w:rsidP="008D1F05">
      <w:pPr>
        <w:numPr>
          <w:ilvl w:val="1"/>
          <w:numId w:val="34"/>
        </w:numPr>
        <w:spacing w:after="240"/>
        <w:rPr>
          <w:rFonts w:eastAsia="Arial"/>
        </w:rPr>
      </w:pPr>
      <w:r w:rsidRPr="00B91003">
        <w:rPr>
          <w:rFonts w:eastAsia="Arial"/>
        </w:rPr>
        <w:t xml:space="preserve">If the Estimated Actual Percentage of Increased or Improved Services (11) is less than the Estimated Actual Percentage to Increase or Improve Services (10), the LEA is required to carry over LCFF funds. </w:t>
      </w:r>
    </w:p>
    <w:p w14:paraId="50BBA255" w14:textId="77777777" w:rsidR="008D1F05" w:rsidRPr="00B91003" w:rsidRDefault="008D1F05" w:rsidP="008D1F05">
      <w:pPr>
        <w:spacing w:after="240"/>
        <w:ind w:left="1440"/>
        <w:rPr>
          <w:rFonts w:eastAsia="Arial"/>
        </w:rPr>
      </w:pPr>
      <w:r w:rsidRPr="00B91003">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B91003" w:rsidDel="003102FA">
        <w:rPr>
          <w:rFonts w:eastAsia="Arial"/>
        </w:rPr>
        <w:t xml:space="preserve"> </w:t>
      </w:r>
      <w:r w:rsidRPr="00B91003">
        <w:rPr>
          <w:rFonts w:eastAsia="Arial"/>
        </w:rPr>
        <w:t>(9). This amount is the amount of LCFF funds that is required to be carried over to the coming year.</w:t>
      </w:r>
    </w:p>
    <w:p w14:paraId="494F8027" w14:textId="77777777" w:rsidR="008D1F05" w:rsidRPr="00B91003" w:rsidRDefault="008D1F05" w:rsidP="008D1F05">
      <w:pPr>
        <w:numPr>
          <w:ilvl w:val="0"/>
          <w:numId w:val="35"/>
        </w:numPr>
        <w:spacing w:after="240"/>
        <w:rPr>
          <w:rFonts w:eastAsia="Arial"/>
          <w:b/>
          <w:bCs/>
        </w:rPr>
      </w:pPr>
      <w:r w:rsidRPr="00B91003">
        <w:rPr>
          <w:rFonts w:eastAsia="Arial"/>
          <w:b/>
          <w:bCs/>
        </w:rPr>
        <w:t>13. LCFF Carryover — Percentage</w:t>
      </w:r>
      <w:r w:rsidRPr="00B91003" w:rsidDel="005605FC">
        <w:rPr>
          <w:rFonts w:eastAsia="Arial"/>
          <w:b/>
          <w:bCs/>
        </w:rPr>
        <w:t xml:space="preserve"> </w:t>
      </w:r>
      <w:r w:rsidRPr="00B91003">
        <w:rPr>
          <w:rFonts w:eastAsia="Arial"/>
          <w:b/>
          <w:bCs/>
        </w:rPr>
        <w:t>(12 divided by 9)</w:t>
      </w:r>
    </w:p>
    <w:p w14:paraId="09F439E1" w14:textId="77777777" w:rsidR="008D1F05" w:rsidRPr="00B91003" w:rsidRDefault="008D1F05" w:rsidP="008D1F05">
      <w:pPr>
        <w:numPr>
          <w:ilvl w:val="1"/>
          <w:numId w:val="35"/>
        </w:numPr>
        <w:spacing w:after="240"/>
        <w:rPr>
          <w:rFonts w:eastAsia="Arial"/>
        </w:rPr>
      </w:pPr>
      <w:r w:rsidRPr="00B91003">
        <w:rPr>
          <w:rFonts w:eastAsia="Arial"/>
        </w:rPr>
        <w:lastRenderedPageBreak/>
        <w:t>This percentage is the unmet portion of the Percentage to Increase or Improve Services that the LEA must carry over into the coming LCAP year. The percentage is calculated by dividing the LCFF Carryover (12) by the LCFF Funding (9).</w:t>
      </w:r>
    </w:p>
    <w:p w14:paraId="795D1AD1" w14:textId="77777777" w:rsidR="008D1F05" w:rsidRPr="00B91003" w:rsidRDefault="008D1F05" w:rsidP="008D1F05">
      <w:pPr>
        <w:rPr>
          <w:rFonts w:eastAsia="Arial"/>
        </w:rPr>
      </w:pPr>
      <w:r w:rsidRPr="00B91003">
        <w:rPr>
          <w:rFonts w:eastAsia="Arial"/>
        </w:rPr>
        <w:t>California Department of Education</w:t>
      </w:r>
    </w:p>
    <w:p w14:paraId="03DAB8F8" w14:textId="39D91CAD" w:rsidR="008D1F05" w:rsidRPr="00B91003" w:rsidRDefault="008D1F05" w:rsidP="008D1F05">
      <w:pPr>
        <w:rPr>
          <w:rFonts w:eastAsia="Arial"/>
        </w:rPr>
      </w:pPr>
      <w:del w:id="172" w:author="Author">
        <w:r w:rsidRPr="00B91003" w:rsidDel="00224A18">
          <w:rPr>
            <w:rFonts w:eastAsia="Arial"/>
          </w:rPr>
          <w:delText>November 2023</w:delText>
        </w:r>
      </w:del>
      <w:ins w:id="173" w:author="Author">
        <w:r w:rsidR="00224A18" w:rsidRPr="00B91003">
          <w:rPr>
            <w:rFonts w:eastAsia="Arial"/>
          </w:rPr>
          <w:t>September 2024</w:t>
        </w:r>
      </w:ins>
    </w:p>
    <w:p w14:paraId="7392DA79" w14:textId="77777777" w:rsidR="0075478A" w:rsidRPr="00B91003" w:rsidRDefault="0075478A" w:rsidP="00C434A9">
      <w:pPr>
        <w:rPr>
          <w:rFonts w:eastAsiaTheme="majorEastAsia"/>
        </w:rPr>
        <w:sectPr w:rsidR="0075478A" w:rsidRPr="00B91003" w:rsidSect="00D77265">
          <w:headerReference w:type="default" r:id="rId56"/>
          <w:footerReference w:type="default" r:id="rId57"/>
          <w:pgSz w:w="15840" w:h="12240" w:orient="landscape"/>
          <w:pgMar w:top="288" w:right="288" w:bottom="288" w:left="288" w:header="432" w:footer="432" w:gutter="0"/>
          <w:cols w:space="720"/>
          <w:formProt w:val="0"/>
          <w:docGrid w:linePitch="360"/>
        </w:sectPr>
      </w:pPr>
    </w:p>
    <w:p w14:paraId="759880C2" w14:textId="5B3413CE" w:rsidR="0075478A" w:rsidRPr="00B91003" w:rsidRDefault="0075478A" w:rsidP="00296675">
      <w:pPr>
        <w:pStyle w:val="Heading2"/>
      </w:pPr>
      <w:r w:rsidRPr="00B91003">
        <w:lastRenderedPageBreak/>
        <w:t>Attachment 4: Proposed Revisions to the Local Control and Accountability Plan Instructions – Option 2</w:t>
      </w:r>
    </w:p>
    <w:p w14:paraId="6F30E717" w14:textId="77777777" w:rsidR="00224A18" w:rsidRPr="00B91003" w:rsidRDefault="00224A18" w:rsidP="00296675">
      <w:pPr>
        <w:pStyle w:val="Heading3"/>
        <w:rPr>
          <w:sz w:val="40"/>
          <w:szCs w:val="40"/>
        </w:rPr>
      </w:pPr>
      <w:r w:rsidRPr="00B91003">
        <w:rPr>
          <w:sz w:val="40"/>
          <w:szCs w:val="40"/>
        </w:rPr>
        <w:t>Local Control and Accountability Plan</w:t>
      </w:r>
    </w:p>
    <w:p w14:paraId="421E3D57" w14:textId="77777777" w:rsidR="00224A18" w:rsidRPr="00B91003" w:rsidRDefault="00224A18" w:rsidP="00224A18">
      <w:pPr>
        <w:spacing w:before="120" w:after="120"/>
        <w:rPr>
          <w:rFonts w:eastAsiaTheme="minorHAnsi" w:cs="Arial"/>
          <w:b/>
          <w:color w:val="000000"/>
          <w:szCs w:val="20"/>
        </w:rPr>
      </w:pPr>
      <w:r w:rsidRPr="00B91003">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5079"/>
        <w:gridCol w:w="5091"/>
        <w:gridCol w:w="5084"/>
      </w:tblGrid>
      <w:tr w:rsidR="00224A18" w:rsidRPr="00B91003" w14:paraId="1545C8FB" w14:textId="77777777" w:rsidTr="00C206DA">
        <w:trPr>
          <w:cantSplit/>
          <w:tblHeader/>
        </w:trPr>
        <w:tc>
          <w:tcPr>
            <w:tcW w:w="5079" w:type="dxa"/>
            <w:shd w:val="clear" w:color="auto" w:fill="DEEAF6" w:themeFill="accent1" w:themeFillTint="33"/>
            <w:vAlign w:val="center"/>
          </w:tcPr>
          <w:p w14:paraId="1D24004F"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Local Educational Agency (LEA) Name</w:t>
            </w:r>
          </w:p>
        </w:tc>
        <w:tc>
          <w:tcPr>
            <w:tcW w:w="5091" w:type="dxa"/>
            <w:shd w:val="clear" w:color="auto" w:fill="DEEAF6" w:themeFill="accent1" w:themeFillTint="33"/>
            <w:vAlign w:val="center"/>
          </w:tcPr>
          <w:p w14:paraId="092C980A"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Contact Name and Title</w:t>
            </w:r>
          </w:p>
        </w:tc>
        <w:tc>
          <w:tcPr>
            <w:tcW w:w="5084" w:type="dxa"/>
            <w:shd w:val="clear" w:color="auto" w:fill="DEEAF6" w:themeFill="accent1" w:themeFillTint="33"/>
            <w:vAlign w:val="center"/>
          </w:tcPr>
          <w:p w14:paraId="0ED17A19"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Email and Phone</w:t>
            </w:r>
          </w:p>
        </w:tc>
      </w:tr>
      <w:tr w:rsidR="00224A18" w:rsidRPr="00B91003" w14:paraId="58D0F337" w14:textId="77777777" w:rsidTr="00F93B96">
        <w:trPr>
          <w:cantSplit/>
        </w:trPr>
        <w:tc>
          <w:tcPr>
            <w:tcW w:w="5079" w:type="dxa"/>
            <w:shd w:val="clear" w:color="auto" w:fill="auto"/>
            <w:vAlign w:val="center"/>
          </w:tcPr>
          <w:p w14:paraId="313C0BFE"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[Insert LEA Name here]</w:t>
            </w:r>
          </w:p>
        </w:tc>
        <w:tc>
          <w:tcPr>
            <w:tcW w:w="5091" w:type="dxa"/>
            <w:shd w:val="clear" w:color="auto" w:fill="auto"/>
            <w:vAlign w:val="center"/>
          </w:tcPr>
          <w:p w14:paraId="67A4DBB3"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[Insert Contact Name and Title here]</w:t>
            </w:r>
          </w:p>
        </w:tc>
        <w:tc>
          <w:tcPr>
            <w:tcW w:w="5084" w:type="dxa"/>
            <w:shd w:val="clear" w:color="auto" w:fill="auto"/>
            <w:vAlign w:val="center"/>
          </w:tcPr>
          <w:p w14:paraId="3A8D465B" w14:textId="77777777" w:rsidR="00224A18" w:rsidRPr="00B91003" w:rsidRDefault="00224A18" w:rsidP="00224A18">
            <w:pPr>
              <w:tabs>
                <w:tab w:val="left" w:pos="5093"/>
              </w:tabs>
              <w:rPr>
                <w:rFonts w:eastAsiaTheme="minorHAnsi" w:cs="Arial"/>
                <w:bCs/>
                <w:color w:val="000000"/>
                <w:szCs w:val="22"/>
              </w:rPr>
            </w:pPr>
            <w:r w:rsidRPr="00B91003">
              <w:rPr>
                <w:rFonts w:eastAsiaTheme="minorHAnsi" w:cs="Arial"/>
                <w:bCs/>
                <w:color w:val="000000"/>
                <w:szCs w:val="22"/>
              </w:rPr>
              <w:t>[Insert Email and Phone here]</w:t>
            </w:r>
          </w:p>
        </w:tc>
      </w:tr>
    </w:tbl>
    <w:p w14:paraId="630F5CDF" w14:textId="737B3847" w:rsidR="00224A18" w:rsidRPr="00B91003" w:rsidRDefault="00224A18" w:rsidP="00AC18A3">
      <w:pPr>
        <w:pStyle w:val="Heading4"/>
        <w:rPr>
          <w:sz w:val="32"/>
          <w:szCs w:val="32"/>
        </w:rPr>
      </w:pPr>
      <w:r w:rsidRPr="00B91003">
        <w:rPr>
          <w:sz w:val="32"/>
          <w:szCs w:val="32"/>
        </w:rPr>
        <w:t>Plan Summary [LCAP Year]</w:t>
      </w:r>
    </w:p>
    <w:p w14:paraId="5F6AB352" w14:textId="592B024A" w:rsidR="00224A18" w:rsidRPr="00B91003" w:rsidRDefault="00224A18" w:rsidP="00AC18A3">
      <w:pPr>
        <w:pStyle w:val="Heading5"/>
        <w:rPr>
          <w:b/>
          <w:bCs/>
          <w:sz w:val="28"/>
          <w:szCs w:val="28"/>
        </w:rPr>
      </w:pPr>
      <w:r w:rsidRPr="00B91003">
        <w:rPr>
          <w:b/>
          <w:bCs/>
          <w:sz w:val="28"/>
          <w:szCs w:val="28"/>
        </w:rPr>
        <w:t>General Information</w:t>
      </w:r>
    </w:p>
    <w:p w14:paraId="1B6E489A"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70E4006D"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75F1568C"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69229ED" w14:textId="546A4AB4" w:rsidR="00224A18" w:rsidRPr="00B91003" w:rsidRDefault="00224A18" w:rsidP="00D4150A">
      <w:pPr>
        <w:pStyle w:val="Heading5"/>
        <w:rPr>
          <w:b/>
          <w:bCs/>
          <w:sz w:val="28"/>
          <w:szCs w:val="28"/>
        </w:rPr>
      </w:pPr>
      <w:r w:rsidRPr="00B91003">
        <w:rPr>
          <w:b/>
          <w:bCs/>
          <w:sz w:val="28"/>
          <w:szCs w:val="28"/>
        </w:rPr>
        <w:t>Reflections: Annual Performance</w:t>
      </w:r>
    </w:p>
    <w:p w14:paraId="705F46AE"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12277C65"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0FDBF9D9"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50CB46E" w14:textId="0CC0B7EE" w:rsidR="00224A18" w:rsidRPr="00B91003" w:rsidRDefault="00224A18" w:rsidP="00D4150A">
      <w:pPr>
        <w:pStyle w:val="Heading5"/>
        <w:rPr>
          <w:b/>
          <w:bCs/>
          <w:sz w:val="28"/>
          <w:szCs w:val="28"/>
        </w:rPr>
      </w:pPr>
      <w:r w:rsidRPr="00B91003">
        <w:rPr>
          <w:b/>
          <w:bCs/>
          <w:sz w:val="28"/>
          <w:szCs w:val="28"/>
        </w:rPr>
        <w:t>Reflections: Technical Assistance</w:t>
      </w:r>
    </w:p>
    <w:p w14:paraId="53729516"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t xml:space="preserve">As applicable, </w:t>
      </w:r>
      <w:r w:rsidRPr="00B91003">
        <w:rPr>
          <w:rFonts w:eastAsiaTheme="minorHAnsi" w:cs="Arial"/>
          <w:color w:val="000000"/>
          <w:szCs w:val="20"/>
        </w:rPr>
        <w:t>a summary of the work underway as part of technical assistance.</w:t>
      </w:r>
    </w:p>
    <w:p w14:paraId="6DCE3E83"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1C411969"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8788154" w14:textId="585CE573" w:rsidR="00224A18" w:rsidRPr="00B91003" w:rsidRDefault="00224A18" w:rsidP="00D4150A">
      <w:pPr>
        <w:pStyle w:val="Heading5"/>
        <w:rPr>
          <w:b/>
          <w:bCs/>
          <w:sz w:val="28"/>
          <w:szCs w:val="28"/>
        </w:rPr>
      </w:pPr>
      <w:r w:rsidRPr="00B91003">
        <w:rPr>
          <w:b/>
          <w:bCs/>
          <w:sz w:val="28"/>
          <w:szCs w:val="28"/>
        </w:rPr>
        <w:t>Comprehensive Support and Improvement</w:t>
      </w:r>
    </w:p>
    <w:p w14:paraId="12061F21" w14:textId="77777777" w:rsidR="00224A18" w:rsidRPr="00B91003" w:rsidRDefault="00224A18" w:rsidP="00224A18">
      <w:pPr>
        <w:spacing w:after="120"/>
        <w:rPr>
          <w:rFonts w:eastAsiaTheme="minorHAnsi" w:cs="Arial"/>
          <w:color w:val="000000"/>
          <w:szCs w:val="20"/>
        </w:rPr>
      </w:pPr>
      <w:r w:rsidRPr="00B91003">
        <w:rPr>
          <w:rFonts w:eastAsiaTheme="minorHAnsi" w:cs="Arial"/>
          <w:color w:val="000000"/>
          <w:szCs w:val="20"/>
        </w:rPr>
        <w:t>An LEA with a school or schools eligible for comprehensive support and improvement must respond to the following prompts.</w:t>
      </w:r>
    </w:p>
    <w:p w14:paraId="0FE4DD87" w14:textId="7EDB4B42" w:rsidR="00224A18" w:rsidRPr="00B91003" w:rsidRDefault="00224A18" w:rsidP="00D4150A">
      <w:pPr>
        <w:pStyle w:val="Heading6"/>
        <w:rPr>
          <w:b/>
          <w:bCs/>
        </w:rPr>
      </w:pPr>
      <w:r w:rsidRPr="00B91003">
        <w:rPr>
          <w:b/>
          <w:bCs/>
        </w:rPr>
        <w:lastRenderedPageBreak/>
        <w:t>Schools Identified</w:t>
      </w:r>
    </w:p>
    <w:p w14:paraId="5A1341C8"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2FCF8946"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[Identify the eligible schools here]</w:t>
      </w:r>
    </w:p>
    <w:p w14:paraId="47D20052"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324FA" w14:textId="3DE3250D" w:rsidR="00224A18" w:rsidRPr="00B91003" w:rsidRDefault="00224A18" w:rsidP="00D4150A">
      <w:pPr>
        <w:pStyle w:val="Heading6"/>
        <w:rPr>
          <w:b/>
          <w:bCs/>
        </w:rPr>
      </w:pPr>
      <w:r w:rsidRPr="00B91003">
        <w:rPr>
          <w:b/>
          <w:bCs/>
        </w:rPr>
        <w:t>Support for Identified Schools</w:t>
      </w:r>
    </w:p>
    <w:p w14:paraId="1C8E66D6"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1E0BD551"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support for schools here]</w:t>
      </w:r>
    </w:p>
    <w:p w14:paraId="47035965"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68950C7" w14:textId="4E114A26" w:rsidR="00224A18" w:rsidRPr="00B91003" w:rsidRDefault="00224A18" w:rsidP="00D4150A">
      <w:pPr>
        <w:pStyle w:val="Heading6"/>
        <w:rPr>
          <w:b/>
          <w:bCs/>
        </w:rPr>
      </w:pPr>
      <w:r w:rsidRPr="00B91003">
        <w:rPr>
          <w:b/>
          <w:bCs/>
        </w:rPr>
        <w:t>Monitoring and Evaluating Effectiveness</w:t>
      </w:r>
    </w:p>
    <w:p w14:paraId="3CECE15F"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668ED5BF"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[Describe monitoring and evaluation here]</w:t>
      </w:r>
    </w:p>
    <w:p w14:paraId="10AAF13B"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8F52D0B" w14:textId="77777777" w:rsidR="00224A18" w:rsidRPr="00B91003" w:rsidRDefault="00224A18" w:rsidP="00224A18">
      <w:r w:rsidRPr="00B91003">
        <w:br w:type="page"/>
      </w:r>
    </w:p>
    <w:p w14:paraId="40CDB2D9" w14:textId="7876B091" w:rsidR="00224A18" w:rsidRPr="00B91003" w:rsidRDefault="00224A18" w:rsidP="00D4150A">
      <w:pPr>
        <w:pStyle w:val="Heading4"/>
        <w:rPr>
          <w:sz w:val="32"/>
          <w:szCs w:val="32"/>
        </w:rPr>
      </w:pPr>
      <w:r w:rsidRPr="00B91003">
        <w:rPr>
          <w:sz w:val="32"/>
          <w:szCs w:val="32"/>
        </w:rPr>
        <w:lastRenderedPageBreak/>
        <w:t>Engaging Educational Partners</w:t>
      </w:r>
    </w:p>
    <w:p w14:paraId="2E52FCFC"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 xml:space="preserve">A summary of the process used to </w:t>
      </w:r>
      <w:r w:rsidRPr="00B91003">
        <w:t>engage educational partners</w:t>
      </w:r>
      <w:r w:rsidRPr="00B91003">
        <w:rPr>
          <w:rFonts w:cs="Arial"/>
          <w:color w:val="000000"/>
          <w:szCs w:val="20"/>
        </w:rPr>
        <w:t xml:space="preserve"> in the development of the LCAP. </w:t>
      </w:r>
    </w:p>
    <w:p w14:paraId="40C01455"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23D8D0FB"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4FD5E754" w14:textId="77777777" w:rsidR="00224A18" w:rsidRPr="00B91003" w:rsidRDefault="00224A18" w:rsidP="00224A18">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tbl>
      <w:tblPr>
        <w:tblStyle w:val="TableGrid"/>
        <w:tblW w:w="0" w:type="auto"/>
        <w:tblLook w:val="04A0" w:firstRow="1" w:lastRow="0" w:firstColumn="1" w:lastColumn="0" w:noHBand="0" w:noVBand="1"/>
        <w:tblDescription w:val="The table lists the educational partners that were engaged in the development of the Local Control and Accountability Plan (LCAP) and the process for engagement."/>
      </w:tblPr>
      <w:tblGrid>
        <w:gridCol w:w="3865"/>
        <w:gridCol w:w="11389"/>
      </w:tblGrid>
      <w:tr w:rsidR="00224A18" w:rsidRPr="00B91003" w14:paraId="39B188F3" w14:textId="77777777" w:rsidTr="00C206DA">
        <w:trPr>
          <w:cantSplit/>
          <w:tblHeader/>
        </w:trPr>
        <w:tc>
          <w:tcPr>
            <w:tcW w:w="3865" w:type="dxa"/>
            <w:shd w:val="clear" w:color="auto" w:fill="DEEAF6" w:themeFill="accent1" w:themeFillTint="33"/>
          </w:tcPr>
          <w:p w14:paraId="5C18598E" w14:textId="77777777" w:rsidR="00224A18" w:rsidRPr="00B91003" w:rsidRDefault="00224A18" w:rsidP="00224A18">
            <w:pPr>
              <w:spacing w:before="60" w:after="120"/>
              <w:rPr>
                <w:rFonts w:cs="Arial"/>
                <w:color w:val="000000"/>
                <w:szCs w:val="20"/>
              </w:rPr>
            </w:pPr>
            <w:r w:rsidRPr="00B91003">
              <w:rPr>
                <w:rFonts w:cs="Arial"/>
                <w:color w:val="000000"/>
                <w:szCs w:val="20"/>
              </w:rPr>
              <w:t>Educational Partner(s)</w:t>
            </w:r>
          </w:p>
        </w:tc>
        <w:tc>
          <w:tcPr>
            <w:tcW w:w="11389" w:type="dxa"/>
            <w:shd w:val="clear" w:color="auto" w:fill="DEEAF6" w:themeFill="accent1" w:themeFillTint="33"/>
          </w:tcPr>
          <w:p w14:paraId="2D3086D6" w14:textId="77777777" w:rsidR="00224A18" w:rsidRPr="00B91003" w:rsidRDefault="00224A18" w:rsidP="00224A18">
            <w:pPr>
              <w:spacing w:before="60" w:after="120"/>
              <w:rPr>
                <w:rFonts w:cs="Arial"/>
                <w:color w:val="000000"/>
                <w:szCs w:val="20"/>
              </w:rPr>
            </w:pPr>
            <w:r w:rsidRPr="00B91003">
              <w:rPr>
                <w:rFonts w:cs="Arial"/>
                <w:color w:val="000000"/>
                <w:szCs w:val="20"/>
              </w:rPr>
              <w:t>Process for Engagement</w:t>
            </w:r>
          </w:p>
        </w:tc>
      </w:tr>
      <w:tr w:rsidR="00224A18" w:rsidRPr="00B91003" w14:paraId="6C431692" w14:textId="77777777" w:rsidTr="00F93B96">
        <w:trPr>
          <w:cantSplit/>
        </w:trPr>
        <w:tc>
          <w:tcPr>
            <w:tcW w:w="3865" w:type="dxa"/>
          </w:tcPr>
          <w:p w14:paraId="6ADF9782" w14:textId="77777777" w:rsidR="00224A18" w:rsidRPr="00B91003" w:rsidRDefault="00224A18" w:rsidP="00224A18">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1EC45023" w14:textId="77777777" w:rsidR="00224A18" w:rsidRPr="00B91003" w:rsidRDefault="00224A18" w:rsidP="00224A18">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224A18" w:rsidRPr="00B91003" w14:paraId="68B08573" w14:textId="77777777" w:rsidTr="00F93B96">
        <w:trPr>
          <w:cantSplit/>
        </w:trPr>
        <w:tc>
          <w:tcPr>
            <w:tcW w:w="3865" w:type="dxa"/>
          </w:tcPr>
          <w:p w14:paraId="64C5C04B" w14:textId="77777777" w:rsidR="00224A18" w:rsidRPr="00B91003" w:rsidRDefault="00224A18" w:rsidP="00224A18">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116EF4C3" w14:textId="77777777" w:rsidR="00224A18" w:rsidRPr="00B91003" w:rsidRDefault="00224A18" w:rsidP="00224A18">
            <w:pPr>
              <w:spacing w:before="60" w:after="120"/>
              <w:rPr>
                <w:rFonts w:cs="Arial"/>
                <w:color w:val="000000"/>
                <w:szCs w:val="20"/>
              </w:rPr>
            </w:pPr>
            <w:r w:rsidRPr="00B91003">
              <w:rPr>
                <w:rFonts w:cs="Arial"/>
                <w:color w:val="000000"/>
                <w:szCs w:val="20"/>
              </w:rPr>
              <w:t>[Describe the process for engaging the identified educational partner(s) here]</w:t>
            </w:r>
          </w:p>
        </w:tc>
      </w:tr>
      <w:tr w:rsidR="00224A18" w:rsidRPr="00B91003" w14:paraId="32E8E7C8" w14:textId="77777777" w:rsidTr="00F93B96">
        <w:trPr>
          <w:cantSplit/>
        </w:trPr>
        <w:tc>
          <w:tcPr>
            <w:tcW w:w="3865" w:type="dxa"/>
          </w:tcPr>
          <w:p w14:paraId="56FC77D9" w14:textId="77777777" w:rsidR="00224A18" w:rsidRPr="00B91003" w:rsidRDefault="00224A18" w:rsidP="00224A18">
            <w:pPr>
              <w:spacing w:before="60" w:after="120"/>
              <w:rPr>
                <w:rFonts w:cs="Arial"/>
                <w:color w:val="000000"/>
                <w:szCs w:val="20"/>
              </w:rPr>
            </w:pPr>
            <w:r w:rsidRPr="00B91003">
              <w:rPr>
                <w:rFonts w:cs="Arial"/>
                <w:color w:val="000000"/>
                <w:szCs w:val="20"/>
              </w:rPr>
              <w:t>[Identify applicable partner(s) or group(s) here]</w:t>
            </w:r>
          </w:p>
        </w:tc>
        <w:tc>
          <w:tcPr>
            <w:tcW w:w="11389" w:type="dxa"/>
          </w:tcPr>
          <w:p w14:paraId="2E8EAF54" w14:textId="77777777" w:rsidR="00224A18" w:rsidRPr="00B91003" w:rsidRDefault="00224A18" w:rsidP="00224A18">
            <w:pPr>
              <w:spacing w:before="60" w:after="120"/>
              <w:rPr>
                <w:rFonts w:cs="Arial"/>
                <w:color w:val="000000"/>
                <w:szCs w:val="20"/>
              </w:rPr>
            </w:pPr>
            <w:r w:rsidRPr="00B91003">
              <w:rPr>
                <w:rFonts w:cs="Arial"/>
                <w:color w:val="000000"/>
                <w:szCs w:val="20"/>
              </w:rPr>
              <w:t>[Describe the process for engaging the identified educational partner(s) here]</w:t>
            </w:r>
          </w:p>
        </w:tc>
      </w:tr>
    </w:tbl>
    <w:p w14:paraId="2C10BB53" w14:textId="77777777" w:rsidR="00224A18" w:rsidRPr="00B91003" w:rsidRDefault="00224A18" w:rsidP="00224A18">
      <w:r w:rsidRPr="00B91003">
        <w:t>Insert or delete rows, as necessary.</w:t>
      </w:r>
    </w:p>
    <w:p w14:paraId="18EF2690" w14:textId="77777777" w:rsidR="00224A18" w:rsidRPr="00B91003" w:rsidRDefault="00224A18" w:rsidP="00224A18">
      <w:pPr>
        <w:shd w:val="clear" w:color="auto" w:fill="DEEAF6" w:themeFill="accent1" w:themeFillTint="33"/>
        <w:spacing w:before="360" w:after="120"/>
        <w:rPr>
          <w:rFonts w:cs="Arial"/>
          <w:color w:val="000000"/>
          <w:szCs w:val="20"/>
        </w:rPr>
      </w:pPr>
      <w:r w:rsidRPr="00B91003">
        <w:t xml:space="preserve">A description of how the adopted LCAP was influenced by the feedback provided by educational partners. </w:t>
      </w:r>
    </w:p>
    <w:p w14:paraId="29A719C3"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91003">
        <w:rPr>
          <w:rFonts w:cs="Arial"/>
          <w:color w:val="000000"/>
          <w:szCs w:val="20"/>
        </w:rPr>
        <w:t>[Respond here]</w:t>
      </w:r>
    </w:p>
    <w:p w14:paraId="0A941134"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D64B6AE" w14:textId="77777777" w:rsidR="00224A18" w:rsidRPr="00B91003" w:rsidRDefault="00224A18" w:rsidP="00224A18">
      <w:pPr>
        <w:rPr>
          <w:rFonts w:cs="Arial"/>
          <w:b/>
          <w:color w:val="000000"/>
          <w:szCs w:val="20"/>
        </w:rPr>
      </w:pPr>
      <w:r w:rsidRPr="00B91003">
        <w:rPr>
          <w:rFonts w:cs="Arial"/>
          <w:b/>
          <w:color w:val="000000"/>
          <w:szCs w:val="20"/>
        </w:rPr>
        <w:br w:type="page"/>
      </w:r>
    </w:p>
    <w:p w14:paraId="4BC1134B" w14:textId="7C609179" w:rsidR="00224A18" w:rsidRPr="00B91003" w:rsidRDefault="00224A18" w:rsidP="00D4150A">
      <w:pPr>
        <w:pStyle w:val="Heading4"/>
        <w:rPr>
          <w:sz w:val="32"/>
          <w:szCs w:val="32"/>
        </w:rPr>
      </w:pPr>
      <w:r w:rsidRPr="00B91003">
        <w:rPr>
          <w:sz w:val="32"/>
          <w:szCs w:val="32"/>
        </w:rPr>
        <w:lastRenderedPageBreak/>
        <w:t>Goals and Actions</w:t>
      </w:r>
    </w:p>
    <w:p w14:paraId="490DF53E" w14:textId="1FB9D741" w:rsidR="00224A18" w:rsidRPr="00B91003" w:rsidRDefault="00224A18" w:rsidP="00D4150A">
      <w:pPr>
        <w:pStyle w:val="Heading5"/>
        <w:rPr>
          <w:b/>
          <w:bCs/>
          <w:color w:val="000000"/>
          <w:sz w:val="28"/>
          <w:szCs w:val="28"/>
        </w:rPr>
      </w:pPr>
      <w:r w:rsidRPr="00B91003">
        <w:rPr>
          <w:b/>
          <w:bCs/>
          <w:sz w:val="28"/>
          <w:szCs w:val="28"/>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a description of what the local educational agency (LEA) plans to accomplish with the goal and identifies the type of goal."/>
      </w:tblPr>
      <w:tblGrid>
        <w:gridCol w:w="1318"/>
        <w:gridCol w:w="10647"/>
        <w:gridCol w:w="3289"/>
      </w:tblGrid>
      <w:tr w:rsidR="00224A18" w:rsidRPr="00B91003" w14:paraId="3598531E" w14:textId="77777777" w:rsidTr="00C206DA">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18" w:type="dxa"/>
            <w:shd w:val="clear" w:color="auto" w:fill="DEEAF6" w:themeFill="accent1" w:themeFillTint="33"/>
            <w:vAlign w:val="bottom"/>
          </w:tcPr>
          <w:p w14:paraId="378632ED" w14:textId="77777777" w:rsidR="00224A18" w:rsidRPr="00B91003" w:rsidRDefault="00224A18" w:rsidP="00224A18">
            <w:pPr>
              <w:tabs>
                <w:tab w:val="left" w:pos="5093"/>
              </w:tabs>
              <w:spacing w:after="120"/>
              <w:jc w:val="center"/>
              <w:rPr>
                <w:rFonts w:eastAsiaTheme="minorHAnsi" w:cs="Arial"/>
                <w:color w:val="000000"/>
              </w:rPr>
            </w:pPr>
            <w:r w:rsidRPr="00B91003">
              <w:rPr>
                <w:rFonts w:eastAsiaTheme="minorHAnsi" w:cs="Arial"/>
                <w:color w:val="000000"/>
              </w:rPr>
              <w:t>Goal #</w:t>
            </w:r>
          </w:p>
        </w:tc>
        <w:tc>
          <w:tcPr>
            <w:tcW w:w="10647" w:type="dxa"/>
            <w:shd w:val="clear" w:color="auto" w:fill="DEEAF6" w:themeFill="accent1" w:themeFillTint="33"/>
            <w:vAlign w:val="bottom"/>
          </w:tcPr>
          <w:p w14:paraId="325C7B0D" w14:textId="77777777" w:rsidR="00224A18" w:rsidRPr="00B91003" w:rsidRDefault="00224A18" w:rsidP="00224A18">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Description</w:t>
            </w:r>
          </w:p>
        </w:tc>
        <w:tc>
          <w:tcPr>
            <w:tcW w:w="3289" w:type="dxa"/>
            <w:shd w:val="clear" w:color="auto" w:fill="DEEAF6" w:themeFill="accent1" w:themeFillTint="33"/>
          </w:tcPr>
          <w:p w14:paraId="20E96A1B" w14:textId="77777777" w:rsidR="00224A18" w:rsidRPr="00B91003" w:rsidRDefault="00224A18" w:rsidP="00224A18">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rPr>
              <w:t>Type of Goal</w:t>
            </w:r>
          </w:p>
        </w:tc>
      </w:tr>
      <w:tr w:rsidR="00224A18" w:rsidRPr="00B91003" w14:paraId="730E3443" w14:textId="77777777" w:rsidTr="00F93B96">
        <w:trPr>
          <w:cantSplit/>
          <w:trHeight w:val="432"/>
        </w:trPr>
        <w:tc>
          <w:tcPr>
            <w:cnfStyle w:val="001000000000" w:firstRow="0" w:lastRow="0" w:firstColumn="1" w:lastColumn="0" w:oddVBand="0" w:evenVBand="0" w:oddHBand="0" w:evenHBand="0" w:firstRowFirstColumn="0" w:firstRowLastColumn="0" w:lastRowFirstColumn="0" w:lastRowLastColumn="0"/>
            <w:tcW w:w="1318" w:type="dxa"/>
            <w:shd w:val="clear" w:color="auto" w:fill="auto"/>
            <w:vAlign w:val="center"/>
          </w:tcPr>
          <w:p w14:paraId="2FB9806A" w14:textId="77777777" w:rsidR="00224A18" w:rsidRPr="00B91003" w:rsidRDefault="00224A18" w:rsidP="00224A18">
            <w:pPr>
              <w:tabs>
                <w:tab w:val="left" w:pos="5093"/>
              </w:tabs>
              <w:spacing w:after="120"/>
              <w:jc w:val="center"/>
              <w:rPr>
                <w:rFonts w:eastAsiaTheme="minorHAnsi" w:cs="Arial"/>
                <w:color w:val="000000"/>
              </w:rPr>
            </w:pPr>
            <w:r w:rsidRPr="00B91003">
              <w:rPr>
                <w:rFonts w:eastAsiaTheme="minorHAnsi" w:cs="Arial"/>
                <w:color w:val="000000"/>
              </w:rPr>
              <w:t>[Goal #]</w:t>
            </w:r>
          </w:p>
        </w:tc>
        <w:tc>
          <w:tcPr>
            <w:tcW w:w="10647" w:type="dxa"/>
            <w:shd w:val="clear" w:color="auto" w:fill="auto"/>
            <w:vAlign w:val="center"/>
          </w:tcPr>
          <w:p w14:paraId="7A80262A" w14:textId="77777777" w:rsidR="00224A18" w:rsidRPr="00B91003" w:rsidRDefault="00224A18" w:rsidP="00224A18">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rPr>
            </w:pPr>
            <w:r w:rsidRPr="00B91003">
              <w:rPr>
                <w:rFonts w:eastAsiaTheme="minorHAnsi" w:cs="Arial"/>
                <w:color w:val="000000"/>
                <w:szCs w:val="20"/>
              </w:rPr>
              <w:t>[A description of what the LEA plans to accomplish.]</w:t>
            </w:r>
            <w:r w:rsidRPr="00B91003">
              <w:rPr>
                <w:rFonts w:eastAsiaTheme="minorHAnsi" w:cs="Arial"/>
                <w:color w:val="000000"/>
              </w:rPr>
              <w:t xml:space="preserve"> </w:t>
            </w:r>
          </w:p>
        </w:tc>
        <w:tc>
          <w:tcPr>
            <w:tcW w:w="3289" w:type="dxa"/>
          </w:tcPr>
          <w:p w14:paraId="21451A49" w14:textId="77777777" w:rsidR="00224A18" w:rsidRPr="00B91003" w:rsidRDefault="00224A18" w:rsidP="00224A18">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0"/>
              </w:rPr>
            </w:pPr>
            <w:r w:rsidRPr="00B91003">
              <w:rPr>
                <w:rFonts w:eastAsiaTheme="minorHAnsi" w:cs="Arial"/>
                <w:color w:val="000000"/>
                <w:szCs w:val="20"/>
              </w:rPr>
              <w:t>[Identify the type of goal here]</w:t>
            </w:r>
          </w:p>
        </w:tc>
      </w:tr>
    </w:tbl>
    <w:p w14:paraId="02F7F511" w14:textId="77777777" w:rsidR="00224A18" w:rsidRPr="00B91003" w:rsidRDefault="00224A18" w:rsidP="00224A18">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State Priorities addressed by this goal.</w:t>
      </w:r>
    </w:p>
    <w:p w14:paraId="7D813110"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6044333E" w14:textId="77777777" w:rsidR="00224A18" w:rsidRPr="00B91003" w:rsidRDefault="00224A18" w:rsidP="00224A18">
      <w:pPr>
        <w:shd w:val="clear" w:color="auto" w:fill="DEEAF6" w:themeFill="accent1" w:themeFillTint="33"/>
        <w:spacing w:before="60" w:after="120"/>
        <w:rPr>
          <w:rFonts w:eastAsiaTheme="minorHAnsi" w:cs="Arial"/>
          <w:b/>
          <w:color w:val="000000"/>
          <w:szCs w:val="20"/>
        </w:rPr>
      </w:pPr>
      <w:r w:rsidRPr="00B91003">
        <w:rPr>
          <w:rFonts w:eastAsiaTheme="minorHAnsi" w:cs="Arial"/>
          <w:color w:val="000000"/>
          <w:szCs w:val="20"/>
        </w:rPr>
        <w:t>An explanation of why the LEA has developed this goal.</w:t>
      </w:r>
    </w:p>
    <w:p w14:paraId="336EA8D1"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74F24DB"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7245B19C" w14:textId="37839BAD" w:rsidR="00224A18" w:rsidRPr="00B91003" w:rsidRDefault="00224A18" w:rsidP="00D4150A">
      <w:pPr>
        <w:pStyle w:val="Heading5"/>
        <w:rPr>
          <w:b/>
          <w:bCs/>
          <w:sz w:val="28"/>
          <w:szCs w:val="28"/>
        </w:rPr>
      </w:pPr>
      <w:r w:rsidRPr="00B91003">
        <w:rPr>
          <w:b/>
          <w:bCs/>
          <w:sz w:val="28"/>
          <w:szCs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Description w:val="The table documents progress by year for identified metrics/indicators."/>
      </w:tblPr>
      <w:tblGrid>
        <w:gridCol w:w="1255"/>
        <w:gridCol w:w="2333"/>
        <w:gridCol w:w="2333"/>
        <w:gridCol w:w="2333"/>
        <w:gridCol w:w="2333"/>
        <w:gridCol w:w="2333"/>
        <w:gridCol w:w="2334"/>
      </w:tblGrid>
      <w:tr w:rsidR="00224A18" w:rsidRPr="00B91003" w14:paraId="45A6CBFD" w14:textId="77777777" w:rsidTr="00C206DA">
        <w:trPr>
          <w:cantSplit/>
          <w:trHeight w:val="296"/>
          <w:tblHeader/>
        </w:trPr>
        <w:tc>
          <w:tcPr>
            <w:tcW w:w="1255" w:type="dxa"/>
            <w:shd w:val="solid" w:color="DEEAF6" w:themeColor="accent1" w:themeTint="33" w:fill="D5DCE4" w:themeFill="text2" w:themeFillTint="33"/>
            <w:vAlign w:val="center"/>
          </w:tcPr>
          <w:p w14:paraId="76BB9585"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Metric #</w:t>
            </w:r>
          </w:p>
        </w:tc>
        <w:tc>
          <w:tcPr>
            <w:tcW w:w="2333" w:type="dxa"/>
            <w:shd w:val="solid" w:color="DEEAF6" w:themeColor="accent1" w:themeTint="33" w:fill="D5DCE4" w:themeFill="text2" w:themeFillTint="33"/>
            <w:vAlign w:val="center"/>
          </w:tcPr>
          <w:p w14:paraId="1564063B"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Metric</w:t>
            </w:r>
          </w:p>
        </w:tc>
        <w:tc>
          <w:tcPr>
            <w:tcW w:w="2333" w:type="dxa"/>
            <w:shd w:val="solid" w:color="DEEAF6" w:themeColor="accent1" w:themeTint="33" w:fill="D5DCE4" w:themeFill="text2" w:themeFillTint="33"/>
            <w:vAlign w:val="center"/>
          </w:tcPr>
          <w:p w14:paraId="394FC31A"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Baseline</w:t>
            </w:r>
          </w:p>
        </w:tc>
        <w:tc>
          <w:tcPr>
            <w:tcW w:w="2333" w:type="dxa"/>
            <w:shd w:val="solid" w:color="DEEAF6" w:themeColor="accent1" w:themeTint="33" w:fill="D5DCE4" w:themeFill="text2" w:themeFillTint="33"/>
            <w:vAlign w:val="center"/>
          </w:tcPr>
          <w:p w14:paraId="43FC82BA"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 xml:space="preserve">Year 1 Outcome </w:t>
            </w:r>
          </w:p>
        </w:tc>
        <w:tc>
          <w:tcPr>
            <w:tcW w:w="2333" w:type="dxa"/>
            <w:shd w:val="solid" w:color="DEEAF6" w:themeColor="accent1" w:themeTint="33" w:fill="D5DCE4" w:themeFill="text2" w:themeFillTint="33"/>
            <w:vAlign w:val="center"/>
          </w:tcPr>
          <w:p w14:paraId="493001F2"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 xml:space="preserve">Year 2 Outcome </w:t>
            </w:r>
          </w:p>
        </w:tc>
        <w:tc>
          <w:tcPr>
            <w:tcW w:w="2333" w:type="dxa"/>
            <w:shd w:val="solid" w:color="DEEAF6" w:themeColor="accent1" w:themeTint="33" w:fill="D5DCE4" w:themeFill="text2" w:themeFillTint="33"/>
            <w:vAlign w:val="center"/>
          </w:tcPr>
          <w:p w14:paraId="51C77BBA"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Target for Year 3 Outcome</w:t>
            </w:r>
          </w:p>
        </w:tc>
        <w:tc>
          <w:tcPr>
            <w:tcW w:w="2334" w:type="dxa"/>
            <w:shd w:val="solid" w:color="DEEAF6" w:themeColor="accent1" w:themeTint="33" w:fill="D5DCE4" w:themeFill="text2" w:themeFillTint="33"/>
            <w:vAlign w:val="center"/>
          </w:tcPr>
          <w:p w14:paraId="6CE26E1A"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rPr>
              <w:t xml:space="preserve">Current </w:t>
            </w:r>
            <w:r w:rsidRPr="00B91003">
              <w:rPr>
                <w:rFonts w:eastAsiaTheme="minorHAnsi" w:cs="Arial"/>
                <w:bCs/>
                <w:color w:val="000000"/>
              </w:rPr>
              <w:t>Difference from Baseline</w:t>
            </w:r>
          </w:p>
        </w:tc>
      </w:tr>
      <w:tr w:rsidR="00224A18" w:rsidRPr="00B91003" w14:paraId="2E4CB5ED" w14:textId="77777777" w:rsidTr="00F93B96">
        <w:trPr>
          <w:cantSplit/>
          <w:trHeight w:val="432"/>
        </w:trPr>
        <w:tc>
          <w:tcPr>
            <w:tcW w:w="1255" w:type="dxa"/>
          </w:tcPr>
          <w:p w14:paraId="2AEC7C28"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4D63DCCD"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metric here]</w:t>
            </w:r>
          </w:p>
        </w:tc>
        <w:tc>
          <w:tcPr>
            <w:tcW w:w="2333" w:type="dxa"/>
          </w:tcPr>
          <w:p w14:paraId="0B1A8F40" w14:textId="77777777" w:rsidR="00224A18" w:rsidRPr="00B91003" w:rsidRDefault="00224A18" w:rsidP="00224A18">
            <w:pPr>
              <w:tabs>
                <w:tab w:val="left" w:pos="5093"/>
              </w:tabs>
              <w:spacing w:after="120"/>
              <w:rPr>
                <w:rFonts w:eastAsia="Calibri" w:cs="Arial"/>
                <w:bCs/>
                <w:color w:val="000000"/>
              </w:rPr>
            </w:pPr>
            <w:r w:rsidRPr="00B91003">
              <w:rPr>
                <w:rFonts w:eastAsia="Calibri" w:cs="Arial"/>
                <w:bCs/>
                <w:color w:val="000000"/>
              </w:rPr>
              <w:t>[</w:t>
            </w:r>
            <w:r w:rsidRPr="00B91003">
              <w:rPr>
                <w:rFonts w:eastAsiaTheme="minorHAnsi" w:cs="Arial"/>
                <w:bCs/>
                <w:color w:val="000000"/>
              </w:rPr>
              <w:t>Insert baseline</w:t>
            </w:r>
            <w:r w:rsidRPr="00B91003">
              <w:rPr>
                <w:rFonts w:eastAsia="Calibri" w:cs="Arial"/>
                <w:bCs/>
                <w:color w:val="000000"/>
              </w:rPr>
              <w:t xml:space="preserve"> here]</w:t>
            </w:r>
          </w:p>
        </w:tc>
        <w:tc>
          <w:tcPr>
            <w:tcW w:w="2333" w:type="dxa"/>
          </w:tcPr>
          <w:p w14:paraId="14F63782"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44BC44FA"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05AF00FE"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25C5BF68" w14:textId="77777777" w:rsidR="00224A18" w:rsidRPr="00B91003" w:rsidRDefault="00224A18" w:rsidP="00224A18">
            <w:pPr>
              <w:tabs>
                <w:tab w:val="left" w:pos="5093"/>
              </w:tabs>
              <w:spacing w:after="120"/>
              <w:rPr>
                <w:rFonts w:eastAsia="Calibri" w:cs="Arial"/>
                <w:bCs/>
                <w:color w:val="000000"/>
              </w:rPr>
            </w:pP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here]</w:t>
            </w:r>
          </w:p>
        </w:tc>
      </w:tr>
      <w:tr w:rsidR="00224A18" w:rsidRPr="00B91003" w14:paraId="53A2FFBE" w14:textId="77777777" w:rsidTr="00F93B96">
        <w:trPr>
          <w:cantSplit/>
          <w:trHeight w:val="432"/>
        </w:trPr>
        <w:tc>
          <w:tcPr>
            <w:tcW w:w="1255" w:type="dxa"/>
          </w:tcPr>
          <w:p w14:paraId="4FEC00F7"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2BEDE297"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601A930B"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7688052E"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5B3B9D09"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19044EB2"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554BAFC5"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 here]</w:t>
            </w:r>
          </w:p>
        </w:tc>
      </w:tr>
      <w:tr w:rsidR="00224A18" w:rsidRPr="00B91003" w14:paraId="52CF9FB7" w14:textId="77777777" w:rsidTr="00F93B96">
        <w:trPr>
          <w:cantSplit/>
          <w:trHeight w:val="432"/>
        </w:trPr>
        <w:tc>
          <w:tcPr>
            <w:tcW w:w="1255" w:type="dxa"/>
          </w:tcPr>
          <w:p w14:paraId="2F39FA6F"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[Metric #]</w:t>
            </w:r>
          </w:p>
        </w:tc>
        <w:tc>
          <w:tcPr>
            <w:tcW w:w="2333" w:type="dxa"/>
          </w:tcPr>
          <w:p w14:paraId="5E494911"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[Insert metric here]</w:t>
            </w:r>
          </w:p>
        </w:tc>
        <w:tc>
          <w:tcPr>
            <w:tcW w:w="2333" w:type="dxa"/>
          </w:tcPr>
          <w:p w14:paraId="3C84FBB9"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[Insert baseline here]</w:t>
            </w:r>
          </w:p>
        </w:tc>
        <w:tc>
          <w:tcPr>
            <w:tcW w:w="2333" w:type="dxa"/>
          </w:tcPr>
          <w:p w14:paraId="54B9CD49"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770544A1"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outcome here]</w:t>
            </w:r>
          </w:p>
        </w:tc>
        <w:tc>
          <w:tcPr>
            <w:tcW w:w="2333" w:type="dxa"/>
          </w:tcPr>
          <w:p w14:paraId="2026CFE6"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[Insert target outcome here]</w:t>
            </w:r>
          </w:p>
        </w:tc>
        <w:tc>
          <w:tcPr>
            <w:tcW w:w="2334" w:type="dxa"/>
          </w:tcPr>
          <w:p w14:paraId="0C026454" w14:textId="77777777" w:rsidR="00224A18" w:rsidRPr="00B91003" w:rsidRDefault="00224A18" w:rsidP="00224A18">
            <w:pPr>
              <w:tabs>
                <w:tab w:val="left" w:pos="5093"/>
              </w:tabs>
              <w:spacing w:after="120"/>
              <w:rPr>
                <w:rFonts w:eastAsia="Calibri" w:cs="Arial"/>
                <w:bCs/>
                <w:color w:val="000000"/>
              </w:rPr>
            </w:pPr>
            <w:r w:rsidRPr="00B91003">
              <w:rPr>
                <w:rFonts w:eastAsiaTheme="minorHAnsi" w:cs="Arial"/>
                <w:bCs/>
                <w:color w:val="000000"/>
              </w:rPr>
              <w:t>[</w:t>
            </w:r>
            <w:r w:rsidRPr="00B91003">
              <w:rPr>
                <w:rFonts w:eastAsia="Calibri" w:cs="Arial"/>
                <w:bCs/>
                <w:color w:val="000000"/>
              </w:rPr>
              <w:t xml:space="preserve">Insert </w:t>
            </w:r>
            <w:r w:rsidRPr="00B91003">
              <w:rPr>
                <w:rFonts w:eastAsiaTheme="minorHAnsi" w:cs="Arial"/>
                <w:bCs/>
              </w:rPr>
              <w:t xml:space="preserve">current </w:t>
            </w:r>
            <w:r w:rsidRPr="00B91003">
              <w:rPr>
                <w:rFonts w:eastAsiaTheme="minorHAnsi" w:cs="Arial"/>
                <w:bCs/>
                <w:color w:val="000000"/>
              </w:rPr>
              <w:t>difference from baseline</w:t>
            </w:r>
            <w:r w:rsidRPr="00B91003">
              <w:rPr>
                <w:rFonts w:eastAsia="Calibri" w:cs="Arial"/>
                <w:bCs/>
                <w:color w:val="000000"/>
              </w:rPr>
              <w:t xml:space="preserve"> </w:t>
            </w:r>
            <w:r w:rsidRPr="00B91003">
              <w:rPr>
                <w:rFonts w:eastAsiaTheme="minorHAnsi" w:cs="Arial"/>
                <w:bCs/>
                <w:color w:val="000000"/>
              </w:rPr>
              <w:t>here]</w:t>
            </w:r>
          </w:p>
        </w:tc>
      </w:tr>
    </w:tbl>
    <w:p w14:paraId="022F07FA" w14:textId="77777777" w:rsidR="00224A18" w:rsidRPr="00B91003" w:rsidRDefault="00224A18" w:rsidP="00224A18">
      <w:r w:rsidRPr="00B91003">
        <w:t>Insert or delete rows, as necessary.</w:t>
      </w:r>
    </w:p>
    <w:p w14:paraId="6151A2C9" w14:textId="4EF80520" w:rsidR="00224A18" w:rsidRPr="00B91003" w:rsidRDefault="00224A18" w:rsidP="00D4150A">
      <w:pPr>
        <w:pStyle w:val="Heading5"/>
        <w:rPr>
          <w:b/>
          <w:bCs/>
          <w:sz w:val="28"/>
          <w:szCs w:val="28"/>
        </w:rPr>
      </w:pPr>
      <w:r w:rsidRPr="00B91003">
        <w:rPr>
          <w:b/>
          <w:bCs/>
          <w:sz w:val="28"/>
          <w:szCs w:val="28"/>
        </w:rPr>
        <w:t>Goal Analysis for</w:t>
      </w:r>
      <w:r w:rsidRPr="00B91003">
        <w:rPr>
          <w:b/>
          <w:bCs/>
          <w:color w:val="FF0000"/>
          <w:sz w:val="28"/>
          <w:szCs w:val="28"/>
        </w:rPr>
        <w:t xml:space="preserve"> </w:t>
      </w:r>
      <w:r w:rsidRPr="00B91003">
        <w:rPr>
          <w:b/>
          <w:bCs/>
          <w:sz w:val="28"/>
          <w:szCs w:val="28"/>
        </w:rPr>
        <w:t>[LCAP Year]</w:t>
      </w:r>
    </w:p>
    <w:p w14:paraId="13DEF63B" w14:textId="77777777" w:rsidR="00224A18" w:rsidRPr="00B91003" w:rsidRDefault="00224A18" w:rsidP="00224A18">
      <w:pPr>
        <w:spacing w:before="120" w:after="120"/>
        <w:rPr>
          <w:rFonts w:eastAsiaTheme="minorHAnsi" w:cs="Arial"/>
          <w:color w:val="000000"/>
          <w:szCs w:val="20"/>
        </w:rPr>
      </w:pPr>
      <w:r w:rsidRPr="00B91003">
        <w:rPr>
          <w:rFonts w:eastAsiaTheme="minorHAnsi" w:cs="Arial"/>
          <w:color w:val="000000"/>
          <w:szCs w:val="20"/>
        </w:rPr>
        <w:t>An analysis of how this goal was carried out in the previous year.</w:t>
      </w:r>
    </w:p>
    <w:p w14:paraId="6B98ED8D"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lastRenderedPageBreak/>
        <w:t>A description of overall implementation, including any substantive differences in planned actions and actual implementation of these actions, and any relevant challenges and successes experienced with implementation.</w:t>
      </w:r>
    </w:p>
    <w:p w14:paraId="64DE3C4C"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CBC1609"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6A63CBA" w14:textId="77777777" w:rsidR="00224A18" w:rsidRPr="00B91003" w:rsidRDefault="00224A18" w:rsidP="00224A18">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02745CCD"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4518E4E9"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712A093"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50A727C1"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37ACF6B9"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181E85C" w14:textId="77777777" w:rsidR="00224A18" w:rsidRPr="00B91003" w:rsidRDefault="00224A18" w:rsidP="00224A18">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6FBBBA08"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[Respond here]</w:t>
      </w:r>
    </w:p>
    <w:p w14:paraId="0FDCAFFC"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05804EE" w14:textId="77777777" w:rsidR="00224A18" w:rsidRPr="00B91003" w:rsidRDefault="00224A18" w:rsidP="00224A18">
      <w:pPr>
        <w:spacing w:before="120" w:after="240"/>
        <w:rPr>
          <w:rFonts w:eastAsiaTheme="minorHAnsi" w:cs="Arial"/>
          <w:b/>
          <w:color w:val="000000"/>
          <w:szCs w:val="20"/>
        </w:rPr>
      </w:pPr>
      <w:r w:rsidRPr="00B91003">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p>
    <w:p w14:paraId="6BC1E2A5" w14:textId="1BE98F31" w:rsidR="00224A18" w:rsidRPr="00B91003" w:rsidRDefault="00224A18" w:rsidP="00D4150A">
      <w:pPr>
        <w:pStyle w:val="Heading5"/>
        <w:rPr>
          <w:b/>
          <w:bCs/>
          <w:strike/>
          <w:sz w:val="28"/>
          <w:szCs w:val="28"/>
        </w:rPr>
      </w:pPr>
      <w:r w:rsidRPr="00B91003">
        <w:rPr>
          <w:b/>
          <w:bCs/>
          <w:sz w:val="28"/>
          <w:szCs w:val="28"/>
        </w:rPr>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075"/>
        <w:gridCol w:w="3628"/>
        <w:gridCol w:w="7802"/>
        <w:gridCol w:w="1396"/>
        <w:gridCol w:w="1353"/>
      </w:tblGrid>
      <w:tr w:rsidR="00224A18" w:rsidRPr="00B91003" w14:paraId="3BB7C2A5" w14:textId="77777777" w:rsidTr="00C206DA">
        <w:trPr>
          <w:cantSplit/>
          <w:tblHeader/>
        </w:trPr>
        <w:tc>
          <w:tcPr>
            <w:tcW w:w="1075" w:type="dxa"/>
            <w:shd w:val="clear" w:color="auto" w:fill="DEEAF6" w:themeFill="accent1" w:themeFillTint="33"/>
            <w:vAlign w:val="center"/>
          </w:tcPr>
          <w:p w14:paraId="0820B906"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Action #</w:t>
            </w:r>
          </w:p>
        </w:tc>
        <w:tc>
          <w:tcPr>
            <w:tcW w:w="3628" w:type="dxa"/>
            <w:shd w:val="clear" w:color="auto" w:fill="DEEAF6" w:themeFill="accent1" w:themeFillTint="33"/>
            <w:vAlign w:val="center"/>
          </w:tcPr>
          <w:p w14:paraId="6A66D000"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xml:space="preserve">Title </w:t>
            </w:r>
          </w:p>
        </w:tc>
        <w:tc>
          <w:tcPr>
            <w:tcW w:w="7802" w:type="dxa"/>
            <w:shd w:val="clear" w:color="auto" w:fill="DEEAF6" w:themeFill="accent1" w:themeFillTint="33"/>
            <w:vAlign w:val="center"/>
          </w:tcPr>
          <w:p w14:paraId="05469261"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Description</w:t>
            </w:r>
          </w:p>
        </w:tc>
        <w:tc>
          <w:tcPr>
            <w:tcW w:w="1396" w:type="dxa"/>
            <w:shd w:val="clear" w:color="auto" w:fill="DEEAF6" w:themeFill="accent1" w:themeFillTint="33"/>
            <w:vAlign w:val="center"/>
          </w:tcPr>
          <w:p w14:paraId="7F6A48CF"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xml:space="preserve">Total Funds </w:t>
            </w:r>
          </w:p>
        </w:tc>
        <w:tc>
          <w:tcPr>
            <w:tcW w:w="1353" w:type="dxa"/>
            <w:shd w:val="clear" w:color="auto" w:fill="DEEAF6" w:themeFill="accent1" w:themeFillTint="33"/>
            <w:vAlign w:val="center"/>
          </w:tcPr>
          <w:p w14:paraId="2B782888"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Contributing</w:t>
            </w:r>
          </w:p>
        </w:tc>
      </w:tr>
      <w:tr w:rsidR="00224A18" w:rsidRPr="00B91003" w14:paraId="1A7D482A" w14:textId="77777777" w:rsidTr="00F93B96">
        <w:trPr>
          <w:cantSplit/>
        </w:trPr>
        <w:tc>
          <w:tcPr>
            <w:tcW w:w="1075" w:type="dxa"/>
            <w:shd w:val="clear" w:color="auto" w:fill="auto"/>
            <w:vAlign w:val="center"/>
          </w:tcPr>
          <w:p w14:paraId="13B31A99"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59100D36"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57D7C235"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0B42532F"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0A7DE315"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[Y/N]</w:t>
            </w:r>
          </w:p>
        </w:tc>
      </w:tr>
      <w:tr w:rsidR="00224A18" w:rsidRPr="00B91003" w14:paraId="3E953A83" w14:textId="77777777" w:rsidTr="00F93B96">
        <w:trPr>
          <w:cantSplit/>
        </w:trPr>
        <w:tc>
          <w:tcPr>
            <w:tcW w:w="1075" w:type="dxa"/>
            <w:shd w:val="clear" w:color="auto" w:fill="auto"/>
            <w:vAlign w:val="center"/>
          </w:tcPr>
          <w:p w14:paraId="53463B30"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lastRenderedPageBreak/>
              <w:t>[Action #]</w:t>
            </w:r>
          </w:p>
        </w:tc>
        <w:tc>
          <w:tcPr>
            <w:tcW w:w="3628" w:type="dxa"/>
            <w:shd w:val="clear" w:color="auto" w:fill="auto"/>
            <w:vAlign w:val="center"/>
          </w:tcPr>
          <w:p w14:paraId="485988AA"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 short title for the action; this will appear in the Action tables]</w:t>
            </w:r>
          </w:p>
        </w:tc>
        <w:tc>
          <w:tcPr>
            <w:tcW w:w="7802" w:type="dxa"/>
            <w:shd w:val="clear" w:color="auto" w:fill="auto"/>
          </w:tcPr>
          <w:p w14:paraId="2DDCAEA3"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062464A2"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3D353DEB"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[Y/N]</w:t>
            </w:r>
          </w:p>
        </w:tc>
      </w:tr>
      <w:tr w:rsidR="00224A18" w:rsidRPr="00B91003" w14:paraId="3D5EE857" w14:textId="77777777" w:rsidTr="00F93B96">
        <w:trPr>
          <w:cantSplit/>
        </w:trPr>
        <w:tc>
          <w:tcPr>
            <w:tcW w:w="1075" w:type="dxa"/>
            <w:shd w:val="clear" w:color="auto" w:fill="auto"/>
            <w:vAlign w:val="center"/>
          </w:tcPr>
          <w:p w14:paraId="7DF27AC5"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[Action #]</w:t>
            </w:r>
          </w:p>
        </w:tc>
        <w:tc>
          <w:tcPr>
            <w:tcW w:w="3628" w:type="dxa"/>
            <w:shd w:val="clear" w:color="auto" w:fill="auto"/>
            <w:vAlign w:val="center"/>
          </w:tcPr>
          <w:p w14:paraId="5A5CC6D5"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xml:space="preserve">[A short title for the action; this will appear in the </w:t>
            </w:r>
            <w:r w:rsidRPr="00B91003">
              <w:rPr>
                <w:rFonts w:eastAsiaTheme="minorHAnsi" w:cs="Arial"/>
                <w:bCs/>
              </w:rPr>
              <w:t xml:space="preserve">Action </w:t>
            </w:r>
            <w:r w:rsidRPr="00B91003">
              <w:rPr>
                <w:rFonts w:eastAsiaTheme="minorHAnsi" w:cs="Arial"/>
                <w:bCs/>
                <w:color w:val="000000"/>
              </w:rPr>
              <w:t>tables]</w:t>
            </w:r>
          </w:p>
        </w:tc>
        <w:tc>
          <w:tcPr>
            <w:tcW w:w="7802" w:type="dxa"/>
            <w:shd w:val="clear" w:color="auto" w:fill="auto"/>
          </w:tcPr>
          <w:p w14:paraId="3444CF8B"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EDACC21" w14:textId="77777777" w:rsidR="00224A18" w:rsidRPr="00B91003" w:rsidRDefault="00224A18" w:rsidP="00224A18">
            <w:pPr>
              <w:tabs>
                <w:tab w:val="left" w:pos="5093"/>
              </w:tabs>
              <w:spacing w:after="120"/>
              <w:rPr>
                <w:rFonts w:eastAsiaTheme="minorHAnsi" w:cs="Arial"/>
                <w:bCs/>
                <w:color w:val="000000"/>
              </w:rPr>
            </w:pPr>
            <w:r w:rsidRPr="00B91003">
              <w:rPr>
                <w:rFonts w:eastAsiaTheme="minorHAnsi" w:cs="Arial"/>
                <w:bCs/>
                <w:color w:val="000000"/>
              </w:rPr>
              <w:t>[$ 0.00]</w:t>
            </w:r>
          </w:p>
        </w:tc>
        <w:tc>
          <w:tcPr>
            <w:tcW w:w="1353" w:type="dxa"/>
          </w:tcPr>
          <w:p w14:paraId="3AD5F684" w14:textId="77777777" w:rsidR="00224A18" w:rsidRPr="00B91003" w:rsidRDefault="00224A18" w:rsidP="00224A18">
            <w:pPr>
              <w:tabs>
                <w:tab w:val="left" w:pos="5093"/>
              </w:tabs>
              <w:spacing w:after="120"/>
              <w:jc w:val="center"/>
              <w:rPr>
                <w:rFonts w:eastAsiaTheme="minorHAnsi" w:cs="Arial"/>
                <w:bCs/>
                <w:color w:val="000000"/>
              </w:rPr>
            </w:pPr>
            <w:r w:rsidRPr="00B91003">
              <w:rPr>
                <w:rFonts w:eastAsiaTheme="minorHAnsi" w:cs="Arial"/>
                <w:bCs/>
                <w:color w:val="000000"/>
              </w:rPr>
              <w:t>[Y/N]</w:t>
            </w:r>
          </w:p>
        </w:tc>
      </w:tr>
    </w:tbl>
    <w:p w14:paraId="7D0428E5" w14:textId="77777777" w:rsidR="00224A18" w:rsidRPr="00B91003" w:rsidRDefault="00224A18" w:rsidP="00224A18">
      <w:pPr>
        <w:rPr>
          <w:rFonts w:eastAsiaTheme="minorHAnsi" w:cs="Arial"/>
          <w:b/>
          <w:color w:val="000000"/>
          <w:szCs w:val="20"/>
        </w:rPr>
      </w:pPr>
      <w:r w:rsidRPr="00B91003">
        <w:t>Insert or delete rows, as necessary.</w:t>
      </w:r>
      <w:r w:rsidRPr="00B91003">
        <w:rPr>
          <w:rFonts w:eastAsiaTheme="majorEastAsia" w:cstheme="majorBidi"/>
          <w:b/>
          <w:color w:val="000000"/>
          <w:sz w:val="40"/>
          <w:szCs w:val="26"/>
        </w:rPr>
        <w:br w:type="page"/>
      </w:r>
    </w:p>
    <w:p w14:paraId="23A1CA7C" w14:textId="6AC5B12C" w:rsidR="00224A18" w:rsidRPr="00B91003" w:rsidRDefault="00224A18" w:rsidP="00D4150A">
      <w:pPr>
        <w:pStyle w:val="Heading4"/>
        <w:rPr>
          <w:sz w:val="32"/>
          <w:szCs w:val="32"/>
        </w:rPr>
      </w:pPr>
      <w:r w:rsidRPr="00B91003">
        <w:rPr>
          <w:sz w:val="32"/>
          <w:szCs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7627"/>
        <w:gridCol w:w="7627"/>
      </w:tblGrid>
      <w:tr w:rsidR="00224A18" w:rsidRPr="00B91003" w14:paraId="541A0A39" w14:textId="77777777" w:rsidTr="00C206DA">
        <w:trPr>
          <w:cantSplit/>
          <w:tblHeader/>
        </w:trPr>
        <w:tc>
          <w:tcPr>
            <w:tcW w:w="7627" w:type="dxa"/>
            <w:shd w:val="clear" w:color="auto" w:fill="DEEAF6" w:themeFill="accent1" w:themeFillTint="33"/>
            <w:vAlign w:val="center"/>
          </w:tcPr>
          <w:p w14:paraId="10E1C31A" w14:textId="77777777" w:rsidR="00224A18" w:rsidRPr="00B91003" w:rsidRDefault="00224A18" w:rsidP="00224A18">
            <w:pPr>
              <w:spacing w:before="40" w:after="40"/>
              <w:rPr>
                <w:rFonts w:eastAsiaTheme="minorHAnsi" w:cs="Arial"/>
                <w:color w:val="000000"/>
                <w:szCs w:val="20"/>
              </w:rPr>
            </w:pPr>
            <w:r w:rsidRPr="00B91003">
              <w:t>Total Projected LCFF Supplemental and/or Concentration Grants</w:t>
            </w:r>
          </w:p>
        </w:tc>
        <w:tc>
          <w:tcPr>
            <w:tcW w:w="7627" w:type="dxa"/>
            <w:shd w:val="clear" w:color="auto" w:fill="DEEAF6" w:themeFill="accent1" w:themeFillTint="33"/>
            <w:vAlign w:val="center"/>
          </w:tcPr>
          <w:p w14:paraId="40067DEF" w14:textId="77777777" w:rsidR="00224A18" w:rsidRPr="00B91003" w:rsidRDefault="00224A18" w:rsidP="00224A18">
            <w:pPr>
              <w:spacing w:before="40" w:after="40"/>
            </w:pPr>
            <w:r w:rsidRPr="00B91003">
              <w:t xml:space="preserve">Projected Additional 15 percent LCFF Concentration Grant </w:t>
            </w:r>
          </w:p>
        </w:tc>
      </w:tr>
      <w:tr w:rsidR="00224A18" w:rsidRPr="00B91003" w14:paraId="679AF45F" w14:textId="77777777" w:rsidTr="00F93B96">
        <w:trPr>
          <w:cantSplit/>
        </w:trPr>
        <w:tc>
          <w:tcPr>
            <w:tcW w:w="7627" w:type="dxa"/>
            <w:shd w:val="clear" w:color="auto" w:fill="auto"/>
          </w:tcPr>
          <w:p w14:paraId="060702BB"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 xml:space="preserve">$[Insert dollar amount here] </w:t>
            </w:r>
          </w:p>
        </w:tc>
        <w:tc>
          <w:tcPr>
            <w:tcW w:w="7627" w:type="dxa"/>
          </w:tcPr>
          <w:p w14:paraId="56006120"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$[Insert dollar amount here]</w:t>
            </w:r>
          </w:p>
        </w:tc>
      </w:tr>
    </w:tbl>
    <w:p w14:paraId="3E9DC1FE" w14:textId="77777777" w:rsidR="00224A18" w:rsidRPr="00B91003" w:rsidRDefault="00224A18" w:rsidP="00224A18">
      <w:pPr>
        <w:spacing w:before="240"/>
        <w:rPr>
          <w:b/>
        </w:rPr>
      </w:pPr>
      <w:r w:rsidRPr="00B91003">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Estimate Supplemental and Concentration Grant Funds and the Percentage to Increase or Improve Services."/>
      </w:tblPr>
      <w:tblGrid>
        <w:gridCol w:w="4094"/>
        <w:gridCol w:w="3982"/>
        <w:gridCol w:w="3382"/>
        <w:gridCol w:w="3796"/>
      </w:tblGrid>
      <w:tr w:rsidR="00224A18" w:rsidRPr="00B91003" w14:paraId="06263AC9" w14:textId="77777777" w:rsidTr="00C206DA">
        <w:trPr>
          <w:cantSplit/>
          <w:tblHeader/>
        </w:trPr>
        <w:tc>
          <w:tcPr>
            <w:tcW w:w="4094" w:type="dxa"/>
            <w:shd w:val="clear" w:color="auto" w:fill="DEEAF6" w:themeFill="accent1" w:themeFillTint="33"/>
            <w:vAlign w:val="center"/>
          </w:tcPr>
          <w:p w14:paraId="4528132D" w14:textId="77777777" w:rsidR="00224A18" w:rsidRPr="00B91003" w:rsidRDefault="00224A18" w:rsidP="00224A18">
            <w:pPr>
              <w:spacing w:before="40" w:after="40"/>
              <w:rPr>
                <w:rFonts w:eastAsiaTheme="minorHAnsi" w:cs="Arial"/>
                <w:color w:val="000000"/>
                <w:szCs w:val="20"/>
              </w:rPr>
            </w:pPr>
            <w:r w:rsidRPr="00B91003">
              <w:t xml:space="preserve">Projected </w:t>
            </w:r>
            <w:r w:rsidRPr="00B91003">
              <w:rPr>
                <w:rFonts w:eastAsiaTheme="minorHAnsi" w:cs="Arial"/>
                <w:szCs w:val="20"/>
              </w:rPr>
              <w:t>Percentage to Increase or Improve Services</w:t>
            </w:r>
            <w:r w:rsidRPr="00B91003" w:rsidDel="00F91D09">
              <w:t xml:space="preserve"> </w:t>
            </w:r>
            <w:r w:rsidRPr="00B91003">
              <w:t>for the Coming School Year</w:t>
            </w:r>
          </w:p>
        </w:tc>
        <w:tc>
          <w:tcPr>
            <w:tcW w:w="3982" w:type="dxa"/>
            <w:shd w:val="clear" w:color="auto" w:fill="DEEAF6" w:themeFill="accent1" w:themeFillTint="33"/>
            <w:vAlign w:val="center"/>
          </w:tcPr>
          <w:p w14:paraId="2D748063" w14:textId="77777777" w:rsidR="00224A18" w:rsidRPr="00B91003" w:rsidRDefault="00224A18" w:rsidP="00224A18">
            <w:pPr>
              <w:spacing w:before="40" w:after="40"/>
              <w:rPr>
                <w:rFonts w:eastAsiaTheme="minorHAnsi" w:cs="Arial"/>
                <w:color w:val="000000"/>
                <w:szCs w:val="20"/>
              </w:rPr>
            </w:pPr>
            <w:r w:rsidRPr="00B91003">
              <w:t>LCFF Carryover — Percentage</w:t>
            </w:r>
          </w:p>
        </w:tc>
        <w:tc>
          <w:tcPr>
            <w:tcW w:w="3382" w:type="dxa"/>
            <w:shd w:val="clear" w:color="auto" w:fill="DEEAF6" w:themeFill="accent1" w:themeFillTint="33"/>
            <w:vAlign w:val="center"/>
          </w:tcPr>
          <w:p w14:paraId="696E240A" w14:textId="77777777" w:rsidR="00224A18" w:rsidRPr="00B91003" w:rsidRDefault="00224A18" w:rsidP="00224A18">
            <w:pPr>
              <w:spacing w:before="40" w:after="40"/>
              <w:rPr>
                <w:rFonts w:eastAsiaTheme="minorHAnsi" w:cs="Arial"/>
                <w:szCs w:val="20"/>
              </w:rPr>
            </w:pPr>
            <w:r w:rsidRPr="00B91003">
              <w:rPr>
                <w:rFonts w:eastAsiaTheme="minorHAnsi" w:cs="Arial"/>
                <w:szCs w:val="20"/>
              </w:rPr>
              <w:t>LCFF Carryover — Dollar</w:t>
            </w:r>
          </w:p>
        </w:tc>
        <w:tc>
          <w:tcPr>
            <w:tcW w:w="3796" w:type="dxa"/>
            <w:shd w:val="clear" w:color="auto" w:fill="DEEAF6" w:themeFill="accent1" w:themeFillTint="33"/>
            <w:vAlign w:val="center"/>
          </w:tcPr>
          <w:p w14:paraId="416977D0" w14:textId="77777777" w:rsidR="00224A18" w:rsidRPr="00B91003" w:rsidRDefault="00224A18" w:rsidP="00224A18">
            <w:pPr>
              <w:spacing w:before="40" w:after="40"/>
            </w:pPr>
            <w:r w:rsidRPr="00B91003">
              <w:t>Total Percentage to Increase or Improve Services for the Coming School Year</w:t>
            </w:r>
          </w:p>
        </w:tc>
      </w:tr>
      <w:tr w:rsidR="00224A18" w:rsidRPr="00B91003" w14:paraId="5D1D9E60" w14:textId="77777777" w:rsidTr="00F93B96">
        <w:trPr>
          <w:cantSplit/>
        </w:trPr>
        <w:tc>
          <w:tcPr>
            <w:tcW w:w="4094" w:type="dxa"/>
            <w:shd w:val="clear" w:color="auto" w:fill="auto"/>
          </w:tcPr>
          <w:p w14:paraId="03A9EACB"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982" w:type="dxa"/>
            <w:shd w:val="clear" w:color="auto" w:fill="auto"/>
          </w:tcPr>
          <w:p w14:paraId="28A122F2"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[Insert percentage here]%</w:t>
            </w:r>
          </w:p>
        </w:tc>
        <w:tc>
          <w:tcPr>
            <w:tcW w:w="3382" w:type="dxa"/>
          </w:tcPr>
          <w:p w14:paraId="48C67667" w14:textId="77777777" w:rsidR="00224A18" w:rsidRPr="00B91003" w:rsidRDefault="00224A18" w:rsidP="00224A18">
            <w:pPr>
              <w:spacing w:before="40" w:after="40"/>
              <w:rPr>
                <w:rFonts w:eastAsiaTheme="minorHAnsi" w:cs="Arial"/>
                <w:szCs w:val="20"/>
              </w:rPr>
            </w:pPr>
            <w:r w:rsidRPr="00B91003">
              <w:rPr>
                <w:rFonts w:eastAsiaTheme="minorHAnsi" w:cs="Arial"/>
                <w:szCs w:val="20"/>
              </w:rPr>
              <w:t>$[Insert dollar amount here]</w:t>
            </w:r>
          </w:p>
        </w:tc>
        <w:tc>
          <w:tcPr>
            <w:tcW w:w="3796" w:type="dxa"/>
          </w:tcPr>
          <w:p w14:paraId="00B93B1E"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[Insert percentage here]%</w:t>
            </w:r>
          </w:p>
        </w:tc>
      </w:tr>
    </w:tbl>
    <w:p w14:paraId="5451B6B8" w14:textId="77777777" w:rsidR="00224A18" w:rsidRPr="00B91003" w:rsidRDefault="00224A18" w:rsidP="00224A18">
      <w:pPr>
        <w:spacing w:before="120" w:after="120"/>
        <w:rPr>
          <w:rFonts w:eastAsiaTheme="minorHAnsi" w:cs="Arial"/>
          <w:b/>
          <w:color w:val="000000"/>
          <w:szCs w:val="20"/>
        </w:rPr>
      </w:pPr>
      <w:r w:rsidRPr="00B91003">
        <w:rPr>
          <w:rFonts w:eastAsiaTheme="minorHAnsi" w:cs="Arial"/>
          <w:b/>
          <w:color w:val="000000"/>
          <w:szCs w:val="20"/>
        </w:rPr>
        <w:t>The Budgeted Expenditures for Actions identified as Contributing may be found in the Contributing Actions Table.</w:t>
      </w:r>
    </w:p>
    <w:p w14:paraId="5DDBA116" w14:textId="3D2ADF31" w:rsidR="00224A18" w:rsidRPr="00B91003" w:rsidRDefault="00224A18" w:rsidP="00D4150A">
      <w:pPr>
        <w:pStyle w:val="Heading5"/>
        <w:rPr>
          <w:b/>
          <w:bCs/>
          <w:sz w:val="28"/>
          <w:szCs w:val="28"/>
        </w:rPr>
      </w:pPr>
      <w:r w:rsidRPr="00B91003">
        <w:rPr>
          <w:b/>
          <w:bCs/>
          <w:sz w:val="28"/>
          <w:szCs w:val="28"/>
        </w:rPr>
        <w:t>Required Descriptions</w:t>
      </w:r>
    </w:p>
    <w:p w14:paraId="4DBFA694" w14:textId="77777777" w:rsidR="00224A18" w:rsidRPr="00B91003" w:rsidRDefault="00224A18" w:rsidP="00224A18">
      <w:pPr>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t>LEA-wide and Schoolwide Actions</w:t>
      </w:r>
    </w:p>
    <w:p w14:paraId="4C665096"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each action being provided to an entire LEA or school, provide an explanation of (1) the unique identified need(s) of the unduplicated student group(s) for whom the action is principally directed, (2) how the action is designed to address the identified need(s) and why it is being provided on an LEA or schoolwide basis, and (3) the metric(s) used to measure the effectiveness of the action in improving outcomes for the unduplicated student group(s).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identified needs, how the actions address those needs, and the metrics used to monitor the effectiveness of the actions."/>
      </w:tblPr>
      <w:tblGrid>
        <w:gridCol w:w="1352"/>
        <w:gridCol w:w="5261"/>
        <w:gridCol w:w="5262"/>
        <w:gridCol w:w="3379"/>
      </w:tblGrid>
      <w:tr w:rsidR="00224A18" w:rsidRPr="00B91003" w14:paraId="568D86C5" w14:textId="77777777" w:rsidTr="00C206DA">
        <w:trPr>
          <w:cantSplit/>
          <w:tblHeader/>
        </w:trPr>
        <w:tc>
          <w:tcPr>
            <w:tcW w:w="1352" w:type="dxa"/>
            <w:shd w:val="clear" w:color="auto" w:fill="DEEAF6" w:themeFill="accent1" w:themeFillTint="33"/>
            <w:vAlign w:val="center"/>
          </w:tcPr>
          <w:p w14:paraId="0C2E55A6"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shd w:val="clear" w:color="auto" w:fill="DEEAF6" w:themeFill="accent1" w:themeFillTint="33"/>
            <w:vAlign w:val="center"/>
          </w:tcPr>
          <w:p w14:paraId="68987BE5" w14:textId="77777777" w:rsidR="00224A18" w:rsidRPr="00B91003" w:rsidRDefault="00224A18" w:rsidP="00224A18">
            <w:pPr>
              <w:tabs>
                <w:tab w:val="left" w:pos="5093"/>
              </w:tabs>
              <w:rPr>
                <w:rFonts w:eastAsiaTheme="minorHAnsi" w:cs="Arial"/>
                <w:b/>
                <w:color w:val="000000"/>
              </w:rPr>
            </w:pPr>
            <w:r w:rsidRPr="00B91003">
              <w:rPr>
                <w:rFonts w:eastAsia="Arial" w:cs="Arial"/>
                <w:color w:val="000000" w:themeColor="text1"/>
              </w:rPr>
              <w:t>Identified Need(s)</w:t>
            </w:r>
          </w:p>
        </w:tc>
        <w:tc>
          <w:tcPr>
            <w:tcW w:w="5262" w:type="dxa"/>
            <w:shd w:val="clear" w:color="auto" w:fill="DEEAF6" w:themeFill="accent1" w:themeFillTint="33"/>
            <w:vAlign w:val="center"/>
          </w:tcPr>
          <w:p w14:paraId="3CD6020B" w14:textId="77777777" w:rsidR="00224A18" w:rsidRPr="00B91003" w:rsidRDefault="00224A18" w:rsidP="00224A18">
            <w:pPr>
              <w:tabs>
                <w:tab w:val="left" w:pos="5093"/>
              </w:tabs>
              <w:rPr>
                <w:rFonts w:eastAsiaTheme="minorHAnsi" w:cs="Arial"/>
                <w:b/>
                <w:color w:val="000000"/>
              </w:rPr>
            </w:pPr>
            <w:r w:rsidRPr="00B91003">
              <w:rPr>
                <w:rFonts w:cs="Arial"/>
                <w:color w:val="000000"/>
              </w:rPr>
              <w:t>How the Action(s) Address Need(s) and Why it is Provided on an LEA-wide or Schoolwide Basis</w:t>
            </w:r>
          </w:p>
        </w:tc>
        <w:tc>
          <w:tcPr>
            <w:tcW w:w="3379" w:type="dxa"/>
            <w:shd w:val="clear" w:color="auto" w:fill="DEEAF6" w:themeFill="accent1" w:themeFillTint="33"/>
            <w:vAlign w:val="center"/>
          </w:tcPr>
          <w:p w14:paraId="79193184" w14:textId="77777777" w:rsidR="00224A18" w:rsidRPr="00B91003" w:rsidRDefault="00224A18" w:rsidP="00224A18">
            <w:pPr>
              <w:tabs>
                <w:tab w:val="left" w:pos="5093"/>
              </w:tabs>
              <w:rPr>
                <w:rFonts w:eastAsiaTheme="minorHAnsi" w:cs="Arial"/>
                <w:b/>
                <w:color w:val="000000"/>
              </w:rPr>
            </w:pPr>
            <w:r w:rsidRPr="00B91003">
              <w:rPr>
                <w:rFonts w:cs="Arial"/>
                <w:color w:val="000000" w:themeColor="text1"/>
              </w:rPr>
              <w:t xml:space="preserve">Metric(s) to Monitor Effectiveness </w:t>
            </w:r>
          </w:p>
        </w:tc>
      </w:tr>
      <w:tr w:rsidR="00224A18" w:rsidRPr="00B91003" w14:paraId="3B17145E" w14:textId="77777777" w:rsidTr="00F93B96">
        <w:trPr>
          <w:cantSplit/>
        </w:trPr>
        <w:tc>
          <w:tcPr>
            <w:tcW w:w="1352" w:type="dxa"/>
            <w:shd w:val="clear" w:color="auto" w:fill="auto"/>
            <w:vAlign w:val="center"/>
          </w:tcPr>
          <w:p w14:paraId="0E780A1D"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2E28A625"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687AA857"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4498F5B6"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224A18" w:rsidRPr="00B91003" w14:paraId="14A9E56F" w14:textId="77777777" w:rsidTr="00F93B96">
        <w:trPr>
          <w:cantSplit/>
        </w:trPr>
        <w:tc>
          <w:tcPr>
            <w:tcW w:w="1352" w:type="dxa"/>
            <w:shd w:val="clear" w:color="auto" w:fill="auto"/>
            <w:vAlign w:val="center"/>
          </w:tcPr>
          <w:p w14:paraId="7F753E66"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4FE7D09B"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0B3AA666"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640E5398"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224A18" w:rsidRPr="00B91003" w14:paraId="533DA237" w14:textId="77777777" w:rsidTr="00F93B96">
        <w:trPr>
          <w:cantSplit/>
        </w:trPr>
        <w:tc>
          <w:tcPr>
            <w:tcW w:w="1352" w:type="dxa"/>
            <w:shd w:val="clear" w:color="auto" w:fill="auto"/>
            <w:vAlign w:val="center"/>
          </w:tcPr>
          <w:p w14:paraId="54D3866D"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#(s)]</w:t>
            </w:r>
          </w:p>
        </w:tc>
        <w:tc>
          <w:tcPr>
            <w:tcW w:w="5261" w:type="dxa"/>
            <w:vAlign w:val="center"/>
          </w:tcPr>
          <w:p w14:paraId="51D8D8CA"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for whom the action(s) are principally directed</w:t>
            </w:r>
            <w:r w:rsidRPr="00B91003">
              <w:rPr>
                <w:rFonts w:eastAsiaTheme="minorHAnsi" w:cs="Arial"/>
                <w:bCs/>
                <w:color w:val="000000"/>
              </w:rPr>
              <w:t>]</w:t>
            </w:r>
          </w:p>
        </w:tc>
        <w:tc>
          <w:tcPr>
            <w:tcW w:w="5262" w:type="dxa"/>
            <w:shd w:val="clear" w:color="auto" w:fill="auto"/>
            <w:vAlign w:val="center"/>
          </w:tcPr>
          <w:p w14:paraId="0701AB62"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action(s) are designed to address those identified need(s</w:t>
            </w:r>
            <w:r w:rsidRPr="00B91003">
              <w:rPr>
                <w:rFonts w:eastAsia="Arial" w:cs="Arial"/>
                <w:color w:val="000000" w:themeColor="text1"/>
              </w:rPr>
              <w:t xml:space="preserve">) </w:t>
            </w:r>
            <w:r w:rsidRPr="00B91003">
              <w:rPr>
                <w:rFonts w:cs="Arial"/>
                <w:color w:val="000000"/>
              </w:rPr>
              <w:t>and why it is provided on an LEA-wide or schoolwide basis</w:t>
            </w:r>
            <w:r w:rsidRPr="00B91003">
              <w:rPr>
                <w:rFonts w:eastAsiaTheme="minorHAnsi" w:cs="Arial"/>
                <w:bCs/>
                <w:color w:val="000000"/>
              </w:rPr>
              <w:t>]</w:t>
            </w:r>
          </w:p>
        </w:tc>
        <w:tc>
          <w:tcPr>
            <w:tcW w:w="3379" w:type="dxa"/>
            <w:shd w:val="clear" w:color="auto" w:fill="auto"/>
            <w:vAlign w:val="center"/>
          </w:tcPr>
          <w:p w14:paraId="66187497"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bl>
    <w:p w14:paraId="7E84FE41" w14:textId="77777777" w:rsidR="00224A18" w:rsidRPr="00B91003" w:rsidRDefault="00224A18" w:rsidP="00F93B96">
      <w:pPr>
        <w:spacing w:after="480"/>
      </w:pPr>
      <w:r w:rsidRPr="00B91003">
        <w:lastRenderedPageBreak/>
        <w:t>Insert or delete rows, as necessary.</w:t>
      </w:r>
    </w:p>
    <w:p w14:paraId="4F1B017E" w14:textId="77777777" w:rsidR="00224A18" w:rsidRPr="00B91003" w:rsidRDefault="00224A18" w:rsidP="00224A18">
      <w:pPr>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t>Limited Actions</w:t>
      </w:r>
    </w:p>
    <w:p w14:paraId="5A151E9B" w14:textId="77777777" w:rsidR="00224A18" w:rsidRPr="00B91003" w:rsidRDefault="00224A18" w:rsidP="00224A18">
      <w:pPr>
        <w:shd w:val="clear" w:color="auto" w:fill="DEEAF6" w:themeFill="accent1" w:themeFillTint="33"/>
        <w:tabs>
          <w:tab w:val="left" w:pos="5093"/>
        </w:tabs>
        <w:spacing w:after="120"/>
        <w:rPr>
          <w:rFonts w:cs="Arial"/>
          <w:color w:val="000000" w:themeColor="text1"/>
        </w:rPr>
      </w:pPr>
      <w:r w:rsidRPr="00B91003">
        <w:rPr>
          <w:rFonts w:eastAsiaTheme="minorHAnsi" w:cs="Arial"/>
          <w:color w:val="000000"/>
          <w:szCs w:val="20"/>
        </w:rPr>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how the effectiveness of the action in improving outcomes for the unduplicated student group(s) will be measured.</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For limited actions, the table provides a description of identified needs, how the actions address those needs, and the metrics used to monitor the effectiveness of the actions."/>
      </w:tblPr>
      <w:tblGrid>
        <w:gridCol w:w="1165"/>
        <w:gridCol w:w="5355"/>
        <w:gridCol w:w="5355"/>
        <w:gridCol w:w="3379"/>
      </w:tblGrid>
      <w:tr w:rsidR="00224A18" w:rsidRPr="00B91003" w14:paraId="66E85CC2" w14:textId="77777777" w:rsidTr="00C206DA">
        <w:trPr>
          <w:cantSplit/>
          <w:trHeight w:val="619"/>
          <w:tblHeader/>
        </w:trPr>
        <w:tc>
          <w:tcPr>
            <w:tcW w:w="1165" w:type="dxa"/>
            <w:shd w:val="clear" w:color="auto" w:fill="DEEAF6" w:themeFill="accent1" w:themeFillTint="33"/>
            <w:vAlign w:val="center"/>
          </w:tcPr>
          <w:p w14:paraId="7744065C" w14:textId="77777777" w:rsidR="00224A18" w:rsidRPr="00B91003" w:rsidRDefault="00224A18" w:rsidP="00224A18">
            <w:pPr>
              <w:rPr>
                <w:rFonts w:eastAsiaTheme="minorHAnsi"/>
                <w:b/>
              </w:rPr>
            </w:pPr>
            <w:r w:rsidRPr="00B91003">
              <w:rPr>
                <w:rFonts w:eastAsiaTheme="minorHAnsi"/>
                <w:bCs/>
              </w:rPr>
              <w:t>Goal</w:t>
            </w:r>
            <w:r w:rsidRPr="00B91003">
              <w:rPr>
                <w:rFonts w:eastAsiaTheme="minorHAnsi"/>
                <w:b/>
              </w:rPr>
              <w:t xml:space="preserve"> </w:t>
            </w:r>
            <w:r w:rsidRPr="00B91003">
              <w:rPr>
                <w:rFonts w:eastAsiaTheme="minorHAnsi"/>
                <w:bCs/>
              </w:rPr>
              <w:t>and Action #</w:t>
            </w:r>
          </w:p>
        </w:tc>
        <w:tc>
          <w:tcPr>
            <w:tcW w:w="5355" w:type="dxa"/>
            <w:shd w:val="clear" w:color="auto" w:fill="DEEAF6" w:themeFill="accent1" w:themeFillTint="33"/>
            <w:vAlign w:val="center"/>
          </w:tcPr>
          <w:p w14:paraId="07B4E066" w14:textId="77777777" w:rsidR="00224A18" w:rsidRPr="00B91003" w:rsidRDefault="00224A18" w:rsidP="00224A18">
            <w:pPr>
              <w:tabs>
                <w:tab w:val="left" w:pos="5093"/>
              </w:tabs>
              <w:rPr>
                <w:rFonts w:eastAsiaTheme="minorHAnsi" w:cs="Arial"/>
                <w:b/>
                <w:color w:val="000000"/>
              </w:rPr>
            </w:pPr>
            <w:r w:rsidRPr="00B91003">
              <w:rPr>
                <w:rFonts w:eastAsia="Arial" w:cs="Arial"/>
                <w:color w:val="000000" w:themeColor="text1"/>
              </w:rPr>
              <w:t>Identified Need(s)</w:t>
            </w:r>
          </w:p>
        </w:tc>
        <w:tc>
          <w:tcPr>
            <w:tcW w:w="5355" w:type="dxa"/>
            <w:shd w:val="clear" w:color="auto" w:fill="DEEAF6" w:themeFill="accent1" w:themeFillTint="33"/>
            <w:vAlign w:val="center"/>
          </w:tcPr>
          <w:p w14:paraId="41116EF7" w14:textId="77777777" w:rsidR="00224A18" w:rsidRPr="00B91003" w:rsidRDefault="00224A18" w:rsidP="00224A18">
            <w:pPr>
              <w:tabs>
                <w:tab w:val="left" w:pos="5093"/>
              </w:tabs>
              <w:rPr>
                <w:rFonts w:eastAsiaTheme="minorHAnsi" w:cs="Arial"/>
                <w:b/>
                <w:color w:val="000000"/>
              </w:rPr>
            </w:pPr>
            <w:r w:rsidRPr="00B91003">
              <w:rPr>
                <w:rFonts w:cs="Arial"/>
                <w:color w:val="000000"/>
              </w:rPr>
              <w:t>How the Action(s) are Designed to Address Need(s)</w:t>
            </w:r>
          </w:p>
        </w:tc>
        <w:tc>
          <w:tcPr>
            <w:tcW w:w="3379" w:type="dxa"/>
            <w:shd w:val="clear" w:color="auto" w:fill="DEEAF6" w:themeFill="accent1" w:themeFillTint="33"/>
            <w:vAlign w:val="center"/>
          </w:tcPr>
          <w:p w14:paraId="54DABF43" w14:textId="77777777" w:rsidR="00224A18" w:rsidRPr="00B91003" w:rsidRDefault="00224A18" w:rsidP="00224A18">
            <w:pPr>
              <w:tabs>
                <w:tab w:val="left" w:pos="5093"/>
              </w:tabs>
              <w:rPr>
                <w:rFonts w:cs="Arial"/>
                <w:color w:val="000000" w:themeColor="text1"/>
              </w:rPr>
            </w:pPr>
            <w:r w:rsidRPr="00B91003">
              <w:rPr>
                <w:rFonts w:cs="Arial"/>
                <w:color w:val="000000" w:themeColor="text1"/>
              </w:rPr>
              <w:t>Metric(s) to Monitor Effectiveness</w:t>
            </w:r>
          </w:p>
        </w:tc>
      </w:tr>
      <w:tr w:rsidR="00224A18" w:rsidRPr="00B91003" w14:paraId="2741518A" w14:textId="77777777" w:rsidTr="00060E03">
        <w:trPr>
          <w:cantSplit/>
          <w:trHeight w:val="1014"/>
        </w:trPr>
        <w:tc>
          <w:tcPr>
            <w:tcW w:w="1165" w:type="dxa"/>
            <w:shd w:val="clear" w:color="auto" w:fill="auto"/>
            <w:vAlign w:val="center"/>
          </w:tcPr>
          <w:p w14:paraId="7B3B5C22"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2F4A8681"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5916C9F8"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5A4F1765"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the metric(s) being used to monitor effectiveness]</w:t>
            </w:r>
          </w:p>
        </w:tc>
      </w:tr>
      <w:tr w:rsidR="00224A18" w:rsidRPr="00B91003" w14:paraId="179CF566" w14:textId="77777777" w:rsidTr="00060E03">
        <w:trPr>
          <w:cantSplit/>
          <w:trHeight w:val="1014"/>
        </w:trPr>
        <w:tc>
          <w:tcPr>
            <w:tcW w:w="1165" w:type="dxa"/>
            <w:shd w:val="clear" w:color="auto" w:fill="auto"/>
            <w:vAlign w:val="center"/>
          </w:tcPr>
          <w:p w14:paraId="0FE1D86D"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66389766"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24152109"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59A12F35"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r w:rsidR="00224A18" w:rsidRPr="00B91003" w14:paraId="6D3A7920" w14:textId="77777777" w:rsidTr="00060E03">
        <w:trPr>
          <w:cantSplit/>
          <w:trHeight w:val="1014"/>
        </w:trPr>
        <w:tc>
          <w:tcPr>
            <w:tcW w:w="1165" w:type="dxa"/>
            <w:shd w:val="clear" w:color="auto" w:fill="auto"/>
            <w:vAlign w:val="center"/>
          </w:tcPr>
          <w:p w14:paraId="7B7F082B"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[Goal and Action #]</w:t>
            </w:r>
          </w:p>
        </w:tc>
        <w:tc>
          <w:tcPr>
            <w:tcW w:w="5355" w:type="dxa"/>
            <w:shd w:val="clear" w:color="auto" w:fill="auto"/>
            <w:vAlign w:val="center"/>
          </w:tcPr>
          <w:p w14:paraId="536949B7"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t</w:t>
            </w:r>
            <w:r w:rsidRPr="00B91003">
              <w:rPr>
                <w:rFonts w:eastAsia="Arial" w:cs="Arial"/>
                <w:color w:val="000000" w:themeColor="text1"/>
              </w:rPr>
              <w:t>he unique identified need(s) of the unduplicated student group(s) being served</w:t>
            </w:r>
            <w:r w:rsidRPr="00B91003">
              <w:rPr>
                <w:rFonts w:eastAsiaTheme="minorHAnsi" w:cs="Arial"/>
                <w:bCs/>
                <w:color w:val="000000"/>
              </w:rPr>
              <w:t>]</w:t>
            </w:r>
          </w:p>
        </w:tc>
        <w:tc>
          <w:tcPr>
            <w:tcW w:w="5355" w:type="dxa"/>
            <w:shd w:val="clear" w:color="auto" w:fill="auto"/>
            <w:vAlign w:val="center"/>
          </w:tcPr>
          <w:p w14:paraId="093DC122"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w:t>
            </w:r>
            <w:r w:rsidRPr="00B91003">
              <w:rPr>
                <w:rFonts w:cs="Arial"/>
                <w:color w:val="000000"/>
              </w:rPr>
              <w:t>ow the action is designed to address those identified need(s</w:t>
            </w:r>
            <w:r w:rsidRPr="00B91003">
              <w:rPr>
                <w:rFonts w:eastAsia="Arial" w:cs="Arial"/>
                <w:color w:val="000000" w:themeColor="text1"/>
              </w:rPr>
              <w:t>)</w:t>
            </w:r>
            <w:r w:rsidRPr="00B91003">
              <w:rPr>
                <w:rFonts w:eastAsiaTheme="minorHAnsi" w:cs="Arial"/>
                <w:bCs/>
                <w:color w:val="000000"/>
              </w:rPr>
              <w:t>]</w:t>
            </w:r>
          </w:p>
        </w:tc>
        <w:tc>
          <w:tcPr>
            <w:tcW w:w="3379" w:type="dxa"/>
            <w:vAlign w:val="center"/>
          </w:tcPr>
          <w:p w14:paraId="2126EC0D" w14:textId="77777777" w:rsidR="00224A18" w:rsidRPr="00B91003" w:rsidRDefault="00224A18" w:rsidP="00224A18">
            <w:pPr>
              <w:tabs>
                <w:tab w:val="left" w:pos="5093"/>
              </w:tabs>
              <w:rPr>
                <w:rFonts w:eastAsiaTheme="minorHAnsi" w:cs="Arial"/>
                <w:bCs/>
                <w:color w:val="000000"/>
              </w:rPr>
            </w:pPr>
            <w:r w:rsidRPr="00B91003">
              <w:rPr>
                <w:rFonts w:eastAsiaTheme="minorHAnsi" w:cs="Arial"/>
                <w:bCs/>
                <w:color w:val="000000"/>
              </w:rPr>
              <w:t>[A description of how the action’s effectiveness will be measured]</w:t>
            </w:r>
          </w:p>
        </w:tc>
      </w:tr>
    </w:tbl>
    <w:p w14:paraId="7745A89F" w14:textId="77777777" w:rsidR="00224A18" w:rsidRPr="00B91003" w:rsidRDefault="00224A18" w:rsidP="00224A18">
      <w:pPr>
        <w:spacing w:after="240"/>
      </w:pPr>
      <w:r w:rsidRPr="00B91003">
        <w:t>Insert or delete rows, as necessary.</w:t>
      </w:r>
    </w:p>
    <w:p w14:paraId="4662E076"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5A49DCB7"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p w14:paraId="5EA54E1E"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6B2B57C" w14:textId="77777777" w:rsidR="00224A18" w:rsidRPr="00B91003" w:rsidRDefault="00224A18" w:rsidP="00F93B96">
      <w:pPr>
        <w:keepNext/>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lastRenderedPageBreak/>
        <w:t>Additional Concentration Grant Funding</w:t>
      </w:r>
    </w:p>
    <w:p w14:paraId="10E90EB2"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B91003">
        <w:rPr>
          <w:rFonts w:eastAsia="Calibri" w:cs="Arial"/>
          <w:color w:val="000000"/>
          <w:szCs w:val="20"/>
        </w:rPr>
        <w:t>(above 55 percent) of foster youth, English learners, and low-income students, as applicable</w:t>
      </w:r>
      <w:r w:rsidRPr="00B91003">
        <w:rPr>
          <w:rFonts w:eastAsiaTheme="minorHAnsi" w:cs="Arial"/>
          <w:color w:val="000000"/>
          <w:szCs w:val="20"/>
        </w:rPr>
        <w:t>.</w:t>
      </w:r>
    </w:p>
    <w:p w14:paraId="57E5826D"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91003">
        <w:rPr>
          <w:rFonts w:eastAsiaTheme="minorHAnsi" w:cs="Arial"/>
          <w:color w:val="000000"/>
          <w:szCs w:val="20"/>
        </w:rPr>
        <w:t>[Provide description here]</w:t>
      </w:r>
    </w:p>
    <w:p w14:paraId="1AC97F8B" w14:textId="77777777" w:rsidR="00224A18" w:rsidRPr="00B91003" w:rsidRDefault="00224A18" w:rsidP="00224A1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785"/>
        <w:gridCol w:w="6234"/>
        <w:gridCol w:w="6235"/>
      </w:tblGrid>
      <w:tr w:rsidR="00224A18" w:rsidRPr="00B91003" w14:paraId="1187A111" w14:textId="77777777" w:rsidTr="00C206DA">
        <w:trPr>
          <w:cantSplit/>
          <w:tblHeader/>
        </w:trPr>
        <w:tc>
          <w:tcPr>
            <w:tcW w:w="2785" w:type="dxa"/>
            <w:shd w:val="clear" w:color="auto" w:fill="DEEAF6" w:themeFill="accent1" w:themeFillTint="33"/>
            <w:vAlign w:val="center"/>
          </w:tcPr>
          <w:p w14:paraId="3F2EB935" w14:textId="77777777" w:rsidR="00224A18" w:rsidRPr="00B91003" w:rsidRDefault="00224A18" w:rsidP="00224A18">
            <w:pPr>
              <w:spacing w:before="40" w:after="40"/>
              <w:rPr>
                <w:rFonts w:eastAsiaTheme="minorHAnsi" w:cs="Arial"/>
                <w:b/>
                <w:color w:val="000000"/>
                <w:szCs w:val="20"/>
              </w:rPr>
            </w:pPr>
            <w:r w:rsidRPr="00B91003">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7E840B8E" w14:textId="77777777" w:rsidR="00224A18" w:rsidRPr="00B91003" w:rsidRDefault="00224A18" w:rsidP="00224A18">
            <w:pPr>
              <w:rPr>
                <w:rFonts w:eastAsiaTheme="minorHAnsi" w:cs="Arial"/>
                <w:color w:val="000000"/>
                <w:szCs w:val="20"/>
              </w:rPr>
            </w:pPr>
            <w:r w:rsidRPr="00B91003">
              <w:rPr>
                <w:rFonts w:eastAsia="Arial" w:cs="Arial"/>
              </w:rPr>
              <w:t xml:space="preserve">Schools with a student concentration of </w:t>
            </w:r>
            <w:r w:rsidRPr="00B91003">
              <w:rPr>
                <w:rFonts w:eastAsia="Calibri" w:cs="Arial"/>
                <w:color w:val="000000"/>
                <w:szCs w:val="20"/>
              </w:rPr>
              <w:t>55 percent</w:t>
            </w:r>
            <w:r w:rsidRPr="00B91003">
              <w:rPr>
                <w:rFonts w:eastAsia="Arial" w:cs="Arial"/>
              </w:rPr>
              <w:t xml:space="preserve"> or less</w:t>
            </w:r>
          </w:p>
        </w:tc>
        <w:tc>
          <w:tcPr>
            <w:tcW w:w="6235" w:type="dxa"/>
            <w:shd w:val="clear" w:color="auto" w:fill="DEEAF6" w:themeFill="accent1" w:themeFillTint="33"/>
            <w:vAlign w:val="center"/>
          </w:tcPr>
          <w:p w14:paraId="2ABC369B" w14:textId="77777777" w:rsidR="00224A18" w:rsidRPr="00B91003" w:rsidRDefault="00224A18" w:rsidP="00224A18">
            <w:pPr>
              <w:spacing w:before="40" w:after="40"/>
            </w:pPr>
            <w:r w:rsidRPr="00B91003">
              <w:rPr>
                <w:rFonts w:eastAsia="Arial" w:cs="Arial"/>
              </w:rPr>
              <w:t xml:space="preserve">Schools with a student concentration of greater than </w:t>
            </w:r>
            <w:r w:rsidRPr="00B91003">
              <w:rPr>
                <w:rFonts w:eastAsia="Calibri" w:cs="Arial"/>
                <w:color w:val="000000"/>
                <w:szCs w:val="20"/>
              </w:rPr>
              <w:t>55 percent</w:t>
            </w:r>
          </w:p>
        </w:tc>
      </w:tr>
      <w:tr w:rsidR="00224A18" w:rsidRPr="00B91003" w14:paraId="094A3998" w14:textId="77777777" w:rsidTr="00060E03">
        <w:trPr>
          <w:cantSplit/>
          <w:trHeight w:val="1360"/>
        </w:trPr>
        <w:tc>
          <w:tcPr>
            <w:tcW w:w="2785" w:type="dxa"/>
            <w:shd w:val="clear" w:color="auto" w:fill="DEEAF6" w:themeFill="accent1" w:themeFillTint="33"/>
            <w:vAlign w:val="center"/>
          </w:tcPr>
          <w:p w14:paraId="1B3ACAF7" w14:textId="77777777" w:rsidR="00224A18" w:rsidRPr="00B91003" w:rsidRDefault="00224A18" w:rsidP="00224A18">
            <w:pPr>
              <w:spacing w:before="40" w:after="40"/>
              <w:rPr>
                <w:rFonts w:eastAsiaTheme="minorHAnsi" w:cs="Arial"/>
                <w:color w:val="000000"/>
                <w:szCs w:val="20"/>
              </w:rPr>
            </w:pPr>
            <w:r w:rsidRPr="00B91003">
              <w:t>Staff-to-student ratio of classified staff providing direct services to students</w:t>
            </w:r>
          </w:p>
        </w:tc>
        <w:tc>
          <w:tcPr>
            <w:tcW w:w="6234" w:type="dxa"/>
            <w:shd w:val="clear" w:color="auto" w:fill="auto"/>
            <w:vAlign w:val="center"/>
          </w:tcPr>
          <w:p w14:paraId="39892BA4"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5E5BF81C"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[Provide ratio here]</w:t>
            </w:r>
          </w:p>
        </w:tc>
      </w:tr>
      <w:tr w:rsidR="00224A18" w:rsidRPr="00B91003" w14:paraId="492E144A" w14:textId="77777777" w:rsidTr="00060E03">
        <w:trPr>
          <w:cantSplit/>
          <w:trHeight w:val="1360"/>
        </w:trPr>
        <w:tc>
          <w:tcPr>
            <w:tcW w:w="2785" w:type="dxa"/>
            <w:shd w:val="clear" w:color="auto" w:fill="DEEAF6" w:themeFill="accent1" w:themeFillTint="33"/>
            <w:vAlign w:val="center"/>
          </w:tcPr>
          <w:p w14:paraId="7F903383" w14:textId="77777777" w:rsidR="00224A18" w:rsidRPr="00B91003" w:rsidRDefault="00224A18" w:rsidP="00224A18">
            <w:pPr>
              <w:spacing w:before="40" w:after="40"/>
              <w:rPr>
                <w:rFonts w:eastAsiaTheme="minorHAnsi" w:cs="Arial"/>
                <w:color w:val="000000"/>
                <w:szCs w:val="20"/>
              </w:rPr>
            </w:pPr>
            <w:r w:rsidRPr="00B91003">
              <w:t>Staff-to-student ratio of certificated staff providing direct services to students</w:t>
            </w:r>
          </w:p>
        </w:tc>
        <w:tc>
          <w:tcPr>
            <w:tcW w:w="6234" w:type="dxa"/>
            <w:shd w:val="clear" w:color="auto" w:fill="auto"/>
            <w:vAlign w:val="center"/>
          </w:tcPr>
          <w:p w14:paraId="5A152ABD"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[Provide ratio here]</w:t>
            </w:r>
          </w:p>
        </w:tc>
        <w:tc>
          <w:tcPr>
            <w:tcW w:w="6235" w:type="dxa"/>
            <w:vAlign w:val="center"/>
          </w:tcPr>
          <w:p w14:paraId="79158221" w14:textId="77777777" w:rsidR="00224A18" w:rsidRPr="00B91003" w:rsidRDefault="00224A18" w:rsidP="00224A18">
            <w:pPr>
              <w:spacing w:before="40" w:after="40"/>
              <w:rPr>
                <w:rFonts w:eastAsiaTheme="minorHAnsi" w:cs="Arial"/>
                <w:color w:val="000000"/>
                <w:szCs w:val="20"/>
              </w:rPr>
            </w:pPr>
            <w:r w:rsidRPr="00B91003">
              <w:rPr>
                <w:rFonts w:eastAsiaTheme="minorHAnsi" w:cs="Arial"/>
                <w:color w:val="000000"/>
                <w:szCs w:val="20"/>
              </w:rPr>
              <w:t>[Provide ratio here]</w:t>
            </w:r>
          </w:p>
        </w:tc>
      </w:tr>
    </w:tbl>
    <w:p w14:paraId="07CD2EBB" w14:textId="77777777" w:rsidR="00224A18" w:rsidRPr="00B91003" w:rsidRDefault="00224A18" w:rsidP="00224A18">
      <w:pPr>
        <w:rPr>
          <w:rFonts w:eastAsia="Arial"/>
        </w:rPr>
        <w:sectPr w:rsidR="00224A18" w:rsidRPr="00B91003" w:rsidSect="00224A18">
          <w:headerReference w:type="default" r:id="rId58"/>
          <w:footerReference w:type="default" r:id="rId59"/>
          <w:pgSz w:w="15840" w:h="12240" w:orient="landscape"/>
          <w:pgMar w:top="288" w:right="288" w:bottom="288" w:left="288" w:header="432" w:footer="432" w:gutter="0"/>
          <w:pgNumType w:start="1"/>
          <w:cols w:space="720"/>
          <w:formProt w:val="0"/>
          <w:docGrid w:linePitch="360"/>
        </w:sectPr>
      </w:pPr>
    </w:p>
    <w:p w14:paraId="43A59A68" w14:textId="77777777" w:rsidR="00BB53C9" w:rsidRPr="00B91003" w:rsidRDefault="00BB53C9" w:rsidP="00BB53C9">
      <w:pPr>
        <w:spacing w:after="160" w:line="259" w:lineRule="auto"/>
        <w:rPr>
          <w:rFonts w:eastAsiaTheme="minorHAnsi" w:cs="Arial"/>
          <w:b/>
        </w:rPr>
      </w:pPr>
      <w:r w:rsidRPr="00B91003">
        <w:rPr>
          <w:rFonts w:eastAsiaTheme="minorHAnsi" w:cs="Arial"/>
          <w:b/>
          <w:szCs w:val="20"/>
        </w:rPr>
        <w:lastRenderedPageBreak/>
        <w:t xml:space="preserve">Table 1: </w:t>
      </w:r>
      <w:r w:rsidRPr="00B91003">
        <w:rPr>
          <w:rFonts w:eastAsiaTheme="minorHAnsi" w:cs="Arial"/>
          <w:b/>
        </w:rPr>
        <w:t>[LCAP Year] Total Planned Expenditures Table 1</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34"/>
        <w:gridCol w:w="1952"/>
        <w:gridCol w:w="3448"/>
        <w:gridCol w:w="3060"/>
        <w:gridCol w:w="2430"/>
        <w:gridCol w:w="3024"/>
      </w:tblGrid>
      <w:tr w:rsidR="00BB53C9" w:rsidRPr="00B91003" w14:paraId="67C30BBD" w14:textId="77777777" w:rsidTr="00152AA1">
        <w:trPr>
          <w:cantSplit/>
          <w:trHeight w:val="2025"/>
          <w:tblHeader/>
        </w:trPr>
        <w:tc>
          <w:tcPr>
            <w:tcW w:w="1345" w:type="dxa"/>
            <w:shd w:val="clear" w:color="002060" w:fill="002060"/>
            <w:vAlign w:val="center"/>
            <w:hideMark/>
          </w:tcPr>
          <w:p w14:paraId="432166F1" w14:textId="77777777" w:rsidR="00BB53C9" w:rsidRPr="00B91003" w:rsidRDefault="00BB53C9" w:rsidP="00152AA1">
            <w:pPr>
              <w:jc w:val="center"/>
              <w:rPr>
                <w:rFonts w:cs="Arial"/>
                <w:b/>
                <w:bCs/>
                <w:color w:val="FFFFFF"/>
              </w:rPr>
            </w:pPr>
            <w:r w:rsidRPr="00B91003">
              <w:rPr>
                <w:rFonts w:cs="Arial"/>
                <w:b/>
                <w:bCs/>
                <w:color w:val="FFFFFF"/>
              </w:rPr>
              <w:t>LCAP Year</w:t>
            </w:r>
            <w:r w:rsidRPr="00B91003">
              <w:rPr>
                <w:rFonts w:cs="Arial"/>
                <w:b/>
                <w:bCs/>
                <w:color w:val="FFFFFF"/>
              </w:rPr>
              <w:br/>
              <w:t>(Input)</w:t>
            </w:r>
          </w:p>
        </w:tc>
        <w:tc>
          <w:tcPr>
            <w:tcW w:w="1952" w:type="dxa"/>
            <w:shd w:val="clear" w:color="002060" w:fill="002060"/>
            <w:vAlign w:val="center"/>
            <w:hideMark/>
          </w:tcPr>
          <w:p w14:paraId="7376F940" w14:textId="77777777" w:rsidR="00BB53C9" w:rsidRPr="00B91003" w:rsidRDefault="00BB53C9" w:rsidP="00152AA1">
            <w:pPr>
              <w:jc w:val="center"/>
              <w:rPr>
                <w:rFonts w:cs="Arial"/>
                <w:b/>
                <w:bCs/>
                <w:color w:val="FFFFFF"/>
              </w:rPr>
            </w:pPr>
            <w:r w:rsidRPr="00B91003">
              <w:rPr>
                <w:rFonts w:cs="Arial"/>
                <w:b/>
                <w:bCs/>
                <w:color w:val="FFFFFF"/>
              </w:rPr>
              <w:t>1. Projected LCFF Base Grant</w:t>
            </w:r>
            <w:r w:rsidRPr="00B91003">
              <w:rPr>
                <w:rFonts w:cs="Arial"/>
                <w:b/>
                <w:bCs/>
                <w:color w:val="FFFFFF"/>
              </w:rPr>
              <w:br/>
              <w:t>(Input Dollar Amount)</w:t>
            </w:r>
          </w:p>
        </w:tc>
        <w:tc>
          <w:tcPr>
            <w:tcW w:w="3448" w:type="dxa"/>
            <w:shd w:val="clear" w:color="002060" w:fill="002060"/>
            <w:vAlign w:val="center"/>
            <w:hideMark/>
          </w:tcPr>
          <w:p w14:paraId="3644F3F4" w14:textId="77777777" w:rsidR="00BB53C9" w:rsidRPr="00B91003" w:rsidRDefault="00BB53C9" w:rsidP="00152AA1">
            <w:pPr>
              <w:jc w:val="center"/>
              <w:rPr>
                <w:rFonts w:cs="Arial"/>
                <w:b/>
                <w:bCs/>
                <w:color w:val="FFFFFF"/>
              </w:rPr>
            </w:pPr>
            <w:r w:rsidRPr="00B91003">
              <w:rPr>
                <w:rFonts w:cs="Arial"/>
                <w:b/>
                <w:bCs/>
                <w:color w:val="FFFFFF"/>
              </w:rPr>
              <w:t>2. Projected LCFF Supplemental and/or Concentration Grants</w:t>
            </w:r>
            <w:r w:rsidRPr="00B91003">
              <w:rPr>
                <w:rFonts w:cs="Arial"/>
                <w:b/>
                <w:bCs/>
                <w:color w:val="FFFFFF"/>
              </w:rPr>
              <w:br/>
              <w:t>(Input Dollar Amount)</w:t>
            </w:r>
          </w:p>
        </w:tc>
        <w:tc>
          <w:tcPr>
            <w:tcW w:w="3060" w:type="dxa"/>
            <w:shd w:val="clear" w:color="002060" w:fill="002060"/>
            <w:vAlign w:val="center"/>
            <w:hideMark/>
          </w:tcPr>
          <w:p w14:paraId="0E4F9A1B" w14:textId="77777777" w:rsidR="00BB53C9" w:rsidRPr="00B91003" w:rsidRDefault="00BB53C9" w:rsidP="00152AA1">
            <w:pPr>
              <w:jc w:val="center"/>
              <w:rPr>
                <w:rFonts w:cs="Arial"/>
                <w:b/>
                <w:bCs/>
                <w:color w:val="FFFFFF"/>
              </w:rPr>
            </w:pPr>
            <w:r w:rsidRPr="00B91003">
              <w:rPr>
                <w:rFonts w:cs="Arial"/>
                <w:b/>
                <w:bCs/>
                <w:color w:val="FFFFFF"/>
              </w:rPr>
              <w:t>3. Projected Percentage to Increase or Improve Services for the Coming School Year</w:t>
            </w:r>
            <w:r w:rsidRPr="00B91003">
              <w:rPr>
                <w:rFonts w:cs="Arial"/>
                <w:b/>
                <w:bCs/>
                <w:color w:val="FFFFFF"/>
              </w:rPr>
              <w:br/>
              <w:t>(2 divided by 1)</w:t>
            </w:r>
          </w:p>
        </w:tc>
        <w:tc>
          <w:tcPr>
            <w:tcW w:w="2430" w:type="dxa"/>
            <w:shd w:val="clear" w:color="002060" w:fill="002060"/>
            <w:vAlign w:val="center"/>
            <w:hideMark/>
          </w:tcPr>
          <w:p w14:paraId="1ED7B5B5" w14:textId="77777777" w:rsidR="00BB53C9" w:rsidRPr="00B91003" w:rsidRDefault="00BB53C9" w:rsidP="00152AA1">
            <w:pPr>
              <w:jc w:val="center"/>
              <w:rPr>
                <w:rFonts w:cs="Arial"/>
                <w:b/>
                <w:bCs/>
                <w:color w:val="FFFFFF"/>
              </w:rPr>
            </w:pPr>
            <w:r w:rsidRPr="00B91003">
              <w:rPr>
                <w:rFonts w:cs="Arial"/>
                <w:b/>
                <w:bCs/>
                <w:color w:val="FFFFFF"/>
              </w:rPr>
              <w:t>LCFF Carryover — Percentage</w:t>
            </w:r>
            <w:r w:rsidRPr="00B91003">
              <w:rPr>
                <w:rFonts w:cs="Arial"/>
                <w:b/>
                <w:bCs/>
                <w:color w:val="FFFFFF"/>
              </w:rPr>
              <w:br/>
              <w:t>(Input Percentage from Prior Year)</w:t>
            </w:r>
          </w:p>
        </w:tc>
        <w:tc>
          <w:tcPr>
            <w:tcW w:w="3024" w:type="dxa"/>
            <w:shd w:val="clear" w:color="002060" w:fill="002060"/>
            <w:vAlign w:val="center"/>
            <w:hideMark/>
          </w:tcPr>
          <w:p w14:paraId="5462A78F" w14:textId="77777777" w:rsidR="00BB53C9" w:rsidRPr="00B91003" w:rsidRDefault="00BB53C9" w:rsidP="00152AA1">
            <w:pPr>
              <w:jc w:val="center"/>
              <w:rPr>
                <w:rFonts w:cs="Arial"/>
                <w:b/>
                <w:bCs/>
                <w:color w:val="FFFFFF"/>
              </w:rPr>
            </w:pPr>
            <w:r w:rsidRPr="00B91003">
              <w:rPr>
                <w:rFonts w:cs="Arial"/>
                <w:b/>
                <w:bCs/>
                <w:color w:val="FFFFFF"/>
              </w:rPr>
              <w:t>Total Percentage to Increase or Improve Services for the Coming School Year</w:t>
            </w:r>
            <w:r w:rsidRPr="00B91003">
              <w:rPr>
                <w:rFonts w:cs="Arial"/>
                <w:b/>
                <w:bCs/>
                <w:color w:val="FFFFFF"/>
              </w:rPr>
              <w:br/>
              <w:t>(3 + Carryover %)</w:t>
            </w:r>
          </w:p>
        </w:tc>
      </w:tr>
      <w:tr w:rsidR="00BB53C9" w:rsidRPr="00B91003" w14:paraId="683E5D5E" w14:textId="77777777" w:rsidTr="00152AA1">
        <w:trPr>
          <w:cantSplit/>
          <w:trHeight w:val="795"/>
        </w:trPr>
        <w:tc>
          <w:tcPr>
            <w:tcW w:w="1345" w:type="dxa"/>
            <w:shd w:val="clear" w:color="BDD6EE" w:fill="BDD6EE"/>
            <w:vAlign w:val="center"/>
            <w:hideMark/>
          </w:tcPr>
          <w:p w14:paraId="40A635FD" w14:textId="77777777" w:rsidR="00BB53C9" w:rsidRPr="00B91003" w:rsidRDefault="00BB53C9" w:rsidP="00152AA1">
            <w:pPr>
              <w:jc w:val="center"/>
              <w:rPr>
                <w:rFonts w:cs="Arial"/>
                <w:color w:val="000000"/>
              </w:rPr>
            </w:pPr>
            <w:r w:rsidRPr="00B91003">
              <w:rPr>
                <w:rFonts w:cs="Arial"/>
                <w:color w:val="000000"/>
              </w:rPr>
              <w:t>[Input LCAP Year]</w:t>
            </w:r>
          </w:p>
        </w:tc>
        <w:tc>
          <w:tcPr>
            <w:tcW w:w="1952" w:type="dxa"/>
            <w:shd w:val="clear" w:color="BDD6EE" w:fill="BDD6EE"/>
            <w:noWrap/>
            <w:vAlign w:val="center"/>
            <w:hideMark/>
          </w:tcPr>
          <w:p w14:paraId="43720D11" w14:textId="77777777" w:rsidR="00BB53C9" w:rsidRPr="00B91003" w:rsidRDefault="00BB53C9" w:rsidP="00152AA1">
            <w:pPr>
              <w:jc w:val="center"/>
              <w:rPr>
                <w:rFonts w:cs="Arial"/>
                <w:color w:val="000000"/>
              </w:rPr>
            </w:pPr>
            <w:r w:rsidRPr="00B91003">
              <w:rPr>
                <w:rFonts w:cs="Arial"/>
                <w:color w:val="000000"/>
              </w:rPr>
              <w:t>$[Input Projected LCFF Base Grant]</w:t>
            </w:r>
          </w:p>
        </w:tc>
        <w:tc>
          <w:tcPr>
            <w:tcW w:w="3448" w:type="dxa"/>
            <w:shd w:val="clear" w:color="BDD6EE" w:fill="BDD6EE"/>
            <w:noWrap/>
            <w:vAlign w:val="center"/>
            <w:hideMark/>
          </w:tcPr>
          <w:p w14:paraId="096C1D12" w14:textId="77777777" w:rsidR="00BB53C9" w:rsidRPr="00B91003" w:rsidRDefault="00BB53C9" w:rsidP="00152AA1">
            <w:pPr>
              <w:jc w:val="center"/>
              <w:rPr>
                <w:rFonts w:cs="Arial"/>
                <w:color w:val="000000"/>
              </w:rPr>
            </w:pPr>
            <w:r w:rsidRPr="00B91003">
              <w:rPr>
                <w:rFonts w:cs="Arial"/>
                <w:color w:val="000000"/>
              </w:rPr>
              <w:t xml:space="preserve">$[Input Projected LCFF Supplemental and/or Concentration Grants] </w:t>
            </w:r>
          </w:p>
        </w:tc>
        <w:tc>
          <w:tcPr>
            <w:tcW w:w="3060" w:type="dxa"/>
            <w:shd w:val="clear" w:color="BDD6EE" w:fill="BDD6EE"/>
            <w:noWrap/>
            <w:vAlign w:val="center"/>
            <w:hideMark/>
          </w:tcPr>
          <w:p w14:paraId="13A3F17E" w14:textId="77777777" w:rsidR="00BB53C9" w:rsidRPr="00B91003" w:rsidRDefault="00BB53C9" w:rsidP="00152AA1">
            <w:pPr>
              <w:jc w:val="center"/>
              <w:rPr>
                <w:rFonts w:cs="Arial"/>
                <w:color w:val="000000"/>
              </w:rPr>
            </w:pPr>
            <w:r w:rsidRPr="00B91003">
              <w:rPr>
                <w:rFonts w:cs="Arial"/>
                <w:color w:val="000000"/>
              </w:rPr>
              <w:t>[Input Projected Percentage to Increase or Improve Services for the Coming School Year]%</w:t>
            </w:r>
          </w:p>
        </w:tc>
        <w:tc>
          <w:tcPr>
            <w:tcW w:w="2430" w:type="dxa"/>
            <w:shd w:val="clear" w:color="BDD6EE" w:fill="BDD6EE"/>
            <w:noWrap/>
            <w:vAlign w:val="center"/>
            <w:hideMark/>
          </w:tcPr>
          <w:p w14:paraId="137419DC" w14:textId="77777777" w:rsidR="00BB53C9" w:rsidRPr="00B91003" w:rsidRDefault="00BB53C9" w:rsidP="00152AA1">
            <w:pPr>
              <w:jc w:val="center"/>
              <w:rPr>
                <w:rFonts w:cs="Arial"/>
                <w:color w:val="000000"/>
              </w:rPr>
            </w:pPr>
            <w:r w:rsidRPr="00B91003">
              <w:rPr>
                <w:rFonts w:cs="Arial"/>
                <w:color w:val="000000"/>
              </w:rPr>
              <w:t>[Input LCFF Carryover — Percentage]%</w:t>
            </w:r>
          </w:p>
        </w:tc>
        <w:tc>
          <w:tcPr>
            <w:tcW w:w="3024" w:type="dxa"/>
            <w:shd w:val="clear" w:color="BDD6EE" w:fill="BDD6EE"/>
            <w:noWrap/>
            <w:vAlign w:val="center"/>
            <w:hideMark/>
          </w:tcPr>
          <w:p w14:paraId="6810D167" w14:textId="77777777" w:rsidR="00BB53C9" w:rsidRPr="00B91003" w:rsidRDefault="00BB53C9" w:rsidP="00152AA1">
            <w:pPr>
              <w:jc w:val="center"/>
              <w:rPr>
                <w:rFonts w:cs="Arial"/>
                <w:color w:val="000000"/>
              </w:rPr>
            </w:pPr>
            <w:r w:rsidRPr="00B91003">
              <w:rPr>
                <w:rFonts w:cs="Arial"/>
                <w:color w:val="000000"/>
              </w:rPr>
              <w:t>[Input Total Percentage to Increase or Improve Services for the Coming School Year]%</w:t>
            </w:r>
          </w:p>
        </w:tc>
      </w:tr>
    </w:tbl>
    <w:p w14:paraId="3B90D024"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 2</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BB53C9" w:rsidRPr="00B91003" w14:paraId="03512667" w14:textId="77777777" w:rsidTr="00152AA1">
        <w:trPr>
          <w:cantSplit/>
          <w:trHeight w:val="398"/>
          <w:tblHeader/>
        </w:trPr>
        <w:tc>
          <w:tcPr>
            <w:tcW w:w="0" w:type="auto"/>
            <w:shd w:val="clear" w:color="auto" w:fill="002060"/>
            <w:vAlign w:val="center"/>
          </w:tcPr>
          <w:p w14:paraId="3D8DCB9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w:t>
            </w:r>
          </w:p>
        </w:tc>
        <w:tc>
          <w:tcPr>
            <w:tcW w:w="0" w:type="auto"/>
            <w:shd w:val="clear" w:color="auto" w:fill="002060"/>
            <w:noWrap/>
            <w:vAlign w:val="center"/>
            <w:hideMark/>
          </w:tcPr>
          <w:p w14:paraId="03C964B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0" w:type="auto"/>
            <w:shd w:val="clear" w:color="auto" w:fill="002060"/>
            <w:noWrap/>
            <w:vAlign w:val="center"/>
            <w:hideMark/>
          </w:tcPr>
          <w:p w14:paraId="602A4F3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Other State Funds</w:t>
            </w:r>
          </w:p>
        </w:tc>
        <w:tc>
          <w:tcPr>
            <w:tcW w:w="0" w:type="auto"/>
            <w:shd w:val="clear" w:color="auto" w:fill="002060"/>
            <w:noWrap/>
            <w:vAlign w:val="center"/>
            <w:hideMark/>
          </w:tcPr>
          <w:p w14:paraId="522D154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Local Funds</w:t>
            </w:r>
          </w:p>
        </w:tc>
        <w:tc>
          <w:tcPr>
            <w:tcW w:w="0" w:type="auto"/>
            <w:shd w:val="clear" w:color="auto" w:fill="002060"/>
            <w:noWrap/>
            <w:vAlign w:val="center"/>
            <w:hideMark/>
          </w:tcPr>
          <w:p w14:paraId="2695C55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Federal Funds</w:t>
            </w:r>
          </w:p>
        </w:tc>
        <w:tc>
          <w:tcPr>
            <w:tcW w:w="0" w:type="auto"/>
            <w:shd w:val="clear" w:color="auto" w:fill="002060"/>
            <w:noWrap/>
            <w:vAlign w:val="center"/>
            <w:hideMark/>
          </w:tcPr>
          <w:p w14:paraId="5ABF98A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Funds</w:t>
            </w:r>
          </w:p>
        </w:tc>
      </w:tr>
      <w:tr w:rsidR="00BB53C9" w:rsidRPr="00B91003" w14:paraId="02CFF994" w14:textId="77777777" w:rsidTr="00152AA1">
        <w:trPr>
          <w:cantSplit/>
          <w:trHeight w:val="398"/>
        </w:trPr>
        <w:tc>
          <w:tcPr>
            <w:tcW w:w="0" w:type="auto"/>
            <w:shd w:val="clear" w:color="BDD7EE" w:fill="BDD7EE"/>
            <w:vAlign w:val="center"/>
          </w:tcPr>
          <w:p w14:paraId="5B3AF311" w14:textId="77777777" w:rsidR="00BB53C9" w:rsidRPr="00B91003" w:rsidRDefault="00BB53C9" w:rsidP="00152AA1">
            <w:pPr>
              <w:jc w:val="center"/>
              <w:rPr>
                <w:rFonts w:cs="Arial"/>
                <w:color w:val="000000"/>
              </w:rPr>
            </w:pPr>
            <w:r w:rsidRPr="00B91003">
              <w:rPr>
                <w:rFonts w:cs="Arial"/>
                <w:color w:val="000000"/>
              </w:rPr>
              <w:t>Totals:</w:t>
            </w:r>
          </w:p>
        </w:tc>
        <w:tc>
          <w:tcPr>
            <w:tcW w:w="0" w:type="auto"/>
            <w:shd w:val="clear" w:color="BDD7EE" w:fill="BDD7EE"/>
            <w:noWrap/>
            <w:vAlign w:val="center"/>
            <w:hideMark/>
          </w:tcPr>
          <w:p w14:paraId="7F8BAF1D" w14:textId="77777777" w:rsidR="00BB53C9" w:rsidRPr="00B91003" w:rsidRDefault="00BB53C9" w:rsidP="00152AA1">
            <w:pPr>
              <w:jc w:val="center"/>
              <w:rPr>
                <w:rFonts w:cs="Arial"/>
                <w:color w:val="000000"/>
              </w:rPr>
            </w:pPr>
            <w:r w:rsidRPr="00B91003">
              <w:rPr>
                <w:rFonts w:cs="Arial"/>
                <w:color w:val="000000"/>
              </w:rPr>
              <w:t xml:space="preserve"> $[Total LCFF Funds] </w:t>
            </w:r>
          </w:p>
        </w:tc>
        <w:tc>
          <w:tcPr>
            <w:tcW w:w="0" w:type="auto"/>
            <w:shd w:val="clear" w:color="BDD7EE" w:fill="BDD7EE"/>
            <w:noWrap/>
            <w:vAlign w:val="center"/>
            <w:hideMark/>
          </w:tcPr>
          <w:p w14:paraId="2CC9D782" w14:textId="77777777" w:rsidR="00BB53C9" w:rsidRPr="00B91003" w:rsidRDefault="00BB53C9" w:rsidP="00152AA1">
            <w:pPr>
              <w:jc w:val="center"/>
              <w:rPr>
                <w:rFonts w:cs="Arial"/>
                <w:color w:val="000000"/>
              </w:rPr>
            </w:pPr>
            <w:r w:rsidRPr="00B91003">
              <w:rPr>
                <w:rFonts w:cs="Arial"/>
                <w:color w:val="000000"/>
              </w:rPr>
              <w:t xml:space="preserve"> $[Total Other State Funds] </w:t>
            </w:r>
          </w:p>
        </w:tc>
        <w:tc>
          <w:tcPr>
            <w:tcW w:w="0" w:type="auto"/>
            <w:shd w:val="clear" w:color="BDD7EE" w:fill="BDD7EE"/>
            <w:noWrap/>
            <w:vAlign w:val="center"/>
            <w:hideMark/>
          </w:tcPr>
          <w:p w14:paraId="565D6653" w14:textId="77777777" w:rsidR="00BB53C9" w:rsidRPr="00B91003" w:rsidRDefault="00BB53C9" w:rsidP="00152AA1">
            <w:pPr>
              <w:jc w:val="center"/>
              <w:rPr>
                <w:rFonts w:cs="Arial"/>
                <w:color w:val="000000"/>
              </w:rPr>
            </w:pPr>
            <w:r w:rsidRPr="00B91003">
              <w:rPr>
                <w:rFonts w:cs="Arial"/>
                <w:color w:val="000000"/>
              </w:rPr>
              <w:t xml:space="preserve"> $[Total Local Funds] </w:t>
            </w:r>
          </w:p>
        </w:tc>
        <w:tc>
          <w:tcPr>
            <w:tcW w:w="0" w:type="auto"/>
            <w:shd w:val="clear" w:color="BDD7EE" w:fill="BDD7EE"/>
            <w:noWrap/>
            <w:vAlign w:val="center"/>
            <w:hideMark/>
          </w:tcPr>
          <w:p w14:paraId="582B5EA9" w14:textId="77777777" w:rsidR="00BB53C9" w:rsidRPr="00B91003" w:rsidRDefault="00BB53C9" w:rsidP="00152AA1">
            <w:pPr>
              <w:jc w:val="center"/>
              <w:rPr>
                <w:rFonts w:cs="Arial"/>
                <w:color w:val="000000"/>
              </w:rPr>
            </w:pPr>
            <w:r w:rsidRPr="00B91003">
              <w:rPr>
                <w:rFonts w:cs="Arial"/>
                <w:color w:val="000000"/>
              </w:rPr>
              <w:t xml:space="preserve"> $[Total Federal Funds] </w:t>
            </w:r>
          </w:p>
        </w:tc>
        <w:tc>
          <w:tcPr>
            <w:tcW w:w="0" w:type="auto"/>
            <w:shd w:val="clear" w:color="BDD7EE" w:fill="BDD7EE"/>
            <w:noWrap/>
            <w:vAlign w:val="center"/>
            <w:hideMark/>
          </w:tcPr>
          <w:p w14:paraId="12DB5170" w14:textId="77777777" w:rsidR="00BB53C9" w:rsidRPr="00B91003" w:rsidRDefault="00BB53C9" w:rsidP="00152AA1">
            <w:pPr>
              <w:jc w:val="center"/>
              <w:rPr>
                <w:rFonts w:cs="Arial"/>
                <w:color w:val="000000"/>
              </w:rPr>
            </w:pPr>
            <w:r w:rsidRPr="00B91003">
              <w:rPr>
                <w:rFonts w:cs="Arial"/>
                <w:color w:val="000000"/>
              </w:rPr>
              <w:t xml:space="preserve"> $Total Funds] </w:t>
            </w:r>
          </w:p>
        </w:tc>
      </w:tr>
    </w:tbl>
    <w:p w14:paraId="7FA6459B"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1: </w:t>
      </w:r>
      <w:r w:rsidRPr="00B91003">
        <w:rPr>
          <w:rFonts w:eastAsiaTheme="minorHAnsi" w:cs="Arial"/>
          <w:b/>
        </w:rPr>
        <w:t xml:space="preserve">[LCAP Year] </w:t>
      </w:r>
      <w:r w:rsidRPr="00B91003">
        <w:rPr>
          <w:rFonts w:eastAsiaTheme="minorHAnsi" w:cs="Arial"/>
          <w:b/>
          <w:szCs w:val="20"/>
        </w:rPr>
        <w:t>Total Planned Expenditures Table 3</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lists the total planned expenditures for personnel and non-personnel."/>
      </w:tblPr>
      <w:tblGrid>
        <w:gridCol w:w="2231"/>
        <w:gridCol w:w="2725"/>
      </w:tblGrid>
      <w:tr w:rsidR="00BB53C9" w:rsidRPr="00B91003" w14:paraId="6C2F25F6" w14:textId="77777777" w:rsidTr="00152AA1">
        <w:trPr>
          <w:cantSplit/>
          <w:trHeight w:val="398"/>
          <w:tblHeader/>
        </w:trPr>
        <w:tc>
          <w:tcPr>
            <w:tcW w:w="0" w:type="auto"/>
            <w:shd w:val="clear" w:color="auto" w:fill="002060"/>
            <w:noWrap/>
            <w:vAlign w:val="center"/>
            <w:hideMark/>
          </w:tcPr>
          <w:p w14:paraId="28C936E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Personnel</w:t>
            </w:r>
          </w:p>
        </w:tc>
        <w:tc>
          <w:tcPr>
            <w:tcW w:w="0" w:type="auto"/>
            <w:shd w:val="clear" w:color="auto" w:fill="002060"/>
            <w:noWrap/>
            <w:vAlign w:val="center"/>
            <w:hideMark/>
          </w:tcPr>
          <w:p w14:paraId="4A4C4CE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Non-personnel</w:t>
            </w:r>
          </w:p>
        </w:tc>
      </w:tr>
      <w:tr w:rsidR="00BB53C9" w:rsidRPr="00B91003" w14:paraId="3CE12F88" w14:textId="77777777" w:rsidTr="00152AA1">
        <w:trPr>
          <w:cantSplit/>
          <w:trHeight w:val="398"/>
        </w:trPr>
        <w:tc>
          <w:tcPr>
            <w:tcW w:w="0" w:type="auto"/>
            <w:shd w:val="clear" w:color="BDD7EE" w:fill="BDD7EE"/>
            <w:noWrap/>
            <w:vAlign w:val="center"/>
            <w:hideMark/>
          </w:tcPr>
          <w:p w14:paraId="67D04BB8" w14:textId="77777777" w:rsidR="00BB53C9" w:rsidRPr="00B91003" w:rsidRDefault="00BB53C9" w:rsidP="00152AA1">
            <w:pPr>
              <w:jc w:val="center"/>
              <w:rPr>
                <w:rFonts w:cs="Arial"/>
                <w:color w:val="000000"/>
              </w:rPr>
            </w:pPr>
            <w:r w:rsidRPr="00B91003">
              <w:rPr>
                <w:rFonts w:cs="Arial"/>
                <w:color w:val="000000"/>
              </w:rPr>
              <w:t xml:space="preserve"> $[Total Personnel] </w:t>
            </w:r>
          </w:p>
        </w:tc>
        <w:tc>
          <w:tcPr>
            <w:tcW w:w="0" w:type="auto"/>
            <w:shd w:val="clear" w:color="BDD7EE" w:fill="BDD7EE"/>
            <w:noWrap/>
            <w:vAlign w:val="center"/>
            <w:hideMark/>
          </w:tcPr>
          <w:p w14:paraId="3CF5CDB3" w14:textId="77777777" w:rsidR="00BB53C9" w:rsidRPr="00B91003" w:rsidRDefault="00BB53C9" w:rsidP="00152AA1">
            <w:pPr>
              <w:jc w:val="center"/>
              <w:rPr>
                <w:rFonts w:cs="Arial"/>
                <w:color w:val="000000"/>
              </w:rPr>
            </w:pPr>
            <w:r w:rsidRPr="00B91003">
              <w:rPr>
                <w:rFonts w:cs="Arial"/>
                <w:color w:val="000000"/>
              </w:rPr>
              <w:t xml:space="preserve"> $[Total Non-personnel] </w:t>
            </w:r>
          </w:p>
        </w:tc>
      </w:tr>
    </w:tbl>
    <w:p w14:paraId="25E956A4"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03AD8A14" w14:textId="77777777" w:rsidR="00BB53C9" w:rsidRPr="00B91003" w:rsidRDefault="00BB53C9" w:rsidP="00BB53C9">
      <w:pPr>
        <w:keepNext/>
        <w:pageBreakBefore/>
        <w:spacing w:before="240" w:after="160" w:line="259" w:lineRule="auto"/>
        <w:rPr>
          <w:rFonts w:eastAsiaTheme="minorHAnsi" w:cs="Arial"/>
          <w:b/>
        </w:rPr>
      </w:pPr>
      <w:r w:rsidRPr="00B91003">
        <w:rPr>
          <w:rFonts w:eastAsiaTheme="minorHAnsi" w:cs="Arial"/>
          <w:b/>
          <w:szCs w:val="20"/>
        </w:rPr>
        <w:lastRenderedPageBreak/>
        <w:t xml:space="preserve">Table 1: </w:t>
      </w:r>
      <w:r w:rsidRPr="00B91003">
        <w:rPr>
          <w:rFonts w:eastAsiaTheme="minorHAnsi" w:cs="Arial"/>
          <w:b/>
        </w:rPr>
        <w:t>[LCAP Year] Total Planned Expenditures Table 4</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BB53C9" w:rsidRPr="00B91003" w14:paraId="5C4DEB49" w14:textId="77777777" w:rsidTr="00152AA1">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3396D31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C2D118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806C27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65EEED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2FDEDB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294B0F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D55AB6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A9D66A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379375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Time Span</w:t>
            </w:r>
          </w:p>
        </w:tc>
      </w:tr>
      <w:tr w:rsidR="00BB53C9" w:rsidRPr="00B91003" w14:paraId="2CAC37C8" w14:textId="77777777" w:rsidTr="00152AA1">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4483D11" w14:textId="77777777" w:rsidR="00BB53C9" w:rsidRPr="00B91003" w:rsidRDefault="00BB53C9" w:rsidP="00152AA1">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25B7E15" w14:textId="77777777" w:rsidR="00BB53C9" w:rsidRPr="00B91003" w:rsidRDefault="00BB53C9" w:rsidP="00152AA1">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00BB5B" w14:textId="77777777" w:rsidR="00BB53C9" w:rsidRPr="00B91003" w:rsidRDefault="00BB53C9" w:rsidP="00152AA1">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6204FBA" w14:textId="77777777" w:rsidR="00BB53C9" w:rsidRPr="00B91003" w:rsidRDefault="00BB53C9" w:rsidP="00152AA1">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9F58DB" w14:textId="77777777" w:rsidR="00BB53C9" w:rsidRPr="00B91003" w:rsidRDefault="00BB53C9" w:rsidP="00152AA1">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208B93" w14:textId="77777777" w:rsidR="00BB53C9" w:rsidRPr="00B91003" w:rsidRDefault="00BB53C9" w:rsidP="00152AA1">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7973ADB" w14:textId="77777777" w:rsidR="00BB53C9" w:rsidRPr="00B91003" w:rsidRDefault="00BB53C9" w:rsidP="00152AA1">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FB99CBA" w14:textId="77777777" w:rsidR="00BB53C9" w:rsidRPr="00B91003" w:rsidRDefault="00BB53C9" w:rsidP="00152AA1">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EBE7C1D" w14:textId="77777777" w:rsidR="00BB53C9" w:rsidRPr="00B91003" w:rsidRDefault="00BB53C9" w:rsidP="00152AA1">
            <w:pPr>
              <w:jc w:val="center"/>
              <w:rPr>
                <w:rFonts w:cs="Arial"/>
                <w:color w:val="000000"/>
              </w:rPr>
            </w:pPr>
            <w:r w:rsidRPr="00B91003">
              <w:rPr>
                <w:rFonts w:cs="Arial"/>
                <w:color w:val="000000"/>
              </w:rPr>
              <w:t>[Insert Time Span]</w:t>
            </w:r>
          </w:p>
        </w:tc>
      </w:tr>
      <w:tr w:rsidR="00BB53C9" w:rsidRPr="00B91003" w14:paraId="5DDA478A" w14:textId="77777777" w:rsidTr="00152AA1">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65E4C5ED" w14:textId="77777777" w:rsidR="00BB53C9" w:rsidRPr="00B91003" w:rsidRDefault="00BB53C9" w:rsidP="00152AA1">
            <w:pPr>
              <w:jc w:val="center"/>
              <w:rPr>
                <w:rFonts w:cs="Arial"/>
                <w:color w:val="000000"/>
              </w:rPr>
            </w:pPr>
            <w:r w:rsidRPr="00B91003">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489FFE0" w14:textId="77777777" w:rsidR="00BB53C9" w:rsidRPr="00B91003" w:rsidRDefault="00BB53C9" w:rsidP="00152AA1">
            <w:pPr>
              <w:jc w:val="center"/>
              <w:rPr>
                <w:rFonts w:cs="Arial"/>
                <w:color w:val="000000"/>
              </w:rPr>
            </w:pPr>
            <w:r w:rsidRPr="00B91003">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29E1A3" w14:textId="77777777" w:rsidR="00BB53C9" w:rsidRPr="00B91003" w:rsidRDefault="00BB53C9" w:rsidP="00152AA1">
            <w:pPr>
              <w:jc w:val="center"/>
              <w:rPr>
                <w:rFonts w:cs="Arial"/>
                <w:color w:val="000000"/>
              </w:rPr>
            </w:pPr>
            <w:r w:rsidRPr="00B91003">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AC1D29B" w14:textId="77777777" w:rsidR="00BB53C9" w:rsidRPr="00B91003" w:rsidRDefault="00BB53C9" w:rsidP="00152AA1">
            <w:pPr>
              <w:jc w:val="center"/>
              <w:rPr>
                <w:rFonts w:cs="Arial"/>
                <w:color w:val="000000"/>
              </w:rPr>
            </w:pPr>
            <w:r w:rsidRPr="00B91003">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8B9341E" w14:textId="77777777" w:rsidR="00BB53C9" w:rsidRPr="00B91003" w:rsidRDefault="00BB53C9" w:rsidP="00152AA1">
            <w:pPr>
              <w:jc w:val="center"/>
              <w:rPr>
                <w:rFonts w:cs="Arial"/>
                <w:color w:val="000000"/>
              </w:rPr>
            </w:pPr>
            <w:r w:rsidRPr="00B91003">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4111208" w14:textId="77777777" w:rsidR="00BB53C9" w:rsidRPr="00B91003" w:rsidRDefault="00BB53C9" w:rsidP="00152AA1">
            <w:pPr>
              <w:jc w:val="center"/>
              <w:rPr>
                <w:rFonts w:cs="Arial"/>
                <w:color w:val="000000"/>
              </w:rPr>
            </w:pPr>
            <w:r w:rsidRPr="00B91003">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DED7A0C" w14:textId="77777777" w:rsidR="00BB53C9" w:rsidRPr="00B91003" w:rsidRDefault="00BB53C9" w:rsidP="00152AA1">
            <w:pPr>
              <w:jc w:val="center"/>
              <w:rPr>
                <w:rFonts w:cs="Arial"/>
                <w:color w:val="000000"/>
              </w:rPr>
            </w:pPr>
            <w:r w:rsidRPr="00B91003">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A700097" w14:textId="77777777" w:rsidR="00BB53C9" w:rsidRPr="00B91003" w:rsidRDefault="00BB53C9" w:rsidP="00152AA1">
            <w:pPr>
              <w:jc w:val="center"/>
              <w:rPr>
                <w:rFonts w:cs="Arial"/>
                <w:color w:val="000000"/>
              </w:rPr>
            </w:pPr>
            <w:r w:rsidRPr="00B91003">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5D37FCA" w14:textId="77777777" w:rsidR="00BB53C9" w:rsidRPr="00B91003" w:rsidRDefault="00BB53C9" w:rsidP="00152AA1">
            <w:pPr>
              <w:jc w:val="center"/>
              <w:rPr>
                <w:rFonts w:cs="Arial"/>
                <w:color w:val="000000"/>
              </w:rPr>
            </w:pPr>
            <w:r w:rsidRPr="00B91003">
              <w:rPr>
                <w:rFonts w:cs="Arial"/>
                <w:color w:val="000000"/>
              </w:rPr>
              <w:t>[Insert Time Span]</w:t>
            </w:r>
          </w:p>
        </w:tc>
      </w:tr>
    </w:tbl>
    <w:p w14:paraId="19F76D33" w14:textId="77777777" w:rsidR="00BB53C9" w:rsidRPr="00B91003" w:rsidRDefault="00BB53C9" w:rsidP="00BB53C9">
      <w:pPr>
        <w:spacing w:before="240" w:after="160" w:line="259" w:lineRule="auto"/>
        <w:rPr>
          <w:rFonts w:eastAsiaTheme="minorHAnsi" w:cs="Arial"/>
          <w:b/>
        </w:rPr>
      </w:pPr>
      <w:r w:rsidRPr="00B91003">
        <w:rPr>
          <w:rFonts w:eastAsiaTheme="minorHAnsi" w:cs="Arial"/>
          <w:b/>
          <w:szCs w:val="20"/>
        </w:rPr>
        <w:t xml:space="preserve">Table 1: </w:t>
      </w:r>
      <w:r w:rsidRPr="00B91003">
        <w:rPr>
          <w:rFonts w:eastAsiaTheme="minorHAnsi" w:cs="Arial"/>
          <w:b/>
        </w:rPr>
        <w:t>[LCAP Year] Total Planned Expenditures Table 5</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BB53C9" w:rsidRPr="00B91003" w14:paraId="781FFE64" w14:textId="77777777" w:rsidTr="00152AA1">
        <w:trPr>
          <w:cantSplit/>
          <w:trHeight w:val="829"/>
          <w:tblHeader/>
        </w:trPr>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4424FED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Personnel</w:t>
            </w:r>
          </w:p>
        </w:tc>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5A524D1C"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Non-personnel</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2265096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1927AE2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Other State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22501AC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Local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7620289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Federal Funds</w:t>
            </w:r>
          </w:p>
        </w:tc>
        <w:tc>
          <w:tcPr>
            <w:tcW w:w="1907"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4AC33DEB"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Funds</w:t>
            </w:r>
          </w:p>
        </w:tc>
        <w:tc>
          <w:tcPr>
            <w:tcW w:w="1907"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3F2B386A" w14:textId="77777777" w:rsidR="00BB53C9" w:rsidRPr="00B91003" w:rsidRDefault="00BB53C9" w:rsidP="00152AA1">
            <w:pPr>
              <w:jc w:val="center"/>
              <w:rPr>
                <w:rFonts w:cs="Arial"/>
                <w:b/>
                <w:bCs/>
                <w:color w:val="FFFFFF" w:themeColor="background1"/>
              </w:rPr>
            </w:pPr>
            <w:r w:rsidRPr="00B91003">
              <w:rPr>
                <w:rFonts w:cs="Arial"/>
                <w:b/>
                <w:bCs/>
                <w:color w:val="FFFFFF"/>
              </w:rPr>
              <w:t>Planned Percentage of Improved Services</w:t>
            </w:r>
          </w:p>
        </w:tc>
      </w:tr>
      <w:tr w:rsidR="00BB53C9" w:rsidRPr="00B91003" w14:paraId="4F747E6C" w14:textId="77777777" w:rsidTr="00152AA1">
        <w:trPr>
          <w:cantSplit/>
          <w:trHeight w:val="300"/>
        </w:trPr>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E6F31E5" w14:textId="77777777" w:rsidR="00BB53C9" w:rsidRPr="00B91003" w:rsidRDefault="00BB53C9" w:rsidP="00152AA1">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DA09DE" w14:textId="77777777" w:rsidR="00BB53C9" w:rsidRPr="00B91003" w:rsidRDefault="00BB53C9" w:rsidP="00152AA1">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B93DDF" w14:textId="77777777" w:rsidR="00BB53C9" w:rsidRPr="00B91003" w:rsidRDefault="00BB53C9" w:rsidP="00152AA1">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2878502" w14:textId="77777777" w:rsidR="00BB53C9" w:rsidRPr="00B91003" w:rsidRDefault="00BB53C9" w:rsidP="00152AA1">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4064DE8" w14:textId="77777777" w:rsidR="00BB53C9" w:rsidRPr="00B91003" w:rsidRDefault="00BB53C9" w:rsidP="00152AA1">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E78F42" w14:textId="77777777" w:rsidR="00BB53C9" w:rsidRPr="00B91003" w:rsidRDefault="00BB53C9" w:rsidP="00152AA1">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E6F9683" w14:textId="77777777" w:rsidR="00BB53C9" w:rsidRPr="00B91003" w:rsidRDefault="00BB53C9" w:rsidP="00152AA1">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49EE20FE" w14:textId="77777777" w:rsidR="00BB53C9" w:rsidRPr="00B91003" w:rsidRDefault="00BB53C9" w:rsidP="00152AA1">
            <w:pPr>
              <w:jc w:val="center"/>
              <w:rPr>
                <w:rFonts w:cs="Arial"/>
                <w:color w:val="000000"/>
              </w:rPr>
            </w:pPr>
            <w:r w:rsidRPr="00B91003">
              <w:rPr>
                <w:rFonts w:cs="Arial"/>
                <w:color w:val="000000"/>
              </w:rPr>
              <w:t>[Insert Percentage]%</w:t>
            </w:r>
          </w:p>
        </w:tc>
      </w:tr>
      <w:tr w:rsidR="00BB53C9" w:rsidRPr="00B91003" w14:paraId="4C1562AC" w14:textId="77777777" w:rsidTr="00152AA1">
        <w:trPr>
          <w:cantSplit/>
          <w:trHeight w:val="300"/>
        </w:trPr>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4322E062" w14:textId="77777777" w:rsidR="00BB53C9" w:rsidRPr="00B91003" w:rsidRDefault="00BB53C9" w:rsidP="00152AA1">
            <w:pPr>
              <w:jc w:val="center"/>
              <w:rPr>
                <w:rFonts w:cs="Arial"/>
                <w:color w:val="000000"/>
              </w:rPr>
            </w:pPr>
            <w:r w:rsidRPr="00B91003">
              <w:rPr>
                <w:rFonts w:cs="Arial"/>
                <w:color w:val="000000"/>
              </w:rPr>
              <w:t>[Insert Total Personnel]</w:t>
            </w:r>
          </w:p>
        </w:tc>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2C06DFB4" w14:textId="77777777" w:rsidR="00BB53C9" w:rsidRPr="00B91003" w:rsidRDefault="00BB53C9" w:rsidP="00152AA1">
            <w:pPr>
              <w:jc w:val="center"/>
              <w:rPr>
                <w:rFonts w:cs="Arial"/>
                <w:color w:val="000000"/>
              </w:rPr>
            </w:pPr>
            <w:r w:rsidRPr="00B91003">
              <w:rPr>
                <w:rFonts w:cs="Arial"/>
                <w:color w:val="000000"/>
              </w:rPr>
              <w:t>[Insert Total Non-personnel]</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1EC0B68A" w14:textId="77777777" w:rsidR="00BB53C9" w:rsidRPr="00B91003" w:rsidRDefault="00BB53C9" w:rsidP="00152AA1">
            <w:pPr>
              <w:jc w:val="center"/>
              <w:rPr>
                <w:rFonts w:cs="Arial"/>
                <w:color w:val="000000"/>
              </w:rPr>
            </w:pPr>
            <w:r w:rsidRPr="00B91003">
              <w:rPr>
                <w:rFonts w:cs="Arial"/>
                <w:color w:val="000000"/>
              </w:rPr>
              <w:t>$[Insert LCFF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62277DCF" w14:textId="77777777" w:rsidR="00BB53C9" w:rsidRPr="00B91003" w:rsidRDefault="00BB53C9" w:rsidP="00152AA1">
            <w:pPr>
              <w:jc w:val="center"/>
              <w:rPr>
                <w:rFonts w:cs="Arial"/>
                <w:color w:val="000000"/>
              </w:rPr>
            </w:pPr>
            <w:r w:rsidRPr="00B91003">
              <w:rPr>
                <w:rFonts w:cs="Arial"/>
                <w:color w:val="000000"/>
              </w:rPr>
              <w:t>$[Insert Other State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20125873" w14:textId="77777777" w:rsidR="00BB53C9" w:rsidRPr="00B91003" w:rsidRDefault="00BB53C9" w:rsidP="00152AA1">
            <w:pPr>
              <w:jc w:val="center"/>
              <w:rPr>
                <w:rFonts w:cs="Arial"/>
                <w:color w:val="000000"/>
              </w:rPr>
            </w:pPr>
            <w:r w:rsidRPr="00B91003">
              <w:rPr>
                <w:rFonts w:cs="Arial"/>
                <w:color w:val="000000"/>
              </w:rPr>
              <w:t>$[Insert Local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7AD7FCFB" w14:textId="77777777" w:rsidR="00BB53C9" w:rsidRPr="00B91003" w:rsidRDefault="00BB53C9" w:rsidP="00152AA1">
            <w:pPr>
              <w:jc w:val="center"/>
              <w:rPr>
                <w:rFonts w:cs="Arial"/>
                <w:color w:val="000000"/>
              </w:rPr>
            </w:pPr>
            <w:r w:rsidRPr="00B91003">
              <w:rPr>
                <w:rFonts w:cs="Arial"/>
                <w:color w:val="000000"/>
              </w:rPr>
              <w:t>$[Insert Federal Funds]</w:t>
            </w:r>
          </w:p>
        </w:tc>
        <w:tc>
          <w:tcPr>
            <w:tcW w:w="1907"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4B1114C8" w14:textId="77777777" w:rsidR="00BB53C9" w:rsidRPr="00B91003" w:rsidRDefault="00BB53C9" w:rsidP="00152AA1">
            <w:pPr>
              <w:jc w:val="center"/>
              <w:rPr>
                <w:rFonts w:cs="Arial"/>
                <w:color w:val="000000"/>
              </w:rPr>
            </w:pPr>
            <w:r w:rsidRPr="00B91003">
              <w:rPr>
                <w:rFonts w:cs="Arial"/>
                <w:color w:val="000000"/>
              </w:rPr>
              <w:t>$[Insert Total Funds]</w:t>
            </w:r>
          </w:p>
        </w:tc>
        <w:tc>
          <w:tcPr>
            <w:tcW w:w="1907"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69571033" w14:textId="77777777" w:rsidR="00BB53C9" w:rsidRPr="00B91003" w:rsidRDefault="00BB53C9" w:rsidP="00152AA1">
            <w:pPr>
              <w:jc w:val="center"/>
              <w:rPr>
                <w:rFonts w:cs="Arial"/>
                <w:color w:val="000000"/>
              </w:rPr>
            </w:pPr>
            <w:r w:rsidRPr="00B91003">
              <w:rPr>
                <w:rFonts w:cs="Arial"/>
                <w:color w:val="000000"/>
              </w:rPr>
              <w:t>[Insert Percentage]%</w:t>
            </w:r>
          </w:p>
        </w:tc>
      </w:tr>
    </w:tbl>
    <w:p w14:paraId="6B773AC5"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5816930C" w14:textId="77777777" w:rsidR="00BB53C9" w:rsidRPr="00B91003" w:rsidRDefault="00BB53C9" w:rsidP="00BB53C9">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Contributing Actions Table 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BB53C9" w:rsidRPr="00B91003" w14:paraId="4709D583" w14:textId="77777777" w:rsidTr="00152AA1">
        <w:trPr>
          <w:cantSplit/>
          <w:trHeight w:val="1260"/>
          <w:tblHeader/>
        </w:trPr>
        <w:tc>
          <w:tcPr>
            <w:tcW w:w="2177" w:type="dxa"/>
            <w:shd w:val="clear" w:color="auto" w:fill="002060"/>
            <w:vAlign w:val="center"/>
            <w:hideMark/>
          </w:tcPr>
          <w:p w14:paraId="75141A62" w14:textId="77777777" w:rsidR="00BB53C9" w:rsidRPr="00B91003" w:rsidRDefault="00BB53C9" w:rsidP="00152AA1">
            <w:pPr>
              <w:jc w:val="center"/>
              <w:rPr>
                <w:rFonts w:cs="Arial"/>
                <w:b/>
                <w:bCs/>
                <w:color w:val="FFFFFF"/>
              </w:rPr>
            </w:pPr>
            <w:r w:rsidRPr="00B91003">
              <w:rPr>
                <w:rFonts w:cs="Arial"/>
                <w:b/>
                <w:bCs/>
                <w:color w:val="FFFFFF"/>
              </w:rPr>
              <w:t>1. Projected LCFF Base Grant</w:t>
            </w:r>
          </w:p>
        </w:tc>
        <w:tc>
          <w:tcPr>
            <w:tcW w:w="2178" w:type="dxa"/>
            <w:shd w:val="clear" w:color="auto" w:fill="002060"/>
            <w:vAlign w:val="center"/>
          </w:tcPr>
          <w:p w14:paraId="1F451871" w14:textId="77777777" w:rsidR="00BB53C9" w:rsidRPr="00B91003" w:rsidRDefault="00BB53C9" w:rsidP="00152AA1">
            <w:pPr>
              <w:jc w:val="center"/>
              <w:rPr>
                <w:rFonts w:cs="Arial"/>
                <w:b/>
                <w:bCs/>
                <w:color w:val="FFFFFF"/>
              </w:rPr>
            </w:pPr>
            <w:r w:rsidRPr="00B91003">
              <w:rPr>
                <w:rFonts w:cs="Arial"/>
                <w:b/>
                <w:bCs/>
                <w:color w:val="FFFFFF"/>
              </w:rPr>
              <w:t>2. Projected LCFF Supplemental and/or Concentration Grants</w:t>
            </w:r>
          </w:p>
        </w:tc>
        <w:tc>
          <w:tcPr>
            <w:tcW w:w="2179" w:type="dxa"/>
            <w:shd w:val="clear" w:color="auto" w:fill="002060"/>
            <w:vAlign w:val="center"/>
          </w:tcPr>
          <w:p w14:paraId="38C75DD3" w14:textId="77777777" w:rsidR="00BB53C9" w:rsidRPr="00B91003" w:rsidRDefault="00BB53C9" w:rsidP="00152AA1">
            <w:pPr>
              <w:jc w:val="center"/>
              <w:rPr>
                <w:rFonts w:cs="Arial"/>
                <w:b/>
                <w:bCs/>
                <w:color w:val="FFFFFF"/>
              </w:rPr>
            </w:pPr>
            <w:r w:rsidRPr="00B91003">
              <w:rPr>
                <w:rFonts w:cs="Arial"/>
                <w:b/>
                <w:bCs/>
                <w:color w:val="FFFFFF"/>
              </w:rPr>
              <w:t>3. Projected Percentage to Increase or Improve Services for the Coming School Year</w:t>
            </w:r>
          </w:p>
          <w:p w14:paraId="53673906" w14:textId="77777777" w:rsidR="00BB53C9" w:rsidRPr="00B91003" w:rsidRDefault="00BB53C9" w:rsidP="00152AA1">
            <w:pPr>
              <w:jc w:val="center"/>
              <w:rPr>
                <w:rFonts w:cs="Arial"/>
                <w:b/>
                <w:bCs/>
                <w:color w:val="FFFFFF"/>
              </w:rPr>
            </w:pPr>
            <w:r w:rsidRPr="00B91003">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3A037F0F" w14:textId="77777777" w:rsidR="00BB53C9" w:rsidRPr="00B91003" w:rsidRDefault="00BB53C9" w:rsidP="00152AA1">
            <w:pPr>
              <w:jc w:val="center"/>
              <w:rPr>
                <w:rFonts w:cs="Arial"/>
                <w:b/>
                <w:bCs/>
                <w:color w:val="FFFFFF"/>
              </w:rPr>
            </w:pPr>
            <w:r w:rsidRPr="00B91003">
              <w:rPr>
                <w:rFonts w:cs="Arial"/>
                <w:b/>
                <w:bCs/>
                <w:color w:val="FFFFFF"/>
              </w:rPr>
              <w:t>LCFF Carryover — Percentage</w:t>
            </w:r>
            <w:r w:rsidRPr="00B91003">
              <w:rPr>
                <w:rFonts w:cs="Arial"/>
                <w:b/>
                <w:bCs/>
                <w:color w:val="FFFFFF"/>
              </w:rPr>
              <w:br/>
              <w:t>(Percentage from Prior Year)</w:t>
            </w:r>
          </w:p>
        </w:tc>
        <w:tc>
          <w:tcPr>
            <w:tcW w:w="2180" w:type="dxa"/>
            <w:shd w:val="clear" w:color="auto" w:fill="002060"/>
            <w:vAlign w:val="center"/>
            <w:hideMark/>
          </w:tcPr>
          <w:p w14:paraId="332E4129" w14:textId="77777777" w:rsidR="00BB53C9" w:rsidRPr="00B91003" w:rsidRDefault="00BB53C9" w:rsidP="00152AA1">
            <w:pPr>
              <w:jc w:val="center"/>
              <w:rPr>
                <w:rFonts w:cs="Arial"/>
                <w:b/>
                <w:bCs/>
                <w:color w:val="FFFFFF"/>
              </w:rPr>
            </w:pPr>
            <w:r w:rsidRPr="00B91003">
              <w:rPr>
                <w:rFonts w:cs="Arial"/>
                <w:b/>
                <w:bCs/>
                <w:color w:val="FFFFFF"/>
              </w:rPr>
              <w:t>4. Total Planned Contributing Expenditures</w:t>
            </w:r>
          </w:p>
          <w:p w14:paraId="10868C27" w14:textId="77777777" w:rsidR="00BB53C9" w:rsidRPr="00B91003" w:rsidRDefault="00BB53C9" w:rsidP="00152AA1">
            <w:pPr>
              <w:jc w:val="center"/>
              <w:rPr>
                <w:rFonts w:cs="Arial"/>
                <w:b/>
                <w:bCs/>
                <w:color w:val="FFFFFF"/>
              </w:rPr>
            </w:pPr>
            <w:r w:rsidRPr="00B91003">
              <w:rPr>
                <w:rFonts w:cs="Arial"/>
                <w:b/>
                <w:bCs/>
                <w:color w:val="FFFFFF"/>
              </w:rPr>
              <w:t>(LCFF Funds)</w:t>
            </w:r>
          </w:p>
        </w:tc>
        <w:tc>
          <w:tcPr>
            <w:tcW w:w="2180" w:type="dxa"/>
            <w:shd w:val="clear" w:color="auto" w:fill="002060"/>
            <w:vAlign w:val="center"/>
          </w:tcPr>
          <w:p w14:paraId="14BB67DF" w14:textId="77777777" w:rsidR="00BB53C9" w:rsidRPr="00B91003" w:rsidRDefault="00BB53C9" w:rsidP="00152AA1">
            <w:pPr>
              <w:jc w:val="center"/>
              <w:rPr>
                <w:rFonts w:cs="Arial"/>
                <w:b/>
                <w:bCs/>
                <w:color w:val="FFFFFF"/>
              </w:rPr>
            </w:pPr>
            <w:r w:rsidRPr="00B91003">
              <w:rPr>
                <w:rFonts w:cs="Arial"/>
                <w:b/>
                <w:bCs/>
                <w:color w:val="FFFFFF"/>
              </w:rPr>
              <w:t>5. Total Planned Percentage of Improved Services</w:t>
            </w:r>
          </w:p>
          <w:p w14:paraId="748C9639" w14:textId="77777777" w:rsidR="00BB53C9" w:rsidRPr="00B91003" w:rsidRDefault="00BB53C9" w:rsidP="00152AA1">
            <w:pPr>
              <w:jc w:val="center"/>
              <w:rPr>
                <w:rFonts w:cs="Arial"/>
                <w:b/>
                <w:bCs/>
                <w:color w:val="FFFFFF"/>
              </w:rPr>
            </w:pPr>
            <w:r w:rsidRPr="00B91003">
              <w:rPr>
                <w:rFonts w:cs="Arial"/>
                <w:b/>
                <w:bCs/>
                <w:color w:val="FFFFFF"/>
              </w:rPr>
              <w:t>(%)</w:t>
            </w:r>
          </w:p>
        </w:tc>
        <w:tc>
          <w:tcPr>
            <w:tcW w:w="2180" w:type="dxa"/>
            <w:shd w:val="clear" w:color="auto" w:fill="002060"/>
            <w:vAlign w:val="center"/>
          </w:tcPr>
          <w:p w14:paraId="506BFC19" w14:textId="77777777" w:rsidR="00BB53C9" w:rsidRPr="00B91003" w:rsidRDefault="00BB53C9" w:rsidP="00152AA1">
            <w:pPr>
              <w:jc w:val="center"/>
              <w:rPr>
                <w:rFonts w:cs="Arial"/>
                <w:b/>
                <w:bCs/>
                <w:color w:val="FFFFFF"/>
              </w:rPr>
            </w:pPr>
            <w:r w:rsidRPr="00B91003">
              <w:rPr>
                <w:rFonts w:cs="Arial"/>
                <w:b/>
                <w:bCs/>
                <w:color w:val="FFFFFF"/>
              </w:rPr>
              <w:t>Planned Percentage to Increase or Improve Services for the Coming School Year</w:t>
            </w:r>
          </w:p>
          <w:p w14:paraId="59B31A6E" w14:textId="77777777" w:rsidR="00BB53C9" w:rsidRPr="00B91003" w:rsidRDefault="00BB53C9" w:rsidP="00152AA1">
            <w:pPr>
              <w:jc w:val="center"/>
              <w:rPr>
                <w:rFonts w:cs="Arial"/>
                <w:b/>
                <w:bCs/>
                <w:color w:val="FFFFFF"/>
              </w:rPr>
            </w:pPr>
            <w:r w:rsidRPr="00B91003">
              <w:rPr>
                <w:rFonts w:cs="Arial"/>
                <w:b/>
                <w:bCs/>
                <w:color w:val="FFFFFF"/>
              </w:rPr>
              <w:t>(4 divided by 1, plus 5)</w:t>
            </w:r>
          </w:p>
        </w:tc>
      </w:tr>
      <w:tr w:rsidR="00BB53C9" w:rsidRPr="00B91003" w14:paraId="4DE785A8" w14:textId="77777777" w:rsidTr="00152AA1">
        <w:trPr>
          <w:cantSplit/>
          <w:trHeight w:val="395"/>
        </w:trPr>
        <w:tc>
          <w:tcPr>
            <w:tcW w:w="2177" w:type="dxa"/>
            <w:shd w:val="clear" w:color="BDD6EE" w:fill="BDD6EE"/>
            <w:noWrap/>
            <w:vAlign w:val="center"/>
            <w:hideMark/>
          </w:tcPr>
          <w:p w14:paraId="5F50DD7A" w14:textId="77777777" w:rsidR="00BB53C9" w:rsidRPr="00B91003" w:rsidRDefault="00BB53C9" w:rsidP="00152AA1">
            <w:pPr>
              <w:jc w:val="center"/>
              <w:rPr>
                <w:rFonts w:cs="Arial"/>
                <w:color w:val="000000"/>
                <w:sz w:val="22"/>
                <w:szCs w:val="22"/>
              </w:rPr>
            </w:pPr>
            <w:r w:rsidRPr="00B91003">
              <w:rPr>
                <w:rFonts w:cs="Arial"/>
                <w:color w:val="000000"/>
              </w:rPr>
              <w:t>$[Estimated LCFF Base Grant Funds]</w:t>
            </w:r>
          </w:p>
        </w:tc>
        <w:tc>
          <w:tcPr>
            <w:tcW w:w="2178" w:type="dxa"/>
            <w:shd w:val="clear" w:color="BDD6EE" w:fill="BDD6EE"/>
            <w:vAlign w:val="center"/>
          </w:tcPr>
          <w:p w14:paraId="3C4D77D3" w14:textId="77777777" w:rsidR="00BB53C9" w:rsidRPr="00B91003" w:rsidRDefault="00BB53C9" w:rsidP="00152AA1">
            <w:pPr>
              <w:jc w:val="center"/>
              <w:rPr>
                <w:rFonts w:cs="Arial"/>
                <w:color w:val="000000"/>
                <w:sz w:val="22"/>
                <w:szCs w:val="22"/>
              </w:rPr>
            </w:pPr>
            <w:r w:rsidRPr="00B91003">
              <w:rPr>
                <w:rFonts w:cs="Arial"/>
                <w:color w:val="000000"/>
              </w:rPr>
              <w:t>$[Estimated LCFF Supplemental and/or Concentration Grant Funds]</w:t>
            </w:r>
          </w:p>
        </w:tc>
        <w:tc>
          <w:tcPr>
            <w:tcW w:w="2179" w:type="dxa"/>
            <w:shd w:val="clear" w:color="BDD6EE" w:fill="BDD6EE"/>
            <w:vAlign w:val="center"/>
          </w:tcPr>
          <w:p w14:paraId="02FA9FB7" w14:textId="77777777" w:rsidR="00BB53C9" w:rsidRPr="00B91003" w:rsidRDefault="00BB53C9" w:rsidP="00152AA1">
            <w:pPr>
              <w:jc w:val="center"/>
              <w:rPr>
                <w:rFonts w:cs="Arial"/>
                <w:color w:val="000000"/>
                <w:sz w:val="22"/>
                <w:szCs w:val="22"/>
              </w:rPr>
            </w:pPr>
            <w:r w:rsidRPr="00B91003">
              <w:rPr>
                <w:rFonts w:cs="Arial"/>
                <w:color w:val="000000"/>
                <w:sz w:val="22"/>
                <w:szCs w:val="22"/>
              </w:rPr>
              <w:t>[Projected Percentage to Increase or Improve Services]%</w:t>
            </w:r>
          </w:p>
        </w:tc>
        <w:tc>
          <w:tcPr>
            <w:tcW w:w="2180" w:type="dxa"/>
            <w:tcBorders>
              <w:top w:val="nil"/>
              <w:left w:val="single" w:sz="4" w:space="0" w:color="FFFFFF"/>
              <w:bottom w:val="single" w:sz="4" w:space="0" w:color="FFFFFF"/>
              <w:right w:val="nil"/>
            </w:tcBorders>
            <w:shd w:val="clear" w:color="BDD6EE" w:fill="BDD6EE"/>
            <w:vAlign w:val="center"/>
          </w:tcPr>
          <w:p w14:paraId="63CDDC96" w14:textId="77777777" w:rsidR="00BB53C9" w:rsidRPr="00B91003" w:rsidRDefault="00BB53C9" w:rsidP="00152AA1">
            <w:pPr>
              <w:jc w:val="center"/>
              <w:rPr>
                <w:rFonts w:cs="Arial"/>
                <w:color w:val="000000"/>
                <w:sz w:val="22"/>
                <w:szCs w:val="22"/>
              </w:rPr>
            </w:pPr>
            <w:r w:rsidRPr="00B91003">
              <w:rPr>
                <w:rFonts w:cs="Arial"/>
                <w:color w:val="000000"/>
                <w:sz w:val="22"/>
                <w:szCs w:val="22"/>
              </w:rPr>
              <w:t>[LCFF Carryover Percentage]%</w:t>
            </w:r>
          </w:p>
        </w:tc>
        <w:tc>
          <w:tcPr>
            <w:tcW w:w="2180" w:type="dxa"/>
            <w:shd w:val="clear" w:color="BDD6EE" w:fill="BDD6EE"/>
            <w:noWrap/>
            <w:vAlign w:val="center"/>
            <w:hideMark/>
          </w:tcPr>
          <w:p w14:paraId="6B944DAB" w14:textId="77777777" w:rsidR="00BB53C9" w:rsidRPr="00B91003" w:rsidRDefault="00BB53C9" w:rsidP="00152AA1">
            <w:pPr>
              <w:jc w:val="center"/>
              <w:rPr>
                <w:rFonts w:cs="Arial"/>
                <w:color w:val="000000"/>
                <w:sz w:val="22"/>
                <w:szCs w:val="22"/>
              </w:rPr>
            </w:pPr>
            <w:r w:rsidRPr="00B91003">
              <w:rPr>
                <w:rFonts w:cs="Arial"/>
                <w:color w:val="000000"/>
                <w:sz w:val="22"/>
                <w:szCs w:val="22"/>
              </w:rPr>
              <w:t>[Planned Percentage of Increased Services]%</w:t>
            </w:r>
          </w:p>
        </w:tc>
        <w:tc>
          <w:tcPr>
            <w:tcW w:w="2180" w:type="dxa"/>
            <w:shd w:val="clear" w:color="BDD6EE" w:fill="BDD6EE"/>
            <w:vAlign w:val="center"/>
          </w:tcPr>
          <w:p w14:paraId="33748E89" w14:textId="77777777" w:rsidR="00BB53C9" w:rsidRPr="00B91003" w:rsidRDefault="00BB53C9" w:rsidP="00152AA1">
            <w:pPr>
              <w:jc w:val="center"/>
              <w:rPr>
                <w:rFonts w:cs="Arial"/>
                <w:color w:val="000000"/>
                <w:sz w:val="22"/>
                <w:szCs w:val="22"/>
              </w:rPr>
            </w:pPr>
            <w:r w:rsidRPr="00B91003">
              <w:rPr>
                <w:rFonts w:cs="Arial"/>
                <w:color w:val="000000"/>
                <w:sz w:val="22"/>
                <w:szCs w:val="22"/>
              </w:rPr>
              <w:t>[Total Planned Percentage of Improved Services]%</w:t>
            </w:r>
          </w:p>
        </w:tc>
        <w:tc>
          <w:tcPr>
            <w:tcW w:w="2180" w:type="dxa"/>
            <w:shd w:val="clear" w:color="BDD6EE" w:fill="BDD6EE"/>
            <w:vAlign w:val="center"/>
          </w:tcPr>
          <w:p w14:paraId="198CE986" w14:textId="77777777" w:rsidR="00BB53C9" w:rsidRPr="00B91003" w:rsidRDefault="00BB53C9" w:rsidP="00152AA1">
            <w:pPr>
              <w:jc w:val="center"/>
              <w:rPr>
                <w:rFonts w:cs="Arial"/>
                <w:color w:val="000000"/>
                <w:sz w:val="22"/>
                <w:szCs w:val="22"/>
              </w:rPr>
            </w:pPr>
            <w:r w:rsidRPr="00B91003">
              <w:rPr>
                <w:rFonts w:cs="Arial"/>
                <w:color w:val="000000"/>
                <w:sz w:val="22"/>
                <w:szCs w:val="22"/>
              </w:rPr>
              <w:t>[Planned Percentage to Increase or Improve Services]%</w:t>
            </w:r>
          </w:p>
        </w:tc>
      </w:tr>
    </w:tbl>
    <w:p w14:paraId="45FF5EEA"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2: </w:t>
      </w:r>
      <w:r w:rsidRPr="00B91003">
        <w:rPr>
          <w:rFonts w:eastAsiaTheme="minorHAnsi" w:cs="Arial"/>
          <w:b/>
        </w:rPr>
        <w:t xml:space="preserve">[LCAP Year] </w:t>
      </w:r>
      <w:r w:rsidRPr="00B91003">
        <w:rPr>
          <w:rFonts w:eastAsiaTheme="minorHAnsi" w:cs="Arial"/>
          <w:b/>
          <w:szCs w:val="20"/>
        </w:rPr>
        <w:t>Contributing Actions Table 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BB53C9" w:rsidRPr="00B91003" w14:paraId="47A29E17" w14:textId="77777777" w:rsidTr="00152AA1">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70E90B8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376C0FB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LCFF Funds</w:t>
            </w:r>
          </w:p>
        </w:tc>
      </w:tr>
      <w:tr w:rsidR="00BB53C9" w:rsidRPr="00B91003" w14:paraId="08EDABC0" w14:textId="77777777" w:rsidTr="00152AA1">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4497B950" w14:textId="77777777" w:rsidR="00BB53C9" w:rsidRPr="00B91003" w:rsidRDefault="00BB53C9" w:rsidP="00152AA1">
            <w:pPr>
              <w:jc w:val="center"/>
              <w:rPr>
                <w:rFonts w:cs="Arial"/>
                <w:b/>
                <w:bCs/>
                <w:color w:val="000000"/>
              </w:rPr>
            </w:pPr>
            <w:r w:rsidRPr="00B91003">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BAD0D8E"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72977967" w14:textId="77777777" w:rsidTr="00152AA1">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20E289D7" w14:textId="77777777" w:rsidR="00BB53C9" w:rsidRPr="00B91003" w:rsidRDefault="00BB53C9" w:rsidP="00152AA1">
            <w:pPr>
              <w:jc w:val="center"/>
              <w:rPr>
                <w:rFonts w:cs="Arial"/>
                <w:b/>
                <w:bCs/>
                <w:color w:val="000000"/>
              </w:rPr>
            </w:pPr>
            <w:r w:rsidRPr="00B91003">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2DCED393"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1BA74CAA" w14:textId="77777777" w:rsidTr="00152AA1">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38195DCD" w14:textId="77777777" w:rsidR="00BB53C9" w:rsidRPr="00B91003" w:rsidRDefault="00BB53C9" w:rsidP="00152AA1">
            <w:pPr>
              <w:jc w:val="center"/>
              <w:rPr>
                <w:rFonts w:cs="Arial"/>
                <w:b/>
                <w:bCs/>
                <w:color w:val="000000"/>
              </w:rPr>
            </w:pPr>
            <w:r w:rsidRPr="00B91003">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0306534" w14:textId="77777777" w:rsidR="00BB53C9" w:rsidRPr="00B91003" w:rsidRDefault="00BB53C9" w:rsidP="00152AA1">
            <w:pPr>
              <w:jc w:val="center"/>
              <w:rPr>
                <w:rFonts w:cs="Arial"/>
                <w:color w:val="000000"/>
              </w:rPr>
            </w:pPr>
            <w:r w:rsidRPr="00B91003">
              <w:rPr>
                <w:rFonts w:cs="Arial"/>
                <w:color w:val="000000"/>
              </w:rPr>
              <w:t xml:space="preserve"> $[Total LCFF Funds] </w:t>
            </w:r>
          </w:p>
        </w:tc>
      </w:tr>
      <w:tr w:rsidR="00BB53C9" w:rsidRPr="00B91003" w14:paraId="797B17B7" w14:textId="77777777" w:rsidTr="00152AA1">
        <w:trPr>
          <w:cantSplit/>
          <w:trHeight w:val="398"/>
        </w:trPr>
        <w:tc>
          <w:tcPr>
            <w:tcW w:w="0" w:type="auto"/>
            <w:tcBorders>
              <w:top w:val="nil"/>
              <w:left w:val="nil"/>
              <w:bottom w:val="nil"/>
              <w:right w:val="single" w:sz="4" w:space="0" w:color="FFFFFF"/>
            </w:tcBorders>
            <w:shd w:val="clear" w:color="DDEBF7" w:fill="DDEBF7"/>
            <w:vAlign w:val="center"/>
            <w:hideMark/>
          </w:tcPr>
          <w:p w14:paraId="7C34E840" w14:textId="77777777" w:rsidR="00BB53C9" w:rsidRPr="00B91003" w:rsidRDefault="00BB53C9" w:rsidP="00152AA1">
            <w:pPr>
              <w:jc w:val="center"/>
              <w:rPr>
                <w:rFonts w:cs="Arial"/>
                <w:b/>
                <w:bCs/>
                <w:color w:val="000000"/>
              </w:rPr>
            </w:pPr>
            <w:r w:rsidRPr="00B91003">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14BEDEEE" w14:textId="77777777" w:rsidR="00BB53C9" w:rsidRPr="00B91003" w:rsidRDefault="00BB53C9" w:rsidP="00152AA1">
            <w:pPr>
              <w:jc w:val="center"/>
              <w:rPr>
                <w:rFonts w:cs="Arial"/>
                <w:color w:val="000000"/>
              </w:rPr>
            </w:pPr>
            <w:r w:rsidRPr="00B91003">
              <w:rPr>
                <w:rFonts w:cs="Arial"/>
                <w:color w:val="000000"/>
              </w:rPr>
              <w:t xml:space="preserve"> $[Total LCFF Funds] </w:t>
            </w:r>
          </w:p>
        </w:tc>
      </w:tr>
    </w:tbl>
    <w:p w14:paraId="0249BDB9" w14:textId="77777777" w:rsidR="00BB53C9" w:rsidRPr="00B91003" w:rsidRDefault="00BB53C9" w:rsidP="00BB53C9">
      <w:pPr>
        <w:spacing w:before="240" w:after="1920" w:line="259" w:lineRule="auto"/>
        <w:rPr>
          <w:rFonts w:eastAsiaTheme="minorHAnsi" w:cs="Arial"/>
          <w:bCs/>
        </w:rPr>
      </w:pPr>
      <w:r w:rsidRPr="00B91003">
        <w:rPr>
          <w:rFonts w:eastAsiaTheme="minorHAnsi" w:cs="Arial"/>
          <w:bCs/>
        </w:rPr>
        <w:t>(Continued on the following page)</w:t>
      </w:r>
    </w:p>
    <w:p w14:paraId="62000798"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2: </w:t>
      </w:r>
      <w:r w:rsidRPr="00B91003">
        <w:rPr>
          <w:rFonts w:eastAsiaTheme="minorHAnsi" w:cs="Arial"/>
          <w:b/>
        </w:rPr>
        <w:t xml:space="preserve">[LCAP Year] </w:t>
      </w:r>
      <w:r w:rsidRPr="00B91003">
        <w:rPr>
          <w:rFonts w:eastAsiaTheme="minorHAnsi" w:cs="Arial"/>
          <w:b/>
          <w:szCs w:val="20"/>
        </w:rPr>
        <w:t>Contributing Actions Table 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BB53C9" w:rsidRPr="00B91003" w14:paraId="079A0D84" w14:textId="77777777" w:rsidTr="00152AA1">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3630449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74C319D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7BC2F23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00D23EB6" w14:textId="77777777" w:rsidR="00BB53C9" w:rsidRPr="00B91003" w:rsidRDefault="00BB53C9" w:rsidP="00152AA1">
            <w:pPr>
              <w:jc w:val="center"/>
              <w:rPr>
                <w:rFonts w:cs="Arial"/>
                <w:b/>
                <w:bCs/>
                <w:color w:val="FFFFFF" w:themeColor="background1"/>
              </w:rPr>
            </w:pPr>
            <w:r w:rsidRPr="00B91003">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1CBC77C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054CC95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6DD4FA1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1E8B20A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5A6FA1AB"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Planned Percentage of Improved Services (%)</w:t>
            </w:r>
          </w:p>
        </w:tc>
      </w:tr>
      <w:tr w:rsidR="00BB53C9" w:rsidRPr="00B91003" w14:paraId="3A4595F4" w14:textId="77777777" w:rsidTr="00152AA1">
        <w:trPr>
          <w:cantSplit/>
          <w:trHeight w:val="398"/>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3C05461D" w14:textId="77777777" w:rsidR="00BB53C9" w:rsidRPr="00B91003" w:rsidRDefault="00BB53C9" w:rsidP="00152AA1">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15F931D" w14:textId="77777777" w:rsidR="00BB53C9" w:rsidRPr="00B91003" w:rsidRDefault="00BB53C9" w:rsidP="00152AA1">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A9B8B70" w14:textId="77777777" w:rsidR="00BB53C9" w:rsidRPr="00B91003" w:rsidRDefault="00BB53C9" w:rsidP="00152AA1">
            <w:pPr>
              <w:jc w:val="center"/>
              <w:rPr>
                <w:rFonts w:cs="Arial"/>
                <w:color w:val="000000"/>
              </w:rPr>
            </w:pPr>
            <w:r w:rsidRPr="00B91003">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7C412199" w14:textId="77777777" w:rsidR="00BB53C9" w:rsidRPr="00B91003" w:rsidRDefault="00BB53C9" w:rsidP="00152AA1">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9B2E995" w14:textId="77777777" w:rsidR="00BB53C9" w:rsidRPr="00B91003" w:rsidRDefault="00BB53C9" w:rsidP="00152AA1">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0FB7F4D7" w14:textId="77777777" w:rsidR="00BB53C9" w:rsidRPr="00B91003" w:rsidRDefault="00BB53C9" w:rsidP="00152AA1">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1F388B50" w14:textId="77777777" w:rsidR="00BB53C9" w:rsidRPr="00B91003" w:rsidRDefault="00BB53C9" w:rsidP="00152AA1">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5745402C" w14:textId="77777777" w:rsidR="00BB53C9" w:rsidRPr="00B91003" w:rsidRDefault="00BB53C9" w:rsidP="00152AA1">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16BBB619" w14:textId="77777777" w:rsidR="00BB53C9" w:rsidRPr="00B91003" w:rsidRDefault="00BB53C9" w:rsidP="00152AA1">
            <w:pPr>
              <w:jc w:val="center"/>
              <w:rPr>
                <w:rFonts w:cs="Arial"/>
                <w:color w:val="000000"/>
              </w:rPr>
            </w:pPr>
            <w:r w:rsidRPr="00B91003">
              <w:rPr>
                <w:rFonts w:cs="Arial"/>
                <w:color w:val="000000"/>
              </w:rPr>
              <w:t xml:space="preserve"> [Percentage]% </w:t>
            </w:r>
          </w:p>
        </w:tc>
      </w:tr>
      <w:tr w:rsidR="00BB53C9" w:rsidRPr="00B91003" w14:paraId="5FBC5AEE" w14:textId="77777777" w:rsidTr="00152AA1">
        <w:trPr>
          <w:cantSplit/>
          <w:trHeight w:val="398"/>
        </w:trPr>
        <w:tc>
          <w:tcPr>
            <w:tcW w:w="362" w:type="pct"/>
            <w:tcBorders>
              <w:top w:val="single" w:sz="4" w:space="0" w:color="FFFFFF"/>
              <w:left w:val="nil"/>
              <w:bottom w:val="nil"/>
              <w:right w:val="single" w:sz="4" w:space="0" w:color="FFFFFF"/>
            </w:tcBorders>
            <w:shd w:val="clear" w:color="DDEBF7" w:fill="DDEBF7"/>
            <w:noWrap/>
            <w:vAlign w:val="center"/>
            <w:hideMark/>
          </w:tcPr>
          <w:p w14:paraId="1A968650" w14:textId="77777777" w:rsidR="00BB53C9" w:rsidRPr="00B91003" w:rsidRDefault="00BB53C9" w:rsidP="00152AA1">
            <w:pPr>
              <w:jc w:val="center"/>
              <w:rPr>
                <w:rFonts w:cs="Arial"/>
                <w:color w:val="000000"/>
              </w:rPr>
            </w:pPr>
            <w:r w:rsidRPr="00B91003">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1BAB6848" w14:textId="77777777" w:rsidR="00BB53C9" w:rsidRPr="00B91003" w:rsidRDefault="00BB53C9" w:rsidP="00152AA1">
            <w:pPr>
              <w:jc w:val="center"/>
              <w:rPr>
                <w:rFonts w:cs="Arial"/>
                <w:color w:val="000000"/>
              </w:rPr>
            </w:pPr>
            <w:r w:rsidRPr="00B91003">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19CC54FF" w14:textId="77777777" w:rsidR="00BB53C9" w:rsidRPr="00B91003" w:rsidRDefault="00BB53C9" w:rsidP="00152AA1">
            <w:pPr>
              <w:jc w:val="center"/>
              <w:rPr>
                <w:rFonts w:cs="Arial"/>
                <w:color w:val="000000"/>
              </w:rPr>
            </w:pPr>
            <w:r w:rsidRPr="00B91003">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4EE56F03" w14:textId="77777777" w:rsidR="00BB53C9" w:rsidRPr="00B91003" w:rsidRDefault="00BB53C9" w:rsidP="00152AA1">
            <w:pPr>
              <w:jc w:val="center"/>
              <w:rPr>
                <w:rFonts w:cs="Arial"/>
                <w:color w:val="000000"/>
              </w:rPr>
            </w:pPr>
            <w:r w:rsidRPr="00B91003">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52E09EA7" w14:textId="77777777" w:rsidR="00BB53C9" w:rsidRPr="00B91003" w:rsidRDefault="00BB53C9" w:rsidP="00152AA1">
            <w:pPr>
              <w:jc w:val="center"/>
              <w:rPr>
                <w:rFonts w:cs="Arial"/>
                <w:color w:val="000000"/>
              </w:rPr>
            </w:pPr>
            <w:r w:rsidRPr="00B91003">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0E336156" w14:textId="77777777" w:rsidR="00BB53C9" w:rsidRPr="00B91003" w:rsidRDefault="00BB53C9" w:rsidP="00152AA1">
            <w:pPr>
              <w:jc w:val="center"/>
              <w:rPr>
                <w:rFonts w:cs="Arial"/>
                <w:color w:val="000000"/>
              </w:rPr>
            </w:pPr>
            <w:r w:rsidRPr="00B91003">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6429CC99" w14:textId="77777777" w:rsidR="00BB53C9" w:rsidRPr="00B91003" w:rsidRDefault="00BB53C9" w:rsidP="00152AA1">
            <w:pPr>
              <w:jc w:val="center"/>
              <w:rPr>
                <w:rFonts w:cs="Arial"/>
                <w:color w:val="000000"/>
              </w:rPr>
            </w:pPr>
            <w:r w:rsidRPr="00B91003">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29AF7CD" w14:textId="77777777" w:rsidR="00BB53C9" w:rsidRPr="00B91003" w:rsidRDefault="00BB53C9" w:rsidP="00152AA1">
            <w:pPr>
              <w:jc w:val="center"/>
              <w:rPr>
                <w:rFonts w:cs="Arial"/>
                <w:color w:val="000000"/>
              </w:rPr>
            </w:pPr>
            <w:r w:rsidRPr="00B91003">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7E2154BA" w14:textId="77777777" w:rsidR="00BB53C9" w:rsidRPr="00B91003" w:rsidRDefault="00BB53C9" w:rsidP="00152AA1">
            <w:pPr>
              <w:jc w:val="center"/>
              <w:rPr>
                <w:rFonts w:cs="Arial"/>
                <w:color w:val="000000"/>
              </w:rPr>
            </w:pPr>
            <w:r w:rsidRPr="00B91003">
              <w:rPr>
                <w:rFonts w:cs="Arial"/>
                <w:color w:val="000000"/>
              </w:rPr>
              <w:t>[Percentage]%</w:t>
            </w:r>
          </w:p>
        </w:tc>
      </w:tr>
    </w:tbl>
    <w:p w14:paraId="57F943F0" w14:textId="77777777" w:rsidR="00BB53C9" w:rsidRPr="00B91003" w:rsidRDefault="00BB53C9" w:rsidP="00BB53C9">
      <w:pPr>
        <w:spacing w:after="160" w:line="259" w:lineRule="auto"/>
        <w:rPr>
          <w:rFonts w:eastAsiaTheme="minorHAnsi" w:cs="Arial"/>
          <w:b/>
          <w:szCs w:val="20"/>
        </w:rPr>
      </w:pPr>
      <w:r w:rsidRPr="00B91003">
        <w:rPr>
          <w:rFonts w:eastAsiaTheme="minorHAnsi" w:cs="Arial"/>
          <w:sz w:val="20"/>
          <w:szCs w:val="20"/>
        </w:rPr>
        <w:br w:type="page"/>
      </w:r>
      <w:r w:rsidRPr="00B91003">
        <w:rPr>
          <w:rFonts w:eastAsiaTheme="minorHAnsi" w:cs="Arial"/>
          <w:b/>
          <w:szCs w:val="20"/>
        </w:rPr>
        <w:lastRenderedPageBreak/>
        <w:t xml:space="preserve">Table 3: </w:t>
      </w:r>
      <w:r w:rsidRPr="00B91003">
        <w:rPr>
          <w:rFonts w:eastAsiaTheme="minorHAnsi" w:cs="Arial"/>
          <w:b/>
        </w:rPr>
        <w:t xml:space="preserve">[LCAP Year] </w:t>
      </w:r>
      <w:r w:rsidRPr="00B91003">
        <w:rPr>
          <w:rFonts w:eastAsiaTheme="minorHAnsi" w:cs="Arial"/>
          <w:b/>
          <w:szCs w:val="20"/>
        </w:rPr>
        <w:t>Annual Update Table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BB53C9" w:rsidRPr="00B91003" w14:paraId="161BBBB9" w14:textId="77777777" w:rsidTr="00152AA1">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10B0221C"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5019506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762F780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Total Estimated Actual Expenditures</w:t>
            </w:r>
          </w:p>
        </w:tc>
      </w:tr>
      <w:tr w:rsidR="00BB53C9" w:rsidRPr="00B91003" w14:paraId="10B39243" w14:textId="77777777" w:rsidTr="00152AA1">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40FD5756" w14:textId="77777777" w:rsidR="00BB53C9" w:rsidRPr="00B91003" w:rsidRDefault="00BB53C9" w:rsidP="00152AA1">
            <w:pPr>
              <w:jc w:val="center"/>
              <w:rPr>
                <w:rFonts w:cs="Arial"/>
              </w:rPr>
            </w:pPr>
            <w:r w:rsidRPr="00B91003">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520C61BF" w14:textId="77777777" w:rsidR="00BB53C9" w:rsidRPr="00B91003" w:rsidRDefault="00BB53C9" w:rsidP="00152AA1">
            <w:pPr>
              <w:jc w:val="center"/>
              <w:rPr>
                <w:rFonts w:cs="Arial"/>
              </w:rPr>
            </w:pPr>
            <w:r w:rsidRPr="00B91003">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400EBE9E" w14:textId="77777777" w:rsidR="00BB53C9" w:rsidRPr="00B91003" w:rsidRDefault="00BB53C9" w:rsidP="00152AA1">
            <w:pPr>
              <w:jc w:val="center"/>
              <w:rPr>
                <w:rFonts w:cs="Arial"/>
              </w:rPr>
            </w:pPr>
            <w:r w:rsidRPr="00B91003">
              <w:rPr>
                <w:rFonts w:cs="Arial"/>
              </w:rPr>
              <w:t xml:space="preserve"> $[Estimated Actual Total] </w:t>
            </w:r>
          </w:p>
        </w:tc>
      </w:tr>
    </w:tbl>
    <w:p w14:paraId="53FEC62B"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3: </w:t>
      </w:r>
      <w:r w:rsidRPr="00B91003">
        <w:rPr>
          <w:rFonts w:eastAsiaTheme="minorHAnsi" w:cs="Arial"/>
          <w:b/>
        </w:rPr>
        <w:t xml:space="preserve">[LCAP Year] </w:t>
      </w:r>
      <w:r w:rsidRPr="00B91003">
        <w:rPr>
          <w:rFonts w:eastAsiaTheme="minorHAnsi" w:cs="Arial"/>
          <w:b/>
          <w:szCs w:val="20"/>
        </w:rPr>
        <w:t>Annual Update Table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BB53C9" w:rsidRPr="00B91003" w14:paraId="52480B9C" w14:textId="77777777" w:rsidTr="00152AA1">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7005317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1246A36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3AF6864C"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1E8AE51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5183177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2D27287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Estimated Actual Expenditures</w:t>
            </w:r>
          </w:p>
        </w:tc>
      </w:tr>
      <w:tr w:rsidR="00BB53C9" w:rsidRPr="00B91003" w14:paraId="3E5D3839" w14:textId="77777777" w:rsidTr="00152AA1">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30F24A39"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A162B6C"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F8CA959"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249905F"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B3492F0"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7AF5AF91" w14:textId="77777777" w:rsidR="00BB53C9" w:rsidRPr="00B91003" w:rsidRDefault="00BB53C9" w:rsidP="00152AA1">
            <w:pPr>
              <w:jc w:val="center"/>
              <w:rPr>
                <w:rFonts w:cs="Arial"/>
              </w:rPr>
            </w:pPr>
            <w:r w:rsidRPr="00B91003">
              <w:rPr>
                <w:rFonts w:cs="Arial"/>
              </w:rPr>
              <w:t xml:space="preserve"> $[Total Estimated Actual Expenditures] </w:t>
            </w:r>
          </w:p>
        </w:tc>
      </w:tr>
      <w:tr w:rsidR="00BB53C9" w:rsidRPr="00B91003" w14:paraId="75974965" w14:textId="77777777" w:rsidTr="00152AA1">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1942C7F0"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31FD04E0"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2B0D22D"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647BE927"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00AC7116"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727B0C64" w14:textId="77777777" w:rsidR="00BB53C9" w:rsidRPr="00B91003" w:rsidRDefault="00BB53C9" w:rsidP="00152AA1">
            <w:pPr>
              <w:jc w:val="center"/>
              <w:rPr>
                <w:rFonts w:cs="Arial"/>
              </w:rPr>
            </w:pPr>
            <w:r w:rsidRPr="00B91003">
              <w:rPr>
                <w:rFonts w:cs="Arial"/>
              </w:rPr>
              <w:t xml:space="preserve"> $[Total Estimated Actual Expenditures] </w:t>
            </w:r>
          </w:p>
        </w:tc>
      </w:tr>
    </w:tbl>
    <w:p w14:paraId="47E790D1" w14:textId="77777777" w:rsidR="00BB53C9" w:rsidRPr="00B91003" w:rsidRDefault="00BB53C9" w:rsidP="00BB53C9">
      <w:pPr>
        <w:spacing w:after="160" w:line="259" w:lineRule="auto"/>
        <w:rPr>
          <w:rFonts w:eastAsiaTheme="minorHAnsi" w:cs="Arial"/>
          <w:b/>
          <w:szCs w:val="20"/>
        </w:rPr>
      </w:pPr>
    </w:p>
    <w:p w14:paraId="19AB75C6" w14:textId="77777777" w:rsidR="00BB53C9" w:rsidRPr="00B91003" w:rsidRDefault="00BB53C9" w:rsidP="00BB53C9">
      <w:pPr>
        <w:spacing w:after="160" w:line="259" w:lineRule="auto"/>
        <w:rPr>
          <w:rFonts w:eastAsiaTheme="minorHAnsi" w:cs="Arial"/>
          <w:b/>
          <w:szCs w:val="20"/>
        </w:rPr>
      </w:pPr>
      <w:r w:rsidRPr="00B91003">
        <w:rPr>
          <w:rFonts w:eastAsiaTheme="minorHAnsi" w:cs="Arial"/>
          <w:b/>
          <w:szCs w:val="20"/>
        </w:rPr>
        <w:br w:type="page"/>
      </w:r>
    </w:p>
    <w:p w14:paraId="61D1EA38" w14:textId="77777777" w:rsidR="00BB53C9" w:rsidRPr="00B91003" w:rsidRDefault="00BB53C9" w:rsidP="00BB53C9">
      <w:pPr>
        <w:spacing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BB53C9" w:rsidRPr="00B91003" w14:paraId="6D4605B0" w14:textId="77777777" w:rsidTr="00152AA1">
        <w:trPr>
          <w:cantSplit/>
          <w:trHeight w:val="4077"/>
          <w:tblHeader/>
        </w:trPr>
        <w:tc>
          <w:tcPr>
            <w:tcW w:w="2039" w:type="dxa"/>
            <w:shd w:val="clear" w:color="auto" w:fill="002060"/>
            <w:vAlign w:val="center"/>
          </w:tcPr>
          <w:p w14:paraId="4D13568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2039" w:type="dxa"/>
            <w:shd w:val="clear" w:color="auto" w:fill="002060"/>
            <w:noWrap/>
            <w:vAlign w:val="center"/>
            <w:hideMark/>
          </w:tcPr>
          <w:p w14:paraId="79EAB63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4. Total Planned Contributing Expenditures</w:t>
            </w:r>
          </w:p>
        </w:tc>
        <w:tc>
          <w:tcPr>
            <w:tcW w:w="2039" w:type="dxa"/>
            <w:shd w:val="clear" w:color="auto" w:fill="002060"/>
            <w:noWrap/>
            <w:vAlign w:val="center"/>
            <w:hideMark/>
          </w:tcPr>
          <w:p w14:paraId="3C5CE83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53449104"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2040" w:type="dxa"/>
            <w:shd w:val="clear" w:color="auto" w:fill="002060"/>
            <w:vAlign w:val="center"/>
          </w:tcPr>
          <w:p w14:paraId="087C31E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Difference Between Planned and Estimated Actual Expenditures for Contributing Actions</w:t>
            </w:r>
          </w:p>
          <w:p w14:paraId="1F933087"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(Subtract 4 from 7)</w:t>
            </w:r>
          </w:p>
        </w:tc>
        <w:tc>
          <w:tcPr>
            <w:tcW w:w="2039" w:type="dxa"/>
            <w:shd w:val="clear" w:color="auto" w:fill="002060"/>
            <w:vAlign w:val="center"/>
          </w:tcPr>
          <w:p w14:paraId="6CB97B10"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5. Total Planned Percentage of Improved Services (%)</w:t>
            </w:r>
          </w:p>
        </w:tc>
        <w:tc>
          <w:tcPr>
            <w:tcW w:w="2039" w:type="dxa"/>
            <w:shd w:val="clear" w:color="auto" w:fill="002060"/>
            <w:vAlign w:val="center"/>
          </w:tcPr>
          <w:p w14:paraId="22B314B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4B2E8CB8"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w:t>
            </w:r>
          </w:p>
        </w:tc>
        <w:tc>
          <w:tcPr>
            <w:tcW w:w="2040" w:type="dxa"/>
            <w:shd w:val="clear" w:color="auto" w:fill="002060"/>
            <w:vAlign w:val="center"/>
          </w:tcPr>
          <w:p w14:paraId="53D9395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Difference Between Planned and Estimated Actual Percentage of Improved Services</w:t>
            </w:r>
          </w:p>
          <w:p w14:paraId="4F78EDC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(Subtract 5 from 8)</w:t>
            </w:r>
          </w:p>
        </w:tc>
      </w:tr>
      <w:tr w:rsidR="00BB53C9" w:rsidRPr="00B91003" w14:paraId="4A316B9A" w14:textId="77777777" w:rsidTr="00152AA1">
        <w:trPr>
          <w:cantSplit/>
          <w:trHeight w:val="978"/>
        </w:trPr>
        <w:tc>
          <w:tcPr>
            <w:tcW w:w="2039" w:type="dxa"/>
            <w:shd w:val="clear" w:color="BDD7EE" w:fill="BDD7EE"/>
            <w:vAlign w:val="center"/>
          </w:tcPr>
          <w:p w14:paraId="32552574" w14:textId="77777777" w:rsidR="00BB53C9" w:rsidRPr="00B91003" w:rsidRDefault="00BB53C9" w:rsidP="00152AA1">
            <w:pPr>
              <w:rPr>
                <w:rFonts w:cs="Arial"/>
              </w:rPr>
            </w:pPr>
            <w:r w:rsidRPr="00B91003">
              <w:rPr>
                <w:rFonts w:cs="Arial"/>
              </w:rPr>
              <w:t>$[Estimated Actual LCFF Supplemental and/or Concentration Grants]</w:t>
            </w:r>
          </w:p>
        </w:tc>
        <w:tc>
          <w:tcPr>
            <w:tcW w:w="2039" w:type="dxa"/>
            <w:shd w:val="clear" w:color="BDD7EE" w:fill="BDD7EE"/>
            <w:noWrap/>
            <w:vAlign w:val="center"/>
            <w:hideMark/>
          </w:tcPr>
          <w:p w14:paraId="078A9801" w14:textId="77777777" w:rsidR="00BB53C9" w:rsidRPr="00B91003" w:rsidRDefault="00BB53C9" w:rsidP="00152AA1">
            <w:pPr>
              <w:rPr>
                <w:rFonts w:cs="Arial"/>
              </w:rPr>
            </w:pPr>
            <w:r w:rsidRPr="00B91003">
              <w:rPr>
                <w:rFonts w:cs="Arial"/>
              </w:rPr>
              <w:t>$[Planned Expenditure Total]</w:t>
            </w:r>
          </w:p>
        </w:tc>
        <w:tc>
          <w:tcPr>
            <w:tcW w:w="2039" w:type="dxa"/>
            <w:shd w:val="clear" w:color="BDD7EE" w:fill="BDD7EE"/>
            <w:noWrap/>
            <w:vAlign w:val="center"/>
            <w:hideMark/>
          </w:tcPr>
          <w:p w14:paraId="6AF60F10" w14:textId="77777777" w:rsidR="00BB53C9" w:rsidRPr="00B91003" w:rsidRDefault="00BB53C9" w:rsidP="00152AA1">
            <w:pPr>
              <w:rPr>
                <w:rFonts w:cs="Arial"/>
              </w:rPr>
            </w:pPr>
            <w:r w:rsidRPr="00B91003">
              <w:rPr>
                <w:rFonts w:cs="Arial"/>
              </w:rPr>
              <w:t>$[Total Estimated Actual Expenditures]</w:t>
            </w:r>
          </w:p>
        </w:tc>
        <w:tc>
          <w:tcPr>
            <w:tcW w:w="2040" w:type="dxa"/>
            <w:shd w:val="clear" w:color="BDD7EE" w:fill="BDD7EE"/>
            <w:vAlign w:val="center"/>
          </w:tcPr>
          <w:p w14:paraId="7CACDB8F" w14:textId="77777777" w:rsidR="00BB53C9" w:rsidRPr="00B91003" w:rsidRDefault="00BB53C9" w:rsidP="00152AA1">
            <w:pPr>
              <w:rPr>
                <w:rFonts w:cs="Arial"/>
              </w:rPr>
            </w:pPr>
            <w:r w:rsidRPr="00B91003">
              <w:rPr>
                <w:rFonts w:cs="Arial"/>
              </w:rPr>
              <w:t>$[ Difference Between Planned and Estimated Actual Expenditures]</w:t>
            </w:r>
          </w:p>
        </w:tc>
        <w:tc>
          <w:tcPr>
            <w:tcW w:w="2039" w:type="dxa"/>
            <w:shd w:val="clear" w:color="BDD7EE" w:fill="BDD7EE"/>
            <w:vAlign w:val="center"/>
          </w:tcPr>
          <w:p w14:paraId="0E6FFBCE" w14:textId="77777777" w:rsidR="00BB53C9" w:rsidRPr="00B91003" w:rsidRDefault="00BB53C9" w:rsidP="00152AA1">
            <w:pPr>
              <w:rPr>
                <w:rFonts w:cs="Arial"/>
              </w:rPr>
            </w:pPr>
            <w:r w:rsidRPr="00B91003">
              <w:rPr>
                <w:rFonts w:cs="Arial"/>
              </w:rPr>
              <w:t>[Planned Percentage of Improved Services]%</w:t>
            </w:r>
          </w:p>
        </w:tc>
        <w:tc>
          <w:tcPr>
            <w:tcW w:w="2039" w:type="dxa"/>
            <w:shd w:val="clear" w:color="BDD7EE" w:fill="BDD7EE"/>
            <w:vAlign w:val="center"/>
          </w:tcPr>
          <w:p w14:paraId="791BD53D" w14:textId="77777777" w:rsidR="00BB53C9" w:rsidRPr="00B91003" w:rsidRDefault="00BB53C9" w:rsidP="00152AA1">
            <w:pPr>
              <w:rPr>
                <w:rFonts w:cs="Arial"/>
              </w:rPr>
            </w:pPr>
            <w:r w:rsidRPr="00B91003">
              <w:rPr>
                <w:rFonts w:cs="Arial"/>
              </w:rPr>
              <w:t>[</w:t>
            </w:r>
            <w:r w:rsidRPr="00B91003">
              <w:t xml:space="preserve">Estimated Actual Percentage of Improved Services </w:t>
            </w:r>
            <w:r w:rsidRPr="00B91003">
              <w:rPr>
                <w:rFonts w:cs="Arial"/>
              </w:rPr>
              <w:t>]%</w:t>
            </w:r>
          </w:p>
        </w:tc>
        <w:tc>
          <w:tcPr>
            <w:tcW w:w="2040" w:type="dxa"/>
            <w:shd w:val="clear" w:color="BDD7EE" w:fill="BDD7EE"/>
            <w:vAlign w:val="center"/>
          </w:tcPr>
          <w:p w14:paraId="3BD08956" w14:textId="77777777" w:rsidR="00BB53C9" w:rsidRPr="00B91003" w:rsidRDefault="00BB53C9" w:rsidP="00152AA1">
            <w:pPr>
              <w:rPr>
                <w:rFonts w:cs="Arial"/>
              </w:rPr>
            </w:pPr>
            <w:r w:rsidRPr="00B91003">
              <w:rPr>
                <w:rFonts w:cs="Arial"/>
              </w:rPr>
              <w:t>$[Difference]</w:t>
            </w:r>
          </w:p>
        </w:tc>
      </w:tr>
    </w:tbl>
    <w:p w14:paraId="64F9D819"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BB53C9" w:rsidRPr="00B91003" w14:paraId="145F0049" w14:textId="77777777" w:rsidTr="00152AA1">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5FE4192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4CA6312E"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EB99225"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5028668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8F19DF6"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Last Year's Planned Expenditures for Contributing Actions</w:t>
            </w:r>
            <w:r w:rsidRPr="00B91003">
              <w:t xml:space="preserve"> </w:t>
            </w:r>
            <w:r w:rsidRPr="00B91003">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2845AF33"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Estimated Actual Expenditures for Contributing Actions</w:t>
            </w:r>
            <w:r w:rsidRPr="00B91003">
              <w:t xml:space="preserve"> </w:t>
            </w:r>
            <w:r w:rsidRPr="00B91003">
              <w:rPr>
                <w:rFonts w:cs="Arial"/>
                <w:b/>
                <w:bCs/>
                <w:color w:val="FFFFFF" w:themeColor="background1"/>
              </w:rPr>
              <w:t>(LCFF Funds)</w:t>
            </w:r>
            <w:r w:rsidRPr="00B91003">
              <w:t xml:space="preserve"> </w:t>
            </w:r>
          </w:p>
        </w:tc>
      </w:tr>
      <w:tr w:rsidR="00BB53C9" w:rsidRPr="00B91003" w14:paraId="3F2299A6" w14:textId="77777777" w:rsidTr="00152AA1">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1B9AB24F"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8B7469C"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A1C9434"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56E7E4F"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F07A5C"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3692F736" w14:textId="77777777" w:rsidR="00BB53C9" w:rsidRPr="00B91003" w:rsidRDefault="00BB53C9" w:rsidP="00152AA1">
            <w:pPr>
              <w:jc w:val="center"/>
              <w:rPr>
                <w:rFonts w:cs="Arial"/>
              </w:rPr>
            </w:pPr>
            <w:r w:rsidRPr="00B91003">
              <w:rPr>
                <w:rFonts w:cs="Arial"/>
              </w:rPr>
              <w:t xml:space="preserve"> $[Total Estimated Actual Expenditures] </w:t>
            </w:r>
          </w:p>
        </w:tc>
      </w:tr>
      <w:tr w:rsidR="00BB53C9" w:rsidRPr="00B91003" w14:paraId="1A21E24F" w14:textId="77777777" w:rsidTr="00152AA1">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D6D56A3" w14:textId="77777777" w:rsidR="00BB53C9" w:rsidRPr="00B91003" w:rsidRDefault="00BB53C9" w:rsidP="00152AA1">
            <w:pPr>
              <w:jc w:val="center"/>
              <w:rPr>
                <w:rFonts w:cs="Arial"/>
              </w:rPr>
            </w:pPr>
            <w:r w:rsidRPr="00B91003">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56A1832E" w14:textId="77777777" w:rsidR="00BB53C9" w:rsidRPr="00B91003" w:rsidRDefault="00BB53C9" w:rsidP="00152AA1">
            <w:pPr>
              <w:jc w:val="center"/>
              <w:rPr>
                <w:rFonts w:cs="Arial"/>
              </w:rPr>
            </w:pPr>
            <w:r w:rsidRPr="00B91003">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0D325EFF" w14:textId="77777777" w:rsidR="00BB53C9" w:rsidRPr="00B91003" w:rsidRDefault="00BB53C9" w:rsidP="00152AA1">
            <w:pPr>
              <w:jc w:val="center"/>
              <w:rPr>
                <w:rFonts w:cs="Arial"/>
              </w:rPr>
            </w:pPr>
            <w:r w:rsidRPr="00B91003">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0730399" w14:textId="77777777" w:rsidR="00BB53C9" w:rsidRPr="00B91003" w:rsidRDefault="00BB53C9" w:rsidP="00152AA1">
            <w:pPr>
              <w:jc w:val="center"/>
              <w:rPr>
                <w:rFonts w:cs="Arial"/>
              </w:rPr>
            </w:pPr>
            <w:r w:rsidRPr="00B91003">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75DEFCE" w14:textId="77777777" w:rsidR="00BB53C9" w:rsidRPr="00B91003" w:rsidRDefault="00BB53C9" w:rsidP="00152AA1">
            <w:pPr>
              <w:jc w:val="center"/>
              <w:rPr>
                <w:rFonts w:cs="Arial"/>
              </w:rPr>
            </w:pPr>
            <w:r w:rsidRPr="00B91003">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29C588E7" w14:textId="77777777" w:rsidR="00BB53C9" w:rsidRPr="00B91003" w:rsidRDefault="00BB53C9" w:rsidP="00152AA1">
            <w:pPr>
              <w:jc w:val="center"/>
              <w:rPr>
                <w:rFonts w:cs="Arial"/>
              </w:rPr>
            </w:pPr>
            <w:r w:rsidRPr="00B91003">
              <w:rPr>
                <w:rFonts w:cs="Arial"/>
              </w:rPr>
              <w:t xml:space="preserve"> $[Total Estimated Actual Expenditures] </w:t>
            </w:r>
          </w:p>
        </w:tc>
      </w:tr>
    </w:tbl>
    <w:p w14:paraId="20F3A2C1" w14:textId="77777777" w:rsidR="00BB53C9" w:rsidRPr="00B91003" w:rsidRDefault="00BB53C9" w:rsidP="00BB53C9">
      <w:pPr>
        <w:spacing w:before="240" w:after="160" w:line="259" w:lineRule="auto"/>
        <w:rPr>
          <w:rFonts w:eastAsiaTheme="minorHAnsi" w:cs="Arial"/>
          <w:bCs/>
          <w:szCs w:val="20"/>
        </w:rPr>
      </w:pPr>
      <w:r w:rsidRPr="00B91003">
        <w:rPr>
          <w:rFonts w:eastAsiaTheme="minorHAnsi" w:cs="Arial"/>
          <w:bCs/>
          <w:szCs w:val="20"/>
        </w:rPr>
        <w:t>(Continued on the following page)</w:t>
      </w:r>
    </w:p>
    <w:p w14:paraId="3DB7867A"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4: </w:t>
      </w:r>
      <w:r w:rsidRPr="00B91003">
        <w:rPr>
          <w:rFonts w:eastAsiaTheme="minorHAnsi" w:cs="Arial"/>
          <w:b/>
        </w:rPr>
        <w:t xml:space="preserve">[LCAP Year] </w:t>
      </w:r>
      <w:r w:rsidRPr="00B91003">
        <w:rPr>
          <w:rFonts w:eastAsiaTheme="minorHAnsi" w:cs="Arial"/>
          <w:b/>
          <w:szCs w:val="20"/>
        </w:rPr>
        <w:t>Contributing Actions Annual Update Table</w:t>
      </w:r>
      <w:r w:rsidRPr="00B91003" w:rsidDel="00762B29">
        <w:rPr>
          <w:rFonts w:eastAsiaTheme="minorHAnsi" w:cs="Arial"/>
          <w:b/>
          <w:szCs w:val="20"/>
        </w:rPr>
        <w:t xml:space="preserve"> </w:t>
      </w:r>
      <w:r w:rsidRPr="00B91003">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BB53C9" w:rsidRPr="00B91003" w14:paraId="647B766C" w14:textId="77777777" w:rsidTr="00152AA1">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44AED149" w14:textId="77777777" w:rsidR="00BB53C9" w:rsidRPr="00B91003" w:rsidRDefault="00BB53C9" w:rsidP="00152AA1">
            <w:pPr>
              <w:jc w:val="center"/>
              <w:rPr>
                <w:rFonts w:cs="Arial"/>
                <w:b/>
                <w:bCs/>
                <w:color w:val="FFFFFF" w:themeColor="background1"/>
              </w:rPr>
            </w:pPr>
            <w:r w:rsidRPr="00B91003">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019FA4A1" w14:textId="77777777" w:rsidR="00BB53C9" w:rsidRPr="00B91003" w:rsidRDefault="00BB53C9" w:rsidP="00152AA1">
            <w:pPr>
              <w:jc w:val="center"/>
              <w:rPr>
                <w:rFonts w:cs="Arial"/>
                <w:b/>
                <w:bCs/>
                <w:color w:val="FFFFFF" w:themeColor="background1"/>
              </w:rPr>
            </w:pPr>
            <w:r w:rsidRPr="00B91003">
              <w:rPr>
                <w:b/>
              </w:rPr>
              <w:t>Estimated Actual Percentage of Improved Services</w:t>
            </w:r>
          </w:p>
        </w:tc>
      </w:tr>
      <w:tr w:rsidR="00BB53C9" w:rsidRPr="00B91003" w14:paraId="78A47ED8" w14:textId="77777777" w:rsidTr="00152AA1">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6F7B0771" w14:textId="77777777" w:rsidR="00BB53C9" w:rsidRPr="00B91003" w:rsidRDefault="00BB53C9" w:rsidP="00152AA1">
            <w:pPr>
              <w:jc w:val="center"/>
              <w:rPr>
                <w:rFonts w:cs="Arial"/>
              </w:rPr>
            </w:pPr>
            <w:r w:rsidRPr="00B91003">
              <w:rPr>
                <w:rFonts w:cs="Arial"/>
              </w:rPr>
              <w:t xml:space="preserve">[Planned Percentage Percentage]%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5DD9692B" w14:textId="77777777" w:rsidR="00BB53C9" w:rsidRPr="00B91003" w:rsidRDefault="00BB53C9" w:rsidP="00152AA1">
            <w:pPr>
              <w:jc w:val="center"/>
              <w:rPr>
                <w:rFonts w:cs="Arial"/>
              </w:rPr>
            </w:pPr>
            <w:r w:rsidRPr="00B91003">
              <w:rPr>
                <w:rFonts w:cs="Arial"/>
              </w:rPr>
              <w:t>[Estimated Actual Percentage]%</w:t>
            </w:r>
            <w:r w:rsidRPr="00B91003" w:rsidDel="006D7A25">
              <w:rPr>
                <w:rFonts w:cs="Arial"/>
              </w:rPr>
              <w:t xml:space="preserve"> </w:t>
            </w:r>
          </w:p>
        </w:tc>
      </w:tr>
      <w:tr w:rsidR="00BB53C9" w:rsidRPr="00B91003" w14:paraId="5BC38493" w14:textId="77777777" w:rsidTr="00152AA1">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59A317B5" w14:textId="77777777" w:rsidR="00BB53C9" w:rsidRPr="00B91003" w:rsidRDefault="00BB53C9" w:rsidP="00152AA1">
            <w:pPr>
              <w:jc w:val="center"/>
              <w:rPr>
                <w:rFonts w:cs="Arial"/>
              </w:rPr>
            </w:pPr>
            <w:r w:rsidRPr="00B91003">
              <w:rPr>
                <w:rFonts w:cs="Arial"/>
              </w:rPr>
              <w:t>[Planned Percentage Percentage]%</w:t>
            </w:r>
            <w:r w:rsidRPr="00B91003"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60D162AE" w14:textId="77777777" w:rsidR="00BB53C9" w:rsidRPr="00B91003" w:rsidRDefault="00BB53C9" w:rsidP="00152AA1">
            <w:pPr>
              <w:jc w:val="center"/>
              <w:rPr>
                <w:rFonts w:cs="Arial"/>
              </w:rPr>
            </w:pPr>
            <w:r w:rsidRPr="00B91003">
              <w:rPr>
                <w:rFonts w:cs="Arial"/>
              </w:rPr>
              <w:t>[Estimated Actual Percentage]%</w:t>
            </w:r>
            <w:r w:rsidRPr="00B91003" w:rsidDel="006D7A25">
              <w:rPr>
                <w:rFonts w:cs="Arial"/>
              </w:rPr>
              <w:t xml:space="preserve"> </w:t>
            </w:r>
          </w:p>
        </w:tc>
      </w:tr>
    </w:tbl>
    <w:p w14:paraId="76C1F3A9" w14:textId="77777777" w:rsidR="00BB53C9" w:rsidRPr="00B91003" w:rsidRDefault="00BB53C9" w:rsidP="00BB53C9">
      <w:pPr>
        <w:spacing w:after="160" w:line="259" w:lineRule="auto"/>
        <w:rPr>
          <w:rFonts w:eastAsiaTheme="minorHAnsi" w:cs="Arial"/>
          <w:sz w:val="20"/>
          <w:szCs w:val="20"/>
        </w:rPr>
      </w:pPr>
    </w:p>
    <w:p w14:paraId="09AD88B1" w14:textId="77777777" w:rsidR="00BB53C9" w:rsidRPr="00B91003" w:rsidRDefault="00BB53C9" w:rsidP="00BB53C9">
      <w:pPr>
        <w:spacing w:after="160" w:line="259" w:lineRule="auto"/>
        <w:rPr>
          <w:rFonts w:eastAsiaTheme="minorHAnsi" w:cs="Arial"/>
          <w:sz w:val="20"/>
          <w:szCs w:val="20"/>
        </w:rPr>
      </w:pPr>
      <w:r w:rsidRPr="00B91003">
        <w:rPr>
          <w:rFonts w:eastAsiaTheme="minorHAnsi" w:cs="Arial"/>
          <w:sz w:val="20"/>
          <w:szCs w:val="20"/>
        </w:rPr>
        <w:br w:type="page"/>
      </w:r>
    </w:p>
    <w:p w14:paraId="6161B029" w14:textId="77777777" w:rsidR="00BB53C9" w:rsidRPr="00B91003" w:rsidRDefault="00BB53C9" w:rsidP="00BB53C9">
      <w:pPr>
        <w:spacing w:before="240" w:after="160" w:line="259" w:lineRule="auto"/>
        <w:rPr>
          <w:rFonts w:eastAsiaTheme="minorHAnsi" w:cs="Arial"/>
          <w:b/>
          <w:szCs w:val="20"/>
        </w:rPr>
      </w:pPr>
      <w:r w:rsidRPr="00B91003">
        <w:rPr>
          <w:rFonts w:eastAsiaTheme="minorHAnsi" w:cs="Arial"/>
          <w:b/>
          <w:szCs w:val="20"/>
        </w:rPr>
        <w:lastRenderedPageBreak/>
        <w:t xml:space="preserve">Table 5: </w:t>
      </w:r>
      <w:r w:rsidRPr="00B91003">
        <w:rPr>
          <w:rFonts w:eastAsiaTheme="minorHAnsi" w:cs="Arial"/>
          <w:b/>
        </w:rPr>
        <w:t xml:space="preserve">[LCAP Year] </w:t>
      </w:r>
      <w:r w:rsidRPr="00B91003">
        <w:rPr>
          <w:rFonts w:eastAsiaTheme="minorHAnsi" w:cs="Arial"/>
          <w:b/>
          <w:szCs w:val="20"/>
        </w:rPr>
        <w:t>LCFF Carryover Table</w:t>
      </w:r>
      <w:r w:rsidRPr="00B91003"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720"/>
        <w:gridCol w:w="1670"/>
        <w:gridCol w:w="1695"/>
        <w:gridCol w:w="1695"/>
        <w:gridCol w:w="1694"/>
        <w:gridCol w:w="1695"/>
        <w:gridCol w:w="1695"/>
        <w:gridCol w:w="1695"/>
      </w:tblGrid>
      <w:tr w:rsidR="00BB53C9" w:rsidRPr="00B91003" w14:paraId="3391C9A1" w14:textId="77777777" w:rsidTr="00152AA1">
        <w:trPr>
          <w:cantSplit/>
          <w:trHeight w:val="300"/>
          <w:tblHeader/>
        </w:trPr>
        <w:tc>
          <w:tcPr>
            <w:tcW w:w="1695" w:type="dxa"/>
            <w:shd w:val="clear" w:color="auto" w:fill="002060"/>
            <w:vAlign w:val="center"/>
            <w:hideMark/>
          </w:tcPr>
          <w:p w14:paraId="7BB0082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9. Estimated Actual LCFF Base Grant</w:t>
            </w:r>
          </w:p>
        </w:tc>
        <w:tc>
          <w:tcPr>
            <w:tcW w:w="1720" w:type="dxa"/>
            <w:shd w:val="clear" w:color="auto" w:fill="002060"/>
            <w:vAlign w:val="center"/>
            <w:hideMark/>
          </w:tcPr>
          <w:p w14:paraId="2B34E82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Estimated Actual LCFF Supplemental and/or Concentration Grants</w:t>
            </w:r>
          </w:p>
        </w:tc>
        <w:tc>
          <w:tcPr>
            <w:tcW w:w="1670"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27BA037F" w14:textId="77777777" w:rsidR="00BB53C9" w:rsidRPr="00B91003" w:rsidRDefault="00BB53C9" w:rsidP="00152AA1">
            <w:pPr>
              <w:jc w:val="center"/>
              <w:rPr>
                <w:rFonts w:cs="Arial"/>
                <w:b/>
                <w:bCs/>
                <w:color w:val="FFFFFF" w:themeColor="background1"/>
              </w:rPr>
            </w:pPr>
            <w:r w:rsidRPr="00B91003">
              <w:rPr>
                <w:rFonts w:cs="Arial"/>
                <w:b/>
                <w:bCs/>
                <w:color w:val="FFFFFF"/>
              </w:rPr>
              <w:t>LCFF Carryover — Percentage</w:t>
            </w:r>
            <w:r w:rsidRPr="00B91003">
              <w:rPr>
                <w:rFonts w:cs="Arial"/>
                <w:b/>
                <w:bCs/>
                <w:color w:val="FFFFFF"/>
              </w:rPr>
              <w:br/>
              <w:t>(Percentage from Prior Year)</w:t>
            </w:r>
          </w:p>
        </w:tc>
        <w:tc>
          <w:tcPr>
            <w:tcW w:w="1695" w:type="dxa"/>
            <w:shd w:val="clear" w:color="auto" w:fill="002060"/>
            <w:vAlign w:val="center"/>
            <w:hideMark/>
          </w:tcPr>
          <w:p w14:paraId="2624D9E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10. Estimated Actual Percentage to Increase or Improve Services for the Current School Year</w:t>
            </w:r>
          </w:p>
          <w:p w14:paraId="6EC7762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(6 divided by 9)</w:t>
            </w:r>
          </w:p>
        </w:tc>
        <w:tc>
          <w:tcPr>
            <w:tcW w:w="1695" w:type="dxa"/>
            <w:shd w:val="clear" w:color="auto" w:fill="002060"/>
            <w:vAlign w:val="center"/>
            <w:hideMark/>
          </w:tcPr>
          <w:p w14:paraId="750CF289"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7. Total Estimated Actual Expenditures for Contributing Actions </w:t>
            </w:r>
          </w:p>
          <w:p w14:paraId="0CC1647D"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(LCFF Funds)</w:t>
            </w:r>
          </w:p>
        </w:tc>
        <w:tc>
          <w:tcPr>
            <w:tcW w:w="1694" w:type="dxa"/>
            <w:shd w:val="clear" w:color="auto" w:fill="002060"/>
            <w:vAlign w:val="center"/>
            <w:hideMark/>
          </w:tcPr>
          <w:p w14:paraId="7238C67B"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8. Total Estimated Actual Percentage of Improved Services </w:t>
            </w:r>
          </w:p>
          <w:p w14:paraId="072349E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w:t>
            </w:r>
          </w:p>
        </w:tc>
        <w:tc>
          <w:tcPr>
            <w:tcW w:w="1695" w:type="dxa"/>
            <w:shd w:val="clear" w:color="auto" w:fill="002060"/>
            <w:vAlign w:val="center"/>
            <w:hideMark/>
          </w:tcPr>
          <w:p w14:paraId="6FD80301"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11. Estimated Actual Percentage of Increased or Improved Services</w:t>
            </w:r>
          </w:p>
          <w:p w14:paraId="4CF82B82"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(7 divided by 9, plus 8)</w:t>
            </w:r>
          </w:p>
        </w:tc>
        <w:tc>
          <w:tcPr>
            <w:tcW w:w="1695" w:type="dxa"/>
            <w:shd w:val="clear" w:color="auto" w:fill="002060"/>
            <w:vAlign w:val="center"/>
            <w:hideMark/>
          </w:tcPr>
          <w:p w14:paraId="67A9F4A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12. LCFF Carryover — Dollar (Subtract 11 from 10 and multiply by 9)</w:t>
            </w:r>
          </w:p>
        </w:tc>
        <w:tc>
          <w:tcPr>
            <w:tcW w:w="1695" w:type="dxa"/>
            <w:shd w:val="clear" w:color="auto" w:fill="002060"/>
            <w:vAlign w:val="center"/>
            <w:hideMark/>
          </w:tcPr>
          <w:p w14:paraId="7E1C00CF"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 xml:space="preserve">13. LCFF Carryover — Percentage </w:t>
            </w:r>
          </w:p>
          <w:p w14:paraId="13580A5A" w14:textId="77777777" w:rsidR="00BB53C9" w:rsidRPr="00B91003" w:rsidRDefault="00BB53C9" w:rsidP="00152AA1">
            <w:pPr>
              <w:jc w:val="center"/>
              <w:rPr>
                <w:rFonts w:cs="Arial"/>
                <w:b/>
                <w:bCs/>
                <w:color w:val="FFFFFF" w:themeColor="background1"/>
              </w:rPr>
            </w:pPr>
            <w:r w:rsidRPr="00B91003">
              <w:rPr>
                <w:rFonts w:cs="Arial"/>
                <w:b/>
                <w:bCs/>
                <w:color w:val="FFFFFF" w:themeColor="background1"/>
              </w:rPr>
              <w:t>(12 divided by 9)</w:t>
            </w:r>
          </w:p>
        </w:tc>
      </w:tr>
      <w:tr w:rsidR="00BB53C9" w:rsidRPr="00B91003" w14:paraId="59B52A52" w14:textId="77777777" w:rsidTr="00152AA1">
        <w:trPr>
          <w:cantSplit/>
          <w:trHeight w:val="398"/>
        </w:trPr>
        <w:tc>
          <w:tcPr>
            <w:tcW w:w="1695" w:type="dxa"/>
            <w:shd w:val="clear" w:color="BDD7EE" w:fill="BDD7EE"/>
            <w:noWrap/>
            <w:vAlign w:val="center"/>
            <w:hideMark/>
          </w:tcPr>
          <w:p w14:paraId="7AF10265" w14:textId="77777777" w:rsidR="00BB53C9" w:rsidRPr="00B91003" w:rsidRDefault="00BB53C9" w:rsidP="00152AA1">
            <w:pPr>
              <w:jc w:val="center"/>
              <w:rPr>
                <w:rFonts w:cs="Arial"/>
                <w:color w:val="000000"/>
              </w:rPr>
            </w:pPr>
            <w:r w:rsidRPr="00B91003">
              <w:rPr>
                <w:rFonts w:cs="Arial"/>
                <w:color w:val="000000"/>
              </w:rPr>
              <w:t>$[Estimated Actual LCFF Base Grant]</w:t>
            </w:r>
          </w:p>
        </w:tc>
        <w:tc>
          <w:tcPr>
            <w:tcW w:w="1720" w:type="dxa"/>
            <w:shd w:val="clear" w:color="BDD7EE" w:fill="BDD7EE"/>
            <w:noWrap/>
            <w:vAlign w:val="center"/>
            <w:hideMark/>
          </w:tcPr>
          <w:p w14:paraId="0AF5E5E4" w14:textId="77777777" w:rsidR="00BB53C9" w:rsidRPr="00B91003" w:rsidRDefault="00BB53C9" w:rsidP="00152AA1">
            <w:pPr>
              <w:jc w:val="center"/>
              <w:rPr>
                <w:rFonts w:cs="Arial"/>
                <w:color w:val="000000"/>
              </w:rPr>
            </w:pPr>
            <w:r w:rsidRPr="00B91003">
              <w:rPr>
                <w:rFonts w:cs="Arial"/>
                <w:color w:val="000000"/>
              </w:rPr>
              <w:t>$[Estimated Actual LCFF Supplemental and/or Concentration Grants]</w:t>
            </w:r>
          </w:p>
        </w:tc>
        <w:tc>
          <w:tcPr>
            <w:tcW w:w="1670" w:type="dxa"/>
            <w:tcBorders>
              <w:top w:val="nil"/>
              <w:left w:val="single" w:sz="4" w:space="0" w:color="FFFFFF"/>
              <w:bottom w:val="single" w:sz="4" w:space="0" w:color="FFFFFF"/>
              <w:right w:val="single" w:sz="4" w:space="0" w:color="FFFFFF"/>
            </w:tcBorders>
            <w:shd w:val="clear" w:color="BDD6EE" w:fill="BDD6EE"/>
            <w:vAlign w:val="center"/>
          </w:tcPr>
          <w:p w14:paraId="1680FF6C" w14:textId="77777777" w:rsidR="00BB53C9" w:rsidRPr="00B91003" w:rsidRDefault="00BB53C9" w:rsidP="00152AA1">
            <w:pPr>
              <w:jc w:val="center"/>
              <w:rPr>
                <w:rFonts w:cs="Arial"/>
                <w:color w:val="000000"/>
              </w:rPr>
            </w:pPr>
            <w:r w:rsidRPr="00B91003">
              <w:rPr>
                <w:rFonts w:cs="Arial"/>
                <w:color w:val="000000"/>
              </w:rPr>
              <w:t>[LCFF Carryover — Percentage</w:t>
            </w:r>
          </w:p>
          <w:p w14:paraId="6DD3906C" w14:textId="77777777" w:rsidR="00BB53C9" w:rsidRPr="00B91003" w:rsidRDefault="00BB53C9" w:rsidP="00152AA1">
            <w:pPr>
              <w:jc w:val="center"/>
              <w:rPr>
                <w:rFonts w:cs="Arial"/>
                <w:color w:val="000000"/>
              </w:rPr>
            </w:pPr>
            <w:r w:rsidRPr="00B91003">
              <w:rPr>
                <w:rFonts w:cs="Arial"/>
                <w:color w:val="000000"/>
              </w:rPr>
              <w:t>from Prior Year]%</w:t>
            </w:r>
          </w:p>
        </w:tc>
        <w:tc>
          <w:tcPr>
            <w:tcW w:w="1695" w:type="dxa"/>
            <w:shd w:val="clear" w:color="BDD7EE" w:fill="BDD7EE"/>
            <w:noWrap/>
            <w:vAlign w:val="center"/>
            <w:hideMark/>
          </w:tcPr>
          <w:p w14:paraId="6858764B" w14:textId="77777777" w:rsidR="00BB53C9" w:rsidRPr="00B91003" w:rsidRDefault="00BB53C9" w:rsidP="00152AA1">
            <w:pPr>
              <w:jc w:val="center"/>
              <w:rPr>
                <w:rFonts w:cs="Arial"/>
                <w:color w:val="000000"/>
              </w:rPr>
            </w:pPr>
            <w:r w:rsidRPr="00B91003">
              <w:rPr>
                <w:rFonts w:cs="Arial"/>
                <w:color w:val="000000"/>
              </w:rPr>
              <w:t>[Estimated Actual Percentage to Increase or Improve Services]%</w:t>
            </w:r>
          </w:p>
        </w:tc>
        <w:tc>
          <w:tcPr>
            <w:tcW w:w="1695" w:type="dxa"/>
            <w:shd w:val="clear" w:color="BDD7EE" w:fill="BDD7EE"/>
            <w:vAlign w:val="center"/>
            <w:hideMark/>
          </w:tcPr>
          <w:p w14:paraId="24BF0D37" w14:textId="77777777" w:rsidR="00BB53C9" w:rsidRPr="00B91003" w:rsidRDefault="00BB53C9" w:rsidP="00152AA1">
            <w:pPr>
              <w:jc w:val="center"/>
              <w:rPr>
                <w:rFonts w:cs="Arial"/>
                <w:color w:val="000000"/>
              </w:rPr>
            </w:pPr>
            <w:r w:rsidRPr="00B91003">
              <w:rPr>
                <w:rFonts w:cs="Arial"/>
                <w:color w:val="000000"/>
              </w:rPr>
              <w:t>$[Total Estimated Actual Expenditures for Contributing Actions]</w:t>
            </w:r>
          </w:p>
        </w:tc>
        <w:tc>
          <w:tcPr>
            <w:tcW w:w="1694" w:type="dxa"/>
            <w:shd w:val="clear" w:color="BDD7EE" w:fill="BDD7EE"/>
            <w:noWrap/>
            <w:vAlign w:val="center"/>
            <w:hideMark/>
          </w:tcPr>
          <w:p w14:paraId="506AB505" w14:textId="77777777" w:rsidR="00BB53C9" w:rsidRPr="00B91003" w:rsidRDefault="00BB53C9" w:rsidP="00152AA1">
            <w:pPr>
              <w:jc w:val="center"/>
              <w:rPr>
                <w:rFonts w:cs="Arial"/>
                <w:color w:val="000000"/>
              </w:rPr>
            </w:pPr>
            <w:r w:rsidRPr="00B91003">
              <w:rPr>
                <w:rFonts w:cs="Arial"/>
                <w:color w:val="000000"/>
              </w:rPr>
              <w:t xml:space="preserve"> [Total Estimated Actual Percentage of Improved Services] </w:t>
            </w:r>
          </w:p>
        </w:tc>
        <w:tc>
          <w:tcPr>
            <w:tcW w:w="1695" w:type="dxa"/>
            <w:shd w:val="clear" w:color="BDD7EE" w:fill="BDD7EE"/>
            <w:noWrap/>
            <w:vAlign w:val="center"/>
            <w:hideMark/>
          </w:tcPr>
          <w:p w14:paraId="28AF69F1" w14:textId="77777777" w:rsidR="00BB53C9" w:rsidRPr="00B91003" w:rsidRDefault="00BB53C9" w:rsidP="00152AA1">
            <w:pPr>
              <w:jc w:val="center"/>
              <w:rPr>
                <w:rFonts w:cs="Arial"/>
                <w:color w:val="000000"/>
              </w:rPr>
            </w:pPr>
            <w:r w:rsidRPr="00B91003">
              <w:rPr>
                <w:rFonts w:cs="Arial"/>
                <w:color w:val="000000"/>
              </w:rPr>
              <w:t xml:space="preserve"> [Estimated Actual Percentage of Increased or Improved Services]% </w:t>
            </w:r>
          </w:p>
        </w:tc>
        <w:tc>
          <w:tcPr>
            <w:tcW w:w="1695" w:type="dxa"/>
            <w:shd w:val="clear" w:color="BDD7EE" w:fill="BDD7EE"/>
            <w:noWrap/>
            <w:vAlign w:val="center"/>
            <w:hideMark/>
          </w:tcPr>
          <w:p w14:paraId="6C801651" w14:textId="77777777" w:rsidR="00BB53C9" w:rsidRPr="00B91003" w:rsidRDefault="00BB53C9" w:rsidP="00152AA1">
            <w:pPr>
              <w:jc w:val="center"/>
              <w:rPr>
                <w:rFonts w:cs="Arial"/>
                <w:color w:val="000000"/>
              </w:rPr>
            </w:pPr>
            <w:r w:rsidRPr="00B91003">
              <w:rPr>
                <w:rFonts w:cs="Arial"/>
                <w:color w:val="000000"/>
              </w:rPr>
              <w:t xml:space="preserve"> $[LCFF Carryover] </w:t>
            </w:r>
          </w:p>
        </w:tc>
        <w:tc>
          <w:tcPr>
            <w:tcW w:w="1695" w:type="dxa"/>
            <w:shd w:val="clear" w:color="BDD7EE" w:fill="BDD7EE"/>
            <w:noWrap/>
            <w:vAlign w:val="center"/>
            <w:hideMark/>
          </w:tcPr>
          <w:p w14:paraId="08E5247B" w14:textId="77777777" w:rsidR="00BB53C9" w:rsidRPr="00B91003" w:rsidRDefault="00BB53C9" w:rsidP="00152AA1">
            <w:pPr>
              <w:jc w:val="center"/>
              <w:rPr>
                <w:rFonts w:cs="Arial"/>
                <w:color w:val="000000"/>
              </w:rPr>
            </w:pPr>
            <w:r w:rsidRPr="00B91003">
              <w:rPr>
                <w:rFonts w:cs="Arial"/>
                <w:color w:val="000000"/>
              </w:rPr>
              <w:t xml:space="preserve"> [Proportional LCFF Carryover Percentage]% </w:t>
            </w:r>
          </w:p>
        </w:tc>
      </w:tr>
    </w:tbl>
    <w:p w14:paraId="4244145E" w14:textId="77777777" w:rsidR="00BB53C9" w:rsidRPr="00B91003" w:rsidRDefault="00BB53C9" w:rsidP="002343FD">
      <w:pPr>
        <w:rPr>
          <w:rFonts w:eastAsiaTheme="minorHAnsi"/>
        </w:rPr>
      </w:pPr>
    </w:p>
    <w:p w14:paraId="0B935EC6" w14:textId="77777777" w:rsidR="00BB53C9" w:rsidRPr="00B91003" w:rsidRDefault="00BB53C9" w:rsidP="002343FD">
      <w:pPr>
        <w:rPr>
          <w:rFonts w:eastAsiaTheme="minorHAnsi"/>
        </w:rPr>
        <w:sectPr w:rsidR="00BB53C9" w:rsidRPr="00B91003" w:rsidSect="002343FD">
          <w:footerReference w:type="default" r:id="rId60"/>
          <w:pgSz w:w="15840" w:h="12240" w:orient="landscape"/>
          <w:pgMar w:top="288" w:right="288" w:bottom="288" w:left="288" w:header="432" w:footer="432" w:gutter="0"/>
          <w:cols w:space="720"/>
          <w:formProt w:val="0"/>
          <w:docGrid w:linePitch="360"/>
        </w:sectPr>
      </w:pPr>
    </w:p>
    <w:p w14:paraId="65867939" w14:textId="0088B82F" w:rsidR="00224A18" w:rsidRPr="00B91003" w:rsidRDefault="002343FD" w:rsidP="00D4150A">
      <w:pPr>
        <w:pStyle w:val="Heading3"/>
        <w:rPr>
          <w:sz w:val="40"/>
          <w:szCs w:val="40"/>
        </w:rPr>
      </w:pPr>
      <w:ins w:id="174" w:author="Author">
        <w:r w:rsidRPr="00B91003">
          <w:rPr>
            <w:sz w:val="40"/>
            <w:szCs w:val="40"/>
          </w:rPr>
          <w:lastRenderedPageBreak/>
          <w:t xml:space="preserve">Draft </w:t>
        </w:r>
      </w:ins>
      <w:r w:rsidR="00224A18" w:rsidRPr="00B91003">
        <w:rPr>
          <w:sz w:val="40"/>
          <w:szCs w:val="40"/>
        </w:rPr>
        <w:t xml:space="preserve">Local Control and Accountability Plan Instructions: </w:t>
      </w:r>
      <w:ins w:id="175" w:author="Author">
        <w:r w:rsidRPr="00B91003">
          <w:rPr>
            <w:sz w:val="40"/>
            <w:szCs w:val="40"/>
          </w:rPr>
          <w:t>Option 2</w:t>
        </w:r>
      </w:ins>
    </w:p>
    <w:p w14:paraId="72E56FDF" w14:textId="09B8B19A" w:rsidR="00224A18" w:rsidRPr="00B91003" w:rsidRDefault="00996142" w:rsidP="00224A18">
      <w:pPr>
        <w:spacing w:after="160"/>
        <w:rPr>
          <w:rFonts w:eastAsia="Arial" w:cs="Arial"/>
        </w:rPr>
      </w:pPr>
      <w:hyperlink w:anchor="_Plan_Summary_4" w:tooltip="Plan Summary Instructions" w:history="1">
        <w:r w:rsidR="00224A18" w:rsidRPr="00B91003">
          <w:rPr>
            <w:rFonts w:eastAsia="Arial" w:cs="Arial"/>
            <w:color w:val="0000FF"/>
            <w:u w:val="single"/>
          </w:rPr>
          <w:t>Plan Summary</w:t>
        </w:r>
      </w:hyperlink>
    </w:p>
    <w:p w14:paraId="6701BAFD" w14:textId="0633F081" w:rsidR="00224A18" w:rsidRPr="00B91003" w:rsidRDefault="00996142" w:rsidP="00224A18">
      <w:pPr>
        <w:spacing w:after="160"/>
        <w:rPr>
          <w:rFonts w:eastAsia="Arial" w:cs="Arial"/>
        </w:rPr>
      </w:pPr>
      <w:hyperlink w:anchor="_Engaging_Educational_Partners_4" w:tooltip="Engaging Educational Partners Instructions" w:history="1">
        <w:r w:rsidR="00224A18" w:rsidRPr="00B91003">
          <w:rPr>
            <w:rFonts w:eastAsia="Arial" w:cs="Arial"/>
            <w:color w:val="0000FF"/>
            <w:u w:val="single"/>
          </w:rPr>
          <w:t>Engaging Educational Partners</w:t>
        </w:r>
      </w:hyperlink>
    </w:p>
    <w:p w14:paraId="486F7B37" w14:textId="7D8EE715" w:rsidR="00224A18" w:rsidRPr="00B91003" w:rsidRDefault="00996142" w:rsidP="00224A18">
      <w:pPr>
        <w:spacing w:after="160"/>
        <w:rPr>
          <w:rFonts w:eastAsia="Arial" w:cs="Arial"/>
        </w:rPr>
      </w:pPr>
      <w:hyperlink w:anchor="_Goals_and_Actions_4" w:tooltip="Goals and Actions Instructions" w:history="1">
        <w:r w:rsidR="00224A18" w:rsidRPr="00B91003">
          <w:rPr>
            <w:rFonts w:eastAsia="Arial" w:cs="Arial"/>
            <w:color w:val="0000FF"/>
            <w:u w:val="single"/>
          </w:rPr>
          <w:t>Goals and Actions</w:t>
        </w:r>
      </w:hyperlink>
    </w:p>
    <w:p w14:paraId="77D6B7C1" w14:textId="39B0CD0C" w:rsidR="00224A18" w:rsidRPr="00B91003" w:rsidRDefault="00996142" w:rsidP="00224A18">
      <w:pPr>
        <w:pBdr>
          <w:top w:val="nil"/>
          <w:left w:val="nil"/>
          <w:bottom w:val="nil"/>
          <w:right w:val="nil"/>
          <w:between w:val="nil"/>
        </w:pBdr>
        <w:spacing w:after="200"/>
        <w:rPr>
          <w:rFonts w:eastAsia="Arial" w:cs="Arial"/>
        </w:rPr>
      </w:pPr>
      <w:hyperlink w:anchor="_Increased_or_Improved_4" w:tooltip="Increased or Improved Services for Foster Youth, English Learners, and Low-Income Students Instructions" w:history="1">
        <w:r w:rsidR="00224A18" w:rsidRPr="00B91003">
          <w:rPr>
            <w:rFonts w:eastAsia="Arial" w:cs="Arial"/>
            <w:color w:val="0000FF"/>
            <w:u w:val="single"/>
          </w:rPr>
          <w:t>Increased or Improved Services for Foster Youth, English Learners, and Low-Income Students</w:t>
        </w:r>
      </w:hyperlink>
      <w:r w:rsidR="00224A18" w:rsidRPr="00B91003">
        <w:rPr>
          <w:rFonts w:eastAsia="Arial" w:cs="Arial"/>
        </w:rPr>
        <w:t xml:space="preserve"> </w:t>
      </w:r>
    </w:p>
    <w:p w14:paraId="035471F6" w14:textId="77777777" w:rsidR="00224A18" w:rsidRPr="00B91003" w:rsidRDefault="00224A18" w:rsidP="00224A18">
      <w:pPr>
        <w:pBdr>
          <w:top w:val="nil"/>
          <w:left w:val="nil"/>
          <w:bottom w:val="nil"/>
          <w:right w:val="nil"/>
          <w:between w:val="nil"/>
        </w:pBdr>
        <w:spacing w:after="200"/>
        <w:rPr>
          <w:rFonts w:eastAsia="Arial" w:cs="Arial"/>
          <w:i/>
          <w:color w:val="000000"/>
        </w:rPr>
      </w:pPr>
      <w:r w:rsidRPr="00B91003">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61" w:tooltip="mailto:LCFF@cde.ca.gov">
        <w:r w:rsidRPr="00B91003">
          <w:rPr>
            <w:rFonts w:eastAsia="Arial" w:cs="Arial"/>
            <w:i/>
            <w:color w:val="0000FF"/>
            <w:u w:val="single"/>
          </w:rPr>
          <w:t>LCFF@cde.ca.gov</w:t>
        </w:r>
      </w:hyperlink>
      <w:r w:rsidRPr="00B91003">
        <w:rPr>
          <w:rFonts w:eastAsia="Arial" w:cs="Arial"/>
          <w:i/>
          <w:color w:val="000000"/>
        </w:rPr>
        <w:t>.</w:t>
      </w:r>
    </w:p>
    <w:p w14:paraId="59A48DCF" w14:textId="0751E541" w:rsidR="00224A18" w:rsidRPr="00B91003" w:rsidRDefault="00224A18" w:rsidP="00D4150A">
      <w:pPr>
        <w:pStyle w:val="Heading4"/>
        <w:rPr>
          <w:sz w:val="32"/>
          <w:szCs w:val="32"/>
        </w:rPr>
      </w:pPr>
      <w:r w:rsidRPr="00B91003">
        <w:rPr>
          <w:sz w:val="32"/>
          <w:szCs w:val="32"/>
        </w:rPr>
        <w:t>Introduction and Instructions</w:t>
      </w:r>
    </w:p>
    <w:p w14:paraId="18E114D2" w14:textId="77777777" w:rsidR="00224A18" w:rsidRPr="00B91003" w:rsidRDefault="00224A18" w:rsidP="00224A18">
      <w:pPr>
        <w:spacing w:after="240"/>
        <w:rPr>
          <w:rFonts w:cstheme="minorHAnsi"/>
        </w:rPr>
      </w:pPr>
      <w:r w:rsidRPr="00B91003">
        <w:rPr>
          <w:rFonts w:cstheme="minorHAnsi"/>
        </w:rPr>
        <w:t xml:space="preserve">The Local Control Funding Formula (LCFF) requires local educational agencies (LEAs) to engage their local </w:t>
      </w:r>
      <w:r w:rsidRPr="00B91003">
        <w:t>educational partners</w:t>
      </w:r>
      <w:r w:rsidRPr="00B91003">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0DE885DF" w14:textId="77777777" w:rsidR="00224A18" w:rsidRPr="00B91003" w:rsidRDefault="00224A18" w:rsidP="00224A18">
      <w:pPr>
        <w:spacing w:after="240"/>
        <w:rPr>
          <w:rFonts w:cstheme="minorHAnsi"/>
        </w:rPr>
      </w:pPr>
      <w:r w:rsidRPr="00B91003">
        <w:rPr>
          <w:rFonts w:cstheme="minorHAnsi"/>
        </w:rPr>
        <w:t xml:space="preserve">The LCAP development process serves three distinct, but related functions: </w:t>
      </w:r>
    </w:p>
    <w:p w14:paraId="2C647DBA" w14:textId="77777777" w:rsidR="00224A18" w:rsidRPr="00B91003" w:rsidRDefault="00224A18" w:rsidP="00224A18">
      <w:pPr>
        <w:numPr>
          <w:ilvl w:val="0"/>
          <w:numId w:val="26"/>
        </w:numPr>
        <w:spacing w:after="240"/>
        <w:rPr>
          <w:rFonts w:cstheme="minorHAnsi"/>
        </w:rPr>
      </w:pPr>
      <w:r w:rsidRPr="00B91003">
        <w:rPr>
          <w:rFonts w:cstheme="minorHAnsi"/>
          <w:b/>
        </w:rPr>
        <w:t>Comprehensive Strategic Planning:</w:t>
      </w:r>
      <w:r w:rsidRPr="00B91003">
        <w:rPr>
          <w:rFonts w:cstheme="minorHAnsi"/>
        </w:rPr>
        <w:t xml:space="preserve"> The process of developing and annually updating the LCAP supports comprehensive strategic planning</w:t>
      </w:r>
      <w:r w:rsidRPr="00B91003">
        <w:rPr>
          <w:rFonts w:cs="Arial"/>
          <w:i/>
          <w:iCs/>
          <w:color w:val="0000FF"/>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California School Dashboard</w:t>
      </w:r>
      <w:r w:rsidRPr="00B91003">
        <w:rPr>
          <w:rFonts w:cstheme="minorHAnsi"/>
        </w:rPr>
        <w:t xml:space="preserve"> (California </w:t>
      </w:r>
      <w:r w:rsidRPr="00B91003">
        <w:rPr>
          <w:rFonts w:cstheme="minorHAnsi"/>
          <w:i/>
        </w:rPr>
        <w:t>Education Code</w:t>
      </w:r>
      <w:r w:rsidRPr="00B91003">
        <w:rPr>
          <w:rFonts w:cstheme="minorHAnsi"/>
        </w:rPr>
        <w:t xml:space="preserve"> [</w:t>
      </w:r>
      <w:r w:rsidRPr="00B91003">
        <w:rPr>
          <w:rFonts w:cstheme="minorHAnsi"/>
          <w:i/>
        </w:rPr>
        <w:t>EC</w:t>
      </w:r>
      <w:r w:rsidRPr="00B91003">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26380783" w14:textId="77777777" w:rsidR="00224A18" w:rsidRPr="00B91003" w:rsidRDefault="00224A18" w:rsidP="00224A18">
      <w:pPr>
        <w:numPr>
          <w:ilvl w:val="0"/>
          <w:numId w:val="26"/>
        </w:numPr>
        <w:spacing w:after="240"/>
        <w:rPr>
          <w:rFonts w:cstheme="minorHAnsi"/>
        </w:rPr>
      </w:pPr>
      <w:r w:rsidRPr="00B91003">
        <w:rPr>
          <w:rFonts w:cstheme="minorHAnsi"/>
          <w:b/>
        </w:rPr>
        <w:t xml:space="preserve">Meaningful Engagement of Educational Partners: </w:t>
      </w:r>
      <w:r w:rsidRPr="00B91003">
        <w:rPr>
          <w:rFonts w:cstheme="minorHAnsi"/>
        </w:rPr>
        <w:t>The LCAP development process should result in an LCAP that reflects decisions made through meaningful engagement (</w:t>
      </w:r>
      <w:r w:rsidRPr="00B91003">
        <w:rPr>
          <w:rFonts w:cstheme="minorHAnsi"/>
          <w:i/>
        </w:rPr>
        <w:t>EC</w:t>
      </w:r>
      <w:r w:rsidRPr="00B91003">
        <w:rPr>
          <w:rFonts w:cstheme="minorHAnsi"/>
        </w:rPr>
        <w:t xml:space="preserve"> Section 52064[e][1]). Local </w:t>
      </w:r>
      <w:r w:rsidRPr="00B91003">
        <w:t>educational partners</w:t>
      </w:r>
      <w:r w:rsidRPr="00B91003">
        <w:rPr>
          <w:rFonts w:cs="Arial"/>
          <w:color w:val="000000"/>
          <w:szCs w:val="20"/>
        </w:rPr>
        <w:t xml:space="preserve"> </w:t>
      </w:r>
      <w:r w:rsidRPr="00B91003">
        <w:rPr>
          <w:rFonts w:cstheme="minorHAnsi"/>
        </w:rPr>
        <w:t>possess valuable perspectives and insights about an LEA's programs and services. Effective strategic planning will incorporate these perspectives and insights in order to identify potential goals and actions to be included in the LCAP.</w:t>
      </w:r>
    </w:p>
    <w:p w14:paraId="4E84F63E" w14:textId="77777777" w:rsidR="00224A18" w:rsidRPr="00B91003" w:rsidRDefault="00224A18" w:rsidP="00224A18">
      <w:pPr>
        <w:numPr>
          <w:ilvl w:val="0"/>
          <w:numId w:val="26"/>
        </w:numPr>
        <w:spacing w:after="240"/>
        <w:rPr>
          <w:rFonts w:cstheme="minorHAnsi"/>
        </w:rPr>
      </w:pPr>
      <w:r w:rsidRPr="00B91003">
        <w:rPr>
          <w:rFonts w:cstheme="minorHAnsi"/>
          <w:b/>
        </w:rPr>
        <w:t>Accountability and Compliance:</w:t>
      </w:r>
      <w:r w:rsidRPr="00B91003">
        <w:rPr>
          <w:rFonts w:cstheme="minorHAnsi"/>
        </w:rPr>
        <w:t xml:space="preserve"> The LCAP serves an important accountability function because the nature of some LCAP template sections require LEAs to show that they have complied with various requirements specified in the LCFF statutes and regulations, most notably:</w:t>
      </w:r>
    </w:p>
    <w:p w14:paraId="5DE79791" w14:textId="77777777" w:rsidR="00224A18" w:rsidRPr="00B91003" w:rsidRDefault="00224A18" w:rsidP="00224A18">
      <w:pPr>
        <w:numPr>
          <w:ilvl w:val="1"/>
          <w:numId w:val="26"/>
        </w:numPr>
        <w:spacing w:after="240"/>
        <w:rPr>
          <w:rFonts w:cstheme="minorHAnsi"/>
        </w:rPr>
      </w:pPr>
      <w:r w:rsidRPr="00B91003">
        <w:rPr>
          <w:rFonts w:cstheme="minorHAnsi"/>
        </w:rPr>
        <w:lastRenderedPageBreak/>
        <w:t xml:space="preserve">Demonstrating that LEAs are increasing or improving services for </w:t>
      </w:r>
      <w:r w:rsidRPr="00B91003">
        <w:rPr>
          <w:rFonts w:eastAsiaTheme="minorHAnsi" w:cs="Arial"/>
          <w:color w:val="000000"/>
          <w:szCs w:val="20"/>
        </w:rPr>
        <w:t>foster youth, English learners,</w:t>
      </w:r>
      <w:r w:rsidRPr="00B91003">
        <w:t xml:space="preserve"> </w:t>
      </w:r>
      <w:r w:rsidRPr="00B91003">
        <w:rPr>
          <w:rFonts w:eastAsiaTheme="minorHAnsi" w:cs="Arial"/>
          <w:color w:val="000000"/>
          <w:szCs w:val="20"/>
        </w:rPr>
        <w:t xml:space="preserve">including long-term English learners, and low-income students </w:t>
      </w:r>
      <w:r w:rsidRPr="00B91003">
        <w:rPr>
          <w:rFonts w:cstheme="minorHAnsi"/>
        </w:rPr>
        <w:t>in proportion to the amount of additional funding those students generate under LCFF (</w:t>
      </w:r>
      <w:r w:rsidRPr="00B91003">
        <w:rPr>
          <w:rFonts w:cstheme="minorHAnsi"/>
          <w:i/>
        </w:rPr>
        <w:t>EC</w:t>
      </w:r>
      <w:r w:rsidRPr="00B91003">
        <w:rPr>
          <w:rFonts w:cstheme="minorHAnsi"/>
        </w:rPr>
        <w:t xml:space="preserve"> Section 52064[b][4-6]).</w:t>
      </w:r>
    </w:p>
    <w:p w14:paraId="18AE76DC" w14:textId="77777777" w:rsidR="00224A18" w:rsidRPr="00B91003" w:rsidRDefault="00224A18" w:rsidP="00224A18">
      <w:pPr>
        <w:numPr>
          <w:ilvl w:val="1"/>
          <w:numId w:val="26"/>
        </w:numPr>
        <w:spacing w:after="240"/>
        <w:rPr>
          <w:rFonts w:cstheme="minorHAnsi"/>
        </w:rPr>
      </w:pPr>
      <w:r w:rsidRPr="00B91003">
        <w:rPr>
          <w:rFonts w:cstheme="minorHAnsi"/>
        </w:rPr>
        <w:t>Establishing goals, supported by actions and related expenditures, that address the statutory priority areas and statutory metrics (</w:t>
      </w:r>
      <w:r w:rsidRPr="00B91003">
        <w:rPr>
          <w:rFonts w:cstheme="minorHAnsi"/>
          <w:i/>
        </w:rPr>
        <w:t>EC</w:t>
      </w:r>
      <w:r w:rsidRPr="00B91003">
        <w:rPr>
          <w:rFonts w:cstheme="minorHAnsi"/>
        </w:rPr>
        <w:t xml:space="preserve"> sections 52064[b][1] and [2]). </w:t>
      </w:r>
    </w:p>
    <w:p w14:paraId="78129FF3" w14:textId="77777777" w:rsidR="00224A18" w:rsidRPr="00B91003" w:rsidRDefault="00224A18" w:rsidP="00224A18">
      <w:pPr>
        <w:numPr>
          <w:ilvl w:val="2"/>
          <w:numId w:val="26"/>
        </w:numPr>
        <w:spacing w:after="240"/>
        <w:rPr>
          <w:rFonts w:cstheme="minorHAnsi"/>
        </w:rPr>
      </w:pPr>
      <w:r w:rsidRPr="00B91003">
        <w:rPr>
          <w:rFonts w:cstheme="minorHAnsi"/>
          <w:b/>
          <w:bCs/>
        </w:rPr>
        <w:t>NOTE:</w:t>
      </w:r>
      <w:r w:rsidRPr="00B91003">
        <w:rPr>
          <w:rFonts w:cstheme="minorHAnsi"/>
        </w:rPr>
        <w:t xml:space="preserve"> As specified in </w:t>
      </w:r>
      <w:r w:rsidRPr="00B91003">
        <w:rPr>
          <w:rFonts w:cstheme="minorHAnsi"/>
          <w:i/>
          <w:iCs/>
        </w:rPr>
        <w:t>EC</w:t>
      </w:r>
      <w:r w:rsidRPr="00B91003">
        <w:rPr>
          <w:rFonts w:cstheme="minorHAnsi"/>
        </w:rPr>
        <w:t xml:space="preserve"> Section 62064(b)(1), the LCAP must provide a description of the annual goals, for all pupils and each subgroup of pupils identified pursuant to </w:t>
      </w:r>
      <w:r w:rsidRPr="00B91003">
        <w:rPr>
          <w:rFonts w:cstheme="minorHAnsi"/>
          <w:i/>
        </w:rPr>
        <w:t xml:space="preserve">EC </w:t>
      </w:r>
      <w:r w:rsidRPr="00B91003">
        <w:rPr>
          <w:rFonts w:cstheme="minorHAnsi"/>
        </w:rPr>
        <w:t xml:space="preserve">Section 52052, to be achieved for each of the state priorities. Beginning in 2023–24, </w:t>
      </w:r>
      <w:r w:rsidRPr="00B91003">
        <w:rPr>
          <w:rFonts w:cstheme="minorHAnsi"/>
          <w:i/>
          <w:iCs/>
        </w:rPr>
        <w:t>EC</w:t>
      </w:r>
      <w:r w:rsidRPr="00B91003">
        <w:rPr>
          <w:rFonts w:cstheme="minorHAnsi"/>
        </w:rPr>
        <w:t xml:space="preserve"> Section 52052 identifies long-term English learners as a separate and distinct pupil subgroup with a numerical significance at 15 students.</w:t>
      </w:r>
    </w:p>
    <w:p w14:paraId="7D8F18CC" w14:textId="77777777" w:rsidR="00224A18" w:rsidRPr="00B91003" w:rsidRDefault="00224A18" w:rsidP="00224A18">
      <w:pPr>
        <w:numPr>
          <w:ilvl w:val="1"/>
          <w:numId w:val="26"/>
        </w:numPr>
        <w:spacing w:after="240"/>
        <w:rPr>
          <w:rFonts w:cstheme="minorHAnsi"/>
        </w:rPr>
      </w:pPr>
      <w:r w:rsidRPr="00B91003">
        <w:rPr>
          <w:rFonts w:cstheme="minorHAnsi"/>
        </w:rPr>
        <w:t>Annually reviewing and updating the LCAP to reflect progress toward the goals (</w:t>
      </w:r>
      <w:r w:rsidRPr="00B91003">
        <w:rPr>
          <w:rFonts w:cstheme="minorHAnsi"/>
          <w:i/>
        </w:rPr>
        <w:t>EC</w:t>
      </w:r>
      <w:r w:rsidRPr="00B91003">
        <w:rPr>
          <w:rFonts w:cstheme="minorHAnsi"/>
        </w:rPr>
        <w:t xml:space="preserve"> Section 52064[b][7]).</w:t>
      </w:r>
    </w:p>
    <w:p w14:paraId="75B73D1F" w14:textId="77777777" w:rsidR="00224A18" w:rsidRPr="00B91003" w:rsidRDefault="00224A18" w:rsidP="00224A18">
      <w:pPr>
        <w:numPr>
          <w:ilvl w:val="1"/>
          <w:numId w:val="26"/>
        </w:numPr>
        <w:spacing w:after="240"/>
        <w:rPr>
          <w:rFonts w:cstheme="minorHAnsi"/>
          <w:i/>
        </w:rPr>
      </w:pPr>
      <w:r w:rsidRPr="00B91003">
        <w:rPr>
          <w:rFonts w:cstheme="minorHAnsi"/>
          <w:iCs/>
        </w:rPr>
        <w:t>Ensuring that all increases attributable to supplemental and concentration grant calculations, including concentration grant add-on funding and/or LCFF carryover, are reflected in the LCAP (</w:t>
      </w:r>
      <w:r w:rsidRPr="00B91003">
        <w:rPr>
          <w:rFonts w:cstheme="minorHAnsi"/>
          <w:i/>
        </w:rPr>
        <w:t>EC</w:t>
      </w:r>
      <w:r w:rsidRPr="00B91003">
        <w:rPr>
          <w:rFonts w:cstheme="minorHAnsi"/>
          <w:iCs/>
        </w:rPr>
        <w:t xml:space="preserve"> sections 52064[b][6], [8], and [11]).</w:t>
      </w:r>
    </w:p>
    <w:p w14:paraId="11B0C793" w14:textId="77777777" w:rsidR="00224A18" w:rsidRPr="00B91003" w:rsidRDefault="00224A18" w:rsidP="00224A18">
      <w:pPr>
        <w:spacing w:after="240"/>
        <w:rPr>
          <w:rFonts w:cstheme="minorHAnsi"/>
        </w:rPr>
      </w:pPr>
      <w:r w:rsidRPr="00B91003">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B91003">
        <w:rPr>
          <w:rFonts w:cs="Arial"/>
          <w:i/>
          <w:iCs/>
          <w:color w:val="0000FF"/>
          <w:bdr w:val="none" w:sz="0" w:space="0" w:color="auto" w:frame="1"/>
        </w:rPr>
        <w:t xml:space="preserve">, </w:t>
      </w:r>
      <w:r w:rsidRPr="00B91003">
        <w:rPr>
          <w:rFonts w:cs="Arial"/>
          <w:bdr w:val="none" w:sz="0" w:space="0" w:color="auto" w:frame="1"/>
        </w:rPr>
        <w:t xml:space="preserve">particularly to address and reduce disparities in opportunities and outcomes between student groups indicated by the California School Dashboard </w:t>
      </w:r>
      <w:r w:rsidRPr="00B91003">
        <w:rPr>
          <w:rFonts w:cstheme="minorHAnsi"/>
        </w:rPr>
        <w:t>(Dashboard)</w:t>
      </w:r>
      <w:r w:rsidRPr="00B91003">
        <w:rPr>
          <w:rFonts w:cs="Arial"/>
          <w:bdr w:val="none" w:sz="0" w:space="0" w:color="auto" w:frame="1"/>
        </w:rPr>
        <w:t>,</w:t>
      </w:r>
      <w:r w:rsidRPr="00B91003">
        <w:rPr>
          <w:rFonts w:cstheme="minorHAnsi"/>
        </w:rPr>
        <w:t xml:space="preserve"> (b) through meaningful engagement with </w:t>
      </w:r>
      <w:r w:rsidRPr="00B91003">
        <w:t>educational partners</w:t>
      </w:r>
      <w:r w:rsidRPr="00B91003">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45E508E0" w14:textId="77777777" w:rsidR="00224A18" w:rsidRPr="00B91003" w:rsidRDefault="00224A18" w:rsidP="00224A18">
      <w:pPr>
        <w:spacing w:after="240"/>
        <w:rPr>
          <w:rFonts w:cstheme="minorHAnsi"/>
        </w:rPr>
      </w:pPr>
      <w:r w:rsidRPr="00B91003">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B91003">
        <w:rPr>
          <w:rFonts w:cstheme="minorHAnsi"/>
          <w:i/>
        </w:rPr>
        <w:t>EC</w:t>
      </w:r>
      <w:r w:rsidRPr="00B91003">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E92553C" w14:textId="77777777" w:rsidR="00224A18" w:rsidRPr="00B91003" w:rsidRDefault="00224A18" w:rsidP="00224A18">
      <w:pPr>
        <w:spacing w:after="240"/>
        <w:rPr>
          <w:rFonts w:cstheme="minorHAnsi"/>
        </w:rPr>
      </w:pPr>
      <w:r w:rsidRPr="00B91003">
        <w:rPr>
          <w:rFonts w:cstheme="minorHAnsi"/>
        </w:rPr>
        <w:t xml:space="preserve">The revised LCAP template for the 2024–25, 2025–26, and 2026–27 school years reflects statutory changes made through Senate Bill 114 (Committee on Budget and Fiscal Review), Chapter 48, Statutes of 2023. </w:t>
      </w:r>
    </w:p>
    <w:p w14:paraId="4EDCD329" w14:textId="77777777" w:rsidR="00224A18" w:rsidRPr="00B91003" w:rsidRDefault="00224A18" w:rsidP="00224A18">
      <w:pPr>
        <w:spacing w:after="240"/>
        <w:rPr>
          <w:rFonts w:cstheme="minorHAnsi"/>
        </w:rPr>
      </w:pPr>
      <w:r w:rsidRPr="00B91003">
        <w:rPr>
          <w:rFonts w:cstheme="minorHAnsi"/>
        </w:rPr>
        <w:t xml:space="preserve">At its most basic, the adopted LCAP should attempt to distill not just what the LEA is doing for students in transitional kindergarten through grade twelve (TK–12), but also allow </w:t>
      </w:r>
      <w:r w:rsidRPr="00B91003">
        <w:t>educational partners</w:t>
      </w:r>
      <w:r w:rsidRPr="00B91003">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B91003">
        <w:t>educational partners</w:t>
      </w:r>
      <w:r w:rsidRPr="00B91003">
        <w:rPr>
          <w:rFonts w:cstheme="minorHAnsi"/>
        </w:rPr>
        <w:t xml:space="preserve"> and the broader public.</w:t>
      </w:r>
    </w:p>
    <w:p w14:paraId="089DA92F" w14:textId="77777777" w:rsidR="00224A18" w:rsidRPr="00B91003" w:rsidRDefault="00224A18" w:rsidP="00224A18">
      <w:pPr>
        <w:spacing w:after="240"/>
        <w:rPr>
          <w:rFonts w:cstheme="minorHAnsi"/>
        </w:rPr>
      </w:pPr>
      <w:r w:rsidRPr="00B91003">
        <w:rPr>
          <w:rFonts w:cstheme="minorHAnsi"/>
        </w:rPr>
        <w:lastRenderedPageBreak/>
        <w:t xml:space="preserve">In developing and finalizing the LCAP for adoption, LEAs are encouraged to keep the following overarching frame at the forefront of the strategic planning and </w:t>
      </w:r>
      <w:r w:rsidRPr="00B91003">
        <w:t xml:space="preserve">educational partner </w:t>
      </w:r>
      <w:r w:rsidRPr="00B91003">
        <w:rPr>
          <w:rFonts w:cstheme="minorHAnsi"/>
        </w:rPr>
        <w:t xml:space="preserve">engagement functions: </w:t>
      </w:r>
    </w:p>
    <w:p w14:paraId="23702906" w14:textId="77777777" w:rsidR="00224A18" w:rsidRPr="00B91003" w:rsidRDefault="00224A18" w:rsidP="00224A18">
      <w:pPr>
        <w:spacing w:after="240"/>
        <w:ind w:left="720"/>
        <w:rPr>
          <w:rFonts w:cstheme="minorHAnsi"/>
        </w:rPr>
      </w:pPr>
      <w:r w:rsidRPr="00B91003">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B91003">
        <w:rPr>
          <w:rFonts w:eastAsiaTheme="minorHAnsi" w:cs="Arial"/>
          <w:color w:val="000000"/>
          <w:szCs w:val="20"/>
        </w:rPr>
        <w:t>foster youth, English learners, and low-income students?</w:t>
      </w:r>
    </w:p>
    <w:p w14:paraId="20E28075" w14:textId="77777777" w:rsidR="00224A18" w:rsidRPr="00B91003" w:rsidRDefault="00224A18" w:rsidP="00224A18">
      <w:pPr>
        <w:spacing w:after="240"/>
        <w:rPr>
          <w:rFonts w:cstheme="minorHAnsi"/>
        </w:rPr>
      </w:pPr>
      <w:r w:rsidRPr="00B91003">
        <w:rPr>
          <w:rFonts w:cstheme="minorHAnsi"/>
        </w:rPr>
        <w:t xml:space="preserve">LEAs are encouraged to focus on a set of metrics and actions which, based on research, experience, and input gathered from educational partners, the LEA believes will have the biggest impact on behalf of its TK–12 students. </w:t>
      </w:r>
    </w:p>
    <w:p w14:paraId="2C66C19A" w14:textId="77777777" w:rsidR="00224A18" w:rsidRPr="00B91003" w:rsidRDefault="00224A18" w:rsidP="00224A18">
      <w:pPr>
        <w:spacing w:after="240"/>
        <w:rPr>
          <w:rFonts w:cstheme="minorHAnsi"/>
        </w:rPr>
      </w:pPr>
      <w:r w:rsidRPr="00B91003">
        <w:rPr>
          <w:rFonts w:cstheme="minorHAnsi"/>
        </w:rPr>
        <w:t>These instructions address the requirements for each section of the LCAP, but may include information about effective practices when developing the LCAP and completing the LCAP document. Additionally, the beginning of each template section includes information emphasizing the purpose that section serves.</w:t>
      </w:r>
    </w:p>
    <w:p w14:paraId="7D1DF427" w14:textId="6BD4A130" w:rsidR="00224A18" w:rsidRPr="00B91003" w:rsidRDefault="00224A18" w:rsidP="00D4150A">
      <w:pPr>
        <w:pStyle w:val="Heading4"/>
        <w:rPr>
          <w:sz w:val="32"/>
          <w:szCs w:val="32"/>
        </w:rPr>
      </w:pPr>
      <w:bookmarkStart w:id="176" w:name="_Plan_Summary_4"/>
      <w:bookmarkEnd w:id="176"/>
      <w:r w:rsidRPr="00B91003">
        <w:rPr>
          <w:sz w:val="32"/>
          <w:szCs w:val="32"/>
        </w:rPr>
        <w:t>Plan Summary</w:t>
      </w:r>
    </w:p>
    <w:p w14:paraId="012C79C0" w14:textId="57389F94" w:rsidR="00224A18" w:rsidRPr="00B91003" w:rsidRDefault="00224A18" w:rsidP="00D4150A">
      <w:pPr>
        <w:pStyle w:val="Heading5"/>
        <w:rPr>
          <w:b/>
          <w:bCs/>
          <w:sz w:val="28"/>
          <w:szCs w:val="28"/>
        </w:rPr>
      </w:pPr>
      <w:r w:rsidRPr="00B91003">
        <w:rPr>
          <w:b/>
          <w:bCs/>
          <w:sz w:val="28"/>
          <w:szCs w:val="28"/>
        </w:rPr>
        <w:t>Purpose</w:t>
      </w:r>
    </w:p>
    <w:p w14:paraId="22477EB6" w14:textId="77777777" w:rsidR="00224A18" w:rsidRPr="00B91003" w:rsidRDefault="00224A18" w:rsidP="00224A18">
      <w:r w:rsidRPr="00B91003">
        <w:t>A well-developed Plan Summary section provides a meaningful context for the LCAP. This section provides information about an LEA’s community as well as relevant information about student needs and performance. In order to present a meaningful context for the rest of the LCAP, the content of this section should be clearly and meaningfully related to the content included throughout each subsequent section of the LCAP.</w:t>
      </w:r>
    </w:p>
    <w:p w14:paraId="2BD4DC4B" w14:textId="501E912C" w:rsidR="00224A18" w:rsidRPr="00B91003" w:rsidRDefault="00224A18" w:rsidP="00D4150A">
      <w:pPr>
        <w:pStyle w:val="Heading5"/>
        <w:rPr>
          <w:b/>
          <w:bCs/>
          <w:sz w:val="28"/>
          <w:szCs w:val="28"/>
        </w:rPr>
      </w:pPr>
      <w:r w:rsidRPr="00B91003">
        <w:rPr>
          <w:b/>
          <w:bCs/>
          <w:sz w:val="28"/>
          <w:szCs w:val="28"/>
        </w:rPr>
        <w:t>Requirements and Instructions</w:t>
      </w:r>
    </w:p>
    <w:p w14:paraId="2013F5DD" w14:textId="7A578A1C" w:rsidR="00224A18" w:rsidRPr="00B91003" w:rsidRDefault="00224A18" w:rsidP="00D4150A">
      <w:pPr>
        <w:pStyle w:val="Heading6"/>
        <w:rPr>
          <w:b/>
          <w:bCs/>
        </w:rPr>
      </w:pPr>
      <w:r w:rsidRPr="00B91003">
        <w:rPr>
          <w:b/>
          <w:bCs/>
        </w:rPr>
        <w:t>General Information</w:t>
      </w:r>
    </w:p>
    <w:p w14:paraId="38CBDB7E"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 xml:space="preserve">A description of the LEA, its schools, and its students </w:t>
      </w:r>
      <w:r w:rsidRPr="00B91003">
        <w:rPr>
          <w:rFonts w:eastAsiaTheme="minorHAnsi" w:cs="Arial"/>
          <w:szCs w:val="20"/>
        </w:rPr>
        <w:t>in grades transitional kindergarten–12, as applicable to the LEA</w:t>
      </w:r>
      <w:r w:rsidRPr="00B91003">
        <w:rPr>
          <w:rFonts w:eastAsiaTheme="minorHAnsi" w:cs="Arial"/>
          <w:color w:val="000000"/>
          <w:szCs w:val="20"/>
        </w:rPr>
        <w:t>.</w:t>
      </w:r>
    </w:p>
    <w:p w14:paraId="7FB03571" w14:textId="77777777" w:rsidR="00224A18" w:rsidRPr="00B91003" w:rsidRDefault="00224A18" w:rsidP="00224A18">
      <w:pPr>
        <w:spacing w:after="240"/>
      </w:pPr>
      <w:r w:rsidRPr="00B91003">
        <w:rPr>
          <w:rFonts w:eastAsia="Arial" w:cs="Arial"/>
        </w:rPr>
        <w:t>Briefly</w:t>
      </w:r>
      <w:r w:rsidRPr="00B91003">
        <w:rPr>
          <w:rFonts w:eastAsia="Arial" w:cs="Arial"/>
          <w:szCs w:val="22"/>
        </w:rPr>
        <w:t xml:space="preserve"> describe the </w:t>
      </w:r>
      <w:r w:rsidRPr="00B91003">
        <w:rPr>
          <w:rFonts w:eastAsiaTheme="minorHAnsi" w:cs="Arial"/>
          <w:szCs w:val="20"/>
        </w:rPr>
        <w:t>LEA, its schools, and its students in grades TK–12, as applicable to the LEA</w:t>
      </w:r>
      <w:r w:rsidRPr="00B91003">
        <w:rPr>
          <w:rFonts w:eastAsia="Arial" w:cs="Arial"/>
          <w:szCs w:val="22"/>
        </w:rPr>
        <w:t>.</w:t>
      </w:r>
      <w:r w:rsidRPr="00B91003">
        <w:t xml:space="preserve"> </w:t>
      </w:r>
    </w:p>
    <w:p w14:paraId="25FF2F48" w14:textId="77777777" w:rsidR="00224A18" w:rsidRPr="00B91003" w:rsidRDefault="00224A18" w:rsidP="00224A18">
      <w:pPr>
        <w:numPr>
          <w:ilvl w:val="0"/>
          <w:numId w:val="52"/>
        </w:numPr>
        <w:spacing w:after="240"/>
        <w:rPr>
          <w:ins w:id="177" w:author="Author"/>
          <w:rFonts w:eastAsia="Arial" w:cs="Arial"/>
          <w:szCs w:val="22"/>
          <w:rPrChange w:id="178" w:author="Author">
            <w:rPr>
              <w:ins w:id="179" w:author="Author"/>
            </w:rPr>
          </w:rPrChange>
        </w:rPr>
      </w:pPr>
      <w:r w:rsidRPr="00B91003">
        <w:t xml:space="preserve">For example, information about an LEA in terms of geography, enrollment, employment, the number and size of specific schools, recent community challenges, and other such information the LEA may wish to include can enable a reader to more fully understand the LEA’s LCAP. </w:t>
      </w:r>
    </w:p>
    <w:p w14:paraId="40C5AE4D" w14:textId="636CCBFA" w:rsidR="0079387D" w:rsidRPr="00B91003" w:rsidRDefault="0079387D" w:rsidP="00224A18">
      <w:pPr>
        <w:numPr>
          <w:ilvl w:val="0"/>
          <w:numId w:val="52"/>
        </w:numPr>
        <w:spacing w:after="240"/>
        <w:rPr>
          <w:rFonts w:eastAsia="Arial" w:cs="Arial"/>
          <w:szCs w:val="22"/>
        </w:rPr>
      </w:pPr>
      <w:ins w:id="180" w:author="Author">
        <w:r w:rsidRPr="00B91003">
          <w:rPr>
            <w:rFonts w:eastAsia="Arial" w:cs="Arial"/>
            <w:szCs w:val="22"/>
          </w:rPr>
          <w:t>LEAs may also provide information about their strategic plan, vision, etc.</w:t>
        </w:r>
      </w:ins>
    </w:p>
    <w:p w14:paraId="49C5A11E" w14:textId="77777777" w:rsidR="00224A18" w:rsidRPr="00B91003" w:rsidRDefault="00224A18" w:rsidP="00224A18">
      <w:pPr>
        <w:numPr>
          <w:ilvl w:val="0"/>
          <w:numId w:val="52"/>
        </w:numPr>
        <w:spacing w:after="240"/>
      </w:pPr>
      <w:r w:rsidRPr="00B91003">
        <w:t xml:space="preserve">As part of this response, identify all schools within the LEA receiving Equity Multiplier funding. </w:t>
      </w:r>
    </w:p>
    <w:p w14:paraId="3DC2CC12" w14:textId="2013BEB3" w:rsidR="00224A18" w:rsidRPr="00B91003" w:rsidRDefault="00224A18" w:rsidP="00D4150A">
      <w:pPr>
        <w:pStyle w:val="Heading6"/>
        <w:rPr>
          <w:b/>
          <w:bCs/>
        </w:rPr>
      </w:pPr>
      <w:r w:rsidRPr="00B91003">
        <w:rPr>
          <w:b/>
          <w:bCs/>
        </w:rPr>
        <w:lastRenderedPageBreak/>
        <w:t>Reflections: Annual Performance</w:t>
      </w:r>
    </w:p>
    <w:p w14:paraId="751BB603"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reflection on annual performance based on a review of the California School Dashboard (Dashboard) and local data.</w:t>
      </w:r>
    </w:p>
    <w:p w14:paraId="43228B5F" w14:textId="77777777" w:rsidR="00224A18" w:rsidRPr="00B91003" w:rsidRDefault="00224A18" w:rsidP="00224A18">
      <w:pPr>
        <w:spacing w:after="240"/>
      </w:pPr>
      <w:r w:rsidRPr="00B91003">
        <w:t xml:space="preserve">Reflect on the LEA’s annual performance on the Dashboard and local data. This may include both successes and challenges identified by the LEA during the development process. </w:t>
      </w:r>
    </w:p>
    <w:p w14:paraId="1F49A623" w14:textId="77777777" w:rsidR="00224A18" w:rsidRPr="00B91003" w:rsidRDefault="00224A18" w:rsidP="00224A18">
      <w:pPr>
        <w:spacing w:after="240"/>
        <w:rPr>
          <w:rFonts w:eastAsia="Arial" w:cs="Arial"/>
          <w:szCs w:val="22"/>
        </w:rPr>
      </w:pPr>
      <w:r w:rsidRPr="00B91003">
        <w:rPr>
          <w:rFonts w:eastAsia="Arial" w:cs="Arial"/>
          <w:szCs w:val="22"/>
        </w:rPr>
        <w:t>LEAs are encouraged to highlight how they are addressing the identified needs of student groups, and/or schools within the LCAP as part of this response.</w:t>
      </w:r>
    </w:p>
    <w:p w14:paraId="67775265" w14:textId="77777777" w:rsidR="00224A18" w:rsidRPr="00B91003" w:rsidRDefault="00224A18" w:rsidP="00224A18">
      <w:pPr>
        <w:spacing w:after="240"/>
        <w:rPr>
          <w:rFonts w:eastAsia="Arial" w:cs="Arial"/>
          <w:szCs w:val="22"/>
        </w:rPr>
      </w:pPr>
      <w:r w:rsidRPr="00B91003">
        <w:rPr>
          <w:rFonts w:eastAsia="Arial" w:cs="Arial"/>
          <w:szCs w:val="22"/>
        </w:rPr>
        <w:t>As part of this response, the LEA must identify the following, which will remain unchanged during the three-year LCAP cycle:</w:t>
      </w:r>
    </w:p>
    <w:p w14:paraId="67A0EA0B" w14:textId="77777777" w:rsidR="00224A18" w:rsidRPr="00B91003" w:rsidRDefault="00224A18" w:rsidP="00224A18">
      <w:pPr>
        <w:numPr>
          <w:ilvl w:val="0"/>
          <w:numId w:val="45"/>
        </w:numPr>
        <w:spacing w:after="240"/>
        <w:rPr>
          <w:rFonts w:eastAsia="Arial" w:cs="Arial"/>
          <w:szCs w:val="22"/>
        </w:rPr>
      </w:pPr>
      <w:r w:rsidRPr="00B91003">
        <w:rPr>
          <w:rFonts w:eastAsia="Arial" w:cs="Arial"/>
          <w:szCs w:val="22"/>
        </w:rPr>
        <w:t xml:space="preserve">Any school within the LEA that received the lowest performance level on one or more state indicators on the 2023 Dashboard; </w:t>
      </w:r>
    </w:p>
    <w:p w14:paraId="233FA3C8" w14:textId="77777777" w:rsidR="00224A18" w:rsidRPr="00B91003" w:rsidRDefault="00224A18" w:rsidP="00224A18">
      <w:pPr>
        <w:numPr>
          <w:ilvl w:val="0"/>
          <w:numId w:val="45"/>
        </w:numPr>
        <w:spacing w:after="240"/>
        <w:rPr>
          <w:rFonts w:eastAsia="Arial" w:cs="Arial"/>
          <w:szCs w:val="22"/>
        </w:rPr>
      </w:pPr>
      <w:r w:rsidRPr="00B91003">
        <w:rPr>
          <w:rFonts w:eastAsia="Arial" w:cs="Arial"/>
          <w:szCs w:val="22"/>
        </w:rPr>
        <w:t xml:space="preserve">Any student group within the LEA that received the lowest performance level on one or more state indicators on the 2023 Dashboard; and/or </w:t>
      </w:r>
    </w:p>
    <w:p w14:paraId="5B7AE5D4" w14:textId="77777777" w:rsidR="00224A18" w:rsidRPr="00B91003" w:rsidRDefault="00224A18" w:rsidP="00224A18">
      <w:pPr>
        <w:numPr>
          <w:ilvl w:val="0"/>
          <w:numId w:val="45"/>
        </w:numPr>
        <w:spacing w:after="240"/>
        <w:rPr>
          <w:rFonts w:eastAsia="Arial" w:cs="Arial"/>
          <w:szCs w:val="22"/>
        </w:rPr>
      </w:pPr>
      <w:r w:rsidRPr="00B91003">
        <w:rPr>
          <w:rFonts w:eastAsia="Arial" w:cs="Arial"/>
          <w:szCs w:val="22"/>
        </w:rPr>
        <w:t>Any student group within a school within the LEA that received the lowest performance level on one or more state indicators on the 2023 Dashboard.</w:t>
      </w:r>
    </w:p>
    <w:p w14:paraId="14CFDC5F" w14:textId="5F0B75A8" w:rsidR="00224A18" w:rsidRPr="00B91003" w:rsidRDefault="00224A18" w:rsidP="00D4150A">
      <w:pPr>
        <w:pStyle w:val="Heading6"/>
        <w:rPr>
          <w:b/>
          <w:bCs/>
        </w:rPr>
      </w:pPr>
      <w:r w:rsidRPr="00B91003">
        <w:rPr>
          <w:b/>
          <w:bCs/>
        </w:rPr>
        <w:t>Reflections: Technical Assistance</w:t>
      </w:r>
    </w:p>
    <w:p w14:paraId="0545E0A3"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t xml:space="preserve">As applicable, </w:t>
      </w:r>
      <w:r w:rsidRPr="00B91003">
        <w:rPr>
          <w:rFonts w:eastAsiaTheme="minorHAnsi" w:cs="Arial"/>
          <w:color w:val="000000"/>
          <w:szCs w:val="20"/>
        </w:rPr>
        <w:t>a summary of the work underway as part of technical assistance.</w:t>
      </w:r>
    </w:p>
    <w:p w14:paraId="64C78290" w14:textId="77777777" w:rsidR="00224A18" w:rsidRPr="00B91003" w:rsidRDefault="00224A18" w:rsidP="00224A18">
      <w:pPr>
        <w:spacing w:after="240"/>
        <w:rPr>
          <w:rFonts w:cs="Arial"/>
          <w:bdr w:val="none" w:sz="0" w:space="0" w:color="auto" w:frame="1"/>
        </w:rPr>
      </w:pPr>
      <w:r w:rsidRPr="00B91003">
        <w:rPr>
          <w:rFonts w:cs="Arial"/>
          <w:bdr w:val="none" w:sz="0" w:space="0" w:color="auto" w:frame="1"/>
        </w:rPr>
        <w:t xml:space="preserve">Annually identify the reason(s) the LEA is eligible for or has requested technical assistance consistent with </w:t>
      </w:r>
      <w:r w:rsidRPr="00B91003">
        <w:rPr>
          <w:rFonts w:cs="Arial"/>
          <w:i/>
          <w:iCs/>
          <w:bdr w:val="none" w:sz="0" w:space="0" w:color="auto" w:frame="1"/>
        </w:rPr>
        <w:t>EC</w:t>
      </w:r>
      <w:r w:rsidRPr="00B91003">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 however this also includes LEAs that have requested technical assistance from their COE.</w:t>
      </w:r>
    </w:p>
    <w:p w14:paraId="54E8B4BD" w14:textId="77777777" w:rsidR="00224A18" w:rsidRPr="00B91003" w:rsidRDefault="00224A18" w:rsidP="00224A18">
      <w:pPr>
        <w:numPr>
          <w:ilvl w:val="0"/>
          <w:numId w:val="54"/>
        </w:numPr>
        <w:spacing w:after="240"/>
        <w:rPr>
          <w:rFonts w:eastAsiaTheme="minorHAnsi" w:cs="Arial"/>
          <w:color w:val="000000"/>
          <w:szCs w:val="20"/>
        </w:rPr>
      </w:pPr>
      <w:r w:rsidRPr="00B91003">
        <w:rPr>
          <w:rFonts w:eastAsiaTheme="minorHAnsi" w:cs="Arial"/>
          <w:color w:val="000000"/>
          <w:szCs w:val="20"/>
        </w:rPr>
        <w:t>If the LEA is not eligible for or receiving technical assistance, the LEA may respond to this prompt as “Not Applicable.”</w:t>
      </w:r>
    </w:p>
    <w:p w14:paraId="7E6A9C1C" w14:textId="55ADA338" w:rsidR="00224A18" w:rsidRPr="00B91003" w:rsidRDefault="00224A18" w:rsidP="00D4150A">
      <w:pPr>
        <w:pStyle w:val="Heading6"/>
        <w:rPr>
          <w:b/>
          <w:bCs/>
        </w:rPr>
      </w:pPr>
      <w:r w:rsidRPr="00B91003">
        <w:rPr>
          <w:b/>
          <w:bCs/>
        </w:rPr>
        <w:t>Comprehensive Support and Improvement</w:t>
      </w:r>
    </w:p>
    <w:p w14:paraId="5AF3DC20" w14:textId="77777777" w:rsidR="00224A18" w:rsidRPr="00B91003" w:rsidRDefault="00224A18" w:rsidP="00224A18">
      <w:pPr>
        <w:spacing w:after="240"/>
        <w:rPr>
          <w:rFonts w:eastAsia="Arial" w:cs="Arial"/>
        </w:rPr>
      </w:pPr>
      <w:r w:rsidRPr="00B91003">
        <w:rPr>
          <w:rFonts w:eastAsia="Arial" w:cs="Arial"/>
        </w:rPr>
        <w:t>An LEA with a school or schools identified for comprehensive support and improvement (CSI) under the Every Student Succeeds Act must respond to the following prompts:</w:t>
      </w:r>
    </w:p>
    <w:p w14:paraId="58509E80" w14:textId="2D29D80F" w:rsidR="00224A18" w:rsidRPr="00B91003" w:rsidRDefault="00224A18" w:rsidP="00D4150A">
      <w:pPr>
        <w:pStyle w:val="Heading7"/>
        <w:rPr>
          <w:rFonts w:eastAsiaTheme="minorHAnsi"/>
          <w:color w:val="auto"/>
        </w:rPr>
      </w:pPr>
      <w:r w:rsidRPr="00B91003">
        <w:rPr>
          <w:rFonts w:eastAsiaTheme="minorHAnsi"/>
          <w:color w:val="auto"/>
        </w:rPr>
        <w:t>Schools Identified</w:t>
      </w:r>
    </w:p>
    <w:p w14:paraId="27DD7D67"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list of the schools in the LEA that are eligible for comprehensive support and improvement.</w:t>
      </w:r>
    </w:p>
    <w:p w14:paraId="77209748" w14:textId="77777777" w:rsidR="00224A18" w:rsidRPr="00B91003" w:rsidRDefault="00224A18" w:rsidP="00224A18">
      <w:pPr>
        <w:numPr>
          <w:ilvl w:val="0"/>
          <w:numId w:val="54"/>
        </w:numPr>
        <w:spacing w:after="240"/>
        <w:contextualSpacing/>
        <w:rPr>
          <w:b/>
        </w:rPr>
      </w:pPr>
      <w:r w:rsidRPr="00B91003">
        <w:t xml:space="preserve">Identify the schools within the LEA that have been identified for CSI. </w:t>
      </w:r>
    </w:p>
    <w:p w14:paraId="38588E35" w14:textId="2B5E11F1" w:rsidR="00224A18" w:rsidRPr="00B91003" w:rsidRDefault="00224A18" w:rsidP="00D4150A">
      <w:pPr>
        <w:pStyle w:val="Heading7"/>
        <w:rPr>
          <w:rFonts w:eastAsiaTheme="minorHAnsi"/>
          <w:color w:val="auto"/>
        </w:rPr>
      </w:pPr>
      <w:r w:rsidRPr="00B91003">
        <w:rPr>
          <w:rFonts w:eastAsiaTheme="minorHAnsi"/>
          <w:color w:val="auto"/>
        </w:rPr>
        <w:lastRenderedPageBreak/>
        <w:t>Support for Identified Schools</w:t>
      </w:r>
    </w:p>
    <w:p w14:paraId="38545435"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has or will support its eligible schools in developing comprehensive support and improvement plans.</w:t>
      </w:r>
    </w:p>
    <w:p w14:paraId="162F3DA3" w14:textId="77777777" w:rsidR="00224A18" w:rsidRPr="00B91003" w:rsidRDefault="00224A18" w:rsidP="00224A18">
      <w:pPr>
        <w:numPr>
          <w:ilvl w:val="0"/>
          <w:numId w:val="54"/>
        </w:numPr>
        <w:pBdr>
          <w:top w:val="nil"/>
          <w:left w:val="nil"/>
          <w:bottom w:val="nil"/>
          <w:right w:val="nil"/>
          <w:between w:val="nil"/>
        </w:pBdr>
        <w:spacing w:after="240"/>
        <w:contextualSpacing/>
        <w:rPr>
          <w:rFonts w:eastAsia="Arial" w:cs="Arial"/>
          <w:b/>
          <w:color w:val="000000"/>
        </w:rPr>
      </w:pPr>
      <w:r w:rsidRPr="00B91003">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2D5C5B86" w14:textId="52E3236A" w:rsidR="00224A18" w:rsidRPr="00B91003" w:rsidRDefault="00224A18" w:rsidP="00D4150A">
      <w:pPr>
        <w:pStyle w:val="Heading7"/>
        <w:rPr>
          <w:rFonts w:eastAsiaTheme="minorHAnsi"/>
          <w:color w:val="auto"/>
        </w:rPr>
      </w:pPr>
      <w:r w:rsidRPr="00B91003">
        <w:rPr>
          <w:rFonts w:eastAsiaTheme="minorHAnsi"/>
          <w:color w:val="auto"/>
        </w:rPr>
        <w:t>Monitoring and Evaluating Effectiveness</w:t>
      </w:r>
    </w:p>
    <w:p w14:paraId="4B2FFE31"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how the LEA will monitor and evaluate the plan to support student and school improvement.</w:t>
      </w:r>
    </w:p>
    <w:p w14:paraId="0B3787D4" w14:textId="77777777" w:rsidR="00224A18" w:rsidRPr="00B91003" w:rsidRDefault="00224A18" w:rsidP="00224A18">
      <w:pPr>
        <w:numPr>
          <w:ilvl w:val="0"/>
          <w:numId w:val="54"/>
        </w:numPr>
        <w:pBdr>
          <w:top w:val="nil"/>
          <w:left w:val="nil"/>
          <w:bottom w:val="nil"/>
          <w:right w:val="nil"/>
          <w:between w:val="nil"/>
        </w:pBdr>
        <w:spacing w:after="240"/>
        <w:contextualSpacing/>
        <w:rPr>
          <w:rFonts w:eastAsia="Arial" w:cs="Arial"/>
        </w:rPr>
      </w:pPr>
      <w:r w:rsidRPr="00B91003">
        <w:rPr>
          <w:rFonts w:eastAsia="Arial" w:cs="Arial"/>
          <w:color w:val="000000"/>
        </w:rPr>
        <w:t>Describe how the LEA will monitor and evaluate the implementation and effectiveness of the CSI plan to support student and school improvement.</w:t>
      </w:r>
    </w:p>
    <w:p w14:paraId="6C628450" w14:textId="6ED283AE" w:rsidR="00224A18" w:rsidRPr="00B91003" w:rsidRDefault="00224A18" w:rsidP="00D4150A">
      <w:pPr>
        <w:pStyle w:val="Heading4"/>
        <w:rPr>
          <w:sz w:val="32"/>
          <w:szCs w:val="32"/>
        </w:rPr>
      </w:pPr>
      <w:bookmarkStart w:id="181" w:name="_Engaging_Educational_Partners_4"/>
      <w:bookmarkEnd w:id="181"/>
      <w:r w:rsidRPr="00B91003">
        <w:rPr>
          <w:sz w:val="32"/>
          <w:szCs w:val="32"/>
        </w:rPr>
        <w:t>Engaging Educational Partners</w:t>
      </w:r>
    </w:p>
    <w:p w14:paraId="1A7AE906" w14:textId="1D1292D0" w:rsidR="00224A18" w:rsidRPr="00B91003" w:rsidRDefault="00224A18" w:rsidP="00D4150A">
      <w:pPr>
        <w:pStyle w:val="Heading5"/>
        <w:rPr>
          <w:b/>
          <w:bCs/>
          <w:sz w:val="28"/>
          <w:szCs w:val="28"/>
        </w:rPr>
      </w:pPr>
      <w:r w:rsidRPr="00B91003">
        <w:rPr>
          <w:b/>
          <w:bCs/>
          <w:sz w:val="28"/>
          <w:szCs w:val="28"/>
        </w:rPr>
        <w:t>Purpose</w:t>
      </w:r>
    </w:p>
    <w:p w14:paraId="784A5DAC" w14:textId="77777777" w:rsidR="00224A18" w:rsidRPr="00B91003" w:rsidRDefault="00224A18" w:rsidP="00224A18">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Significant and purposeful engagement of parents, students, educators, and other </w:t>
      </w:r>
      <w:r w:rsidRPr="00B91003">
        <w:rPr>
          <w:rFonts w:eastAsiaTheme="minorHAnsi" w:cs="Arial"/>
          <w:bCs/>
          <w:szCs w:val="20"/>
        </w:rPr>
        <w:t>educational partner</w:t>
      </w:r>
      <w:r w:rsidRPr="00B91003">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B91003">
        <w:rPr>
          <w:rFonts w:cs="Arial"/>
          <w:i/>
          <w:iCs/>
          <w:bdr w:val="none" w:sz="0" w:space="0" w:color="auto" w:frame="1"/>
        </w:rPr>
        <w:t xml:space="preserve">, </w:t>
      </w:r>
      <w:r w:rsidRPr="00B91003">
        <w:rPr>
          <w:rFonts w:cs="Arial"/>
          <w:bdr w:val="none" w:sz="0" w:space="0" w:color="auto" w:frame="1"/>
        </w:rPr>
        <w:t>particularly to address and reduce disparities in opportunities and outcomes between student groups indicated by the Dashboard</w:t>
      </w:r>
      <w:r w:rsidRPr="00B91003">
        <w:rPr>
          <w:rFonts w:eastAsiaTheme="minorHAnsi" w:cs="Arial"/>
          <w:bCs/>
          <w:color w:val="000000"/>
          <w:szCs w:val="20"/>
        </w:rPr>
        <w:t>, accountability, and improvement across the state priorities and locally identified priorities (</w:t>
      </w:r>
      <w:r w:rsidRPr="00B91003">
        <w:rPr>
          <w:rFonts w:eastAsiaTheme="minorHAnsi" w:cs="Arial"/>
          <w:bCs/>
          <w:i/>
          <w:color w:val="000000"/>
          <w:szCs w:val="20"/>
        </w:rPr>
        <w:t>EC</w:t>
      </w:r>
      <w:r w:rsidRPr="00B91003">
        <w:rPr>
          <w:rFonts w:eastAsiaTheme="minorHAnsi" w:cs="Arial"/>
          <w:bCs/>
          <w:color w:val="000000"/>
          <w:szCs w:val="20"/>
        </w:rPr>
        <w:t xml:space="preserve"> Section 52064[e][1]). Engagement of </w:t>
      </w:r>
      <w:r w:rsidRPr="00B91003">
        <w:t>educational partners</w:t>
      </w:r>
      <w:r w:rsidRPr="00B91003">
        <w:rPr>
          <w:rFonts w:eastAsiaTheme="minorHAnsi" w:cs="Arial"/>
          <w:bCs/>
          <w:color w:val="000000"/>
          <w:szCs w:val="20"/>
        </w:rPr>
        <w:t xml:space="preserve"> is an ongoing, annual process. </w:t>
      </w:r>
    </w:p>
    <w:p w14:paraId="57F88F29" w14:textId="77777777" w:rsidR="00224A18" w:rsidRPr="00B91003" w:rsidRDefault="00224A18" w:rsidP="00224A18">
      <w:pPr>
        <w:shd w:val="clear" w:color="auto" w:fill="FFFFFF"/>
        <w:spacing w:after="240"/>
        <w:rPr>
          <w:rFonts w:eastAsiaTheme="minorHAnsi" w:cs="Arial"/>
          <w:bCs/>
          <w:color w:val="000000"/>
          <w:szCs w:val="20"/>
        </w:rPr>
      </w:pPr>
      <w:r w:rsidRPr="00B91003">
        <w:rPr>
          <w:rFonts w:eastAsiaTheme="minorHAnsi" w:cs="Arial"/>
          <w:bCs/>
          <w:color w:val="000000"/>
          <w:szCs w:val="20"/>
        </w:rPr>
        <w:t xml:space="preserve">This section is designed to reflect how the engagement of </w:t>
      </w:r>
      <w:r w:rsidRPr="00B91003">
        <w:t xml:space="preserve">educational partners </w:t>
      </w:r>
      <w:r w:rsidRPr="00B91003">
        <w:rPr>
          <w:rFonts w:eastAsiaTheme="minorHAnsi" w:cs="Arial"/>
          <w:bCs/>
          <w:color w:val="000000"/>
          <w:szCs w:val="20"/>
        </w:rPr>
        <w:t xml:space="preserve">influenced the decisions reflected in the adopted LCAP. The goal is to allow </w:t>
      </w:r>
      <w:r w:rsidRPr="00B91003">
        <w:t>educational partners</w:t>
      </w:r>
      <w:r w:rsidRPr="00B91003">
        <w:rPr>
          <w:rFonts w:eastAsiaTheme="minorHAnsi" w:cs="Arial"/>
          <w:bCs/>
          <w:color w:val="000000"/>
          <w:szCs w:val="20"/>
        </w:rPr>
        <w:t xml:space="preserve"> that participated in the LCAP development process and the broader public to understand how the LEA engaged </w:t>
      </w:r>
      <w:r w:rsidRPr="00B91003">
        <w:t>educational partners</w:t>
      </w:r>
      <w:r w:rsidRPr="00B91003">
        <w:rPr>
          <w:rFonts w:eastAsiaTheme="minorHAnsi" w:cs="Arial"/>
          <w:bCs/>
          <w:color w:val="000000"/>
          <w:szCs w:val="20"/>
        </w:rPr>
        <w:t xml:space="preserve"> and the impact of that engagement. LEAs are encouraged to keep this goal in the forefront when completing this section. </w:t>
      </w:r>
    </w:p>
    <w:p w14:paraId="75990583" w14:textId="6C96FEEA" w:rsidR="00224A18" w:rsidRPr="00B91003" w:rsidRDefault="00224A18" w:rsidP="00D4150A">
      <w:pPr>
        <w:pStyle w:val="Heading5"/>
        <w:rPr>
          <w:rFonts w:eastAsiaTheme="minorHAnsi" w:cs="Arial"/>
          <w:b/>
          <w:bCs/>
          <w:color w:val="000000"/>
          <w:sz w:val="28"/>
          <w:szCs w:val="22"/>
        </w:rPr>
      </w:pPr>
      <w:r w:rsidRPr="00B91003">
        <w:rPr>
          <w:b/>
          <w:bCs/>
          <w:sz w:val="28"/>
          <w:szCs w:val="28"/>
        </w:rPr>
        <w:t>Requirements</w:t>
      </w:r>
    </w:p>
    <w:p w14:paraId="0A7568D5" w14:textId="77777777" w:rsidR="00224A18" w:rsidRPr="00B91003" w:rsidRDefault="00224A18" w:rsidP="00224A18">
      <w:pPr>
        <w:spacing w:after="240"/>
        <w:rPr>
          <w:rFonts w:eastAsiaTheme="minorHAnsi" w:cs="Arial"/>
          <w:bCs/>
          <w:color w:val="000000"/>
          <w:szCs w:val="20"/>
        </w:rPr>
      </w:pPr>
      <w:r w:rsidRPr="00B91003">
        <w:rPr>
          <w:rFonts w:eastAsiaTheme="minorHAnsi" w:cs="Arial"/>
          <w:b/>
          <w:color w:val="000000"/>
          <w:szCs w:val="20"/>
        </w:rPr>
        <w:t>School districts and COEs: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sections </w:t>
      </w:r>
      <w:hyperlink r:id="rId62" w:tooltip="Link to Education Code Section 52060" w:history="1">
        <w:r w:rsidRPr="00B91003">
          <w:rPr>
            <w:rFonts w:eastAsiaTheme="minorHAnsi" w:cs="Arial"/>
            <w:bCs/>
            <w:color w:val="0000FF"/>
            <w:szCs w:val="20"/>
            <w:u w:val="single"/>
          </w:rPr>
          <w:t>52060(g)</w:t>
        </w:r>
      </w:hyperlink>
      <w:r w:rsidRPr="00B91003">
        <w:rPr>
          <w:rFonts w:eastAsiaTheme="minorHAnsi" w:cs="Arial"/>
          <w:bCs/>
          <w:color w:val="000000"/>
          <w:szCs w:val="20"/>
        </w:rPr>
        <w:t xml:space="preserve"> and </w:t>
      </w:r>
      <w:hyperlink r:id="rId63" w:tooltip="Link to Education Code Section 52066" w:history="1">
        <w:r w:rsidRPr="00B91003">
          <w:rPr>
            <w:rFonts w:eastAsiaTheme="minorHAnsi" w:cs="Arial"/>
            <w:bCs/>
            <w:color w:val="0000FF"/>
            <w:szCs w:val="20"/>
            <w:u w:val="single"/>
          </w:rPr>
          <w:t>52066(g)</w:t>
        </w:r>
      </w:hyperlink>
      <w:r w:rsidRPr="00B91003">
        <w:rPr>
          <w:rFonts w:eastAsiaTheme="minorHAnsi" w:cs="Arial"/>
          <w:bCs/>
          <w:color w:val="000000"/>
          <w:szCs w:val="20"/>
        </w:rPr>
        <w:t xml:space="preserve"> specify the </w:t>
      </w:r>
      <w:r w:rsidRPr="00B91003">
        <w:t>educational partners</w:t>
      </w:r>
      <w:r w:rsidRPr="00B91003">
        <w:rPr>
          <w:rFonts w:eastAsiaTheme="minorHAnsi" w:cs="Arial"/>
          <w:bCs/>
          <w:color w:val="000000"/>
          <w:szCs w:val="20"/>
        </w:rPr>
        <w:t xml:space="preserve"> that must be consulted when developing the LCAP: </w:t>
      </w:r>
    </w:p>
    <w:p w14:paraId="554358C4"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Teachers, </w:t>
      </w:r>
    </w:p>
    <w:p w14:paraId="13B1498C"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Principals, </w:t>
      </w:r>
    </w:p>
    <w:p w14:paraId="135F3A62"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Administrators, </w:t>
      </w:r>
    </w:p>
    <w:p w14:paraId="474F6FC2"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Other school personnel, </w:t>
      </w:r>
    </w:p>
    <w:p w14:paraId="4D7F3B1E"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t xml:space="preserve">Local bargaining units of the LEA, </w:t>
      </w:r>
    </w:p>
    <w:p w14:paraId="250BDF58" w14:textId="77777777" w:rsidR="00224A18" w:rsidRPr="00B91003" w:rsidRDefault="00224A18" w:rsidP="00224A18">
      <w:pPr>
        <w:numPr>
          <w:ilvl w:val="0"/>
          <w:numId w:val="42"/>
        </w:numPr>
        <w:spacing w:after="240"/>
        <w:contextualSpacing/>
        <w:rPr>
          <w:rFonts w:eastAsiaTheme="minorHAnsi" w:cs="Arial"/>
          <w:bCs/>
          <w:color w:val="000000"/>
          <w:szCs w:val="20"/>
        </w:rPr>
      </w:pPr>
      <w:r w:rsidRPr="00B91003">
        <w:rPr>
          <w:rFonts w:eastAsiaTheme="minorHAnsi" w:cs="Arial"/>
          <w:bCs/>
          <w:color w:val="000000"/>
          <w:szCs w:val="20"/>
        </w:rPr>
        <w:lastRenderedPageBreak/>
        <w:t xml:space="preserve">Parents, and </w:t>
      </w:r>
    </w:p>
    <w:p w14:paraId="5383E698" w14:textId="77777777" w:rsidR="00224A18" w:rsidRPr="00B91003" w:rsidRDefault="00224A18" w:rsidP="00224A18">
      <w:pPr>
        <w:numPr>
          <w:ilvl w:val="0"/>
          <w:numId w:val="42"/>
        </w:numPr>
        <w:spacing w:after="240"/>
        <w:rPr>
          <w:rFonts w:eastAsiaTheme="minorHAnsi" w:cs="Arial"/>
          <w:bCs/>
          <w:color w:val="000000"/>
          <w:szCs w:val="20"/>
        </w:rPr>
      </w:pPr>
      <w:r w:rsidRPr="00B91003">
        <w:rPr>
          <w:rFonts w:eastAsiaTheme="minorHAnsi" w:cs="Arial"/>
          <w:bCs/>
          <w:color w:val="000000"/>
          <w:szCs w:val="20"/>
        </w:rPr>
        <w:t>Students</w:t>
      </w:r>
    </w:p>
    <w:p w14:paraId="063234D5" w14:textId="77777777" w:rsidR="00224A18" w:rsidRPr="00B91003" w:rsidRDefault="00224A18" w:rsidP="00A658BB">
      <w:pPr>
        <w:spacing w:after="240"/>
        <w:rPr>
          <w:rFonts w:eastAsiaTheme="minorHAnsi" w:cs="Arial"/>
        </w:rPr>
      </w:pPr>
      <w:r w:rsidRPr="00B91003">
        <w:rPr>
          <w:rFonts w:eastAsiaTheme="minorHAnsi" w:cs="Arial"/>
          <w:bCs/>
          <w:color w:val="000000"/>
          <w:szCs w:val="20"/>
        </w:rPr>
        <w:t xml:space="preserve">A school district or COE receiving Equity Multiplier funds must also consult with educational partners at schools generating Equity Multiplier funds in the development of the LCAP, specifically, in the development of the required focus goal for each applicable school. </w:t>
      </w:r>
    </w:p>
    <w:p w14:paraId="4F217A2A" w14:textId="77777777" w:rsidR="00224A18" w:rsidRPr="00B91003" w:rsidRDefault="00224A18" w:rsidP="00224A18">
      <w:pPr>
        <w:spacing w:after="240"/>
        <w:rPr>
          <w:rFonts w:eastAsiaTheme="minorHAnsi" w:cs="Arial"/>
          <w:bCs/>
          <w:color w:val="000000"/>
          <w:szCs w:val="20"/>
        </w:rPr>
      </w:pPr>
      <w:r w:rsidRPr="00B91003">
        <w:rPr>
          <w:rFonts w:eastAsiaTheme="minorHAnsi" w:cs="Arial"/>
          <w:bCs/>
          <w:color w:val="000000"/>
          <w:szCs w:val="20"/>
        </w:rPr>
        <w:t xml:space="preserve">Before adopting the LCAP, school districts and COEs must share it with the applicable committees, as identified below under Requirements and Instructions. The superintendent is required by statute to respond in writing to the comments received from these committees. School districts and COEs must also consult with the special education local plan area administrator(s) when developing the LCAP. </w:t>
      </w:r>
    </w:p>
    <w:p w14:paraId="52586C3B" w14:textId="77777777" w:rsidR="00224A18" w:rsidRPr="00B91003" w:rsidRDefault="00224A18" w:rsidP="00224A18">
      <w:pPr>
        <w:spacing w:after="240"/>
        <w:rPr>
          <w:rFonts w:eastAsiaTheme="minorHAnsi" w:cs="Arial"/>
          <w:bCs/>
          <w:color w:val="000000"/>
          <w:szCs w:val="20"/>
        </w:rPr>
      </w:pPr>
      <w:r w:rsidRPr="00B91003">
        <w:rPr>
          <w:rFonts w:eastAsiaTheme="minorHAnsi" w:cs="Arial"/>
          <w:b/>
          <w:color w:val="000000"/>
          <w:szCs w:val="20"/>
        </w:rPr>
        <w:t>Charter schools:</w:t>
      </w:r>
      <w:r w:rsidRPr="00B91003">
        <w:rPr>
          <w:rFonts w:eastAsiaTheme="minorHAnsi" w:cs="Arial"/>
          <w:bCs/>
          <w:color w:val="000000"/>
          <w:szCs w:val="20"/>
        </w:rPr>
        <w:t xml:space="preserve"> </w:t>
      </w:r>
      <w:r w:rsidRPr="00B91003">
        <w:rPr>
          <w:rFonts w:eastAsiaTheme="minorHAnsi" w:cs="Arial"/>
          <w:bCs/>
          <w:i/>
          <w:iCs/>
          <w:color w:val="000000"/>
          <w:szCs w:val="20"/>
        </w:rPr>
        <w:t>EC</w:t>
      </w:r>
      <w:r w:rsidRPr="00B91003">
        <w:rPr>
          <w:rFonts w:eastAsiaTheme="minorHAnsi" w:cs="Arial"/>
          <w:bCs/>
          <w:color w:val="000000"/>
          <w:szCs w:val="20"/>
        </w:rPr>
        <w:t xml:space="preserve"> Section </w:t>
      </w:r>
      <w:hyperlink r:id="rId64" w:tooltip="Link to Education Code Section 47606.5" w:history="1">
        <w:r w:rsidRPr="00B91003">
          <w:rPr>
            <w:rFonts w:eastAsiaTheme="minorHAnsi" w:cs="Arial"/>
            <w:bCs/>
            <w:color w:val="0000FF"/>
            <w:szCs w:val="20"/>
            <w:u w:val="single"/>
          </w:rPr>
          <w:t>47606.5(d)</w:t>
        </w:r>
      </w:hyperlink>
      <w:r w:rsidRPr="00B91003">
        <w:rPr>
          <w:rFonts w:eastAsiaTheme="minorHAnsi" w:cs="Arial"/>
          <w:bCs/>
          <w:color w:val="000000"/>
          <w:szCs w:val="20"/>
        </w:rPr>
        <w:t xml:space="preserve"> requires that the following educational partners be consulted with when developing the LCAP: </w:t>
      </w:r>
    </w:p>
    <w:p w14:paraId="253CFE82" w14:textId="77777777" w:rsidR="00224A18" w:rsidRPr="00B91003" w:rsidRDefault="00224A18" w:rsidP="00224A18">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Teachers, </w:t>
      </w:r>
    </w:p>
    <w:p w14:paraId="2FFC8A5C" w14:textId="77777777" w:rsidR="00224A18" w:rsidRPr="00B91003" w:rsidRDefault="00224A18" w:rsidP="00224A18">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Principals, </w:t>
      </w:r>
    </w:p>
    <w:p w14:paraId="0654A9B1" w14:textId="77777777" w:rsidR="00224A18" w:rsidRPr="00B91003" w:rsidRDefault="00224A18" w:rsidP="00224A18">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Administrators, </w:t>
      </w:r>
    </w:p>
    <w:p w14:paraId="78FE9C9A" w14:textId="77777777" w:rsidR="00224A18" w:rsidRPr="00B91003" w:rsidRDefault="00224A18" w:rsidP="00224A18">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Other school personnel, </w:t>
      </w:r>
    </w:p>
    <w:p w14:paraId="5ACAADB7" w14:textId="77777777" w:rsidR="00224A18" w:rsidRPr="00B91003" w:rsidRDefault="00224A18" w:rsidP="00224A18">
      <w:pPr>
        <w:numPr>
          <w:ilvl w:val="0"/>
          <w:numId w:val="43"/>
        </w:numPr>
        <w:spacing w:after="240"/>
        <w:contextualSpacing/>
        <w:rPr>
          <w:rFonts w:eastAsiaTheme="minorHAnsi" w:cs="Arial"/>
          <w:bCs/>
          <w:color w:val="000000"/>
          <w:szCs w:val="20"/>
        </w:rPr>
      </w:pPr>
      <w:r w:rsidRPr="00B91003">
        <w:rPr>
          <w:rFonts w:eastAsiaTheme="minorHAnsi" w:cs="Arial"/>
          <w:bCs/>
          <w:color w:val="000000"/>
          <w:szCs w:val="20"/>
        </w:rPr>
        <w:t xml:space="preserve">Parents, and </w:t>
      </w:r>
    </w:p>
    <w:p w14:paraId="2C77235E" w14:textId="77777777" w:rsidR="00224A18" w:rsidRPr="00B91003" w:rsidRDefault="00224A18" w:rsidP="00224A18">
      <w:pPr>
        <w:numPr>
          <w:ilvl w:val="0"/>
          <w:numId w:val="43"/>
        </w:numPr>
        <w:spacing w:after="240"/>
        <w:rPr>
          <w:rFonts w:eastAsiaTheme="minorHAnsi" w:cs="Arial"/>
          <w:bCs/>
          <w:color w:val="000000"/>
          <w:szCs w:val="20"/>
        </w:rPr>
      </w:pPr>
      <w:r w:rsidRPr="00B91003">
        <w:rPr>
          <w:rFonts w:eastAsiaTheme="minorHAnsi" w:cs="Arial"/>
          <w:bCs/>
          <w:color w:val="000000"/>
          <w:szCs w:val="20"/>
        </w:rPr>
        <w:t xml:space="preserve">Students </w:t>
      </w:r>
    </w:p>
    <w:p w14:paraId="71949779" w14:textId="77777777" w:rsidR="00224A18" w:rsidRPr="00B91003" w:rsidRDefault="00224A18" w:rsidP="00A658BB">
      <w:pPr>
        <w:spacing w:after="240"/>
        <w:rPr>
          <w:rFonts w:eastAsiaTheme="minorHAnsi" w:cs="Arial"/>
          <w:bCs/>
          <w:color w:val="000000"/>
          <w:szCs w:val="20"/>
        </w:rPr>
      </w:pPr>
      <w:r w:rsidRPr="00B91003">
        <w:rPr>
          <w:rFonts w:eastAsiaTheme="minorHAnsi" w:cs="Arial"/>
          <w:bCs/>
          <w:color w:val="000000"/>
          <w:szCs w:val="20"/>
        </w:rPr>
        <w:t>A charter school receiving Equity Multiplier funds must also consult with educational partners at the school generating Equity Multiplier funds in the development of the LCAP, specifically, in the development of the required focus goal for the school.</w:t>
      </w:r>
    </w:p>
    <w:p w14:paraId="6C84045A" w14:textId="77777777" w:rsidR="00224A18" w:rsidRPr="00B91003" w:rsidRDefault="00224A18" w:rsidP="00224A18">
      <w:pPr>
        <w:shd w:val="clear" w:color="auto" w:fill="FFFFFF"/>
        <w:spacing w:after="240"/>
        <w:rPr>
          <w:rFonts w:eastAsiaTheme="majorEastAsia" w:cs="Calibri"/>
          <w:szCs w:val="22"/>
          <w:u w:val="single"/>
        </w:rPr>
      </w:pPr>
      <w:r w:rsidRPr="00B91003">
        <w:rPr>
          <w:rFonts w:eastAsiaTheme="minorHAnsi" w:cs="Arial"/>
          <w:bCs/>
          <w:color w:val="000000"/>
          <w:szCs w:val="20"/>
        </w:rPr>
        <w:t xml:space="preserve">The LCAP should also be shared with, and LEAs should request input from, schoolsite-level advisory groups, as applicable (e.g., schoolsite councils, English Learner Advisory Councils, student advisory groups, etc.), to facilitate alignment between schoolsite and district-level goals. </w:t>
      </w:r>
      <w:r w:rsidRPr="00B91003">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B91003">
        <w:rPr>
          <w:rFonts w:eastAsiaTheme="majorEastAsia" w:cs="Calibri"/>
          <w:color w:val="0000FF"/>
          <w:szCs w:val="22"/>
        </w:rPr>
        <w:t xml:space="preserve"> </w:t>
      </w:r>
      <w:hyperlink r:id="rId65" w:tooltip="Local Control and Accountability Plan (LCAP)" w:history="1">
        <w:r w:rsidRPr="00B91003">
          <w:rPr>
            <w:rFonts w:eastAsiaTheme="majorEastAsia" w:cs="Calibri"/>
            <w:color w:val="0000FF"/>
            <w:szCs w:val="22"/>
            <w:u w:val="single"/>
          </w:rPr>
          <w:t>https://www.cde.ca.gov/re/lc/</w:t>
        </w:r>
      </w:hyperlink>
      <w:r w:rsidRPr="00B91003">
        <w:rPr>
          <w:rFonts w:eastAsiaTheme="majorEastAsia" w:cs="Calibri"/>
          <w:szCs w:val="22"/>
        </w:rPr>
        <w:t>.</w:t>
      </w:r>
    </w:p>
    <w:p w14:paraId="1FA7D33A" w14:textId="77777777" w:rsidR="00224A18" w:rsidRPr="00B91003" w:rsidRDefault="00224A18" w:rsidP="00224A18">
      <w:pPr>
        <w:shd w:val="clear" w:color="auto" w:fill="FFFFFF"/>
        <w:spacing w:after="240"/>
        <w:rPr>
          <w:rFonts w:eastAsiaTheme="majorEastAsia" w:cs="Calibri"/>
          <w:szCs w:val="22"/>
        </w:rPr>
      </w:pPr>
      <w:r w:rsidRPr="00B91003">
        <w:rPr>
          <w:rFonts w:eastAsiaTheme="majorEastAsia" w:cs="Calibri"/>
          <w:szCs w:val="22"/>
        </w:rPr>
        <w:t>Before the governing board/body of an LEA considers the adoption of the LCAP, the LEA must meet</w:t>
      </w:r>
      <w:r w:rsidRPr="00B91003">
        <w:rPr>
          <w:rFonts w:eastAsiaTheme="majorEastAsia" w:cs="Calibri"/>
          <w:iCs/>
          <w:szCs w:val="22"/>
        </w:rPr>
        <w:t xml:space="preserve"> the following legal requirements</w:t>
      </w:r>
      <w:r w:rsidRPr="00B91003">
        <w:rPr>
          <w:rFonts w:eastAsiaTheme="majorEastAsia" w:cs="Calibri"/>
          <w:szCs w:val="22"/>
        </w:rPr>
        <w:t>:</w:t>
      </w:r>
    </w:p>
    <w:p w14:paraId="045F2C85" w14:textId="77777777" w:rsidR="00224A18" w:rsidRPr="00B91003" w:rsidRDefault="00224A18" w:rsidP="00224A18">
      <w:pPr>
        <w:numPr>
          <w:ilvl w:val="0"/>
          <w:numId w:val="53"/>
        </w:numPr>
        <w:shd w:val="clear" w:color="auto" w:fill="FFFFFF"/>
        <w:spacing w:after="240"/>
        <w:rPr>
          <w:rFonts w:eastAsiaTheme="majorEastAsia" w:cs="Calibri"/>
          <w:szCs w:val="22"/>
        </w:rPr>
      </w:pPr>
      <w:r w:rsidRPr="00B91003">
        <w:rPr>
          <w:rFonts w:eastAsiaTheme="majorEastAsia" w:cs="Calibri"/>
          <w:szCs w:val="22"/>
        </w:rPr>
        <w:t xml:space="preserve">For school districts, see </w:t>
      </w:r>
      <w:hyperlink r:id="rId66" w:tooltip="Education Code Section 52062" w:history="1">
        <w:r w:rsidRPr="00B91003">
          <w:rPr>
            <w:rFonts w:eastAsiaTheme="minorHAnsi" w:cs="Arial"/>
            <w:i/>
            <w:iCs/>
            <w:color w:val="0000FF"/>
            <w:u w:val="single"/>
          </w:rPr>
          <w:t>Education Code</w:t>
        </w:r>
        <w:r w:rsidRPr="00B91003">
          <w:rPr>
            <w:rFonts w:eastAsiaTheme="minorHAnsi" w:cs="Arial"/>
            <w:color w:val="0000FF"/>
            <w:u w:val="single"/>
          </w:rPr>
          <w:t xml:space="preserve"> Section 52062</w:t>
        </w:r>
      </w:hyperlink>
      <w:r w:rsidRPr="00B91003">
        <w:rPr>
          <w:rFonts w:eastAsiaTheme="minorHAnsi" w:cs="Arial"/>
        </w:rPr>
        <w:t>;</w:t>
      </w:r>
    </w:p>
    <w:p w14:paraId="523B92A1" w14:textId="77777777" w:rsidR="00224A18" w:rsidRPr="00B91003" w:rsidRDefault="00224A18" w:rsidP="00224A18">
      <w:pPr>
        <w:numPr>
          <w:ilvl w:val="1"/>
          <w:numId w:val="53"/>
        </w:numPr>
        <w:shd w:val="clear" w:color="auto" w:fill="FFFFFF"/>
        <w:spacing w:after="240"/>
        <w:rPr>
          <w:rFonts w:eastAsiaTheme="majorEastAsia" w:cs="Calibri"/>
          <w:szCs w:val="22"/>
        </w:rPr>
      </w:pPr>
      <w:r w:rsidRPr="00B91003">
        <w:rPr>
          <w:rFonts w:eastAsiaTheme="minorHAnsi" w:cs="Arial"/>
          <w:b/>
          <w:bCs/>
        </w:rPr>
        <w:t>Note:</w:t>
      </w:r>
      <w:r w:rsidRPr="00B91003">
        <w:rPr>
          <w:rFonts w:eastAsiaTheme="minorHAnsi" w:cs="Arial"/>
        </w:rPr>
        <w:t xml:space="preserve"> Charter schools using the LCAP as the School Plan for Student Achievement must meet the requirements of </w:t>
      </w:r>
      <w:r w:rsidRPr="00B91003">
        <w:rPr>
          <w:rFonts w:eastAsiaTheme="minorHAnsi" w:cs="Arial"/>
          <w:i/>
          <w:iCs/>
        </w:rPr>
        <w:t>EC</w:t>
      </w:r>
      <w:r w:rsidRPr="00B91003">
        <w:rPr>
          <w:rFonts w:eastAsiaTheme="minorHAnsi" w:cs="Arial"/>
        </w:rPr>
        <w:t xml:space="preserve"> Section 52062(a).</w:t>
      </w:r>
    </w:p>
    <w:p w14:paraId="5274F9B0" w14:textId="77777777" w:rsidR="00224A18" w:rsidRPr="00B91003" w:rsidRDefault="00224A18" w:rsidP="00224A18">
      <w:pPr>
        <w:numPr>
          <w:ilvl w:val="0"/>
          <w:numId w:val="53"/>
        </w:numPr>
        <w:shd w:val="clear" w:color="auto" w:fill="FFFFFF"/>
        <w:spacing w:after="240"/>
        <w:rPr>
          <w:rFonts w:eastAsiaTheme="majorEastAsia" w:cs="Calibri"/>
          <w:szCs w:val="22"/>
        </w:rPr>
      </w:pPr>
      <w:r w:rsidRPr="00B91003">
        <w:rPr>
          <w:rFonts w:eastAsiaTheme="majorEastAsia" w:cs="Calibri"/>
          <w:szCs w:val="22"/>
        </w:rPr>
        <w:t xml:space="preserve">For COEs, see </w:t>
      </w:r>
      <w:hyperlink r:id="rId67" w:tooltip="Education Code Section 52068" w:history="1">
        <w:r w:rsidRPr="00B91003">
          <w:rPr>
            <w:rFonts w:eastAsiaTheme="minorHAnsi" w:cs="Arial"/>
            <w:i/>
            <w:iCs/>
            <w:color w:val="0000FF"/>
            <w:u w:val="single"/>
          </w:rPr>
          <w:t>Education Code</w:t>
        </w:r>
        <w:r w:rsidRPr="00B91003">
          <w:rPr>
            <w:rFonts w:eastAsiaTheme="minorHAnsi" w:cs="Arial"/>
            <w:color w:val="0000FF"/>
            <w:u w:val="single"/>
          </w:rPr>
          <w:t xml:space="preserve"> Section 52068</w:t>
        </w:r>
      </w:hyperlink>
      <w:r w:rsidRPr="00B91003">
        <w:rPr>
          <w:rFonts w:eastAsiaTheme="minorHAnsi" w:cs="Arial"/>
        </w:rPr>
        <w:t xml:space="preserve">; and </w:t>
      </w:r>
    </w:p>
    <w:p w14:paraId="6C9BAE8D" w14:textId="77777777" w:rsidR="00224A18" w:rsidRPr="00B91003" w:rsidRDefault="00224A18" w:rsidP="00224A18">
      <w:pPr>
        <w:numPr>
          <w:ilvl w:val="0"/>
          <w:numId w:val="53"/>
        </w:numPr>
        <w:shd w:val="clear" w:color="auto" w:fill="FFFFFF"/>
        <w:spacing w:after="240"/>
        <w:rPr>
          <w:rFonts w:eastAsiaTheme="majorEastAsia" w:cs="Calibri"/>
          <w:szCs w:val="22"/>
        </w:rPr>
      </w:pPr>
      <w:r w:rsidRPr="00B91003">
        <w:rPr>
          <w:rFonts w:eastAsiaTheme="majorEastAsia" w:cs="Calibri"/>
          <w:szCs w:val="22"/>
        </w:rPr>
        <w:lastRenderedPageBreak/>
        <w:t xml:space="preserve">For charter schools, see </w:t>
      </w:r>
      <w:hyperlink r:id="rId68" w:tooltip="Education Code Section 47606.5" w:history="1">
        <w:r w:rsidRPr="00B91003">
          <w:rPr>
            <w:rFonts w:eastAsiaTheme="minorHAnsi" w:cs="Arial"/>
            <w:i/>
            <w:iCs/>
            <w:color w:val="0000FF"/>
            <w:u w:val="single"/>
          </w:rPr>
          <w:t>Education Code</w:t>
        </w:r>
        <w:r w:rsidRPr="00B91003">
          <w:rPr>
            <w:rFonts w:eastAsiaTheme="minorHAnsi" w:cs="Arial"/>
            <w:color w:val="0000FF"/>
            <w:u w:val="single"/>
          </w:rPr>
          <w:t xml:space="preserve"> Section 47606.5</w:t>
        </w:r>
      </w:hyperlink>
      <w:r w:rsidRPr="00B91003">
        <w:rPr>
          <w:rFonts w:eastAsiaTheme="minorHAnsi" w:cs="Arial"/>
        </w:rPr>
        <w:t>.</w:t>
      </w:r>
    </w:p>
    <w:p w14:paraId="2B843A5B" w14:textId="77777777" w:rsidR="00224A18" w:rsidRPr="00B91003" w:rsidRDefault="00224A18" w:rsidP="00224A18">
      <w:pPr>
        <w:numPr>
          <w:ilvl w:val="0"/>
          <w:numId w:val="53"/>
        </w:numPr>
        <w:shd w:val="clear" w:color="auto" w:fill="FFFFFF"/>
        <w:spacing w:after="240"/>
        <w:rPr>
          <w:rFonts w:eastAsiaTheme="majorEastAsia" w:cs="Calibri"/>
          <w:szCs w:val="22"/>
        </w:rPr>
      </w:pPr>
      <w:r w:rsidRPr="00B91003">
        <w:rPr>
          <w:rFonts w:eastAsiaTheme="minorHAnsi" w:cs="Arial"/>
          <w:b/>
          <w:bCs/>
        </w:rPr>
        <w:t>NOTE:</w:t>
      </w:r>
      <w:r w:rsidRPr="00B91003">
        <w:rPr>
          <w:rFonts w:eastAsiaTheme="minorHAnsi" w:cs="Arial"/>
        </w:rPr>
        <w:t xml:space="preserve"> As a reminder, the superintendent of a school district or COE must respond, in writing, to comments received by the applicable committees identified in the </w:t>
      </w:r>
      <w:r w:rsidRPr="00B91003">
        <w:rPr>
          <w:rFonts w:eastAsiaTheme="minorHAnsi" w:cs="Arial"/>
          <w:i/>
          <w:iCs/>
        </w:rPr>
        <w:t xml:space="preserve">Education Code </w:t>
      </w:r>
      <w:r w:rsidRPr="00B91003">
        <w:rPr>
          <w:rFonts w:eastAsiaTheme="minorHAnsi" w:cs="Arial"/>
        </w:rPr>
        <w:t>sections listed above. This includes the parent advisory committee and may include the English learner parent advisory committee and, as of July 1, 2024, the student advisory committee, as applicable.</w:t>
      </w:r>
    </w:p>
    <w:p w14:paraId="0ABF7487" w14:textId="77BE508A" w:rsidR="00224A18" w:rsidRPr="00B91003" w:rsidRDefault="00224A18" w:rsidP="00D4150A">
      <w:pPr>
        <w:pStyle w:val="Heading5"/>
        <w:rPr>
          <w:b/>
          <w:bCs/>
          <w:sz w:val="28"/>
          <w:szCs w:val="28"/>
        </w:rPr>
      </w:pPr>
      <w:r w:rsidRPr="00B91003">
        <w:rPr>
          <w:b/>
          <w:bCs/>
          <w:sz w:val="28"/>
          <w:szCs w:val="28"/>
        </w:rPr>
        <w:t>Instructions</w:t>
      </w:r>
    </w:p>
    <w:p w14:paraId="6DE60CBF" w14:textId="77777777" w:rsidR="00224A18" w:rsidRPr="00B91003" w:rsidRDefault="00224A18" w:rsidP="00224A18">
      <w:pPr>
        <w:shd w:val="clear" w:color="auto" w:fill="FFFFFF"/>
        <w:spacing w:after="240"/>
        <w:rPr>
          <w:rFonts w:eastAsiaTheme="majorEastAsia" w:cs="Calibri"/>
          <w:szCs w:val="22"/>
        </w:rPr>
      </w:pPr>
      <w:r w:rsidRPr="00B91003">
        <w:rPr>
          <w:rFonts w:eastAsiaTheme="majorEastAsia" w:cs="Calibri"/>
          <w:szCs w:val="22"/>
        </w:rPr>
        <w:t>Respond to the prompts as follows:</w:t>
      </w:r>
    </w:p>
    <w:p w14:paraId="2D83F3F3"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 xml:space="preserve">A summary of the process used to </w:t>
      </w:r>
      <w:r w:rsidRPr="00B91003">
        <w:t>engage educational partners</w:t>
      </w:r>
      <w:r w:rsidRPr="00B91003">
        <w:rPr>
          <w:rFonts w:cs="Arial"/>
          <w:color w:val="000000"/>
          <w:szCs w:val="20"/>
        </w:rPr>
        <w:t xml:space="preserve"> in the development of the LCAP.</w:t>
      </w:r>
    </w:p>
    <w:p w14:paraId="3A326ECB"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3BD14075" w14:textId="77777777" w:rsidR="00224A18" w:rsidRPr="00B91003" w:rsidRDefault="00224A18" w:rsidP="00224A18">
      <w:pPr>
        <w:shd w:val="clear" w:color="auto" w:fill="DEEAF6" w:themeFill="accent1" w:themeFillTint="33"/>
        <w:spacing w:before="60" w:after="120"/>
        <w:rPr>
          <w:rFonts w:cs="Arial"/>
          <w:color w:val="000000"/>
          <w:szCs w:val="20"/>
        </w:rPr>
      </w:pPr>
      <w:r w:rsidRPr="00B91003">
        <w:rPr>
          <w:rFonts w:cs="Arial"/>
          <w:color w:val="000000"/>
          <w:szCs w:val="20"/>
        </w:rPr>
        <w:t>Charter schools must, at a minimum, consult with teachers, principals, administrators, other school personnel, parents, and students in the development of the LCAP.</w:t>
      </w:r>
    </w:p>
    <w:p w14:paraId="65A292C2" w14:textId="77777777" w:rsidR="00224A18" w:rsidRPr="00B91003" w:rsidRDefault="00224A18" w:rsidP="00224A18">
      <w:pPr>
        <w:shd w:val="clear" w:color="auto" w:fill="DEEAF6"/>
        <w:spacing w:before="60" w:after="120"/>
        <w:rPr>
          <w:rFonts w:cs="Arial"/>
          <w:color w:val="000000"/>
          <w:szCs w:val="20"/>
        </w:rPr>
      </w:pPr>
      <w:r w:rsidRPr="00B91003">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p w14:paraId="28E4F68B" w14:textId="77777777" w:rsidR="00224A18" w:rsidRPr="00B91003" w:rsidRDefault="00224A18" w:rsidP="00224A18">
      <w:pPr>
        <w:keepNext/>
        <w:spacing w:after="240"/>
        <w:rPr>
          <w:rFonts w:eastAsiaTheme="minorHAnsi" w:cs="Arial"/>
        </w:rPr>
      </w:pPr>
      <w:r w:rsidRPr="00B91003">
        <w:rPr>
          <w:rFonts w:eastAsiaTheme="minorHAnsi" w:cs="Arial"/>
        </w:rPr>
        <w:t>Complete the table as follows:</w:t>
      </w:r>
    </w:p>
    <w:p w14:paraId="72D2F2B5" w14:textId="77777777" w:rsidR="00224A18" w:rsidRPr="00B91003" w:rsidRDefault="00224A18" w:rsidP="00224A18">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Educational Partners</w:t>
      </w:r>
    </w:p>
    <w:p w14:paraId="21B5FD25" w14:textId="77777777" w:rsidR="00224A18" w:rsidRPr="00B91003" w:rsidRDefault="00224A18" w:rsidP="00224A18">
      <w:pPr>
        <w:spacing w:after="240"/>
        <w:rPr>
          <w:rFonts w:eastAsiaTheme="minorHAnsi" w:cs="Arial"/>
        </w:rPr>
      </w:pPr>
      <w:r w:rsidRPr="00B91003">
        <w:rPr>
          <w:rFonts w:eastAsiaTheme="minorHAnsi" w:cs="Arial"/>
        </w:rPr>
        <w:t>Identify the applicable educational partner(s) or group(s) that were engaged in the development of the LCAP.</w:t>
      </w:r>
    </w:p>
    <w:p w14:paraId="5DBD43CA" w14:textId="77777777" w:rsidR="00224A18" w:rsidRPr="00B91003" w:rsidRDefault="00224A18" w:rsidP="00224A18">
      <w:pPr>
        <w:shd w:val="clear" w:color="auto" w:fill="DEEAF6" w:themeFill="accent1" w:themeFillTint="33"/>
        <w:spacing w:after="240"/>
        <w:rPr>
          <w:rFonts w:eastAsiaTheme="minorHAnsi" w:cs="Arial"/>
        </w:rPr>
      </w:pPr>
      <w:r w:rsidRPr="00B91003">
        <w:rPr>
          <w:rFonts w:eastAsia="Calibri" w:cs="Arial"/>
          <w:color w:val="000000"/>
          <w:kern w:val="2"/>
          <w:szCs w:val="22"/>
          <w14:ligatures w14:val="standardContextual"/>
        </w:rPr>
        <w:t>Process for Engagement</w:t>
      </w:r>
    </w:p>
    <w:p w14:paraId="40DE83EF" w14:textId="77777777" w:rsidR="00224A18" w:rsidRPr="00B91003" w:rsidRDefault="00224A18" w:rsidP="00224A18">
      <w:pPr>
        <w:spacing w:after="240"/>
        <w:rPr>
          <w:rFonts w:eastAsiaTheme="minorHAnsi" w:cs="Arial"/>
        </w:rPr>
      </w:pPr>
      <w:r w:rsidRPr="00B91003">
        <w:rPr>
          <w:rFonts w:eastAsiaTheme="minorHAnsi" w:cs="Arial"/>
        </w:rPr>
        <w:t xml:space="preserve">Describe the engagement process used by the LEA to involve the identified </w:t>
      </w:r>
      <w:r w:rsidRPr="00B91003">
        <w:t>educational partner(s)</w:t>
      </w:r>
      <w:r w:rsidRPr="00B91003">
        <w:rPr>
          <w:rFonts w:eastAsiaTheme="minorHAnsi" w:cs="Arial"/>
        </w:rPr>
        <w:t xml:space="preserve"> in the development of the LCAP. At a minimum, the LEA must describe how it met its obligation to consult with all statutorily required </w:t>
      </w:r>
      <w:r w:rsidRPr="00B91003">
        <w:t>educational partners,</w:t>
      </w:r>
      <w:r w:rsidRPr="00B91003">
        <w:rPr>
          <w:rFonts w:eastAsiaTheme="minorHAnsi" w:cs="Arial"/>
        </w:rPr>
        <w:t xml:space="preserve"> as applicable to the type of LEA. </w:t>
      </w:r>
    </w:p>
    <w:p w14:paraId="337842B7" w14:textId="77777777" w:rsidR="00224A18" w:rsidRPr="00B91003" w:rsidRDefault="00224A18" w:rsidP="00224A18">
      <w:pPr>
        <w:numPr>
          <w:ilvl w:val="0"/>
          <w:numId w:val="44"/>
        </w:numPr>
        <w:spacing w:after="240"/>
        <w:rPr>
          <w:rFonts w:eastAsiaTheme="minorHAnsi" w:cs="Arial"/>
        </w:rPr>
      </w:pPr>
      <w:r w:rsidRPr="00B91003">
        <w:rPr>
          <w:rFonts w:eastAsiaTheme="minorHAnsi" w:cs="Arial"/>
        </w:rPr>
        <w:t xml:space="preserve">A sufficient response to this prompt must include general information about the timeline of the process and meetings or other engagement strategies with </w:t>
      </w:r>
      <w:r w:rsidRPr="00B91003">
        <w:t>educational partners</w:t>
      </w:r>
      <w:r w:rsidRPr="00B91003">
        <w:rPr>
          <w:rFonts w:eastAsiaTheme="minorHAnsi" w:cs="Arial"/>
        </w:rPr>
        <w:t xml:space="preserve">. A response may also include information about an LEA’s philosophical approach to engaging its </w:t>
      </w:r>
      <w:r w:rsidRPr="00B91003">
        <w:t>educational partners</w:t>
      </w:r>
      <w:r w:rsidRPr="00B91003">
        <w:rPr>
          <w:rFonts w:eastAsiaTheme="minorHAnsi" w:cs="Arial"/>
        </w:rPr>
        <w:t xml:space="preserve">. </w:t>
      </w:r>
    </w:p>
    <w:p w14:paraId="27A4269F" w14:textId="77777777" w:rsidR="00224A18" w:rsidRPr="00B91003" w:rsidRDefault="00224A18" w:rsidP="00224A18">
      <w:pPr>
        <w:numPr>
          <w:ilvl w:val="0"/>
          <w:numId w:val="44"/>
        </w:numPr>
        <w:spacing w:after="240"/>
        <w:rPr>
          <w:rFonts w:eastAsiaTheme="minorHAnsi" w:cs="Arial"/>
        </w:rPr>
      </w:pPr>
      <w:r w:rsidRPr="00B91003">
        <w:rPr>
          <w:rFonts w:eastAsiaTheme="minorHAnsi" w:cs="Arial"/>
          <w:bCs/>
          <w:color w:val="000000"/>
          <w:szCs w:val="20"/>
        </w:rPr>
        <w:lastRenderedPageBreak/>
        <w:t xml:space="preserve">An LEA receiving Equity Multiplier funds must also include a summary of how it consulted with educational partners at schools generating Equity Multiplier funds in the development of the LCAP, specifically, in the development of the required focus goal for each applicable school. </w:t>
      </w:r>
    </w:p>
    <w:p w14:paraId="5F6A67D1" w14:textId="77777777" w:rsidR="00224A18" w:rsidRPr="00B91003" w:rsidRDefault="00224A18" w:rsidP="00224A18">
      <w:pPr>
        <w:shd w:val="clear" w:color="auto" w:fill="DEEAF6" w:themeFill="accent1" w:themeFillTint="33"/>
        <w:spacing w:after="240"/>
      </w:pPr>
      <w:r w:rsidRPr="00B91003">
        <w:t>A description of how the adopted LCAP was influenced by the feedback provided by educational partners.</w:t>
      </w:r>
    </w:p>
    <w:p w14:paraId="101DB6C3" w14:textId="77777777" w:rsidR="00224A18" w:rsidRPr="00B91003" w:rsidRDefault="00224A18" w:rsidP="00224A18">
      <w:pPr>
        <w:spacing w:after="240"/>
        <w:rPr>
          <w:rFonts w:eastAsiaTheme="minorHAnsi" w:cs="Arial"/>
        </w:rPr>
      </w:pPr>
      <w:r w:rsidRPr="00B91003">
        <w:rPr>
          <w:rFonts w:eastAsiaTheme="minorHAnsi" w:cs="Arial"/>
        </w:rPr>
        <w:t xml:space="preserve">Describe </w:t>
      </w:r>
      <w:r w:rsidRPr="00B91003">
        <w:t xml:space="preserve">any goals, metrics, actions, or budgeted expenditures in </w:t>
      </w:r>
      <w:r w:rsidRPr="00B91003">
        <w:rPr>
          <w:rFonts w:eastAsiaTheme="minorHAnsi" w:cs="Arial"/>
        </w:rPr>
        <w:t xml:space="preserve">the LCAP that were influenced by or developed in response to the </w:t>
      </w:r>
      <w:r w:rsidRPr="00B91003">
        <w:t>educational partner</w:t>
      </w:r>
      <w:r w:rsidRPr="00B91003">
        <w:rPr>
          <w:rFonts w:eastAsiaTheme="minorHAnsi" w:cs="Arial"/>
        </w:rPr>
        <w:t xml:space="preserve"> feedback.</w:t>
      </w:r>
    </w:p>
    <w:p w14:paraId="5EF917A7" w14:textId="77777777" w:rsidR="00224A18" w:rsidRPr="00B91003" w:rsidRDefault="00224A18" w:rsidP="00224A18">
      <w:pPr>
        <w:numPr>
          <w:ilvl w:val="0"/>
          <w:numId w:val="44"/>
        </w:numPr>
        <w:spacing w:after="240"/>
        <w:rPr>
          <w:rFonts w:eastAsiaTheme="minorHAnsi" w:cs="Arial"/>
        </w:rPr>
      </w:pPr>
      <w:r w:rsidRPr="00B91003">
        <w:rPr>
          <w:rFonts w:eastAsiaTheme="minorHAnsi" w:cs="Arial"/>
        </w:rPr>
        <w:t xml:space="preserve">A sufficient response to this prompt will provide </w:t>
      </w:r>
      <w:r w:rsidRPr="00B91003">
        <w:t>educational partners</w:t>
      </w:r>
      <w:r w:rsidRPr="00B91003">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B91003">
        <w:t xml:space="preserve">educational partners </w:t>
      </w:r>
      <w:r w:rsidRPr="00B91003">
        <w:rPr>
          <w:rFonts w:eastAsiaTheme="minorHAnsi" w:cs="Arial"/>
        </w:rPr>
        <w:t xml:space="preserve">within the context of the budgetary resources available or otherwise prioritized areas of focus within the LCAP. </w:t>
      </w:r>
    </w:p>
    <w:p w14:paraId="150D4015" w14:textId="77777777" w:rsidR="00224A18" w:rsidRPr="00B91003" w:rsidRDefault="00224A18" w:rsidP="00224A18">
      <w:pPr>
        <w:numPr>
          <w:ilvl w:val="0"/>
          <w:numId w:val="44"/>
        </w:numPr>
        <w:spacing w:after="240"/>
        <w:rPr>
          <w:rFonts w:eastAsiaTheme="minorHAnsi" w:cs="Arial"/>
        </w:rPr>
      </w:pPr>
      <w:r w:rsidRPr="00B91003">
        <w:rPr>
          <w:rFonts w:eastAsiaTheme="minorHAnsi" w:cs="Arial"/>
          <w:bCs/>
          <w:color w:val="000000"/>
          <w:szCs w:val="20"/>
        </w:rPr>
        <w:t xml:space="preserve">An LEA receiving Equity Multiplier funds must include a description of how the consultation with educational partners at schools generating Equity Multiplier funds </w:t>
      </w:r>
      <w:r w:rsidRPr="00B91003">
        <w:rPr>
          <w:rFonts w:eastAsiaTheme="minorHAnsi" w:cs="Arial"/>
        </w:rPr>
        <w:t>influenced the development of the adopted LCAP</w:t>
      </w:r>
      <w:r w:rsidRPr="00B91003">
        <w:rPr>
          <w:rFonts w:eastAsiaTheme="minorHAnsi" w:cs="Arial"/>
          <w:bCs/>
          <w:color w:val="000000"/>
          <w:szCs w:val="20"/>
        </w:rPr>
        <w:t xml:space="preserve">. </w:t>
      </w:r>
    </w:p>
    <w:p w14:paraId="38601403" w14:textId="77777777" w:rsidR="00224A18" w:rsidRPr="00B91003" w:rsidRDefault="00224A18" w:rsidP="00224A18">
      <w:pPr>
        <w:numPr>
          <w:ilvl w:val="0"/>
          <w:numId w:val="44"/>
        </w:numPr>
        <w:spacing w:after="240"/>
        <w:contextualSpacing/>
        <w:rPr>
          <w:rFonts w:eastAsiaTheme="minorHAnsi" w:cs="Arial"/>
        </w:rPr>
      </w:pPr>
      <w:r w:rsidRPr="00B91003">
        <w:rPr>
          <w:rFonts w:eastAsiaTheme="minorHAnsi" w:cs="Arial"/>
        </w:rPr>
        <w:t>For the purposes of this prompt, this may also include, but is not necessarily limited to:</w:t>
      </w:r>
    </w:p>
    <w:p w14:paraId="58EC7B46"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Inclusion of a goal or decision to pursue a Focus Goal (as described below)</w:t>
      </w:r>
    </w:p>
    <w:p w14:paraId="03421183"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Inclusion of metrics other than the statutorily required metrics</w:t>
      </w:r>
    </w:p>
    <w:p w14:paraId="18A68358"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Determination of the target outcome on one or more metrics</w:t>
      </w:r>
    </w:p>
    <w:p w14:paraId="470975A7"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Inclusion of performance by one or more student groups in the Measuring and Reporting Results subsection</w:t>
      </w:r>
    </w:p>
    <w:p w14:paraId="50F3585D"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Inclusion of action(s) or a group of actions</w:t>
      </w:r>
    </w:p>
    <w:p w14:paraId="2291D9AE"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 xml:space="preserve">Elimination of action(s) or group of actions </w:t>
      </w:r>
    </w:p>
    <w:p w14:paraId="50589F48"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Changes to the level of proposed expenditures for one or more actions</w:t>
      </w:r>
    </w:p>
    <w:p w14:paraId="72E37A66"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Inclusion of action(s) as contributing to increased or improved services for unduplicated students</w:t>
      </w:r>
    </w:p>
    <w:p w14:paraId="1BDB94D1"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Analysis of effectiveness of the specific actions to achieve the goal</w:t>
      </w:r>
    </w:p>
    <w:p w14:paraId="51E8CFD8"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Analysis of material differences in expenditures</w:t>
      </w:r>
    </w:p>
    <w:p w14:paraId="6B7A7AF7" w14:textId="77777777" w:rsidR="00224A18" w:rsidRPr="00B91003" w:rsidRDefault="00224A18" w:rsidP="00224A18">
      <w:pPr>
        <w:numPr>
          <w:ilvl w:val="0"/>
          <w:numId w:val="24"/>
        </w:numPr>
        <w:ind w:left="1440"/>
        <w:contextualSpacing/>
        <w:rPr>
          <w:rFonts w:eastAsiaTheme="minorHAnsi" w:cs="Arial"/>
          <w:szCs w:val="22"/>
        </w:rPr>
      </w:pPr>
      <w:r w:rsidRPr="00B91003">
        <w:rPr>
          <w:rFonts w:eastAsiaTheme="minorHAnsi" w:cs="Arial"/>
          <w:szCs w:val="22"/>
        </w:rPr>
        <w:t>Analysis of changes made to a goal for the ensuing LCAP year based on the annual update process</w:t>
      </w:r>
    </w:p>
    <w:p w14:paraId="54CC4C57" w14:textId="77777777" w:rsidR="00224A18" w:rsidRPr="00B91003" w:rsidRDefault="00224A18" w:rsidP="00224A18">
      <w:pPr>
        <w:numPr>
          <w:ilvl w:val="0"/>
          <w:numId w:val="24"/>
        </w:numPr>
        <w:spacing w:after="240"/>
        <w:ind w:left="1440"/>
        <w:rPr>
          <w:rFonts w:eastAsiaTheme="minorHAnsi" w:cs="Arial"/>
          <w:szCs w:val="22"/>
        </w:rPr>
      </w:pPr>
      <w:r w:rsidRPr="00B91003">
        <w:rPr>
          <w:rFonts w:eastAsiaTheme="minorHAnsi" w:cs="Arial"/>
          <w:szCs w:val="22"/>
        </w:rPr>
        <w:t>Analysis of challenges or successes in the implementation of actions</w:t>
      </w:r>
    </w:p>
    <w:p w14:paraId="3C999420" w14:textId="5B24AFF3" w:rsidR="00224A18" w:rsidRPr="00B91003" w:rsidRDefault="00224A18" w:rsidP="00D4150A">
      <w:pPr>
        <w:pStyle w:val="Heading4"/>
        <w:rPr>
          <w:sz w:val="32"/>
          <w:szCs w:val="32"/>
        </w:rPr>
      </w:pPr>
      <w:bookmarkStart w:id="182" w:name="_Goals_and_Actions_4"/>
      <w:bookmarkEnd w:id="182"/>
      <w:r w:rsidRPr="00B91003">
        <w:rPr>
          <w:sz w:val="32"/>
          <w:szCs w:val="32"/>
        </w:rPr>
        <w:t>Goals and Actions</w:t>
      </w:r>
    </w:p>
    <w:p w14:paraId="6AD46664" w14:textId="297ED3D2" w:rsidR="00224A18" w:rsidRPr="00B91003" w:rsidRDefault="00224A18" w:rsidP="00D4150A">
      <w:pPr>
        <w:pStyle w:val="Heading5"/>
        <w:rPr>
          <w:b/>
          <w:bCs/>
          <w:sz w:val="28"/>
          <w:szCs w:val="28"/>
        </w:rPr>
      </w:pPr>
      <w:r w:rsidRPr="00B91003">
        <w:rPr>
          <w:b/>
          <w:bCs/>
          <w:sz w:val="28"/>
          <w:szCs w:val="28"/>
        </w:rPr>
        <w:t>Purpose</w:t>
      </w:r>
    </w:p>
    <w:p w14:paraId="7168F134" w14:textId="77777777" w:rsidR="00224A18" w:rsidRPr="00B91003" w:rsidRDefault="00224A18" w:rsidP="00224A18">
      <w:pPr>
        <w:spacing w:after="160"/>
        <w:rPr>
          <w:rFonts w:eastAsia="Arial" w:cs="Arial"/>
        </w:rPr>
      </w:pPr>
      <w:r w:rsidRPr="00B91003">
        <w:rPr>
          <w:rFonts w:eastAsia="Arial" w:cs="Arial"/>
        </w:rPr>
        <w:t xml:space="preserve">Well-developed goals will clearly communicate to </w:t>
      </w:r>
      <w:r w:rsidRPr="00B91003">
        <w:t>educational partners</w:t>
      </w:r>
      <w:r w:rsidRPr="00B91003">
        <w:rPr>
          <w:rFonts w:eastAsia="Arial" w:cs="Arial"/>
        </w:rPr>
        <w:t xml:space="preserve"> what the LEA plans to accomplish, what the LEA plans to do in order to accomplish the goal, and how the LEA will know when it has accomplished the goal. A goal statement, associated metrics and expected </w:t>
      </w:r>
      <w:r w:rsidRPr="00B91003">
        <w:rPr>
          <w:rFonts w:eastAsia="Arial" w:cs="Arial"/>
        </w:rPr>
        <w:lastRenderedPageBreak/>
        <w:t xml:space="preserve">outcomes, and the actions included in the goal must be in alignment. The explanation for why the LEA included a goal is an opportunity for LEAs to clearly communicate to </w:t>
      </w:r>
      <w:r w:rsidRPr="00B91003">
        <w:t>educational partners</w:t>
      </w:r>
      <w:r w:rsidRPr="00B91003">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61FA40DD" w14:textId="77777777" w:rsidR="00224A18" w:rsidRPr="00B91003" w:rsidRDefault="00224A18" w:rsidP="00224A18">
      <w:pPr>
        <w:spacing w:after="160"/>
        <w:rPr>
          <w:rFonts w:eastAsia="Arial" w:cs="Arial"/>
          <w:u w:val="single"/>
        </w:rPr>
      </w:pPr>
      <w:r w:rsidRPr="00B91003">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8974A8E" w14:textId="0190F144" w:rsidR="00224A18" w:rsidRPr="00B91003" w:rsidRDefault="00224A18" w:rsidP="00D4150A">
      <w:pPr>
        <w:pStyle w:val="Heading5"/>
        <w:rPr>
          <w:b/>
          <w:bCs/>
          <w:sz w:val="28"/>
          <w:szCs w:val="28"/>
        </w:rPr>
      </w:pPr>
      <w:r w:rsidRPr="00B91003">
        <w:rPr>
          <w:b/>
          <w:bCs/>
          <w:sz w:val="28"/>
          <w:szCs w:val="28"/>
        </w:rPr>
        <w:t>Requirements and Instructions</w:t>
      </w:r>
    </w:p>
    <w:p w14:paraId="3F14157C" w14:textId="77777777" w:rsidR="00224A18" w:rsidRPr="00B91003" w:rsidRDefault="00224A18" w:rsidP="00224A18">
      <w:pPr>
        <w:spacing w:after="160"/>
        <w:rPr>
          <w:rFonts w:eastAsia="Arial" w:cs="Arial"/>
        </w:rPr>
      </w:pPr>
      <w:r w:rsidRPr="00B91003">
        <w:rPr>
          <w:rFonts w:eastAsia="Arial" w:cs="Arial"/>
        </w:rPr>
        <w:t xml:space="preserve">LEAs should prioritize the goals, specific actions, and related expenditures included within the LCAP within one or more state priorities. LEAs </w:t>
      </w:r>
      <w:r w:rsidRPr="00B91003">
        <w:rPr>
          <w:rFonts w:cs="Arial"/>
          <w:bdr w:val="none" w:sz="0" w:space="0" w:color="auto" w:frame="1"/>
        </w:rPr>
        <w:t xml:space="preserve">must </w:t>
      </w:r>
      <w:r w:rsidRPr="00B91003">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0088FF1B" w14:textId="77777777" w:rsidR="00224A18" w:rsidRPr="00B91003" w:rsidRDefault="00224A18" w:rsidP="00224A18">
      <w:pPr>
        <w:spacing w:after="160"/>
        <w:rPr>
          <w:rFonts w:eastAsia="Arial" w:cs="Arial"/>
        </w:rPr>
      </w:pPr>
      <w:r w:rsidRPr="00B91003">
        <w:rPr>
          <w:rFonts w:eastAsia="Arial" w:cs="Arial"/>
        </w:rPr>
        <w:t>In order to support prioritization of goals, the LCAP template provides LEAs with the option of developing three different kinds of goals:</w:t>
      </w:r>
    </w:p>
    <w:p w14:paraId="22AF661C" w14:textId="77777777" w:rsidR="00224A18" w:rsidRPr="00B91003" w:rsidRDefault="00224A18" w:rsidP="00224A18">
      <w:pPr>
        <w:numPr>
          <w:ilvl w:val="0"/>
          <w:numId w:val="27"/>
        </w:numPr>
        <w:spacing w:after="240"/>
        <w:rPr>
          <w:rFonts w:eastAsia="Arial" w:cs="Arial"/>
        </w:rPr>
      </w:pPr>
      <w:r w:rsidRPr="00B91003">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3DECF599" w14:textId="77777777" w:rsidR="00224A18" w:rsidRPr="00B91003" w:rsidRDefault="00224A18" w:rsidP="00224A18">
      <w:pPr>
        <w:numPr>
          <w:ilvl w:val="1"/>
          <w:numId w:val="27"/>
        </w:numPr>
        <w:spacing w:after="240"/>
        <w:rPr>
          <w:rFonts w:eastAsia="Arial" w:cs="Arial"/>
        </w:rPr>
      </w:pPr>
      <w:r w:rsidRPr="00B91003">
        <w:rPr>
          <w:rFonts w:eastAsia="Arial" w:cs="Arial"/>
        </w:rPr>
        <w:t>All Equity Multiplier goals must be developed as focus goals. For additional information, see Required Focus Goal(s) for LEAs Receiving Equity Multiplier Funding below.</w:t>
      </w:r>
    </w:p>
    <w:p w14:paraId="4696C11E" w14:textId="77777777" w:rsidR="00224A18" w:rsidRPr="00B91003" w:rsidRDefault="00224A18" w:rsidP="00224A18">
      <w:pPr>
        <w:numPr>
          <w:ilvl w:val="0"/>
          <w:numId w:val="27"/>
        </w:numPr>
        <w:spacing w:after="240"/>
        <w:rPr>
          <w:rFonts w:eastAsia="Arial" w:cs="Arial"/>
        </w:rPr>
      </w:pPr>
      <w:r w:rsidRPr="00B91003">
        <w:rPr>
          <w:rFonts w:eastAsia="Arial" w:cs="Arial"/>
        </w:rPr>
        <w:t>Broad Goal: A Broad Goal is relatively less concentrated in its scope and may focus on improving performance across a wide range of metrics.</w:t>
      </w:r>
    </w:p>
    <w:p w14:paraId="207B657B" w14:textId="77777777" w:rsidR="00224A18" w:rsidRPr="00B91003" w:rsidRDefault="00224A18" w:rsidP="00224A18">
      <w:pPr>
        <w:numPr>
          <w:ilvl w:val="0"/>
          <w:numId w:val="27"/>
        </w:numPr>
        <w:spacing w:after="240"/>
        <w:rPr>
          <w:rFonts w:eastAsia="Arial" w:cs="Arial"/>
        </w:rPr>
      </w:pPr>
      <w:r w:rsidRPr="00B91003">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38F0E165" w14:textId="77777777" w:rsidR="00224A18" w:rsidRPr="00B91003" w:rsidRDefault="00224A18" w:rsidP="00224A18">
      <w:pPr>
        <w:spacing w:after="240"/>
        <w:rPr>
          <w:rFonts w:eastAsia="Arial"/>
          <w:b/>
          <w:bCs/>
        </w:rPr>
      </w:pPr>
      <w:r w:rsidRPr="00B91003">
        <w:rPr>
          <w:rFonts w:eastAsia="Arial"/>
          <w:b/>
          <w:bCs/>
        </w:rPr>
        <w:t>Requirement to Address the LCFF State Priorities</w:t>
      </w:r>
    </w:p>
    <w:p w14:paraId="0C03C4FF" w14:textId="77777777" w:rsidR="00224A18" w:rsidRPr="00B91003" w:rsidRDefault="00224A18" w:rsidP="00224A18">
      <w:pPr>
        <w:spacing w:after="240"/>
        <w:rPr>
          <w:rFonts w:eastAsia="Arial"/>
        </w:rPr>
      </w:pPr>
      <w:r w:rsidRPr="00B91003">
        <w:rPr>
          <w:rFonts w:eastAsia="Arial"/>
        </w:rPr>
        <w:t xml:space="preserve">At a minimum, the LCAP must address all LCFF priorities and associated metrics articulated in </w:t>
      </w:r>
      <w:r w:rsidRPr="00B91003">
        <w:rPr>
          <w:rFonts w:eastAsia="Arial"/>
          <w:i/>
          <w:iCs/>
        </w:rPr>
        <w:t>EC</w:t>
      </w:r>
      <w:r w:rsidRPr="00B91003">
        <w:rPr>
          <w:rFonts w:eastAsia="Arial"/>
        </w:rPr>
        <w:t xml:space="preserve"> sections 52060(d) and 52066(d), as applicable to the LEA. The </w:t>
      </w:r>
      <w:hyperlink r:id="rId69" w:tooltip="Local Control Funding Formula (LCFF) State Priorities Summary" w:history="1">
        <w:r w:rsidRPr="00B91003">
          <w:rPr>
            <w:rFonts w:eastAsiaTheme="minorHAnsi" w:cs="Arial"/>
            <w:i/>
            <w:iCs/>
            <w:color w:val="0000FF"/>
            <w:u w:val="single"/>
          </w:rPr>
          <w:t>LCFF State Priorities Summary</w:t>
        </w:r>
      </w:hyperlink>
      <w:r w:rsidRPr="00B91003">
        <w:rPr>
          <w:rFonts w:eastAsia="Arial"/>
        </w:rPr>
        <w:t xml:space="preserve"> provides a summary of </w:t>
      </w:r>
      <w:r w:rsidRPr="00B91003">
        <w:rPr>
          <w:rFonts w:eastAsia="Arial"/>
          <w:i/>
          <w:iCs/>
        </w:rPr>
        <w:t>EC</w:t>
      </w:r>
      <w:r w:rsidRPr="00B91003">
        <w:rPr>
          <w:rFonts w:eastAsia="Arial"/>
        </w:rPr>
        <w:t xml:space="preserve"> sections 52060(d) and 52066(d) </w:t>
      </w:r>
      <w:r w:rsidRPr="00B91003">
        <w:rPr>
          <w:rFonts w:ascii="Helvetica" w:hAnsi="Helvetica" w:cs="Helvetica"/>
          <w:color w:val="000000"/>
          <w:shd w:val="clear" w:color="auto" w:fill="FFFFFF"/>
        </w:rPr>
        <w:t>to aid in the development of the LCAP</w:t>
      </w:r>
      <w:r w:rsidRPr="00B91003">
        <w:rPr>
          <w:rFonts w:eastAsia="Arial"/>
        </w:rPr>
        <w:t xml:space="preserve">. </w:t>
      </w:r>
    </w:p>
    <w:p w14:paraId="07A9344C" w14:textId="77777777" w:rsidR="00224A18" w:rsidRPr="00B91003" w:rsidRDefault="00224A18" w:rsidP="00224A18">
      <w:pPr>
        <w:shd w:val="clear" w:color="auto" w:fill="FFFFFF"/>
        <w:spacing w:after="240"/>
        <w:rPr>
          <w:rFonts w:eastAsiaTheme="majorEastAsia" w:cs="Calibri"/>
          <w:szCs w:val="22"/>
        </w:rPr>
      </w:pPr>
      <w:r w:rsidRPr="00B91003">
        <w:rPr>
          <w:rFonts w:eastAsiaTheme="majorEastAsia" w:cs="Calibri"/>
          <w:szCs w:val="22"/>
        </w:rPr>
        <w:lastRenderedPageBreak/>
        <w:t>Respond to the following prompts, as applicable:</w:t>
      </w:r>
    </w:p>
    <w:p w14:paraId="0147E9EE" w14:textId="3084663E" w:rsidR="00224A18" w:rsidRPr="00B91003" w:rsidRDefault="00224A18" w:rsidP="00D4150A">
      <w:pPr>
        <w:pStyle w:val="Heading6"/>
        <w:rPr>
          <w:b/>
          <w:bCs/>
        </w:rPr>
      </w:pPr>
      <w:r w:rsidRPr="00B91003">
        <w:rPr>
          <w:b/>
          <w:bCs/>
        </w:rPr>
        <w:t>Focus Goal(s)</w:t>
      </w:r>
    </w:p>
    <w:p w14:paraId="3EE60A48"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shd w:val="clear" w:color="auto" w:fill="DEEAF6" w:themeFill="accent1" w:themeFillTint="33"/>
        </w:rPr>
        <w:t>Description</w:t>
      </w:r>
      <w:r w:rsidRPr="00B91003">
        <w:rPr>
          <w:rFonts w:eastAsia="Arial" w:cs="Arial"/>
          <w:bCs/>
        </w:rPr>
        <w:t xml:space="preserve"> </w:t>
      </w:r>
    </w:p>
    <w:p w14:paraId="1A253630" w14:textId="77777777" w:rsidR="00224A18" w:rsidRPr="00B91003" w:rsidRDefault="00224A18" w:rsidP="00224A18">
      <w:pPr>
        <w:spacing w:after="240"/>
        <w:rPr>
          <w:rFonts w:eastAsia="Arial" w:cs="Arial"/>
        </w:rPr>
      </w:pPr>
      <w:r w:rsidRPr="00B91003">
        <w:rPr>
          <w:rFonts w:eastAsia="Arial" w:cs="Arial"/>
        </w:rPr>
        <w:t xml:space="preserve">The description provided for a Focus Goal must be specific, measurable, and time bound. </w:t>
      </w:r>
    </w:p>
    <w:p w14:paraId="209CA010" w14:textId="77777777" w:rsidR="00224A18" w:rsidRPr="00B91003" w:rsidRDefault="00224A18" w:rsidP="00224A18">
      <w:pPr>
        <w:numPr>
          <w:ilvl w:val="0"/>
          <w:numId w:val="46"/>
        </w:numPr>
        <w:spacing w:after="240"/>
        <w:rPr>
          <w:rFonts w:eastAsia="Arial" w:cs="Arial"/>
        </w:rPr>
      </w:pPr>
      <w:r w:rsidRPr="00B91003">
        <w:rPr>
          <w:rFonts w:eastAsia="Arial" w:cs="Arial"/>
        </w:rPr>
        <w:t xml:space="preserve">An LEA develops a Focus Goal to address areas of need that may require or benefit from a more specific and data intensive approach. </w:t>
      </w:r>
    </w:p>
    <w:p w14:paraId="33B54A5F" w14:textId="77777777" w:rsidR="00224A18" w:rsidRPr="00B91003" w:rsidRDefault="00224A18" w:rsidP="00224A18">
      <w:pPr>
        <w:numPr>
          <w:ilvl w:val="0"/>
          <w:numId w:val="46"/>
        </w:numPr>
        <w:spacing w:after="240"/>
        <w:rPr>
          <w:rFonts w:eastAsia="Arial" w:cs="Arial"/>
        </w:rPr>
      </w:pPr>
      <w:r w:rsidRPr="00B91003">
        <w:rPr>
          <w:rFonts w:eastAsia="Arial" w:cs="Arial"/>
        </w:rPr>
        <w:t>The Focus Goal can explicitly reference the metric(s) by which achievement of the goal will be measured and the time frame according to which the LEA expects to achieve the goal.</w:t>
      </w:r>
    </w:p>
    <w:p w14:paraId="4CF30011"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Type of Goal</w:t>
      </w:r>
    </w:p>
    <w:p w14:paraId="2156790C" w14:textId="77777777" w:rsidR="00224A18" w:rsidRPr="00B91003" w:rsidRDefault="00224A18" w:rsidP="00224A18">
      <w:pPr>
        <w:spacing w:after="240"/>
        <w:rPr>
          <w:rFonts w:eastAsia="Arial" w:cs="Arial"/>
        </w:rPr>
      </w:pPr>
      <w:r w:rsidRPr="00B91003">
        <w:rPr>
          <w:rFonts w:eastAsia="Arial" w:cs="Arial"/>
        </w:rPr>
        <w:t>Identify the type of goal being implemented as a Focus Goal.</w:t>
      </w:r>
    </w:p>
    <w:p w14:paraId="0D6E9848"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66D4AA3E" w14:textId="77777777" w:rsidR="00224A18" w:rsidRPr="00B91003" w:rsidRDefault="00224A18" w:rsidP="00224A18">
      <w:pPr>
        <w:spacing w:after="240"/>
        <w:rPr>
          <w:rFonts w:eastAsia="Arial" w:cs="Arial"/>
        </w:rPr>
      </w:pPr>
      <w:r w:rsidRPr="00B91003">
        <w:rPr>
          <w:rFonts w:eastAsia="Arial" w:cs="Arial"/>
        </w:rPr>
        <w:t>Identify each of the state priorities that this goal is intended to address.</w:t>
      </w:r>
    </w:p>
    <w:p w14:paraId="0793ED2F"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50FEE3B0" w14:textId="77777777" w:rsidR="00224A18" w:rsidRPr="00B91003" w:rsidRDefault="00224A18" w:rsidP="00224A18">
      <w:pPr>
        <w:spacing w:after="240"/>
        <w:rPr>
          <w:rFonts w:eastAsia="Arial" w:cs="Arial"/>
        </w:rPr>
      </w:pPr>
      <w:r w:rsidRPr="00B91003" w:rsidDel="00322CC0">
        <w:rPr>
          <w:rFonts w:eastAsia="Arial" w:cs="Arial"/>
        </w:rPr>
        <w:t xml:space="preserve">Explain why the LEA has chosen to prioritize this goal. </w:t>
      </w:r>
    </w:p>
    <w:p w14:paraId="5D71B8F1"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An explanation must be based on Dashboard data or other locally collected data. </w:t>
      </w:r>
    </w:p>
    <w:p w14:paraId="6ED0E5DE"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5F0F5A33"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6B044DBC" w14:textId="522D9DE4" w:rsidR="00224A18" w:rsidRPr="00B91003" w:rsidRDefault="00224A18" w:rsidP="00224A18">
      <w:pPr>
        <w:numPr>
          <w:ilvl w:val="0"/>
          <w:numId w:val="47"/>
        </w:numPr>
        <w:spacing w:after="240"/>
        <w:rPr>
          <w:rFonts w:eastAsia="Arial" w:cs="Arial"/>
        </w:rPr>
      </w:pPr>
      <w:r w:rsidRPr="00B91003">
        <w:rPr>
          <w:rFonts w:eastAsia="Arial" w:cs="Arial"/>
          <w:i/>
          <w:iCs/>
        </w:rPr>
        <w:t>EC</w:t>
      </w:r>
      <w:r w:rsidRPr="00B91003">
        <w:rPr>
          <w:rFonts w:eastAsia="Arial" w:cs="Arial"/>
        </w:rPr>
        <w:t xml:space="preserve"> Section 52064.4 requires that an LEA that has received Learning Recovery Emergency Block Grant (LREBG) funds include one or more actions funded with LREBG funds within the 2025</w:t>
      </w:r>
      <w:ins w:id="183" w:author="Author">
        <w:r w:rsidR="003D57D5" w:rsidRPr="00B91003">
          <w:rPr>
            <w:rFonts w:eastAsia="Arial" w:cs="Arial"/>
          </w:rPr>
          <w:t>–</w:t>
        </w:r>
      </w:ins>
      <w:del w:id="184" w:author="Author">
        <w:r w:rsidRPr="00B91003" w:rsidDel="003D57D5">
          <w:rPr>
            <w:rFonts w:eastAsia="Arial" w:cs="Arial"/>
          </w:rPr>
          <w:delText>-</w:delText>
        </w:r>
      </w:del>
      <w:r w:rsidRPr="00B91003">
        <w:rPr>
          <w:rFonts w:eastAsia="Arial" w:cs="Arial"/>
        </w:rPr>
        <w:t>26, 2026</w:t>
      </w:r>
      <w:ins w:id="185" w:author="Author">
        <w:r w:rsidR="003D57D5" w:rsidRPr="00B91003">
          <w:rPr>
            <w:rFonts w:eastAsia="Arial" w:cs="Arial"/>
          </w:rPr>
          <w:t>–</w:t>
        </w:r>
      </w:ins>
      <w:del w:id="186" w:author="Author">
        <w:r w:rsidRPr="00B91003" w:rsidDel="003D57D5">
          <w:rPr>
            <w:rFonts w:eastAsia="Arial" w:cs="Arial"/>
          </w:rPr>
          <w:delText>-</w:delText>
        </w:r>
      </w:del>
      <w:r w:rsidRPr="00B91003">
        <w:rPr>
          <w:rFonts w:eastAsia="Arial" w:cs="Arial"/>
        </w:rPr>
        <w:t>27</w:t>
      </w:r>
      <w:ins w:id="187" w:author="Author">
        <w:r w:rsidR="003D57D5" w:rsidRPr="00B91003">
          <w:rPr>
            <w:rFonts w:eastAsia="Arial" w:cs="Arial"/>
          </w:rPr>
          <w:t>,</w:t>
        </w:r>
      </w:ins>
      <w:r w:rsidRPr="00B91003">
        <w:rPr>
          <w:rFonts w:eastAsia="Arial" w:cs="Arial"/>
        </w:rPr>
        <w:t xml:space="preserve"> and 2027</w:t>
      </w:r>
      <w:ins w:id="188" w:author="Author">
        <w:r w:rsidR="003D57D5" w:rsidRPr="00B91003">
          <w:rPr>
            <w:rFonts w:eastAsia="Arial" w:cs="Arial"/>
          </w:rPr>
          <w:t>–</w:t>
        </w:r>
      </w:ins>
      <w:del w:id="189" w:author="Author">
        <w:r w:rsidRPr="00B91003" w:rsidDel="003D57D5">
          <w:rPr>
            <w:rFonts w:eastAsia="Arial" w:cs="Arial"/>
          </w:rPr>
          <w:delText>-</w:delText>
        </w:r>
      </w:del>
      <w:r w:rsidRPr="00B91003">
        <w:rPr>
          <w:rFonts w:eastAsia="Arial" w:cs="Arial"/>
        </w:rPr>
        <w:t xml:space="preserve">28 LCAPs. </w:t>
      </w:r>
    </w:p>
    <w:p w14:paraId="7AED715D" w14:textId="609788A2" w:rsidR="00FF2C79" w:rsidRPr="00B91003" w:rsidRDefault="00FF2C79" w:rsidP="00FF2C79">
      <w:pPr>
        <w:numPr>
          <w:ilvl w:val="1"/>
          <w:numId w:val="47"/>
        </w:numPr>
        <w:spacing w:after="240"/>
        <w:rPr>
          <w:ins w:id="190" w:author="Author"/>
          <w:rFonts w:eastAsia="Arial" w:cs="Arial"/>
        </w:rPr>
      </w:pPr>
      <w:ins w:id="191" w:author="Author">
        <w:r w:rsidRPr="00B91003">
          <w:rPr>
            <w:rFonts w:eastAsia="Arial" w:cs="Arial"/>
          </w:rPr>
          <w:t xml:space="preserve">To implement the requirements of </w:t>
        </w:r>
        <w:r w:rsidRPr="00B91003">
          <w:rPr>
            <w:rFonts w:eastAsia="Arial" w:cs="Arial"/>
            <w:i/>
            <w:iCs/>
          </w:rPr>
          <w:t>EC</w:t>
        </w:r>
        <w:r w:rsidRPr="00B91003">
          <w:rPr>
            <w:rFonts w:eastAsia="Arial" w:cs="Arial"/>
          </w:rPr>
          <w:t xml:space="preserve"> Section 52064.4, LEAs with unexpended LREBG funds must explain the rationale for selecting any actions funded with LREBG funds included in the goal. This explanation must include</w:t>
        </w:r>
        <w:r w:rsidR="003D57D5" w:rsidRPr="00B91003">
          <w:rPr>
            <w:rFonts w:eastAsia="Arial" w:cs="Arial"/>
          </w:rPr>
          <w:t>:</w:t>
        </w:r>
        <w:r w:rsidRPr="00B91003">
          <w:rPr>
            <w:rFonts w:eastAsia="Arial" w:cs="Arial"/>
          </w:rPr>
          <w:t xml:space="preserve"> </w:t>
        </w:r>
      </w:ins>
    </w:p>
    <w:p w14:paraId="0222E70A" w14:textId="28F6445A" w:rsidR="00FF2C79" w:rsidRPr="00B91003" w:rsidRDefault="00FF2C79" w:rsidP="00FF2C79">
      <w:pPr>
        <w:numPr>
          <w:ilvl w:val="2"/>
          <w:numId w:val="47"/>
        </w:numPr>
        <w:spacing w:after="240"/>
        <w:rPr>
          <w:ins w:id="192" w:author="Author"/>
          <w:rFonts w:eastAsia="Arial" w:cs="Arial"/>
        </w:rPr>
      </w:pPr>
      <w:ins w:id="193" w:author="Author">
        <w:del w:id="194" w:author="Author">
          <w:r w:rsidRPr="00B91003" w:rsidDel="003D57D5">
            <w:rPr>
              <w:rFonts w:eastAsia="Arial" w:cs="Arial"/>
            </w:rPr>
            <w:delText>a</w:delText>
          </w:r>
        </w:del>
        <w:r w:rsidR="003D57D5" w:rsidRPr="00B91003">
          <w:rPr>
            <w:rFonts w:eastAsia="Arial" w:cs="Arial"/>
          </w:rPr>
          <w:t>A</w:t>
        </w:r>
        <w:r w:rsidRPr="00B91003">
          <w:rPr>
            <w:rFonts w:eastAsia="Arial" w:cs="Arial"/>
          </w:rPr>
          <w:t xml:space="preserve">n explanation of the rationale for selecting from the permissible uses of funds identified in </w:t>
        </w:r>
        <w:r w:rsidRPr="00B91003">
          <w:rPr>
            <w:rFonts w:eastAsia="Arial" w:cs="Arial"/>
            <w:i/>
            <w:iCs/>
          </w:rPr>
          <w:t>EC</w:t>
        </w:r>
        <w:r w:rsidRPr="00B91003">
          <w:rPr>
            <w:rFonts w:eastAsia="Arial" w:cs="Arial"/>
          </w:rPr>
          <w:t xml:space="preserve"> Section 32526(c)(2); and</w:t>
        </w:r>
      </w:ins>
    </w:p>
    <w:p w14:paraId="10060DA1" w14:textId="75F9D9F5" w:rsidR="00FF2C79" w:rsidRPr="00B91003" w:rsidRDefault="00FF2C79" w:rsidP="00FF2C79">
      <w:pPr>
        <w:numPr>
          <w:ilvl w:val="2"/>
          <w:numId w:val="47"/>
        </w:numPr>
        <w:spacing w:after="240"/>
        <w:rPr>
          <w:ins w:id="195" w:author="Author"/>
          <w:rFonts w:eastAsia="Arial" w:cs="Arial"/>
        </w:rPr>
      </w:pPr>
      <w:ins w:id="196" w:author="Author">
        <w:del w:id="197" w:author="Author">
          <w:r w:rsidRPr="00B91003" w:rsidDel="003D57D5">
            <w:rPr>
              <w:rFonts w:eastAsia="Arial" w:cs="Arial"/>
            </w:rPr>
            <w:lastRenderedPageBreak/>
            <w:delText>a</w:delText>
          </w:r>
        </w:del>
        <w:r w:rsidR="003D57D5" w:rsidRPr="00B91003">
          <w:rPr>
            <w:rFonts w:eastAsia="Arial" w:cs="Arial"/>
          </w:rPr>
          <w:t>A</w:t>
        </w:r>
        <w:r w:rsidRPr="00B91003">
          <w:rPr>
            <w:rFonts w:eastAsia="Arial" w:cs="Arial"/>
          </w:rPr>
          <w:t xml:space="preserve">n explanation of how the selected actions are expected to address the areas of need of students and schools identified in the needs assessment required by </w:t>
        </w:r>
        <w:r w:rsidRPr="00B91003">
          <w:rPr>
            <w:rFonts w:eastAsia="Arial" w:cs="Arial"/>
            <w:i/>
            <w:iCs/>
          </w:rPr>
          <w:t>EC</w:t>
        </w:r>
        <w:r w:rsidRPr="00B91003">
          <w:rPr>
            <w:rFonts w:eastAsia="Arial" w:cs="Arial"/>
          </w:rPr>
          <w:t xml:space="preserve"> Section </w:t>
        </w:r>
        <w:r w:rsidRPr="00B91003">
          <w:rPr>
            <w:rFonts w:eastAsia="Arial" w:cs="Arial"/>
          </w:rPr>
          <w:fldChar w:fldCharType="begin"/>
        </w:r>
      </w:ins>
      <w:r w:rsidR="00BF2CC2" w:rsidRPr="00B91003">
        <w:rPr>
          <w:rFonts w:eastAsia="Arial" w:cs="Arial"/>
        </w:rPr>
        <w:instrText>HYPERLINK "https://leginfo.legislature.ca.gov/faces/codes_displaySection.xhtml?sectionNum=32526.&amp;lawCode=EDC" \o "California Education Code Section 32526"</w:instrText>
      </w:r>
      <w:ins w:id="198" w:author="Author">
        <w:r w:rsidRPr="00B91003">
          <w:rPr>
            <w:rFonts w:eastAsia="Arial" w:cs="Arial"/>
          </w:rPr>
        </w:r>
        <w:r w:rsidRPr="00B91003">
          <w:rPr>
            <w:rFonts w:eastAsia="Arial" w:cs="Arial"/>
          </w:rPr>
          <w:fldChar w:fldCharType="separate"/>
        </w:r>
        <w:r w:rsidRPr="00B91003">
          <w:rPr>
            <w:rFonts w:eastAsia="Arial" w:cs="Arial"/>
            <w:color w:val="0000FF"/>
            <w:u w:val="single"/>
          </w:rPr>
          <w:t>32526(d)</w:t>
        </w:r>
        <w:r w:rsidRPr="00B91003">
          <w:rPr>
            <w:rFonts w:eastAsia="Arial" w:cs="Arial"/>
          </w:rPr>
          <w:fldChar w:fldCharType="end"/>
        </w:r>
        <w:r w:rsidRPr="00B91003">
          <w:rPr>
            <w:rFonts w:eastAsia="Arial" w:cs="Arial"/>
          </w:rPr>
          <w:t>.</w:t>
        </w:r>
      </w:ins>
    </w:p>
    <w:p w14:paraId="3BCC39DE" w14:textId="62531644" w:rsidR="00224A18" w:rsidRPr="00B91003" w:rsidRDefault="00224A18" w:rsidP="00D4150A">
      <w:pPr>
        <w:pStyle w:val="Heading6"/>
        <w:rPr>
          <w:b/>
          <w:bCs/>
        </w:rPr>
      </w:pPr>
      <w:r w:rsidRPr="00B91003">
        <w:rPr>
          <w:b/>
          <w:bCs/>
        </w:rPr>
        <w:t>Required Focus Goal(s) for LEAs Receiving Equity Multiplier Funding</w:t>
      </w:r>
    </w:p>
    <w:p w14:paraId="24D4D7C3" w14:textId="77777777" w:rsidR="00224A18" w:rsidRPr="00B91003" w:rsidRDefault="00224A18" w:rsidP="00224A18">
      <w:pPr>
        <w:shd w:val="clear" w:color="auto" w:fill="DEEAF6" w:themeFill="accent1" w:themeFillTint="33"/>
        <w:rPr>
          <w:rFonts w:eastAsia="Arial"/>
        </w:rPr>
      </w:pPr>
      <w:r w:rsidRPr="00B91003">
        <w:rPr>
          <w:rFonts w:eastAsia="Arial"/>
          <w:shd w:val="clear" w:color="auto" w:fill="DEEAF6" w:themeFill="accent1" w:themeFillTint="33"/>
        </w:rPr>
        <w:t>Description</w:t>
      </w:r>
    </w:p>
    <w:p w14:paraId="14660CB7" w14:textId="77777777" w:rsidR="00224A18" w:rsidRPr="00B91003" w:rsidRDefault="00224A18" w:rsidP="00224A18">
      <w:pPr>
        <w:shd w:val="clear" w:color="auto" w:fill="FFFFFF"/>
        <w:spacing w:before="240" w:after="240"/>
        <w:textAlignment w:val="baseline"/>
        <w:rPr>
          <w:rFonts w:cs="Arial"/>
          <w:bdr w:val="none" w:sz="0" w:space="0" w:color="auto" w:frame="1"/>
        </w:rPr>
      </w:pPr>
      <w:r w:rsidRPr="00B91003">
        <w:rPr>
          <w:rFonts w:cs="Arial"/>
          <w:bdr w:val="none" w:sz="0" w:space="0" w:color="auto" w:frame="1"/>
        </w:rPr>
        <w:t>LEAs receiving Equity Multiplier funding must include one or more focus goals for each school generating Equity Multiplier funding. In addition to addressing the focus goal requirements described above, LEAs must adhere to the following requirements.</w:t>
      </w:r>
    </w:p>
    <w:p w14:paraId="2A0276CA" w14:textId="77777777" w:rsidR="00224A18" w:rsidRPr="00B91003" w:rsidRDefault="00224A18" w:rsidP="00224A18">
      <w:pPr>
        <w:shd w:val="clear" w:color="auto" w:fill="FFFFFF"/>
        <w:spacing w:after="240"/>
        <w:textAlignment w:val="baseline"/>
        <w:rPr>
          <w:rFonts w:cs="Arial"/>
          <w:bdr w:val="none" w:sz="0" w:space="0" w:color="auto" w:frame="1"/>
        </w:rPr>
      </w:pPr>
      <w:r w:rsidRPr="00B91003">
        <w:rPr>
          <w:rFonts w:cs="Arial"/>
          <w:bdr w:val="none" w:sz="0" w:space="0" w:color="auto" w:frame="1"/>
        </w:rPr>
        <w:t>Focus goals for Equity Multiplier schoolsites must address the following:</w:t>
      </w:r>
    </w:p>
    <w:p w14:paraId="3B93E09A" w14:textId="77777777" w:rsidR="00224A18" w:rsidRPr="00B91003" w:rsidRDefault="00224A18" w:rsidP="00224A18">
      <w:pPr>
        <w:numPr>
          <w:ilvl w:val="0"/>
          <w:numId w:val="78"/>
        </w:numPr>
        <w:shd w:val="clear" w:color="auto" w:fill="FFFFFF"/>
        <w:spacing w:after="240"/>
        <w:textAlignment w:val="baseline"/>
        <w:rPr>
          <w:rFonts w:cs="Arial"/>
        </w:rPr>
      </w:pPr>
      <w:r w:rsidRPr="00B91003">
        <w:rPr>
          <w:rFonts w:cs="Arial"/>
        </w:rPr>
        <w:t xml:space="preserve">All </w:t>
      </w:r>
      <w:r w:rsidRPr="00B91003">
        <w:rPr>
          <w:rFonts w:cs="Arial"/>
          <w:bdr w:val="none" w:sz="0" w:space="0" w:color="auto" w:frame="1"/>
        </w:rPr>
        <w:t>student groups that have the lowest performance level on one or more state indicators on the Dashboard, and</w:t>
      </w:r>
    </w:p>
    <w:p w14:paraId="331C36C8" w14:textId="77777777" w:rsidR="00224A18" w:rsidRPr="00B91003" w:rsidRDefault="00224A18" w:rsidP="00224A18">
      <w:pPr>
        <w:numPr>
          <w:ilvl w:val="0"/>
          <w:numId w:val="78"/>
        </w:numPr>
        <w:shd w:val="clear" w:color="auto" w:fill="FFFFFF"/>
        <w:spacing w:after="240"/>
        <w:textAlignment w:val="baseline"/>
        <w:rPr>
          <w:rFonts w:cs="Arial"/>
          <w:bdr w:val="none" w:sz="0" w:space="0" w:color="auto" w:frame="1"/>
        </w:rPr>
      </w:pPr>
      <w:r w:rsidRPr="00B91003">
        <w:rPr>
          <w:rFonts w:cs="Arial"/>
          <w:bdr w:val="none" w:sz="0" w:space="0" w:color="auto" w:frame="1"/>
        </w:rPr>
        <w:t>Any underlying issues in the credentialing, subject matter preparation, and retention of the school’s educators, if applicable.</w:t>
      </w:r>
    </w:p>
    <w:p w14:paraId="5C6E7165" w14:textId="77777777" w:rsidR="00224A18" w:rsidRPr="00B91003" w:rsidRDefault="00224A18" w:rsidP="00224A18">
      <w:pPr>
        <w:numPr>
          <w:ilvl w:val="0"/>
          <w:numId w:val="73"/>
        </w:numPr>
        <w:shd w:val="clear" w:color="auto" w:fill="FFFFFF"/>
        <w:spacing w:after="240"/>
        <w:textAlignment w:val="baseline"/>
        <w:rPr>
          <w:rFonts w:cs="Arial"/>
        </w:rPr>
      </w:pPr>
      <w:r w:rsidRPr="00B91003">
        <w:rPr>
          <w:rFonts w:cs="Arial"/>
        </w:rPr>
        <w:t>Focus Goals for each and every Equity Multiplier schoolsite must identify specific metrics for each identified student group, as applicable.</w:t>
      </w:r>
    </w:p>
    <w:p w14:paraId="14010842" w14:textId="77777777" w:rsidR="00224A18" w:rsidRPr="00B91003" w:rsidRDefault="00224A18" w:rsidP="00224A18">
      <w:pPr>
        <w:numPr>
          <w:ilvl w:val="0"/>
          <w:numId w:val="73"/>
        </w:numPr>
        <w:shd w:val="clear" w:color="auto" w:fill="FFFFFF"/>
        <w:spacing w:after="240"/>
        <w:textAlignment w:val="baseline"/>
        <w:rPr>
          <w:rFonts w:cs="Arial"/>
        </w:rPr>
      </w:pPr>
      <w:r w:rsidRPr="00B91003">
        <w:rPr>
          <w:rFonts w:cs="Arial"/>
        </w:rPr>
        <w:t xml:space="preserve">An LEA may create a single goal for multiple Equity Multiplier schoolsites if those schoolsites have the same student group(s) performing at the lowest performance level on one or more state indicators on the Dashboard or, experience similar issues in the credentialing, subject matter preparation, and retention of the school’s educators. </w:t>
      </w:r>
    </w:p>
    <w:p w14:paraId="06A69A48" w14:textId="77777777" w:rsidR="00224A18" w:rsidRPr="00B91003" w:rsidRDefault="00224A18" w:rsidP="00224A18">
      <w:pPr>
        <w:numPr>
          <w:ilvl w:val="1"/>
          <w:numId w:val="73"/>
        </w:numPr>
        <w:shd w:val="clear" w:color="auto" w:fill="FFFFFF"/>
        <w:spacing w:after="240"/>
        <w:textAlignment w:val="baseline"/>
        <w:rPr>
          <w:rFonts w:cs="Arial"/>
        </w:rPr>
      </w:pPr>
      <w:r w:rsidRPr="00B91003">
        <w:rPr>
          <w:rFonts w:cs="Arial"/>
        </w:rPr>
        <w:t>When creating a single goal for multiple Equity Multiplier schoolsites, the goal must identify the student groups and the performance levels on the Dashboard that the Focus Goal is addressing; or,</w:t>
      </w:r>
    </w:p>
    <w:p w14:paraId="40796884" w14:textId="77777777" w:rsidR="00224A18" w:rsidRPr="00B91003" w:rsidRDefault="00224A18" w:rsidP="00224A18">
      <w:pPr>
        <w:numPr>
          <w:ilvl w:val="1"/>
          <w:numId w:val="73"/>
        </w:numPr>
        <w:shd w:val="clear" w:color="auto" w:fill="FFFFFF"/>
        <w:spacing w:after="240"/>
        <w:textAlignment w:val="baseline"/>
        <w:rPr>
          <w:rFonts w:cs="Arial"/>
        </w:rPr>
      </w:pPr>
      <w:r w:rsidRPr="00B91003">
        <w:rPr>
          <w:rFonts w:cs="Arial"/>
        </w:rPr>
        <w:t>The common issues the schoolsites are experiencing in credentialing, subject matter preparation, and retention of the school’s educators, if applicable.</w:t>
      </w:r>
    </w:p>
    <w:p w14:paraId="0CAB57D0"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Type of Goal</w:t>
      </w:r>
    </w:p>
    <w:p w14:paraId="24548175" w14:textId="77777777" w:rsidR="00224A18" w:rsidRPr="00B91003" w:rsidRDefault="00224A18" w:rsidP="00224A18">
      <w:pPr>
        <w:spacing w:after="240"/>
        <w:rPr>
          <w:rFonts w:eastAsia="Arial" w:cs="Arial"/>
        </w:rPr>
      </w:pPr>
      <w:r w:rsidRPr="00B91003">
        <w:rPr>
          <w:rFonts w:eastAsia="Arial" w:cs="Arial"/>
        </w:rPr>
        <w:t>Identify the type of goal being implemented as an Equity Multiplier Focus Goal.</w:t>
      </w:r>
    </w:p>
    <w:p w14:paraId="58F73680"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1EF2B3E7" w14:textId="77777777" w:rsidR="00224A18" w:rsidRPr="00B91003" w:rsidRDefault="00224A18" w:rsidP="00224A18">
      <w:pPr>
        <w:spacing w:after="240"/>
        <w:rPr>
          <w:rFonts w:eastAsia="Arial" w:cs="Arial"/>
        </w:rPr>
      </w:pPr>
      <w:r w:rsidRPr="00B91003">
        <w:rPr>
          <w:rFonts w:eastAsia="Arial" w:cs="Arial"/>
        </w:rPr>
        <w:t>Identify each of the state priorities that this goal is intended to address.</w:t>
      </w:r>
    </w:p>
    <w:p w14:paraId="5FEC71DE"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sidDel="00322CC0">
        <w:rPr>
          <w:rFonts w:eastAsia="Arial" w:cs="Arial"/>
          <w:bCs/>
        </w:rPr>
        <w:t xml:space="preserve"> </w:t>
      </w:r>
    </w:p>
    <w:p w14:paraId="0CD94065" w14:textId="77777777" w:rsidR="00224A18" w:rsidRPr="00B91003" w:rsidRDefault="00224A18" w:rsidP="00224A18">
      <w:pPr>
        <w:spacing w:after="240"/>
        <w:rPr>
          <w:rFonts w:eastAsia="Arial" w:cs="Arial"/>
        </w:rPr>
      </w:pPr>
      <w:r w:rsidRPr="00B91003" w:rsidDel="00322CC0">
        <w:rPr>
          <w:rFonts w:eastAsia="Arial" w:cs="Arial"/>
        </w:rPr>
        <w:lastRenderedPageBreak/>
        <w:t xml:space="preserve">Explain why the LEA has chosen to prioritize this goal. </w:t>
      </w:r>
    </w:p>
    <w:p w14:paraId="05882801"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An explanation must be based on Dashboard data or other locally collected data. </w:t>
      </w:r>
    </w:p>
    <w:p w14:paraId="53736283"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LEAs must describe how the LEA identified this </w:t>
      </w:r>
      <w:r w:rsidRPr="00B91003">
        <w:rPr>
          <w:rFonts w:eastAsia="Arial" w:cs="Arial"/>
        </w:rPr>
        <w:t>goal</w:t>
      </w:r>
      <w:r w:rsidRPr="00B91003" w:rsidDel="00322CC0">
        <w:rPr>
          <w:rFonts w:eastAsia="Arial" w:cs="Arial"/>
        </w:rPr>
        <w:t xml:space="preserve"> for focused attention, including relevant consultation with </w:t>
      </w:r>
      <w:r w:rsidRPr="00B91003">
        <w:t>educational partners</w:t>
      </w:r>
      <w:r w:rsidRPr="00B91003" w:rsidDel="00322CC0">
        <w:rPr>
          <w:rFonts w:eastAsia="Arial" w:cs="Arial"/>
        </w:rPr>
        <w:t xml:space="preserve">. </w:t>
      </w:r>
    </w:p>
    <w:p w14:paraId="0C97259E" w14:textId="77777777" w:rsidR="00224A18" w:rsidRPr="00B91003" w:rsidRDefault="00224A18" w:rsidP="00224A18">
      <w:pPr>
        <w:numPr>
          <w:ilvl w:val="0"/>
          <w:numId w:val="47"/>
        </w:numPr>
        <w:spacing w:after="240"/>
        <w:rPr>
          <w:rFonts w:eastAsia="Arial" w:cs="Arial"/>
        </w:rPr>
      </w:pPr>
      <w:r w:rsidRPr="00B91003" w:rsidDel="00322CC0">
        <w:rPr>
          <w:rFonts w:eastAsia="Arial" w:cs="Arial"/>
        </w:rPr>
        <w:t xml:space="preserve">LEAs are encouraged to promote transparency and understanding around the decision to </w:t>
      </w:r>
      <w:r w:rsidRPr="00B91003">
        <w:rPr>
          <w:rFonts w:eastAsia="Arial" w:cs="Arial"/>
        </w:rPr>
        <w:t>pursue a f</w:t>
      </w:r>
      <w:r w:rsidRPr="00B91003" w:rsidDel="00322CC0">
        <w:rPr>
          <w:rFonts w:eastAsia="Arial" w:cs="Arial"/>
        </w:rPr>
        <w:t xml:space="preserve">ocus </w:t>
      </w:r>
      <w:r w:rsidRPr="00B91003">
        <w:rPr>
          <w:rFonts w:eastAsia="Arial" w:cs="Arial"/>
        </w:rPr>
        <w:t>g</w:t>
      </w:r>
      <w:r w:rsidRPr="00B91003" w:rsidDel="00322CC0">
        <w:rPr>
          <w:rFonts w:eastAsia="Arial" w:cs="Arial"/>
        </w:rPr>
        <w:t>oal.</w:t>
      </w:r>
    </w:p>
    <w:p w14:paraId="1D8AD2B3" w14:textId="77777777" w:rsidR="00224A18" w:rsidRPr="00B91003" w:rsidRDefault="00224A18" w:rsidP="00224A18">
      <w:pPr>
        <w:numPr>
          <w:ilvl w:val="0"/>
          <w:numId w:val="47"/>
        </w:numPr>
        <w:shd w:val="clear" w:color="auto" w:fill="FFFFFF"/>
        <w:spacing w:after="240"/>
        <w:textAlignment w:val="baseline"/>
        <w:rPr>
          <w:rFonts w:cs="Arial"/>
        </w:rPr>
      </w:pPr>
      <w:r w:rsidRPr="00B91003">
        <w:rPr>
          <w:rFonts w:cs="Arial"/>
        </w:rPr>
        <w:t>In addition to this information, the LEA must also identify:</w:t>
      </w:r>
    </w:p>
    <w:p w14:paraId="71C1EE9F" w14:textId="77777777" w:rsidR="00224A18" w:rsidRPr="00B91003" w:rsidRDefault="00224A18" w:rsidP="00224A18">
      <w:pPr>
        <w:numPr>
          <w:ilvl w:val="1"/>
          <w:numId w:val="47"/>
        </w:numPr>
        <w:shd w:val="clear" w:color="auto" w:fill="FFFFFF"/>
        <w:spacing w:after="240"/>
        <w:textAlignment w:val="baseline"/>
        <w:rPr>
          <w:rFonts w:cs="Arial"/>
        </w:rPr>
      </w:pPr>
      <w:r w:rsidRPr="00B91003">
        <w:rPr>
          <w:rFonts w:cs="Arial"/>
        </w:rPr>
        <w:t>The school or schools to which the goal applies</w:t>
      </w:r>
    </w:p>
    <w:p w14:paraId="37EC428C" w14:textId="77777777" w:rsidR="00224A18" w:rsidRPr="00B91003" w:rsidRDefault="00224A18" w:rsidP="00224A18">
      <w:pPr>
        <w:shd w:val="clear" w:color="auto" w:fill="FFFFFF"/>
        <w:spacing w:after="240"/>
        <w:textAlignment w:val="baseline"/>
        <w:rPr>
          <w:rFonts w:cs="Arial"/>
        </w:rPr>
      </w:pPr>
      <w:r w:rsidRPr="00B91003">
        <w:rPr>
          <w:rFonts w:cs="Arial"/>
        </w:rPr>
        <w:t>LEAs are encouraged to approach an Equity Multiplier goal from a wholistic standpoint, considering how the goal might maximize student outcomes through the use of LCFF and other funding in addition to Equity Multiplier funds.</w:t>
      </w:r>
    </w:p>
    <w:p w14:paraId="7DC1C734" w14:textId="77777777" w:rsidR="00224A18" w:rsidRPr="00B91003" w:rsidRDefault="00224A18" w:rsidP="00224A18">
      <w:pPr>
        <w:numPr>
          <w:ilvl w:val="0"/>
          <w:numId w:val="69"/>
        </w:numPr>
        <w:shd w:val="clear" w:color="auto" w:fill="FFFFFF"/>
        <w:spacing w:after="240"/>
        <w:textAlignment w:val="baseline"/>
        <w:rPr>
          <w:rFonts w:cs="Arial"/>
        </w:rPr>
      </w:pPr>
      <w:r w:rsidRPr="00B91003">
        <w:rPr>
          <w:rFonts w:cs="Arial"/>
        </w:rPr>
        <w:t xml:space="preserve">Equity Multiplier funds must be used to supplement, not supplant, funding provided to Equity Multiplier schoolsites for purposes of the LCFF, the Expanded Learning Opportunities Program (ELO-P), the Literacy Coaches and Reading Specialists (LCRS) Grant Program, and/or the California Community Schools Partnership Program (CCSPP). </w:t>
      </w:r>
    </w:p>
    <w:p w14:paraId="0E0407A3" w14:textId="77777777" w:rsidR="00224A18" w:rsidRPr="00B91003" w:rsidRDefault="00224A18" w:rsidP="00224A18">
      <w:pPr>
        <w:numPr>
          <w:ilvl w:val="0"/>
          <w:numId w:val="69"/>
        </w:numPr>
        <w:shd w:val="clear" w:color="auto" w:fill="FFFFFF"/>
        <w:spacing w:after="240"/>
        <w:textAlignment w:val="baseline"/>
        <w:rPr>
          <w:rFonts w:cs="Arial"/>
        </w:rPr>
      </w:pPr>
      <w:r w:rsidRPr="00B91003">
        <w:rPr>
          <w:rFonts w:cs="Arial"/>
        </w:rPr>
        <w:t>This means that Equity Multiplier funds must not be used to replace funding that an Equity Multiplier schoolsite would otherwise receive to implement LEA-wide actions identified in the LCAP or that an Equity Multiplier schoolsite would otherwise receive to implement provisions of the ELO-P, the LCRS, and/or the CCSPP.</w:t>
      </w:r>
    </w:p>
    <w:p w14:paraId="4BA5A180" w14:textId="164C2BE2" w:rsidR="00224A18" w:rsidRPr="00B91003" w:rsidRDefault="00224A18" w:rsidP="00224A18">
      <w:pPr>
        <w:spacing w:after="240"/>
        <w:rPr>
          <w:rFonts w:cs="Arial"/>
          <w:color w:val="2C2E35"/>
          <w:shd w:val="clear" w:color="auto" w:fill="FFFFFF"/>
        </w:rPr>
      </w:pPr>
      <w:r w:rsidRPr="00B91003">
        <w:rPr>
          <w:rFonts w:cs="Arial"/>
          <w:b/>
          <w:bCs/>
        </w:rPr>
        <w:t xml:space="preserve">Note: </w:t>
      </w:r>
      <w:r w:rsidRPr="00B91003">
        <w:rPr>
          <w:rFonts w:cs="Arial"/>
          <w:i/>
          <w:iCs/>
        </w:rPr>
        <w:t>EC</w:t>
      </w:r>
      <w:r w:rsidRPr="00B91003">
        <w:rPr>
          <w:rFonts w:cs="Arial"/>
        </w:rPr>
        <w:t xml:space="preserve"> Section </w:t>
      </w:r>
      <w:hyperlink r:id="rId70" w:tooltip="California Education Code Section 42238.024" w:history="1">
        <w:r w:rsidRPr="00B91003">
          <w:rPr>
            <w:rFonts w:cs="Arial"/>
            <w:color w:val="0000FF"/>
            <w:u w:val="single"/>
          </w:rPr>
          <w:t>42238.024(b)(1)</w:t>
        </w:r>
      </w:hyperlink>
      <w:r w:rsidRPr="00B91003">
        <w:rPr>
          <w:rFonts w:cs="Arial"/>
        </w:rPr>
        <w:t xml:space="preserve"> requires that Equity Multiplier funds be used for the provision of evidence-based services and supports for students. Evidence-based services and supports are based on objective evidence that has informed the design of the service or support and/or guides the modification of those services and supports. Evidence-based supports and strategies are most commonly based on </w:t>
      </w:r>
      <w:r w:rsidRPr="00B91003">
        <w:rPr>
          <w:rFonts w:cs="Arial"/>
          <w:color w:val="2C2E35"/>
          <w:shd w:val="clear" w:color="auto" w:fill="FFFFFF"/>
        </w:rPr>
        <w:t>educational research and/or metrics of LEA, school, and/or student performance.</w:t>
      </w:r>
    </w:p>
    <w:p w14:paraId="2C318890" w14:textId="6D0903A9" w:rsidR="00224A18" w:rsidRPr="00B91003" w:rsidRDefault="00224A18" w:rsidP="00224A18">
      <w:pPr>
        <w:spacing w:after="240"/>
        <w:rPr>
          <w:rFonts w:eastAsia="Arial" w:cs="Arial"/>
        </w:rPr>
      </w:pPr>
      <w:r w:rsidRPr="00B91003">
        <w:rPr>
          <w:rFonts w:eastAsia="Arial" w:cs="Arial"/>
          <w:i/>
          <w:iCs/>
        </w:rPr>
        <w:t>EC</w:t>
      </w:r>
      <w:r w:rsidRPr="00B91003">
        <w:rPr>
          <w:rFonts w:eastAsia="Arial" w:cs="Arial"/>
        </w:rPr>
        <w:t xml:space="preserve"> Section 52064.4 requires that an LEA that has received LREBG funds include one or more actions funded with LREBG funds within the 2025</w:t>
      </w:r>
      <w:ins w:id="199" w:author="Author">
        <w:r w:rsidR="003D57D5" w:rsidRPr="00B91003">
          <w:rPr>
            <w:rFonts w:eastAsia="Arial" w:cs="Arial"/>
          </w:rPr>
          <w:t>–</w:t>
        </w:r>
      </w:ins>
      <w:del w:id="200" w:author="Author">
        <w:r w:rsidRPr="00B91003" w:rsidDel="003D57D5">
          <w:rPr>
            <w:rFonts w:eastAsia="Arial" w:cs="Arial"/>
          </w:rPr>
          <w:delText>-</w:delText>
        </w:r>
      </w:del>
      <w:r w:rsidRPr="00B91003">
        <w:rPr>
          <w:rFonts w:eastAsia="Arial" w:cs="Arial"/>
        </w:rPr>
        <w:t>26, 2026</w:t>
      </w:r>
      <w:ins w:id="201" w:author="Author">
        <w:r w:rsidR="003D57D5" w:rsidRPr="00B91003">
          <w:rPr>
            <w:rFonts w:eastAsia="Arial" w:cs="Arial"/>
          </w:rPr>
          <w:t>–</w:t>
        </w:r>
      </w:ins>
      <w:del w:id="202" w:author="Author">
        <w:r w:rsidRPr="00B91003" w:rsidDel="003D57D5">
          <w:rPr>
            <w:rFonts w:eastAsia="Arial" w:cs="Arial"/>
          </w:rPr>
          <w:delText>-</w:delText>
        </w:r>
      </w:del>
      <w:r w:rsidRPr="00B91003">
        <w:rPr>
          <w:rFonts w:eastAsia="Arial" w:cs="Arial"/>
        </w:rPr>
        <w:t>27</w:t>
      </w:r>
      <w:ins w:id="203" w:author="Author">
        <w:r w:rsidR="003D57D5" w:rsidRPr="00B91003">
          <w:rPr>
            <w:rFonts w:eastAsia="Arial" w:cs="Arial"/>
          </w:rPr>
          <w:t>,</w:t>
        </w:r>
      </w:ins>
      <w:r w:rsidRPr="00B91003">
        <w:rPr>
          <w:rFonts w:eastAsia="Arial" w:cs="Arial"/>
        </w:rPr>
        <w:t xml:space="preserve"> and 2027</w:t>
      </w:r>
      <w:ins w:id="204" w:author="Author">
        <w:r w:rsidR="003D57D5" w:rsidRPr="00B91003">
          <w:rPr>
            <w:rFonts w:eastAsia="Arial" w:cs="Arial"/>
          </w:rPr>
          <w:t>–</w:t>
        </w:r>
      </w:ins>
      <w:del w:id="205" w:author="Author">
        <w:r w:rsidRPr="00B91003" w:rsidDel="003D57D5">
          <w:rPr>
            <w:rFonts w:eastAsia="Arial" w:cs="Arial"/>
          </w:rPr>
          <w:delText>-</w:delText>
        </w:r>
      </w:del>
      <w:r w:rsidRPr="00B91003">
        <w:rPr>
          <w:rFonts w:eastAsia="Arial" w:cs="Arial"/>
        </w:rPr>
        <w:t xml:space="preserve">28 LCAPs. </w:t>
      </w:r>
    </w:p>
    <w:p w14:paraId="3C136C74" w14:textId="4E11F505" w:rsidR="00FF2C79" w:rsidRPr="00B91003" w:rsidRDefault="00FF2C79" w:rsidP="00FF2C79">
      <w:pPr>
        <w:numPr>
          <w:ilvl w:val="0"/>
          <w:numId w:val="47"/>
        </w:numPr>
        <w:spacing w:after="240"/>
        <w:rPr>
          <w:ins w:id="206" w:author="Author"/>
          <w:rFonts w:eastAsia="Arial" w:cs="Arial"/>
        </w:rPr>
      </w:pPr>
      <w:ins w:id="207" w:author="Author">
        <w:r w:rsidRPr="00B91003">
          <w:rPr>
            <w:rFonts w:eastAsia="Arial" w:cs="Arial"/>
          </w:rPr>
          <w:t xml:space="preserve">To implement the requirements of </w:t>
        </w:r>
        <w:r w:rsidRPr="00B91003">
          <w:rPr>
            <w:rFonts w:eastAsia="Arial" w:cs="Arial"/>
            <w:i/>
            <w:iCs/>
          </w:rPr>
          <w:t>EC</w:t>
        </w:r>
        <w:r w:rsidRPr="00B91003">
          <w:rPr>
            <w:rFonts w:eastAsia="Arial" w:cs="Arial"/>
          </w:rPr>
          <w:t xml:space="preserve"> Section 52064.4, LEAs with unexpended LREBG funds must explain the rationale for selecting any actions funded with LREBG funds included in the goal. This explanation must include</w:t>
        </w:r>
        <w:r w:rsidR="003D57D5" w:rsidRPr="00B91003">
          <w:rPr>
            <w:rFonts w:eastAsia="Arial" w:cs="Arial"/>
          </w:rPr>
          <w:t>:</w:t>
        </w:r>
        <w:r w:rsidRPr="00B91003">
          <w:rPr>
            <w:rFonts w:eastAsia="Arial" w:cs="Arial"/>
          </w:rPr>
          <w:t xml:space="preserve"> </w:t>
        </w:r>
      </w:ins>
    </w:p>
    <w:p w14:paraId="50347548" w14:textId="459DC0C5" w:rsidR="00FF2C79" w:rsidRPr="00B91003" w:rsidRDefault="00FF2C79" w:rsidP="00FF2C79">
      <w:pPr>
        <w:numPr>
          <w:ilvl w:val="1"/>
          <w:numId w:val="47"/>
        </w:numPr>
        <w:spacing w:after="240"/>
        <w:rPr>
          <w:ins w:id="208" w:author="Author"/>
          <w:rFonts w:eastAsia="Arial" w:cs="Arial"/>
        </w:rPr>
      </w:pPr>
      <w:ins w:id="209" w:author="Author">
        <w:del w:id="210" w:author="Author">
          <w:r w:rsidRPr="00B91003" w:rsidDel="003D57D5">
            <w:rPr>
              <w:rFonts w:eastAsia="Arial" w:cs="Arial"/>
            </w:rPr>
            <w:delText>a</w:delText>
          </w:r>
        </w:del>
        <w:r w:rsidR="003D57D5" w:rsidRPr="00B91003">
          <w:rPr>
            <w:rFonts w:eastAsia="Arial" w:cs="Arial"/>
          </w:rPr>
          <w:t>A</w:t>
        </w:r>
        <w:r w:rsidRPr="00B91003">
          <w:rPr>
            <w:rFonts w:eastAsia="Arial" w:cs="Arial"/>
          </w:rPr>
          <w:t xml:space="preserve">n explanation of the rationale for selecting from the permissible uses of funds identified in </w:t>
        </w:r>
        <w:r w:rsidRPr="00B91003">
          <w:rPr>
            <w:rFonts w:eastAsia="Arial" w:cs="Arial"/>
            <w:i/>
            <w:iCs/>
          </w:rPr>
          <w:t>EC</w:t>
        </w:r>
        <w:r w:rsidRPr="00B91003">
          <w:rPr>
            <w:rFonts w:eastAsia="Arial" w:cs="Arial"/>
          </w:rPr>
          <w:t xml:space="preserve"> Section 32526(c)(2); and</w:t>
        </w:r>
      </w:ins>
    </w:p>
    <w:p w14:paraId="07842E84" w14:textId="43605AA7" w:rsidR="00FF2C79" w:rsidRPr="00B91003" w:rsidRDefault="00FF2C79" w:rsidP="00FF2C79">
      <w:pPr>
        <w:numPr>
          <w:ilvl w:val="1"/>
          <w:numId w:val="47"/>
        </w:numPr>
        <w:spacing w:after="240"/>
        <w:rPr>
          <w:ins w:id="211" w:author="Author"/>
          <w:rFonts w:eastAsia="Arial" w:cs="Arial"/>
        </w:rPr>
      </w:pPr>
      <w:ins w:id="212" w:author="Author">
        <w:del w:id="213" w:author="Author">
          <w:r w:rsidRPr="00B91003" w:rsidDel="003D57D5">
            <w:rPr>
              <w:rFonts w:eastAsia="Arial" w:cs="Arial"/>
            </w:rPr>
            <w:lastRenderedPageBreak/>
            <w:delText>a</w:delText>
          </w:r>
        </w:del>
        <w:r w:rsidR="003D57D5" w:rsidRPr="00B91003">
          <w:rPr>
            <w:rFonts w:eastAsia="Arial" w:cs="Arial"/>
          </w:rPr>
          <w:t>A</w:t>
        </w:r>
        <w:r w:rsidRPr="00B91003">
          <w:rPr>
            <w:rFonts w:eastAsia="Arial" w:cs="Arial"/>
          </w:rPr>
          <w:t xml:space="preserve">n explanation of how the selected actions are expected to address the areas of need of students and schools identified in the needs assessment required by </w:t>
        </w:r>
        <w:r w:rsidRPr="00B91003">
          <w:rPr>
            <w:rFonts w:eastAsia="Arial" w:cs="Arial"/>
            <w:i/>
            <w:iCs/>
          </w:rPr>
          <w:t>EC</w:t>
        </w:r>
        <w:r w:rsidRPr="00B91003">
          <w:rPr>
            <w:rFonts w:eastAsia="Arial" w:cs="Arial"/>
          </w:rPr>
          <w:t xml:space="preserve"> Section </w:t>
        </w:r>
        <w:r w:rsidRPr="00B91003">
          <w:rPr>
            <w:rFonts w:eastAsia="Arial" w:cs="Arial"/>
          </w:rPr>
          <w:fldChar w:fldCharType="begin"/>
        </w:r>
      </w:ins>
      <w:r w:rsidR="00BF2CC2" w:rsidRPr="00B91003">
        <w:rPr>
          <w:rFonts w:eastAsia="Arial" w:cs="Arial"/>
        </w:rPr>
        <w:instrText>HYPERLINK "https://leginfo.legislature.ca.gov/faces/codes_displaySection.xhtml?sectionNum=32526.&amp;lawCode=EDC" \o "California Education Code Section 32526"</w:instrText>
      </w:r>
      <w:ins w:id="214" w:author="Author">
        <w:r w:rsidRPr="00B91003">
          <w:rPr>
            <w:rFonts w:eastAsia="Arial" w:cs="Arial"/>
          </w:rPr>
        </w:r>
        <w:r w:rsidRPr="00B91003">
          <w:rPr>
            <w:rFonts w:eastAsia="Arial" w:cs="Arial"/>
          </w:rPr>
          <w:fldChar w:fldCharType="separate"/>
        </w:r>
        <w:r w:rsidRPr="00B91003">
          <w:rPr>
            <w:rFonts w:eastAsia="Arial" w:cs="Arial"/>
            <w:color w:val="0000FF"/>
            <w:u w:val="single"/>
          </w:rPr>
          <w:t>32526(d)</w:t>
        </w:r>
        <w:r w:rsidRPr="00B91003">
          <w:rPr>
            <w:rFonts w:eastAsia="Arial" w:cs="Arial"/>
          </w:rPr>
          <w:fldChar w:fldCharType="end"/>
        </w:r>
        <w:r w:rsidRPr="00B91003">
          <w:rPr>
            <w:rFonts w:eastAsia="Arial" w:cs="Arial"/>
          </w:rPr>
          <w:t>.</w:t>
        </w:r>
      </w:ins>
    </w:p>
    <w:p w14:paraId="3CCC6F98" w14:textId="288A0775" w:rsidR="00224A18" w:rsidRPr="00B91003" w:rsidRDefault="00224A18" w:rsidP="00D4150A">
      <w:pPr>
        <w:pStyle w:val="Heading6"/>
        <w:rPr>
          <w:b/>
          <w:bCs/>
        </w:rPr>
      </w:pPr>
      <w:r w:rsidRPr="00B91003">
        <w:rPr>
          <w:b/>
          <w:bCs/>
        </w:rPr>
        <w:t>Broad Goal</w:t>
      </w:r>
    </w:p>
    <w:p w14:paraId="09E1FFE6"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Description </w:t>
      </w:r>
    </w:p>
    <w:p w14:paraId="3E22E0B0" w14:textId="77777777" w:rsidR="00224A18" w:rsidRPr="00B91003" w:rsidRDefault="00224A18" w:rsidP="00224A18">
      <w:pPr>
        <w:spacing w:after="240"/>
        <w:rPr>
          <w:rFonts w:eastAsia="Arial" w:cs="Arial"/>
        </w:rPr>
      </w:pPr>
      <w:r w:rsidRPr="00B91003">
        <w:rPr>
          <w:rFonts w:eastAsia="Arial" w:cs="Arial"/>
        </w:rPr>
        <w:t xml:space="preserve">Describe what the LEA plans to achieve through the actions included in the goal. </w:t>
      </w:r>
    </w:p>
    <w:p w14:paraId="5B129A60" w14:textId="77777777" w:rsidR="00224A18" w:rsidRPr="00B91003" w:rsidRDefault="00224A18" w:rsidP="00224A18">
      <w:pPr>
        <w:numPr>
          <w:ilvl w:val="0"/>
          <w:numId w:val="48"/>
        </w:numPr>
        <w:spacing w:after="240"/>
        <w:rPr>
          <w:rFonts w:eastAsia="Arial" w:cs="Arial"/>
        </w:rPr>
      </w:pPr>
      <w:r w:rsidRPr="00B91003">
        <w:rPr>
          <w:rFonts w:eastAsia="Arial" w:cs="Arial"/>
        </w:rPr>
        <w:t xml:space="preserve">The description of a broad goal will be clearly aligned with the expected measurable outcomes included for the goal. </w:t>
      </w:r>
    </w:p>
    <w:p w14:paraId="73B937ED" w14:textId="77777777" w:rsidR="00224A18" w:rsidRPr="00B91003" w:rsidRDefault="00224A18" w:rsidP="00224A18">
      <w:pPr>
        <w:numPr>
          <w:ilvl w:val="0"/>
          <w:numId w:val="48"/>
        </w:numPr>
        <w:spacing w:after="240"/>
        <w:rPr>
          <w:rFonts w:eastAsia="Arial" w:cs="Arial"/>
        </w:rPr>
      </w:pPr>
      <w:r w:rsidRPr="00B91003">
        <w:rPr>
          <w:rFonts w:eastAsia="Arial" w:cs="Arial"/>
        </w:rPr>
        <w:t xml:space="preserve">The goal description organizes the actions and expected outcomes in a cohesive and consistent manner. </w:t>
      </w:r>
    </w:p>
    <w:p w14:paraId="23A3843F" w14:textId="77777777" w:rsidR="00224A18" w:rsidRPr="00B91003" w:rsidRDefault="00224A18" w:rsidP="00224A18">
      <w:pPr>
        <w:numPr>
          <w:ilvl w:val="0"/>
          <w:numId w:val="48"/>
        </w:numPr>
        <w:spacing w:after="240"/>
        <w:rPr>
          <w:rFonts w:eastAsia="Arial" w:cs="Arial"/>
        </w:rPr>
      </w:pPr>
      <w:r w:rsidRPr="00B91003">
        <w:rPr>
          <w:rFonts w:eastAsia="Arial" w:cs="Arial"/>
        </w:rPr>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5315362F"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Type of Goal</w:t>
      </w:r>
    </w:p>
    <w:p w14:paraId="6FCC85FC" w14:textId="77777777" w:rsidR="00224A18" w:rsidRPr="00B91003" w:rsidRDefault="00224A18" w:rsidP="00224A18">
      <w:pPr>
        <w:spacing w:after="240"/>
        <w:rPr>
          <w:rFonts w:eastAsia="Arial" w:cs="Arial"/>
        </w:rPr>
      </w:pPr>
      <w:r w:rsidRPr="00B91003">
        <w:rPr>
          <w:rFonts w:eastAsia="Arial" w:cs="Arial"/>
        </w:rPr>
        <w:t>Identify the type of goal being implemented as a Broad Goal.</w:t>
      </w:r>
    </w:p>
    <w:p w14:paraId="143CF761"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State Priorities addressed by this goal. </w:t>
      </w:r>
    </w:p>
    <w:p w14:paraId="01EB0E32" w14:textId="77777777" w:rsidR="00224A18" w:rsidRPr="00B91003" w:rsidRDefault="00224A18" w:rsidP="00224A18">
      <w:pPr>
        <w:spacing w:after="240"/>
        <w:rPr>
          <w:rFonts w:eastAsia="Arial" w:cs="Arial"/>
          <w:b/>
        </w:rPr>
      </w:pPr>
      <w:r w:rsidRPr="00B91003">
        <w:rPr>
          <w:rFonts w:eastAsia="Arial" w:cs="Arial"/>
          <w:bCs/>
        </w:rPr>
        <w:t xml:space="preserve">Identify </w:t>
      </w:r>
      <w:r w:rsidRPr="00B91003">
        <w:rPr>
          <w:rFonts w:eastAsia="Arial" w:cs="Arial"/>
        </w:rPr>
        <w:t xml:space="preserve">each of </w:t>
      </w:r>
      <w:r w:rsidRPr="00B91003">
        <w:rPr>
          <w:rFonts w:eastAsia="Arial" w:cs="Arial"/>
          <w:bCs/>
        </w:rPr>
        <w:t>the state priorities that this goal is intended to address.</w:t>
      </w:r>
    </w:p>
    <w:p w14:paraId="318C525B"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 xml:space="preserve">goal. </w:t>
      </w:r>
    </w:p>
    <w:p w14:paraId="6F403DC2" w14:textId="77777777" w:rsidR="00224A18" w:rsidRPr="00B91003" w:rsidRDefault="00224A18" w:rsidP="00224A18">
      <w:pPr>
        <w:spacing w:after="240"/>
        <w:rPr>
          <w:rFonts w:eastAsia="Arial" w:cs="Arial"/>
        </w:rPr>
      </w:pPr>
      <w:r w:rsidRPr="00B91003">
        <w:rPr>
          <w:rFonts w:eastAsia="Arial" w:cs="Arial"/>
        </w:rPr>
        <w:t>Explain why the LEA developed this goal and how the actions and metrics grouped together will help achieve the goal.</w:t>
      </w:r>
    </w:p>
    <w:p w14:paraId="0E8E1E03" w14:textId="3B98A307" w:rsidR="00224A18" w:rsidRPr="00B91003" w:rsidRDefault="00224A18" w:rsidP="00224A18">
      <w:pPr>
        <w:numPr>
          <w:ilvl w:val="0"/>
          <w:numId w:val="47"/>
        </w:numPr>
        <w:spacing w:after="240"/>
        <w:rPr>
          <w:rFonts w:eastAsia="Arial" w:cs="Arial"/>
        </w:rPr>
      </w:pPr>
      <w:r w:rsidRPr="00B91003">
        <w:rPr>
          <w:rFonts w:eastAsia="Arial" w:cs="Arial"/>
          <w:i/>
          <w:iCs/>
        </w:rPr>
        <w:t>EC</w:t>
      </w:r>
      <w:r w:rsidRPr="00B91003">
        <w:rPr>
          <w:rFonts w:eastAsia="Arial" w:cs="Arial"/>
        </w:rPr>
        <w:t xml:space="preserve"> Section 52064.4 requires that an LEA that has received LREBG funds include one or more actions funded with LREBG funds within the 2025</w:t>
      </w:r>
      <w:ins w:id="215" w:author="Author">
        <w:r w:rsidR="00C14A74" w:rsidRPr="00B91003">
          <w:rPr>
            <w:rFonts w:eastAsia="Arial" w:cs="Arial"/>
          </w:rPr>
          <w:t>–</w:t>
        </w:r>
      </w:ins>
      <w:del w:id="216" w:author="Author">
        <w:r w:rsidRPr="00B91003" w:rsidDel="00C14A74">
          <w:rPr>
            <w:rFonts w:eastAsia="Arial" w:cs="Arial"/>
          </w:rPr>
          <w:delText>-</w:delText>
        </w:r>
      </w:del>
      <w:r w:rsidRPr="00B91003">
        <w:rPr>
          <w:rFonts w:eastAsia="Arial" w:cs="Arial"/>
        </w:rPr>
        <w:t>26, 2026</w:t>
      </w:r>
      <w:ins w:id="217" w:author="Author">
        <w:r w:rsidR="00C14A74" w:rsidRPr="00B91003">
          <w:rPr>
            <w:rFonts w:eastAsia="Arial" w:cs="Arial"/>
          </w:rPr>
          <w:t>–</w:t>
        </w:r>
      </w:ins>
      <w:del w:id="218" w:author="Author">
        <w:r w:rsidRPr="00B91003" w:rsidDel="00C14A74">
          <w:rPr>
            <w:rFonts w:eastAsia="Arial" w:cs="Arial"/>
          </w:rPr>
          <w:delText>-</w:delText>
        </w:r>
      </w:del>
      <w:r w:rsidRPr="00B91003">
        <w:rPr>
          <w:rFonts w:eastAsia="Arial" w:cs="Arial"/>
        </w:rPr>
        <w:t>27</w:t>
      </w:r>
      <w:ins w:id="219" w:author="Author">
        <w:r w:rsidR="00C14A74" w:rsidRPr="00B91003">
          <w:rPr>
            <w:rFonts w:eastAsia="Arial" w:cs="Arial"/>
          </w:rPr>
          <w:t>,</w:t>
        </w:r>
      </w:ins>
      <w:r w:rsidRPr="00B91003">
        <w:rPr>
          <w:rFonts w:eastAsia="Arial" w:cs="Arial"/>
        </w:rPr>
        <w:t xml:space="preserve"> and 2027</w:t>
      </w:r>
      <w:ins w:id="220" w:author="Author">
        <w:r w:rsidR="00C14A74" w:rsidRPr="00B91003">
          <w:rPr>
            <w:rFonts w:eastAsia="Arial" w:cs="Arial"/>
          </w:rPr>
          <w:t>–</w:t>
        </w:r>
      </w:ins>
      <w:del w:id="221" w:author="Author">
        <w:r w:rsidRPr="00B91003" w:rsidDel="00C14A74">
          <w:rPr>
            <w:rFonts w:eastAsia="Arial" w:cs="Arial"/>
          </w:rPr>
          <w:delText>-</w:delText>
        </w:r>
      </w:del>
      <w:r w:rsidRPr="00B91003">
        <w:rPr>
          <w:rFonts w:eastAsia="Arial" w:cs="Arial"/>
        </w:rPr>
        <w:t xml:space="preserve">28 LCAPs. </w:t>
      </w:r>
    </w:p>
    <w:p w14:paraId="0DA15865" w14:textId="4E498546" w:rsidR="00FF2C79" w:rsidRPr="00B91003" w:rsidRDefault="00FF2C79" w:rsidP="00FF2C79">
      <w:pPr>
        <w:numPr>
          <w:ilvl w:val="1"/>
          <w:numId w:val="47"/>
        </w:numPr>
        <w:spacing w:after="240"/>
        <w:rPr>
          <w:ins w:id="222" w:author="Author"/>
          <w:rFonts w:eastAsia="Arial" w:cs="Arial"/>
        </w:rPr>
      </w:pPr>
      <w:ins w:id="223" w:author="Author">
        <w:r w:rsidRPr="00B91003">
          <w:rPr>
            <w:rFonts w:eastAsia="Arial" w:cs="Arial"/>
          </w:rPr>
          <w:t xml:space="preserve">To implement the requirements of </w:t>
        </w:r>
        <w:r w:rsidRPr="00B91003">
          <w:rPr>
            <w:rFonts w:eastAsia="Arial" w:cs="Arial"/>
            <w:i/>
            <w:iCs/>
          </w:rPr>
          <w:t>EC</w:t>
        </w:r>
        <w:r w:rsidRPr="00B91003">
          <w:rPr>
            <w:rFonts w:eastAsia="Arial" w:cs="Arial"/>
          </w:rPr>
          <w:t xml:space="preserve"> Section 52064.4, LEAs with unexpended LREBG funds must explain the rationale for selecting any actions funded with LREBG funds included in the goal. This explanation must include</w:t>
        </w:r>
        <w:r w:rsidR="00C14A74" w:rsidRPr="00B91003">
          <w:rPr>
            <w:rFonts w:eastAsia="Arial" w:cs="Arial"/>
          </w:rPr>
          <w:t>:</w:t>
        </w:r>
        <w:r w:rsidRPr="00B91003">
          <w:rPr>
            <w:rFonts w:eastAsia="Arial" w:cs="Arial"/>
          </w:rPr>
          <w:t xml:space="preserve"> </w:t>
        </w:r>
      </w:ins>
    </w:p>
    <w:p w14:paraId="01C8DECE" w14:textId="58E22822" w:rsidR="00FF2C79" w:rsidRPr="00B91003" w:rsidRDefault="00FF2C79" w:rsidP="00FF2C79">
      <w:pPr>
        <w:numPr>
          <w:ilvl w:val="2"/>
          <w:numId w:val="47"/>
        </w:numPr>
        <w:spacing w:after="240"/>
        <w:rPr>
          <w:ins w:id="224" w:author="Author"/>
          <w:rFonts w:eastAsia="Arial" w:cs="Arial"/>
        </w:rPr>
      </w:pPr>
      <w:ins w:id="225" w:author="Author">
        <w:del w:id="226" w:author="Author">
          <w:r w:rsidRPr="00B91003" w:rsidDel="00C14A74">
            <w:rPr>
              <w:rFonts w:eastAsia="Arial" w:cs="Arial"/>
            </w:rPr>
            <w:delText>a</w:delText>
          </w:r>
        </w:del>
        <w:r w:rsidR="00C14A74" w:rsidRPr="00B91003">
          <w:rPr>
            <w:rFonts w:eastAsia="Arial" w:cs="Arial"/>
          </w:rPr>
          <w:t>A</w:t>
        </w:r>
        <w:r w:rsidRPr="00B91003">
          <w:rPr>
            <w:rFonts w:eastAsia="Arial" w:cs="Arial"/>
          </w:rPr>
          <w:t xml:space="preserve">n explanation of the rationale for selecting from the permissible uses of funds identified in </w:t>
        </w:r>
        <w:r w:rsidRPr="00B91003">
          <w:rPr>
            <w:rFonts w:eastAsia="Arial" w:cs="Arial"/>
            <w:i/>
            <w:iCs/>
          </w:rPr>
          <w:t>EC</w:t>
        </w:r>
        <w:r w:rsidRPr="00B91003">
          <w:rPr>
            <w:rFonts w:eastAsia="Arial" w:cs="Arial"/>
          </w:rPr>
          <w:t xml:space="preserve"> Section 32526(c)(2); and</w:t>
        </w:r>
      </w:ins>
    </w:p>
    <w:p w14:paraId="12183C96" w14:textId="71559612" w:rsidR="00FF2C79" w:rsidRPr="00B91003" w:rsidRDefault="00FF2C79" w:rsidP="00FF2C79">
      <w:pPr>
        <w:numPr>
          <w:ilvl w:val="2"/>
          <w:numId w:val="47"/>
        </w:numPr>
        <w:spacing w:after="240"/>
        <w:rPr>
          <w:ins w:id="227" w:author="Author"/>
          <w:rFonts w:eastAsia="Arial" w:cs="Arial"/>
        </w:rPr>
      </w:pPr>
      <w:ins w:id="228" w:author="Author">
        <w:del w:id="229" w:author="Author">
          <w:r w:rsidRPr="00B91003" w:rsidDel="00C14A74">
            <w:rPr>
              <w:rFonts w:eastAsia="Arial" w:cs="Arial"/>
            </w:rPr>
            <w:delText>a</w:delText>
          </w:r>
        </w:del>
        <w:r w:rsidR="00C14A74" w:rsidRPr="00B91003">
          <w:rPr>
            <w:rFonts w:eastAsia="Arial" w:cs="Arial"/>
          </w:rPr>
          <w:t>A</w:t>
        </w:r>
        <w:r w:rsidRPr="00B91003">
          <w:rPr>
            <w:rFonts w:eastAsia="Arial" w:cs="Arial"/>
          </w:rPr>
          <w:t xml:space="preserve">n explanation of how the selected actions are expected to address the areas of need of students and schools identified in the needs assessment required by </w:t>
        </w:r>
        <w:r w:rsidRPr="00B91003">
          <w:rPr>
            <w:rFonts w:eastAsia="Arial" w:cs="Arial"/>
            <w:i/>
            <w:iCs/>
          </w:rPr>
          <w:t>EC</w:t>
        </w:r>
        <w:r w:rsidRPr="00B91003">
          <w:rPr>
            <w:rFonts w:eastAsia="Arial" w:cs="Arial"/>
          </w:rPr>
          <w:t xml:space="preserve"> Section </w:t>
        </w:r>
        <w:r w:rsidRPr="00B91003">
          <w:rPr>
            <w:rFonts w:eastAsia="Arial" w:cs="Arial"/>
          </w:rPr>
          <w:fldChar w:fldCharType="begin"/>
        </w:r>
      </w:ins>
      <w:r w:rsidR="00BF2CC2" w:rsidRPr="00B91003">
        <w:rPr>
          <w:rFonts w:eastAsia="Arial" w:cs="Arial"/>
        </w:rPr>
        <w:instrText>HYPERLINK "https://leginfo.legislature.ca.gov/faces/codes_displaySection.xhtml?sectionNum=32526.&amp;lawCode=EDC" \o "California Education Code Section 32526"</w:instrText>
      </w:r>
      <w:ins w:id="230" w:author="Author">
        <w:r w:rsidRPr="00B91003">
          <w:rPr>
            <w:rFonts w:eastAsia="Arial" w:cs="Arial"/>
          </w:rPr>
        </w:r>
        <w:r w:rsidRPr="00B91003">
          <w:rPr>
            <w:rFonts w:eastAsia="Arial" w:cs="Arial"/>
          </w:rPr>
          <w:fldChar w:fldCharType="separate"/>
        </w:r>
        <w:r w:rsidRPr="00B91003">
          <w:rPr>
            <w:rFonts w:eastAsia="Arial" w:cs="Arial"/>
            <w:color w:val="0000FF"/>
            <w:u w:val="single"/>
          </w:rPr>
          <w:t>32526(d)</w:t>
        </w:r>
        <w:r w:rsidRPr="00B91003">
          <w:rPr>
            <w:rFonts w:eastAsia="Arial" w:cs="Arial"/>
          </w:rPr>
          <w:fldChar w:fldCharType="end"/>
        </w:r>
        <w:r w:rsidRPr="00B91003">
          <w:rPr>
            <w:rFonts w:eastAsia="Arial" w:cs="Arial"/>
          </w:rPr>
          <w:t>.</w:t>
        </w:r>
      </w:ins>
    </w:p>
    <w:p w14:paraId="1BBAF394" w14:textId="524CE014" w:rsidR="00224A18" w:rsidRPr="00B91003" w:rsidRDefault="00224A18" w:rsidP="00D4150A">
      <w:pPr>
        <w:pStyle w:val="Heading6"/>
        <w:rPr>
          <w:b/>
          <w:bCs/>
        </w:rPr>
      </w:pPr>
      <w:r w:rsidRPr="00B91003">
        <w:rPr>
          <w:b/>
          <w:bCs/>
        </w:rPr>
        <w:lastRenderedPageBreak/>
        <w:t>Maintenance of Progress Goal</w:t>
      </w:r>
    </w:p>
    <w:p w14:paraId="6E1F294A"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Description </w:t>
      </w:r>
    </w:p>
    <w:p w14:paraId="3C7FE263" w14:textId="77777777" w:rsidR="00224A18" w:rsidRPr="00B91003" w:rsidRDefault="00224A18" w:rsidP="00224A18">
      <w:pPr>
        <w:spacing w:after="240"/>
        <w:rPr>
          <w:rFonts w:eastAsia="Arial" w:cs="Arial"/>
          <w:color w:val="000000"/>
        </w:rPr>
      </w:pPr>
      <w:r w:rsidRPr="00B91003">
        <w:rPr>
          <w:rFonts w:eastAsia="Arial" w:cs="Arial"/>
        </w:rPr>
        <w:t xml:space="preserve">Describe </w:t>
      </w:r>
      <w:r w:rsidRPr="00B91003">
        <w:rPr>
          <w:rFonts w:eastAsia="Arial" w:cs="Arial"/>
          <w:color w:val="000000"/>
        </w:rPr>
        <w:t xml:space="preserve">how the LEA intends to maintain the progress made in the LCFF State Priorities not addressed by the other goals in the LCAP. </w:t>
      </w:r>
    </w:p>
    <w:p w14:paraId="111CB607" w14:textId="77777777" w:rsidR="00224A18" w:rsidRPr="00B91003" w:rsidRDefault="00224A18" w:rsidP="00224A18">
      <w:pPr>
        <w:numPr>
          <w:ilvl w:val="0"/>
          <w:numId w:val="49"/>
        </w:numPr>
        <w:spacing w:after="240"/>
        <w:rPr>
          <w:rFonts w:eastAsia="Arial" w:cs="Arial"/>
        </w:rPr>
      </w:pPr>
      <w:r w:rsidRPr="00B91003">
        <w:rPr>
          <w:rFonts w:eastAsia="Arial" w:cs="Arial"/>
        </w:rPr>
        <w:t xml:space="preserve">Use this type of goal to address the state priorities and applicable metrics not addressed within the other goals in the LCAP. </w:t>
      </w:r>
    </w:p>
    <w:p w14:paraId="157FD7A7" w14:textId="77777777" w:rsidR="00224A18" w:rsidRPr="00B91003" w:rsidRDefault="00224A18" w:rsidP="00224A18">
      <w:pPr>
        <w:numPr>
          <w:ilvl w:val="0"/>
          <w:numId w:val="49"/>
        </w:numPr>
        <w:spacing w:after="240"/>
        <w:rPr>
          <w:rFonts w:eastAsia="Arial" w:cs="Arial"/>
        </w:rPr>
      </w:pPr>
      <w:r w:rsidRPr="00B91003">
        <w:rPr>
          <w:rFonts w:eastAsia="Arial" w:cs="Arial"/>
        </w:rPr>
        <w:t xml:space="preserve">The state priorities and metrics to be addressed in this section are those for which the LEA, in consultation with </w:t>
      </w:r>
      <w:r w:rsidRPr="00B91003">
        <w:t>educational partners</w:t>
      </w:r>
      <w:r w:rsidRPr="00B91003">
        <w:rPr>
          <w:rFonts w:eastAsia="Arial" w:cs="Arial"/>
        </w:rPr>
        <w:t>, has determined to maintain actions and monitor progress while focusing implementation efforts on the actions covered by other goals in the LCAP.</w:t>
      </w:r>
    </w:p>
    <w:p w14:paraId="6480E27B"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Type of Goal</w:t>
      </w:r>
    </w:p>
    <w:p w14:paraId="3F7D6718" w14:textId="77777777" w:rsidR="00224A18" w:rsidRPr="00B91003" w:rsidRDefault="00224A18" w:rsidP="00224A18">
      <w:pPr>
        <w:spacing w:after="240"/>
        <w:rPr>
          <w:rFonts w:eastAsia="Arial" w:cs="Arial"/>
        </w:rPr>
      </w:pPr>
      <w:r w:rsidRPr="00B91003">
        <w:rPr>
          <w:rFonts w:eastAsia="Arial" w:cs="Arial"/>
        </w:rPr>
        <w:t>Identify the type of goal being implemented as a Maintenance of Progress Goal.</w:t>
      </w:r>
    </w:p>
    <w:p w14:paraId="48E8D876"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rPr>
        <w:t xml:space="preserve">State Priorities addressed by this goal. </w:t>
      </w:r>
    </w:p>
    <w:p w14:paraId="27C5116B" w14:textId="77777777" w:rsidR="00224A18" w:rsidRPr="00B91003" w:rsidRDefault="00224A18" w:rsidP="00224A18">
      <w:pPr>
        <w:spacing w:after="240"/>
        <w:rPr>
          <w:rFonts w:eastAsia="Arial" w:cs="Arial"/>
        </w:rPr>
      </w:pPr>
      <w:r w:rsidRPr="00B91003">
        <w:rPr>
          <w:rFonts w:eastAsia="Arial" w:cs="Arial"/>
        </w:rPr>
        <w:t>Identify each of the state priorities that this goal is intended to address.</w:t>
      </w:r>
    </w:p>
    <w:p w14:paraId="4E39F496" w14:textId="77777777" w:rsidR="00224A18" w:rsidRPr="00B91003" w:rsidRDefault="00224A18" w:rsidP="00224A18">
      <w:pPr>
        <w:shd w:val="clear" w:color="auto" w:fill="DEEAF6" w:themeFill="accent1" w:themeFillTint="33"/>
        <w:spacing w:after="240"/>
        <w:rPr>
          <w:rFonts w:eastAsia="Arial"/>
          <w:bCs/>
        </w:rPr>
      </w:pPr>
      <w:r w:rsidRPr="00B91003">
        <w:rPr>
          <w:rFonts w:eastAsia="Arial" w:cs="Arial"/>
          <w:bCs/>
        </w:rPr>
        <w:t>An e</w:t>
      </w:r>
      <w:r w:rsidRPr="00B91003" w:rsidDel="00322CC0">
        <w:rPr>
          <w:rFonts w:eastAsia="Arial" w:cs="Arial"/>
          <w:bCs/>
        </w:rPr>
        <w:t xml:space="preserve">xplanation of why the LEA </w:t>
      </w:r>
      <w:r w:rsidRPr="00B91003">
        <w:rPr>
          <w:rFonts w:eastAsia="Arial" w:cs="Arial"/>
          <w:bCs/>
        </w:rPr>
        <w:t>has developed</w:t>
      </w:r>
      <w:r w:rsidRPr="00B91003" w:rsidDel="00322CC0">
        <w:rPr>
          <w:rFonts w:eastAsia="Arial" w:cs="Arial"/>
          <w:bCs/>
        </w:rPr>
        <w:t xml:space="preserve"> this </w:t>
      </w:r>
      <w:r w:rsidRPr="00B91003">
        <w:rPr>
          <w:rFonts w:eastAsia="Arial" w:cs="Arial"/>
          <w:bCs/>
        </w:rPr>
        <w:t>goal.</w:t>
      </w:r>
      <w:r w:rsidRPr="00B91003">
        <w:rPr>
          <w:rFonts w:eastAsia="Arial"/>
          <w:bCs/>
        </w:rPr>
        <w:t xml:space="preserve"> </w:t>
      </w:r>
    </w:p>
    <w:p w14:paraId="2068F99B" w14:textId="77777777" w:rsidR="00224A18" w:rsidRPr="00B91003" w:rsidRDefault="00224A18" w:rsidP="00224A18">
      <w:pPr>
        <w:spacing w:after="240"/>
      </w:pPr>
      <w:r w:rsidRPr="00B91003">
        <w:rPr>
          <w:rFonts w:eastAsia="Arial" w:cs="Arial"/>
        </w:rPr>
        <w:t>Explain how the actions will sustain the progress exemplified by the related metrics.</w:t>
      </w:r>
    </w:p>
    <w:p w14:paraId="763C8459" w14:textId="77777777" w:rsidR="00224A18" w:rsidRPr="00B91003" w:rsidRDefault="00224A18" w:rsidP="00224A18">
      <w:pPr>
        <w:spacing w:after="240"/>
        <w:rPr>
          <w:rFonts w:eastAsia="Arial" w:cs="Arial"/>
        </w:rPr>
      </w:pPr>
    </w:p>
    <w:p w14:paraId="0AAE50C2" w14:textId="6A3D5187" w:rsidR="00224A18" w:rsidRPr="00B91003" w:rsidRDefault="00224A18" w:rsidP="00D4150A">
      <w:pPr>
        <w:pStyle w:val="Heading6"/>
        <w:rPr>
          <w:b/>
          <w:bCs/>
        </w:rPr>
      </w:pPr>
      <w:r w:rsidRPr="00B91003">
        <w:rPr>
          <w:b/>
          <w:bCs/>
        </w:rPr>
        <w:t>Measuring and Reporting Results:</w:t>
      </w:r>
    </w:p>
    <w:p w14:paraId="5C5CD0DB" w14:textId="77777777" w:rsidR="00224A18" w:rsidRPr="00B91003" w:rsidRDefault="00224A18" w:rsidP="00224A18">
      <w:pPr>
        <w:spacing w:after="240"/>
        <w:rPr>
          <w:rFonts w:eastAsia="Arial" w:cs="Arial"/>
        </w:rPr>
      </w:pPr>
      <w:r w:rsidRPr="00B91003">
        <w:rPr>
          <w:rFonts w:eastAsia="Arial" w:cs="Arial"/>
        </w:rPr>
        <w:t xml:space="preserve">For each LCAP year, identify the metric(s) that the LEA will use to track progress toward the expected outcomes. </w:t>
      </w:r>
    </w:p>
    <w:p w14:paraId="6FC54C1B" w14:textId="77777777" w:rsidR="00224A18" w:rsidRPr="00B91003" w:rsidRDefault="00224A18" w:rsidP="00224A18">
      <w:pPr>
        <w:numPr>
          <w:ilvl w:val="0"/>
          <w:numId w:val="50"/>
        </w:numPr>
        <w:spacing w:after="240"/>
        <w:rPr>
          <w:rFonts w:eastAsia="Arial" w:cs="Arial"/>
        </w:rPr>
      </w:pPr>
      <w:r w:rsidRPr="00B91003">
        <w:rPr>
          <w:rFonts w:eastAsia="Arial" w:cs="Arial"/>
        </w:rPr>
        <w:t xml:space="preserve">LEAs must identify metrics for specific student groups, as appropriate, including expected outcomes that </w:t>
      </w:r>
      <w:r w:rsidRPr="00B91003">
        <w:rPr>
          <w:rFonts w:cs="Arial"/>
          <w:bdr w:val="none" w:sz="0" w:space="0" w:color="auto" w:frame="1"/>
        </w:rPr>
        <w:t>address and reduce disparities in outcomes between student groups</w:t>
      </w:r>
      <w:r w:rsidRPr="00B91003">
        <w:rPr>
          <w:rFonts w:eastAsia="Arial" w:cs="Arial"/>
        </w:rPr>
        <w:t xml:space="preserve">. </w:t>
      </w:r>
    </w:p>
    <w:p w14:paraId="7F058CE2" w14:textId="77777777" w:rsidR="00224A18" w:rsidRPr="00B91003" w:rsidRDefault="00224A18" w:rsidP="00224A18">
      <w:pPr>
        <w:numPr>
          <w:ilvl w:val="0"/>
          <w:numId w:val="50"/>
        </w:numPr>
        <w:spacing w:before="240" w:after="240"/>
        <w:rPr>
          <w:rFonts w:eastAsia="Arial" w:cs="Arial"/>
        </w:rPr>
      </w:pPr>
      <w:r w:rsidRPr="00B91003">
        <w:rPr>
          <w:rFonts w:eastAsia="Arial" w:cs="Arial"/>
        </w:rPr>
        <w:t xml:space="preserve">The metrics may be quantitative or qualitative; but at minimum, an LEA’s LCAP must include goals that are measured using all of the applicable metrics for the related state priorities, in each LCAP year, as applicable to the type of LEA. </w:t>
      </w:r>
    </w:p>
    <w:p w14:paraId="12FABBA8" w14:textId="77777777" w:rsidR="00224A18" w:rsidRPr="00B91003" w:rsidRDefault="00224A18" w:rsidP="00224A18">
      <w:pPr>
        <w:numPr>
          <w:ilvl w:val="0"/>
          <w:numId w:val="45"/>
        </w:numPr>
        <w:spacing w:before="240" w:after="240"/>
        <w:rPr>
          <w:rFonts w:eastAsia="Arial" w:cs="Arial"/>
        </w:rPr>
      </w:pPr>
      <w:r w:rsidRPr="00B91003">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within the Dashboard.</w:t>
      </w:r>
    </w:p>
    <w:p w14:paraId="37FDD1C1" w14:textId="77777777" w:rsidR="00224A18" w:rsidRPr="00B91003" w:rsidRDefault="00224A18" w:rsidP="00224A18">
      <w:pPr>
        <w:numPr>
          <w:ilvl w:val="0"/>
          <w:numId w:val="50"/>
        </w:numPr>
        <w:spacing w:after="240"/>
      </w:pPr>
      <w:r w:rsidRPr="00B91003">
        <w:rPr>
          <w:rFonts w:cs="Arial"/>
          <w:b/>
          <w:bCs/>
          <w:bdr w:val="none" w:sz="0" w:space="0" w:color="auto" w:frame="1"/>
        </w:rPr>
        <w:lastRenderedPageBreak/>
        <w:t xml:space="preserve">Required metrics for LEA-wide actions: </w:t>
      </w:r>
      <w:r w:rsidRPr="00B91003">
        <w:rPr>
          <w:rFonts w:cs="Arial"/>
          <w:bdr w:val="none" w:sz="0" w:space="0" w:color="auto" w:frame="1"/>
        </w:rPr>
        <w:t xml:space="preserve">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 </w:t>
      </w:r>
      <w:r w:rsidRPr="00B91003">
        <w:t xml:space="preserve"> </w:t>
      </w:r>
    </w:p>
    <w:p w14:paraId="1F64BC05" w14:textId="77777777" w:rsidR="00224A18" w:rsidRPr="00B91003" w:rsidRDefault="00224A18" w:rsidP="00224A18">
      <w:pPr>
        <w:numPr>
          <w:ilvl w:val="1"/>
          <w:numId w:val="50"/>
        </w:numPr>
        <w:spacing w:after="240"/>
        <w:rPr>
          <w:rFonts w:cs="Arial"/>
          <w:bdr w:val="none" w:sz="0" w:space="0" w:color="auto" w:frame="1"/>
        </w:rPr>
      </w:pPr>
      <w:r w:rsidRPr="00B91003">
        <w:t xml:space="preserve">These required metrics may be identified within </w:t>
      </w:r>
      <w:r w:rsidRPr="00B91003">
        <w:rPr>
          <w:rFonts w:cs="Arial"/>
          <w:bdr w:val="none" w:sz="0" w:space="0" w:color="auto" w:frame="1"/>
        </w:rPr>
        <w:t>the action description or the first prompt in the increased or improved services section, however the description must clearly identify the metric(s) being used to monitor the effectiveness of the action and the action(s) that the metric(s) apply to.</w:t>
      </w:r>
    </w:p>
    <w:p w14:paraId="768DDCA9" w14:textId="77777777" w:rsidR="00224A18" w:rsidRPr="00B91003" w:rsidRDefault="00224A18" w:rsidP="00224A18">
      <w:pPr>
        <w:numPr>
          <w:ilvl w:val="0"/>
          <w:numId w:val="50"/>
        </w:numPr>
        <w:spacing w:after="240"/>
        <w:rPr>
          <w:rFonts w:cs="Arial"/>
          <w:bdr w:val="none" w:sz="0" w:space="0" w:color="auto" w:frame="1"/>
        </w:rPr>
      </w:pPr>
      <w:r w:rsidRPr="00B91003">
        <w:rPr>
          <w:rFonts w:cs="Arial"/>
          <w:b/>
          <w:bCs/>
          <w:bdr w:val="none" w:sz="0" w:space="0" w:color="auto" w:frame="1"/>
        </w:rPr>
        <w:t>Required metrics for Equity Multiplier goals</w:t>
      </w:r>
      <w:r w:rsidRPr="00B91003">
        <w:rPr>
          <w:rFonts w:cs="Arial"/>
          <w:bdr w:val="none" w:sz="0" w:space="0" w:color="auto" w:frame="1"/>
        </w:rPr>
        <w:t>: For each Equity Multiplier goal, the LEA must identify:</w:t>
      </w:r>
    </w:p>
    <w:p w14:paraId="3B573F39" w14:textId="77777777" w:rsidR="00224A18" w:rsidRPr="00B91003" w:rsidRDefault="00224A18" w:rsidP="00224A18">
      <w:pPr>
        <w:numPr>
          <w:ilvl w:val="1"/>
          <w:numId w:val="50"/>
        </w:numPr>
        <w:shd w:val="clear" w:color="auto" w:fill="FFFFFF"/>
        <w:spacing w:after="240"/>
        <w:jc w:val="both"/>
        <w:textAlignment w:val="baseline"/>
        <w:rPr>
          <w:rFonts w:cs="Arial"/>
        </w:rPr>
      </w:pPr>
      <w:r w:rsidRPr="00B91003">
        <w:rPr>
          <w:rFonts w:cs="Arial"/>
        </w:rPr>
        <w:t>The specific metrics for each identified student group at each specific schoolsite, as applicable, to measure the progress toward the goal, and/or</w:t>
      </w:r>
    </w:p>
    <w:p w14:paraId="1D21430E" w14:textId="77777777" w:rsidR="00224A18" w:rsidRPr="00B91003" w:rsidRDefault="00224A18" w:rsidP="00224A18">
      <w:pPr>
        <w:numPr>
          <w:ilvl w:val="1"/>
          <w:numId w:val="50"/>
        </w:numPr>
        <w:shd w:val="clear" w:color="auto" w:fill="FFFFFF"/>
        <w:spacing w:after="240"/>
        <w:jc w:val="both"/>
        <w:textAlignment w:val="baseline"/>
        <w:rPr>
          <w:rFonts w:cs="Arial"/>
          <w:bdr w:val="none" w:sz="0" w:space="0" w:color="auto" w:frame="1"/>
        </w:rPr>
      </w:pPr>
      <w:r w:rsidRPr="00B91003">
        <w:rPr>
          <w:rFonts w:cs="Arial"/>
        </w:rPr>
        <w:t xml:space="preserve">The specific metrics used to measure progress in meeting the goal related to credentialing, subject matter preparation, or educator retention at each specific schoolsite. </w:t>
      </w:r>
    </w:p>
    <w:p w14:paraId="071B972C" w14:textId="14E38D2E" w:rsidR="00FF2C79" w:rsidRPr="00B91003" w:rsidRDefault="00FF2C79" w:rsidP="00FF2C79">
      <w:pPr>
        <w:numPr>
          <w:ilvl w:val="0"/>
          <w:numId w:val="50"/>
        </w:numPr>
        <w:shd w:val="clear" w:color="auto" w:fill="FFFFFF"/>
        <w:spacing w:after="240"/>
        <w:jc w:val="both"/>
        <w:textAlignment w:val="baseline"/>
        <w:rPr>
          <w:ins w:id="231" w:author="Author"/>
          <w:rFonts w:cs="Arial"/>
          <w:bdr w:val="none" w:sz="0" w:space="0" w:color="auto" w:frame="1"/>
        </w:rPr>
      </w:pPr>
      <w:ins w:id="232" w:author="Author">
        <w:r w:rsidRPr="00B91003">
          <w:rPr>
            <w:rFonts w:cs="Arial"/>
            <w:b/>
            <w:bCs/>
            <w:bdr w:val="none" w:sz="0" w:space="0" w:color="auto" w:frame="1"/>
          </w:rPr>
          <w:t>Required metrics for actions supported by LREBG funds</w:t>
        </w:r>
        <w:r w:rsidRPr="00B91003">
          <w:rPr>
            <w:rFonts w:cs="Arial"/>
            <w:bdr w:val="none" w:sz="0" w:space="0" w:color="auto" w:frame="1"/>
          </w:rPr>
          <w:t>:</w:t>
        </w:r>
        <w:r w:rsidRPr="00B91003">
          <w:rPr>
            <w:rFonts w:cs="Arial"/>
            <w:b/>
            <w:bCs/>
            <w:bdr w:val="none" w:sz="0" w:space="0" w:color="auto" w:frame="1"/>
          </w:rPr>
          <w:t xml:space="preserve"> </w:t>
        </w:r>
        <w:r w:rsidRPr="00B91003">
          <w:rPr>
            <w:rFonts w:cs="Arial"/>
            <w:i/>
            <w:iCs/>
            <w:bdr w:val="none" w:sz="0" w:space="0" w:color="auto" w:frame="1"/>
          </w:rPr>
          <w:t>EC</w:t>
        </w:r>
        <w:r w:rsidRPr="00B91003">
          <w:rPr>
            <w:rFonts w:cs="Arial"/>
            <w:bdr w:val="none" w:sz="0" w:space="0" w:color="auto" w:frame="1"/>
          </w:rPr>
          <w:t xml:space="preserve"> Section 52064.4 requires that an LEA that has received LREBG funds include one or more actions funded with LREBG funds within the 2025</w:t>
        </w:r>
        <w:r w:rsidR="00FF7C87" w:rsidRPr="00B91003">
          <w:rPr>
            <w:rFonts w:cs="Arial"/>
            <w:bdr w:val="none" w:sz="0" w:space="0" w:color="auto" w:frame="1"/>
          </w:rPr>
          <w:t>–</w:t>
        </w:r>
        <w:del w:id="233" w:author="Author">
          <w:r w:rsidRPr="00B91003" w:rsidDel="00FF7C87">
            <w:rPr>
              <w:rFonts w:cs="Arial"/>
              <w:bdr w:val="none" w:sz="0" w:space="0" w:color="auto" w:frame="1"/>
            </w:rPr>
            <w:delText>-</w:delText>
          </w:r>
        </w:del>
        <w:r w:rsidRPr="00B91003">
          <w:rPr>
            <w:rFonts w:cs="Arial"/>
            <w:bdr w:val="none" w:sz="0" w:space="0" w:color="auto" w:frame="1"/>
          </w:rPr>
          <w:t>26, 2026</w:t>
        </w:r>
        <w:r w:rsidR="00FF7C87" w:rsidRPr="00B91003">
          <w:rPr>
            <w:rFonts w:cs="Arial"/>
            <w:bdr w:val="none" w:sz="0" w:space="0" w:color="auto" w:frame="1"/>
          </w:rPr>
          <w:t>–</w:t>
        </w:r>
        <w:del w:id="234" w:author="Author">
          <w:r w:rsidRPr="00B91003" w:rsidDel="00FF7C87">
            <w:rPr>
              <w:rFonts w:cs="Arial"/>
              <w:bdr w:val="none" w:sz="0" w:space="0" w:color="auto" w:frame="1"/>
            </w:rPr>
            <w:delText>-</w:delText>
          </w:r>
        </w:del>
        <w:r w:rsidRPr="00B91003">
          <w:rPr>
            <w:rFonts w:cs="Arial"/>
            <w:bdr w:val="none" w:sz="0" w:space="0" w:color="auto" w:frame="1"/>
          </w:rPr>
          <w:t>27</w:t>
        </w:r>
        <w:r w:rsidR="00FF7C87" w:rsidRPr="00B91003">
          <w:rPr>
            <w:rFonts w:cs="Arial"/>
            <w:bdr w:val="none" w:sz="0" w:space="0" w:color="auto" w:frame="1"/>
          </w:rPr>
          <w:t>,</w:t>
        </w:r>
        <w:r w:rsidRPr="00B91003">
          <w:rPr>
            <w:rFonts w:cs="Arial"/>
            <w:bdr w:val="none" w:sz="0" w:space="0" w:color="auto" w:frame="1"/>
          </w:rPr>
          <w:t xml:space="preserve"> and 2027</w:t>
        </w:r>
        <w:r w:rsidR="00FF7C87" w:rsidRPr="00B91003">
          <w:rPr>
            <w:rFonts w:cs="Arial"/>
            <w:bdr w:val="none" w:sz="0" w:space="0" w:color="auto" w:frame="1"/>
          </w:rPr>
          <w:t>–</w:t>
        </w:r>
        <w:del w:id="235" w:author="Author">
          <w:r w:rsidRPr="00B91003" w:rsidDel="00FF7C87">
            <w:rPr>
              <w:rFonts w:cs="Arial"/>
              <w:bdr w:val="none" w:sz="0" w:space="0" w:color="auto" w:frame="1"/>
            </w:rPr>
            <w:delText>-</w:delText>
          </w:r>
        </w:del>
        <w:r w:rsidRPr="00B91003">
          <w:rPr>
            <w:rFonts w:cs="Arial"/>
            <w:bdr w:val="none" w:sz="0" w:space="0" w:color="auto" w:frame="1"/>
          </w:rPr>
          <w:t xml:space="preserve">28 LCAPs. To implement the requirements of </w:t>
        </w:r>
        <w:r w:rsidRPr="00B91003">
          <w:rPr>
            <w:rFonts w:cs="Arial"/>
            <w:i/>
            <w:iCs/>
            <w:bdr w:val="none" w:sz="0" w:space="0" w:color="auto" w:frame="1"/>
          </w:rPr>
          <w:t>EC</w:t>
        </w:r>
        <w:r w:rsidRPr="00B91003">
          <w:rPr>
            <w:rFonts w:cs="Arial"/>
            <w:bdr w:val="none" w:sz="0" w:space="0" w:color="auto" w:frame="1"/>
          </w:rPr>
          <w:t xml:space="preserve"> Section 52064.4, LEAs with unexpended LREBG funds must include at least one metric to monitor the impact of each action funded with LREBG funds included in the goal. </w:t>
        </w:r>
      </w:ins>
    </w:p>
    <w:p w14:paraId="0BBB445C" w14:textId="77777777" w:rsidR="00224A18" w:rsidRPr="00B91003" w:rsidRDefault="00224A18" w:rsidP="00224A18">
      <w:pPr>
        <w:spacing w:after="240"/>
        <w:rPr>
          <w:rFonts w:eastAsia="Arial" w:cs="Arial"/>
        </w:rPr>
      </w:pPr>
      <w:r w:rsidRPr="00B91003">
        <w:rPr>
          <w:rFonts w:eastAsia="Arial" w:cs="Arial"/>
        </w:rPr>
        <w:t>Complete the table as follows:</w:t>
      </w:r>
    </w:p>
    <w:p w14:paraId="2A3A352C" w14:textId="77777777" w:rsidR="00224A18" w:rsidRPr="00B91003" w:rsidRDefault="00224A18" w:rsidP="00224A18">
      <w:pPr>
        <w:shd w:val="clear" w:color="auto" w:fill="DEEAF6" w:themeFill="accent1" w:themeFillTint="33"/>
        <w:spacing w:after="240"/>
        <w:rPr>
          <w:rFonts w:eastAsiaTheme="minorHAnsi" w:cs="Arial"/>
          <w:bCs/>
          <w:color w:val="000000"/>
        </w:rPr>
      </w:pPr>
      <w:r w:rsidRPr="00B91003">
        <w:rPr>
          <w:rFonts w:eastAsiaTheme="minorHAnsi" w:cs="Arial"/>
          <w:bCs/>
          <w:color w:val="000000"/>
        </w:rPr>
        <w:t>Metric #</w:t>
      </w:r>
    </w:p>
    <w:p w14:paraId="161691DC" w14:textId="77777777" w:rsidR="00224A18" w:rsidRPr="00B91003" w:rsidRDefault="00224A18" w:rsidP="00224A18">
      <w:pPr>
        <w:numPr>
          <w:ilvl w:val="0"/>
          <w:numId w:val="50"/>
        </w:numPr>
        <w:spacing w:after="240"/>
        <w:contextualSpacing/>
        <w:rPr>
          <w:rFonts w:eastAsia="Arial" w:cs="Arial"/>
        </w:rPr>
      </w:pPr>
      <w:r w:rsidRPr="00B91003">
        <w:rPr>
          <w:rFonts w:eastAsia="Arial" w:cs="Arial"/>
        </w:rPr>
        <w:t xml:space="preserve">Enter the metric number. </w:t>
      </w:r>
    </w:p>
    <w:p w14:paraId="7AE65339" w14:textId="77777777" w:rsidR="00224A18" w:rsidRPr="00B91003" w:rsidRDefault="00224A18" w:rsidP="00224A18">
      <w:pPr>
        <w:shd w:val="clear" w:color="auto" w:fill="DEEAF6" w:themeFill="accent1" w:themeFillTint="33"/>
        <w:spacing w:after="240"/>
        <w:rPr>
          <w:rFonts w:eastAsia="Arial" w:cs="Arial"/>
          <w:bCs/>
          <w:color w:val="000000"/>
        </w:rPr>
      </w:pPr>
      <w:r w:rsidRPr="00B91003">
        <w:rPr>
          <w:rFonts w:eastAsia="Arial" w:cs="Arial"/>
          <w:bCs/>
          <w:color w:val="000000"/>
        </w:rPr>
        <w:t xml:space="preserve">Metric </w:t>
      </w:r>
    </w:p>
    <w:p w14:paraId="7113BBA6" w14:textId="77777777" w:rsidR="00224A18" w:rsidRPr="00B91003" w:rsidRDefault="00224A18" w:rsidP="00224A18">
      <w:pPr>
        <w:numPr>
          <w:ilvl w:val="0"/>
          <w:numId w:val="71"/>
        </w:numPr>
        <w:pBdr>
          <w:top w:val="nil"/>
          <w:left w:val="nil"/>
          <w:bottom w:val="nil"/>
          <w:right w:val="nil"/>
          <w:between w:val="nil"/>
        </w:pBdr>
        <w:spacing w:after="240"/>
        <w:contextualSpacing/>
        <w:rPr>
          <w:rFonts w:eastAsia="Arial" w:cs="Arial"/>
        </w:rPr>
      </w:pPr>
      <w:r w:rsidRPr="00B91003">
        <w:rPr>
          <w:rFonts w:eastAsia="Arial" w:cs="Arial"/>
          <w:color w:val="000000"/>
        </w:rPr>
        <w:t xml:space="preserve">Identify the standard of measure being used to determine progress towards the goal and/or to measure the effectiveness of one or more actions associated with the goal. </w:t>
      </w:r>
    </w:p>
    <w:p w14:paraId="1D12B895" w14:textId="77777777" w:rsidR="00224A18" w:rsidRPr="00B91003" w:rsidRDefault="00224A18" w:rsidP="00224A18">
      <w:pPr>
        <w:shd w:val="clear" w:color="auto" w:fill="DEEAF6" w:themeFill="accent1" w:themeFillTint="33"/>
        <w:spacing w:after="240"/>
        <w:rPr>
          <w:rFonts w:eastAsia="Arial" w:cs="Arial"/>
          <w:bCs/>
          <w:color w:val="000000"/>
        </w:rPr>
      </w:pPr>
      <w:r w:rsidRPr="00B91003">
        <w:rPr>
          <w:rFonts w:eastAsia="Arial" w:cs="Arial"/>
          <w:bCs/>
          <w:color w:val="000000"/>
        </w:rPr>
        <w:t xml:space="preserve">Baseline </w:t>
      </w:r>
    </w:p>
    <w:p w14:paraId="723FE78B" w14:textId="77777777" w:rsidR="00224A18" w:rsidRPr="00B91003" w:rsidRDefault="00224A18" w:rsidP="00224A18">
      <w:pPr>
        <w:numPr>
          <w:ilvl w:val="0"/>
          <w:numId w:val="71"/>
        </w:numPr>
        <w:pBdr>
          <w:top w:val="nil"/>
          <w:left w:val="nil"/>
          <w:bottom w:val="nil"/>
          <w:right w:val="nil"/>
          <w:between w:val="nil"/>
        </w:pBdr>
        <w:spacing w:after="240"/>
        <w:rPr>
          <w:rFonts w:eastAsia="Arial" w:cs="Arial"/>
        </w:rPr>
      </w:pPr>
      <w:r w:rsidRPr="00B91003">
        <w:rPr>
          <w:rFonts w:eastAsia="Arial" w:cs="Arial"/>
          <w:color w:val="000000"/>
        </w:rPr>
        <w:t xml:space="preserve">Enter the baseline when completing the LCAP for </w:t>
      </w:r>
      <w:r w:rsidRPr="00B91003">
        <w:rPr>
          <w:rFonts w:eastAsia="Arial" w:cs="Arial"/>
        </w:rPr>
        <w:t xml:space="preserve">2024–25. </w:t>
      </w:r>
    </w:p>
    <w:p w14:paraId="18A2C146" w14:textId="77777777" w:rsidR="00224A18" w:rsidRPr="00B91003" w:rsidRDefault="00224A18" w:rsidP="00224A18">
      <w:pPr>
        <w:numPr>
          <w:ilvl w:val="1"/>
          <w:numId w:val="65"/>
        </w:numPr>
        <w:pBdr>
          <w:top w:val="nil"/>
          <w:left w:val="nil"/>
          <w:bottom w:val="nil"/>
          <w:right w:val="nil"/>
          <w:between w:val="nil"/>
        </w:pBdr>
        <w:spacing w:after="240"/>
        <w:rPr>
          <w:rFonts w:eastAsia="Arial" w:cs="Arial"/>
        </w:rPr>
      </w:pPr>
      <w:r w:rsidRPr="00B91003">
        <w:rPr>
          <w:rFonts w:eastAsia="Arial" w:cs="Arial"/>
        </w:rPr>
        <w:lastRenderedPageBreak/>
        <w:t>Use the most recent data associated with the metric available at the time of adoption of the LCAP for the first year of the three-year plan. LEAs may use data as reported on the 2023 Dashboard for the baseline of a metric only if that data represents the most recent available data (e.g., high school graduation rate).</w:t>
      </w:r>
    </w:p>
    <w:p w14:paraId="36DD64FC" w14:textId="77777777" w:rsidR="00224A18" w:rsidRPr="00B91003" w:rsidRDefault="00224A18" w:rsidP="00224A18">
      <w:pPr>
        <w:numPr>
          <w:ilvl w:val="1"/>
          <w:numId w:val="65"/>
        </w:numPr>
        <w:pBdr>
          <w:top w:val="nil"/>
          <w:left w:val="nil"/>
          <w:bottom w:val="nil"/>
          <w:right w:val="nil"/>
          <w:between w:val="nil"/>
        </w:pBdr>
        <w:spacing w:after="240"/>
        <w:rPr>
          <w:rFonts w:eastAsia="Arial" w:cs="Arial"/>
        </w:rPr>
      </w:pPr>
      <w:r w:rsidRPr="00B91003">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6677E71E" w14:textId="77777777" w:rsidR="00224A18" w:rsidRPr="00B91003" w:rsidRDefault="00224A18" w:rsidP="00224A18">
      <w:pPr>
        <w:numPr>
          <w:ilvl w:val="1"/>
          <w:numId w:val="65"/>
        </w:numPr>
        <w:pBdr>
          <w:top w:val="nil"/>
          <w:left w:val="nil"/>
          <w:bottom w:val="nil"/>
          <w:right w:val="nil"/>
          <w:between w:val="nil"/>
        </w:pBdr>
        <w:spacing w:after="240"/>
        <w:rPr>
          <w:rFonts w:eastAsia="Arial" w:cs="Arial"/>
        </w:rPr>
      </w:pPr>
      <w:r w:rsidRPr="00B91003">
        <w:rPr>
          <w:rFonts w:eastAsia="Arial" w:cs="Arial"/>
        </w:rPr>
        <w:t>Indicate the school year to which the baseline data applies.</w:t>
      </w:r>
    </w:p>
    <w:p w14:paraId="20EA665B" w14:textId="77777777" w:rsidR="00224A18" w:rsidRPr="00B91003" w:rsidRDefault="00224A18" w:rsidP="00224A18">
      <w:pPr>
        <w:numPr>
          <w:ilvl w:val="1"/>
          <w:numId w:val="65"/>
        </w:numPr>
        <w:pBdr>
          <w:top w:val="nil"/>
          <w:left w:val="nil"/>
          <w:bottom w:val="nil"/>
          <w:right w:val="nil"/>
          <w:between w:val="nil"/>
        </w:pBdr>
        <w:spacing w:after="240"/>
        <w:rPr>
          <w:rFonts w:eastAsia="Arial" w:cs="Arial"/>
        </w:rPr>
      </w:pPr>
      <w:r w:rsidRPr="00B91003">
        <w:rPr>
          <w:rFonts w:eastAsia="Arial" w:cs="Arial"/>
        </w:rPr>
        <w:t xml:space="preserve">The baseline data must remain unchanged throughout the three-year LCAP. </w:t>
      </w:r>
    </w:p>
    <w:p w14:paraId="5B657F95" w14:textId="77777777" w:rsidR="00224A18" w:rsidRPr="00B91003" w:rsidRDefault="00224A18" w:rsidP="00224A18">
      <w:pPr>
        <w:numPr>
          <w:ilvl w:val="2"/>
          <w:numId w:val="65"/>
        </w:numPr>
        <w:pBdr>
          <w:top w:val="nil"/>
          <w:left w:val="nil"/>
          <w:bottom w:val="nil"/>
          <w:right w:val="nil"/>
          <w:between w:val="nil"/>
        </w:pBdr>
        <w:spacing w:after="240"/>
        <w:rPr>
          <w:rFonts w:eastAsia="Arial" w:cs="Arial"/>
        </w:rPr>
      </w:pPr>
      <w:r w:rsidRPr="00B91003">
        <w:rPr>
          <w:rFonts w:eastAsia="Arial" w:cs="Arial"/>
        </w:rPr>
        <w:t xml:space="preserve">This requirement is not intended to prevent LEAs from revising the baseline data if it is necessary to do so. For example, if an LEA identifies that its data collection practices for a particular metric are leading to inaccurate data and revises its practice to obtain accurate data, it would also be appropriate for the LEA to revise the baseline data to align with the more accurate data process and report its results using the accurate data. </w:t>
      </w:r>
    </w:p>
    <w:p w14:paraId="5FDC5EC1" w14:textId="77777777" w:rsidR="00224A18" w:rsidRPr="00B91003" w:rsidRDefault="00224A18" w:rsidP="00224A18">
      <w:pPr>
        <w:numPr>
          <w:ilvl w:val="2"/>
          <w:numId w:val="65"/>
        </w:numPr>
        <w:pBdr>
          <w:top w:val="nil"/>
          <w:left w:val="nil"/>
          <w:bottom w:val="nil"/>
          <w:right w:val="nil"/>
          <w:between w:val="nil"/>
        </w:pBdr>
        <w:spacing w:after="240"/>
        <w:rPr>
          <w:rFonts w:eastAsia="Arial" w:cs="Arial"/>
        </w:rPr>
      </w:pPr>
      <w:r w:rsidRPr="00B91003">
        <w:rPr>
          <w:rFonts w:eastAsia="Arial" w:cs="Arial"/>
        </w:rPr>
        <w:t>If an LEA chooses to revise its baseline data, then, at a minimum, it must clearly identify the change as part of its response to the description of changes prompt in the Goal Analysis for the goal. LEAs are also strongly encouraged to involve their educational partners in the decision of whether or not to revise a baseline and to communicate the proposed change to their educational partners.</w:t>
      </w:r>
    </w:p>
    <w:p w14:paraId="242BF3F9" w14:textId="77777777" w:rsidR="00224A18" w:rsidRPr="00B91003" w:rsidRDefault="00224A18" w:rsidP="00224A18">
      <w:pPr>
        <w:numPr>
          <w:ilvl w:val="1"/>
          <w:numId w:val="65"/>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 or two-year LCAP may identify a new baseline each year, as applicable.</w:t>
      </w:r>
    </w:p>
    <w:p w14:paraId="453B5379"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Year 1 Outcome </w:t>
      </w:r>
    </w:p>
    <w:p w14:paraId="0FFE35C2" w14:textId="77777777" w:rsidR="00224A18" w:rsidRPr="00B91003" w:rsidRDefault="00224A18" w:rsidP="00224A18">
      <w:pPr>
        <w:numPr>
          <w:ilvl w:val="0"/>
          <w:numId w:val="71"/>
        </w:numPr>
        <w:pBdr>
          <w:top w:val="nil"/>
          <w:left w:val="nil"/>
          <w:bottom w:val="nil"/>
          <w:right w:val="nil"/>
          <w:between w:val="nil"/>
        </w:pBdr>
        <w:spacing w:after="240"/>
        <w:rPr>
          <w:rFonts w:eastAsia="Arial" w:cs="Arial"/>
        </w:rPr>
      </w:pPr>
      <w:r w:rsidRPr="00B91003">
        <w:rPr>
          <w:rFonts w:eastAsia="Arial" w:cs="Arial"/>
        </w:rPr>
        <w:t>When completing the LCAP for 2025–26, enter the most recent data available. Indicate the school year to which the data applies.</w:t>
      </w:r>
    </w:p>
    <w:p w14:paraId="2660FD10" w14:textId="77777777" w:rsidR="00224A18" w:rsidRPr="00B91003" w:rsidRDefault="00224A18" w:rsidP="00224A18">
      <w:pPr>
        <w:numPr>
          <w:ilvl w:val="1"/>
          <w:numId w:val="71"/>
        </w:numPr>
        <w:spacing w:after="240"/>
        <w:contextualSpacing/>
        <w:rPr>
          <w:rFonts w:eastAsia="Arial" w:cs="Arial"/>
        </w:rPr>
      </w:pPr>
      <w:r w:rsidRPr="00B91003">
        <w:rPr>
          <w:rFonts w:eastAsia="Arial" w:cs="Arial"/>
        </w:rPr>
        <w:t xml:space="preserve">Note for Charter Schools: Charter schools developing a one-year LCAP may provide the Year 1 Outcome when completing the LCAP for both 2025–26 and 2026–27 or may provide the Year 1 Outcome for 2025–26 and provide the Year 2 Outcome for 2026–27. </w:t>
      </w:r>
    </w:p>
    <w:p w14:paraId="71D92161"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Year 2 Outcome </w:t>
      </w:r>
    </w:p>
    <w:p w14:paraId="31E28CE3" w14:textId="77777777" w:rsidR="00224A18" w:rsidRPr="00B91003" w:rsidRDefault="00224A18" w:rsidP="00224A18">
      <w:pPr>
        <w:numPr>
          <w:ilvl w:val="0"/>
          <w:numId w:val="71"/>
        </w:numPr>
        <w:pBdr>
          <w:top w:val="nil"/>
          <w:left w:val="nil"/>
          <w:bottom w:val="nil"/>
          <w:right w:val="nil"/>
          <w:between w:val="nil"/>
        </w:pBdr>
        <w:spacing w:after="240"/>
        <w:rPr>
          <w:rFonts w:eastAsia="Arial" w:cs="Arial"/>
        </w:rPr>
      </w:pPr>
      <w:r w:rsidRPr="00B91003">
        <w:rPr>
          <w:rFonts w:eastAsia="Arial" w:cs="Arial"/>
        </w:rPr>
        <w:t>When completing the LCAP for 2026–27, enter the most recent data available. Indicate the school year to which the data applies.</w:t>
      </w:r>
    </w:p>
    <w:p w14:paraId="5B43A3AD" w14:textId="77777777" w:rsidR="00224A18" w:rsidRPr="00B91003" w:rsidRDefault="00224A18" w:rsidP="00224A18">
      <w:pPr>
        <w:numPr>
          <w:ilvl w:val="1"/>
          <w:numId w:val="71"/>
        </w:numPr>
        <w:pBdr>
          <w:top w:val="nil"/>
          <w:left w:val="nil"/>
          <w:bottom w:val="nil"/>
          <w:right w:val="nil"/>
          <w:between w:val="nil"/>
        </w:pBdr>
        <w:spacing w:after="240"/>
        <w:rPr>
          <w:rFonts w:eastAsia="Arial" w:cs="Arial"/>
        </w:rPr>
      </w:pPr>
      <w:r w:rsidRPr="00B91003">
        <w:rPr>
          <w:rFonts w:eastAsia="Arial" w:cs="Arial"/>
        </w:rPr>
        <w:lastRenderedPageBreak/>
        <w:t>Note for Charter Schools: Charter schools developing a one-year LCAP may identify the Year 2 Outcome as not applicable when completing the LCAP for 2026–27 or may provide the Year 2 Outcome for 2026–27.</w:t>
      </w:r>
    </w:p>
    <w:p w14:paraId="4CEAFB10" w14:textId="77777777" w:rsidR="00224A18" w:rsidRPr="00B91003" w:rsidRDefault="00224A18" w:rsidP="00224A18">
      <w:pPr>
        <w:shd w:val="clear" w:color="auto" w:fill="DEEAF6" w:themeFill="accent1" w:themeFillTint="33"/>
        <w:spacing w:after="240"/>
        <w:rPr>
          <w:rFonts w:eastAsia="Arial" w:cs="Arial"/>
          <w:bCs/>
        </w:rPr>
      </w:pPr>
      <w:r w:rsidRPr="00B91003">
        <w:rPr>
          <w:rFonts w:eastAsia="Arial" w:cs="Arial"/>
          <w:bCs/>
        </w:rPr>
        <w:t xml:space="preserve">Target for Year 3 Outcome </w:t>
      </w:r>
    </w:p>
    <w:p w14:paraId="6DAE7F22" w14:textId="77777777" w:rsidR="00224A18" w:rsidRPr="00B91003" w:rsidRDefault="00224A18" w:rsidP="00224A18">
      <w:pPr>
        <w:numPr>
          <w:ilvl w:val="0"/>
          <w:numId w:val="71"/>
        </w:numPr>
        <w:pBdr>
          <w:top w:val="nil"/>
          <w:left w:val="nil"/>
          <w:bottom w:val="nil"/>
          <w:right w:val="nil"/>
          <w:between w:val="nil"/>
        </w:pBdr>
        <w:spacing w:after="240"/>
        <w:rPr>
          <w:rFonts w:eastAsia="Arial" w:cs="Arial"/>
          <w:color w:val="000000"/>
        </w:rPr>
      </w:pPr>
      <w:r w:rsidRPr="00B91003">
        <w:rPr>
          <w:rFonts w:eastAsia="Arial" w:cs="Arial"/>
        </w:rPr>
        <w:t>When completing the first year of the LCAP, enter the target outcome for the relevant metric the LEA expects to achieve by the end of the three-year LCAP cycle</w:t>
      </w:r>
      <w:r w:rsidRPr="00B91003">
        <w:rPr>
          <w:rFonts w:eastAsia="Arial" w:cs="Arial"/>
          <w:color w:val="000000"/>
        </w:rPr>
        <w:t>.</w:t>
      </w:r>
    </w:p>
    <w:p w14:paraId="5A5031E3" w14:textId="77777777" w:rsidR="00224A18" w:rsidRPr="00B91003" w:rsidRDefault="00224A18" w:rsidP="00224A18">
      <w:pPr>
        <w:numPr>
          <w:ilvl w:val="1"/>
          <w:numId w:val="71"/>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 or two-year LCAP may identify a Target for Year 1 or Target for Year 2, as applicable.</w:t>
      </w:r>
    </w:p>
    <w:p w14:paraId="5196B917"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rPr>
        <w:t>Current Difference from Baseline</w:t>
      </w:r>
    </w:p>
    <w:p w14:paraId="1E478937" w14:textId="77777777" w:rsidR="00224A18" w:rsidRPr="00B91003" w:rsidRDefault="00224A18" w:rsidP="00224A18">
      <w:pPr>
        <w:numPr>
          <w:ilvl w:val="0"/>
          <w:numId w:val="71"/>
        </w:numPr>
        <w:pBdr>
          <w:top w:val="nil"/>
          <w:left w:val="nil"/>
          <w:bottom w:val="nil"/>
          <w:right w:val="nil"/>
          <w:between w:val="nil"/>
        </w:pBdr>
        <w:spacing w:after="240"/>
        <w:rPr>
          <w:rFonts w:eastAsia="Arial" w:cs="Arial"/>
          <w:color w:val="000000"/>
        </w:rPr>
      </w:pPr>
      <w:r w:rsidRPr="00B91003">
        <w:rPr>
          <w:rFonts w:eastAsia="Arial" w:cs="Arial"/>
        </w:rPr>
        <w:t>When completing the LCAP for 2025–26 and 2026–27, enter the current difference between the baseline and the yearly outcome, as applicable.</w:t>
      </w:r>
    </w:p>
    <w:p w14:paraId="3967BF00" w14:textId="77777777" w:rsidR="00224A18" w:rsidRPr="00B91003" w:rsidRDefault="00224A18" w:rsidP="00224A18">
      <w:pPr>
        <w:numPr>
          <w:ilvl w:val="1"/>
          <w:numId w:val="71"/>
        </w:numPr>
        <w:pBdr>
          <w:top w:val="nil"/>
          <w:left w:val="nil"/>
          <w:bottom w:val="nil"/>
          <w:right w:val="nil"/>
          <w:between w:val="nil"/>
        </w:pBdr>
        <w:spacing w:after="240"/>
        <w:rPr>
          <w:rFonts w:eastAsia="Arial" w:cs="Arial"/>
        </w:rPr>
      </w:pPr>
      <w:r w:rsidRPr="00B91003">
        <w:rPr>
          <w:rFonts w:eastAsia="Arial" w:cs="Arial"/>
        </w:rPr>
        <w:t>Note for Charter Schools: Charter schools developing a one- or two-year LCAP will identify the current difference between the baseline and the yearly outcome for Year 1 and/or the current difference between the baseline and the yearly outcome for Year 2, as applicable.</w:t>
      </w:r>
    </w:p>
    <w:p w14:paraId="5C17296E" w14:textId="77777777" w:rsidR="00224A18" w:rsidRPr="00B91003" w:rsidRDefault="00224A18" w:rsidP="00224A18">
      <w:pPr>
        <w:keepNext/>
        <w:spacing w:after="240"/>
        <w:rPr>
          <w:rFonts w:eastAsia="Arial" w:cs="Arial"/>
        </w:rPr>
      </w:pPr>
      <w:r w:rsidRPr="00B91003">
        <w:rPr>
          <w:rFonts w:eastAsia="Arial" w:cs="Arial"/>
        </w:rPr>
        <w:t>Timeline for school districts and COEs for completing the “</w:t>
      </w:r>
      <w:r w:rsidRPr="00B91003">
        <w:rPr>
          <w:rFonts w:eastAsia="Arial" w:cs="Arial"/>
          <w:b/>
        </w:rPr>
        <w:t>Measuring and Reporting Results</w:t>
      </w:r>
      <w:r w:rsidRPr="00B91003">
        <w:rPr>
          <w:rFonts w:eastAsia="Arial" w:cs="Arial"/>
        </w:rPr>
        <w:t>” part of the Goal.</w:t>
      </w:r>
    </w:p>
    <w:tbl>
      <w:tblPr>
        <w:tblStyle w:val="TableGrid1"/>
        <w:tblW w:w="0" w:type="auto"/>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554"/>
        <w:gridCol w:w="2553"/>
        <w:gridCol w:w="2471"/>
        <w:gridCol w:w="2471"/>
        <w:gridCol w:w="2553"/>
        <w:gridCol w:w="2652"/>
      </w:tblGrid>
      <w:tr w:rsidR="00224A18" w:rsidRPr="00B91003" w14:paraId="0A843FB3" w14:textId="77777777" w:rsidTr="00C206DA">
        <w:trPr>
          <w:cantSplit/>
          <w:trHeight w:val="280"/>
          <w:tblHeader/>
          <w:jc w:val="center"/>
        </w:trPr>
        <w:tc>
          <w:tcPr>
            <w:tcW w:w="0" w:type="auto"/>
            <w:shd w:val="solid" w:color="DEEAF6" w:themeColor="accent1" w:themeTint="33" w:fill="D5DCE4"/>
            <w:vAlign w:val="center"/>
          </w:tcPr>
          <w:p w14:paraId="7F9D5745"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Metric</w:t>
            </w:r>
          </w:p>
        </w:tc>
        <w:tc>
          <w:tcPr>
            <w:tcW w:w="0" w:type="auto"/>
            <w:shd w:val="solid" w:color="DEEAF6" w:themeColor="accent1" w:themeTint="33" w:fill="D5DCE4"/>
            <w:vAlign w:val="center"/>
          </w:tcPr>
          <w:p w14:paraId="5229EB00"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Baseline</w:t>
            </w:r>
          </w:p>
        </w:tc>
        <w:tc>
          <w:tcPr>
            <w:tcW w:w="0" w:type="auto"/>
            <w:shd w:val="solid" w:color="DEEAF6" w:themeColor="accent1" w:themeTint="33" w:fill="D5DCE4"/>
            <w:vAlign w:val="center"/>
          </w:tcPr>
          <w:p w14:paraId="2D293F6F"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 xml:space="preserve">Year 1 Outcome </w:t>
            </w:r>
          </w:p>
        </w:tc>
        <w:tc>
          <w:tcPr>
            <w:tcW w:w="0" w:type="auto"/>
            <w:shd w:val="solid" w:color="DEEAF6" w:themeColor="accent1" w:themeTint="33" w:fill="D5DCE4"/>
            <w:vAlign w:val="center"/>
          </w:tcPr>
          <w:p w14:paraId="22735666"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 xml:space="preserve">Year 2 Outcome </w:t>
            </w:r>
          </w:p>
        </w:tc>
        <w:tc>
          <w:tcPr>
            <w:tcW w:w="0" w:type="auto"/>
            <w:shd w:val="solid" w:color="DEEAF6" w:themeColor="accent1" w:themeTint="33" w:fill="D5DCE4"/>
            <w:vAlign w:val="center"/>
          </w:tcPr>
          <w:p w14:paraId="3DC64F10"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Target for Year 3 Outcome</w:t>
            </w:r>
          </w:p>
        </w:tc>
        <w:tc>
          <w:tcPr>
            <w:tcW w:w="0" w:type="auto"/>
            <w:shd w:val="solid" w:color="DEEAF6" w:themeColor="accent1" w:themeTint="33" w:fill="D5DCE4"/>
            <w:vAlign w:val="center"/>
          </w:tcPr>
          <w:p w14:paraId="7BD3E1A4" w14:textId="77777777" w:rsidR="00224A18" w:rsidRPr="00B91003" w:rsidRDefault="00224A18" w:rsidP="00224A18">
            <w:pPr>
              <w:tabs>
                <w:tab w:val="left" w:pos="5093"/>
              </w:tabs>
              <w:spacing w:line="310" w:lineRule="auto"/>
              <w:jc w:val="center"/>
              <w:rPr>
                <w:rFonts w:eastAsia="Arial" w:cs="Arial"/>
              </w:rPr>
            </w:pPr>
            <w:r w:rsidRPr="00B91003">
              <w:rPr>
                <w:rFonts w:eastAsia="Arial" w:cs="Arial"/>
              </w:rPr>
              <w:t>Current Difference from Baseline</w:t>
            </w:r>
          </w:p>
        </w:tc>
      </w:tr>
      <w:tr w:rsidR="00224A18" w:rsidRPr="00B91003" w14:paraId="18D74381" w14:textId="77777777" w:rsidTr="00060E03">
        <w:trPr>
          <w:cantSplit/>
          <w:trHeight w:val="420"/>
          <w:jc w:val="center"/>
        </w:trPr>
        <w:tc>
          <w:tcPr>
            <w:tcW w:w="0" w:type="auto"/>
            <w:vAlign w:val="center"/>
          </w:tcPr>
          <w:p w14:paraId="0E8C77E5"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3DE032B4"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 xml:space="preserve">2024–25 </w:t>
            </w:r>
            <w:r w:rsidRPr="00B91003">
              <w:rPr>
                <w:rFonts w:eastAsia="Arial" w:cs="Arial"/>
              </w:rPr>
              <w:t>or when adding a new metric.</w:t>
            </w:r>
          </w:p>
        </w:tc>
        <w:tc>
          <w:tcPr>
            <w:tcW w:w="0" w:type="auto"/>
            <w:vAlign w:val="center"/>
          </w:tcPr>
          <w:p w14:paraId="5D060B2A"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rPr>
              <w:t>. Leave blank until then.</w:t>
            </w:r>
          </w:p>
        </w:tc>
        <w:tc>
          <w:tcPr>
            <w:tcW w:w="0" w:type="auto"/>
            <w:vAlign w:val="center"/>
          </w:tcPr>
          <w:p w14:paraId="4BE73A0D"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2026–27</w:t>
            </w:r>
            <w:r w:rsidRPr="00B91003">
              <w:rPr>
                <w:rFonts w:eastAsia="Arial" w:cs="Arial"/>
              </w:rPr>
              <w:t>. Leave blank until then.</w:t>
            </w:r>
          </w:p>
        </w:tc>
        <w:tc>
          <w:tcPr>
            <w:tcW w:w="0" w:type="auto"/>
            <w:vAlign w:val="center"/>
          </w:tcPr>
          <w:p w14:paraId="00AADEDE"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2024–25</w:t>
            </w:r>
            <w:r w:rsidRPr="00B91003">
              <w:rPr>
                <w:rFonts w:eastAsia="Arial" w:cs="Arial"/>
              </w:rPr>
              <w:t xml:space="preserve"> or when adding a new metric.</w:t>
            </w:r>
          </w:p>
        </w:tc>
        <w:tc>
          <w:tcPr>
            <w:tcW w:w="0" w:type="auto"/>
            <w:vAlign w:val="center"/>
          </w:tcPr>
          <w:p w14:paraId="36348B78" w14:textId="77777777" w:rsidR="00224A18" w:rsidRPr="00B91003" w:rsidRDefault="00224A18" w:rsidP="00224A18">
            <w:pPr>
              <w:tabs>
                <w:tab w:val="left" w:pos="5093"/>
              </w:tabs>
              <w:spacing w:line="276" w:lineRule="auto"/>
              <w:rPr>
                <w:rFonts w:eastAsia="Arial" w:cs="Arial"/>
              </w:rPr>
            </w:pPr>
            <w:r w:rsidRPr="00B91003">
              <w:rPr>
                <w:rFonts w:eastAsia="Arial" w:cs="Arial"/>
              </w:rPr>
              <w:t xml:space="preserve">Enter information in this box when completing the LCAP for </w:t>
            </w:r>
            <w:r w:rsidRPr="00B91003">
              <w:rPr>
                <w:rFonts w:eastAsia="Arial" w:cs="Arial"/>
                <w:b/>
              </w:rPr>
              <w:t>2025–26</w:t>
            </w:r>
            <w:r w:rsidRPr="00B91003">
              <w:rPr>
                <w:rFonts w:eastAsia="Arial" w:cs="Arial"/>
                <w:bCs/>
              </w:rPr>
              <w:t xml:space="preserve"> and</w:t>
            </w:r>
            <w:r w:rsidRPr="00B91003">
              <w:rPr>
                <w:rFonts w:eastAsia="Arial" w:cs="Arial"/>
                <w:b/>
              </w:rPr>
              <w:t xml:space="preserve"> </w:t>
            </w:r>
            <w:r w:rsidRPr="00B91003">
              <w:rPr>
                <w:rFonts w:eastAsia="Arial" w:cs="Arial"/>
                <w:b/>
                <w:bCs/>
              </w:rPr>
              <w:t>2026–27</w:t>
            </w:r>
            <w:r w:rsidRPr="00B91003">
              <w:rPr>
                <w:rFonts w:eastAsia="Arial" w:cs="Arial"/>
              </w:rPr>
              <w:t>. Leave blank until then.</w:t>
            </w:r>
          </w:p>
        </w:tc>
      </w:tr>
    </w:tbl>
    <w:p w14:paraId="154560B1" w14:textId="4D6DA852" w:rsidR="00224A18" w:rsidRPr="00B91003" w:rsidRDefault="00224A18" w:rsidP="00D4150A">
      <w:pPr>
        <w:pStyle w:val="Heading6"/>
        <w:rPr>
          <w:b/>
          <w:bCs/>
        </w:rPr>
      </w:pPr>
      <w:r w:rsidRPr="00B91003">
        <w:rPr>
          <w:b/>
          <w:bCs/>
        </w:rPr>
        <w:t>Goal Analysis:</w:t>
      </w:r>
    </w:p>
    <w:p w14:paraId="219B1BF4" w14:textId="77777777" w:rsidR="00224A18" w:rsidRPr="00B91003" w:rsidRDefault="00224A18" w:rsidP="00224A18">
      <w:pPr>
        <w:spacing w:before="240" w:after="240"/>
        <w:rPr>
          <w:rFonts w:eastAsia="Arial" w:cs="Arial"/>
        </w:rPr>
      </w:pPr>
      <w:r w:rsidRPr="00B91003">
        <w:rPr>
          <w:rFonts w:eastAsia="Arial" w:cs="Arial"/>
        </w:rPr>
        <w:t>Enter the LCAP Year.</w:t>
      </w:r>
    </w:p>
    <w:p w14:paraId="568C1537" w14:textId="77777777" w:rsidR="00224A18" w:rsidRPr="00B91003" w:rsidRDefault="00224A18" w:rsidP="00224A18">
      <w:pPr>
        <w:spacing w:after="240"/>
        <w:rPr>
          <w:rFonts w:eastAsia="Arial" w:cs="Arial"/>
        </w:rPr>
      </w:pPr>
      <w:r w:rsidRPr="00B91003">
        <w:rPr>
          <w:rFonts w:eastAsia="Arial" w:cs="Arial"/>
        </w:rPr>
        <w:lastRenderedPageBreak/>
        <w:t xml:space="preserve">Using actual annual measurable outcome data, including data from the Dashboard, analyze whether the planned actions were effective towards achieving the goal. “Effective” means </w:t>
      </w:r>
      <w:r w:rsidRPr="00B91003">
        <w:rPr>
          <w:rFonts w:eastAsia="Arial" w:cs="Arial"/>
          <w:color w:val="000000"/>
        </w:rPr>
        <w:t>the degree to which</w:t>
      </w:r>
      <w:r w:rsidRPr="00B91003">
        <w:rPr>
          <w:rFonts w:eastAsia="Arial" w:cs="Arial"/>
        </w:rPr>
        <w:t xml:space="preserve"> the planned actions were successful in producing the target result. Respond to the prompts as instructed.</w:t>
      </w:r>
    </w:p>
    <w:p w14:paraId="5716B3F3" w14:textId="77777777" w:rsidR="00224A18" w:rsidRPr="00B91003" w:rsidRDefault="00224A18" w:rsidP="00224A18">
      <w:pPr>
        <w:spacing w:after="240"/>
        <w:rPr>
          <w:rFonts w:eastAsia="Arial" w:cs="Arial"/>
        </w:rPr>
      </w:pPr>
      <w:r w:rsidRPr="00B91003">
        <w:rPr>
          <w:rFonts w:eastAsia="Arial" w:cs="Arial"/>
          <w:b/>
          <w:bCs/>
        </w:rPr>
        <w:t>Note:</w:t>
      </w:r>
      <w:r w:rsidRPr="00B91003">
        <w:rPr>
          <w:rFonts w:eastAsia="Arial" w:cs="Arial"/>
        </w:rPr>
        <w:t xml:space="preserve"> When completing the 2024–25 LCAP, use the 2023–24 Local Control and Accountability Plan Annual Update template to complete the Goal Analysis and identify the Goal Analysis prompts in the 2024–25 LCAP as “Not Applicable.”</w:t>
      </w:r>
    </w:p>
    <w:p w14:paraId="1D024A5F"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overall implementation, including any substantive differences in planned actions and actual implementation of these actions, and any relevant challenges and successes experienced with implementation.</w:t>
      </w:r>
    </w:p>
    <w:p w14:paraId="7BEBD0DC" w14:textId="77777777" w:rsidR="00224A18" w:rsidRPr="00B91003" w:rsidRDefault="00224A18" w:rsidP="00224A18">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the overall implementation of the actions to achieve the articulated goal</w:t>
      </w:r>
      <w:r w:rsidRPr="00B91003">
        <w:rPr>
          <w:rFonts w:eastAsiaTheme="minorHAnsi" w:cs="Arial"/>
          <w:color w:val="000000"/>
          <w:szCs w:val="20"/>
        </w:rPr>
        <w:t>, including relevant challenges and successes experienced with implementation</w:t>
      </w:r>
      <w:r w:rsidRPr="00B91003">
        <w:rPr>
          <w:rFonts w:eastAsia="Arial" w:cs="Arial"/>
          <w:color w:val="000000"/>
        </w:rPr>
        <w:t xml:space="preserve">. </w:t>
      </w:r>
    </w:p>
    <w:p w14:paraId="20B88A86" w14:textId="77777777" w:rsidR="00224A18" w:rsidRPr="00B91003" w:rsidRDefault="00224A18" w:rsidP="00224A18">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t xml:space="preserve">Include a discussion of relevant challenges and successes experienced with the implementation process. </w:t>
      </w:r>
    </w:p>
    <w:p w14:paraId="62A7013B" w14:textId="77777777" w:rsidR="00224A18" w:rsidRPr="00B91003" w:rsidRDefault="00224A18" w:rsidP="00224A18">
      <w:pPr>
        <w:numPr>
          <w:ilvl w:val="1"/>
          <w:numId w:val="18"/>
        </w:numPr>
        <w:pBdr>
          <w:top w:val="nil"/>
          <w:left w:val="nil"/>
          <w:bottom w:val="nil"/>
          <w:right w:val="nil"/>
          <w:between w:val="nil"/>
        </w:pBdr>
        <w:spacing w:after="240"/>
        <w:rPr>
          <w:rFonts w:eastAsia="Arial" w:cs="Arial"/>
        </w:rPr>
      </w:pPr>
      <w:r w:rsidRPr="00B91003">
        <w:rPr>
          <w:rFonts w:eastAsia="Arial" w:cs="Arial"/>
          <w:color w:val="000000"/>
        </w:rPr>
        <w:t xml:space="preserve">This </w:t>
      </w:r>
      <w:r w:rsidRPr="00B91003">
        <w:rPr>
          <w:rFonts w:eastAsia="Arial" w:cs="Arial"/>
        </w:rPr>
        <w:t>discussion</w:t>
      </w:r>
      <w:r w:rsidRPr="00B91003">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3BE72A5F" w14:textId="77777777" w:rsidR="00224A18" w:rsidRPr="00B91003" w:rsidRDefault="00224A18" w:rsidP="00224A18">
      <w:pPr>
        <w:shd w:val="solid" w:color="DEEAF6" w:themeColor="accent1" w:themeTint="33" w:fill="auto"/>
        <w:spacing w:before="240" w:after="60"/>
        <w:rPr>
          <w:rFonts w:eastAsiaTheme="minorHAnsi" w:cs="Arial"/>
          <w:color w:val="000000"/>
          <w:szCs w:val="20"/>
        </w:rPr>
      </w:pPr>
      <w:r w:rsidRPr="00B91003">
        <w:rPr>
          <w:rFonts w:eastAsia="Calibri" w:cs="Arial"/>
          <w:color w:val="000000"/>
        </w:rPr>
        <w:t xml:space="preserve">An explanation of material differences between Budgeted Expenditures and Estimated Actual Expenditures and/or </w:t>
      </w:r>
      <w:r w:rsidRPr="00B91003">
        <w:rPr>
          <w:rFonts w:eastAsia="Arial" w:cs="Arial"/>
          <w:color w:val="000000"/>
        </w:rPr>
        <w:t>Planned Percentages of Improved Services and Estimated Actual Percentages of Improved Services</w:t>
      </w:r>
      <w:r w:rsidRPr="00B91003">
        <w:rPr>
          <w:rFonts w:eastAsia="Calibri" w:cs="Arial"/>
          <w:color w:val="000000"/>
        </w:rPr>
        <w:t>.</w:t>
      </w:r>
    </w:p>
    <w:p w14:paraId="2E51549B" w14:textId="77777777" w:rsidR="00224A18" w:rsidRPr="00B91003" w:rsidRDefault="00224A18" w:rsidP="00224A18">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01278CD6" w14:textId="77777777" w:rsidR="00224A18" w:rsidRPr="00B91003" w:rsidRDefault="00224A18" w:rsidP="00224A18">
      <w:pPr>
        <w:keepNext/>
        <w:shd w:val="clear" w:color="auto" w:fill="DEEAF6" w:themeFill="accent1" w:themeFillTint="33"/>
        <w:spacing w:before="60" w:after="120"/>
        <w:rPr>
          <w:rFonts w:eastAsiaTheme="minorHAnsi" w:cs="Arial"/>
          <w:color w:val="000000"/>
          <w:szCs w:val="20"/>
        </w:rPr>
      </w:pPr>
      <w:r w:rsidRPr="00B91003">
        <w:rPr>
          <w:rFonts w:eastAsiaTheme="minorHAnsi" w:cs="Arial"/>
          <w:color w:val="000000"/>
          <w:szCs w:val="20"/>
        </w:rPr>
        <w:t>A description of the effectiveness or ineffectiveness of the specific actions to date in making progress toward the goal.</w:t>
      </w:r>
    </w:p>
    <w:p w14:paraId="6552AF01" w14:textId="77777777" w:rsidR="00224A18" w:rsidRPr="00B91003" w:rsidRDefault="00224A18" w:rsidP="00224A18">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the</w:t>
      </w:r>
      <w:r w:rsidRPr="00B91003">
        <w:rPr>
          <w:rFonts w:eastAsiaTheme="minorHAnsi" w:cs="Arial"/>
          <w:color w:val="000000"/>
          <w:szCs w:val="20"/>
        </w:rPr>
        <w:t xml:space="preserve"> effectiveness or ineffectiveness</w:t>
      </w:r>
      <w:r w:rsidRPr="00B91003">
        <w:rPr>
          <w:rFonts w:eastAsia="Arial" w:cs="Arial"/>
          <w:color w:val="000000"/>
        </w:rPr>
        <w:t xml:space="preserve"> of </w:t>
      </w:r>
      <w:r w:rsidRPr="00B91003">
        <w:rPr>
          <w:rFonts w:eastAsiaTheme="minorHAnsi" w:cs="Arial"/>
          <w:color w:val="000000"/>
          <w:szCs w:val="20"/>
        </w:rPr>
        <w:t>the specific actions to date</w:t>
      </w:r>
      <w:r w:rsidRPr="00B91003">
        <w:rPr>
          <w:rFonts w:eastAsia="Arial" w:cs="Arial"/>
          <w:color w:val="000000"/>
        </w:rPr>
        <w:t xml:space="preserve"> </w:t>
      </w:r>
      <w:r w:rsidRPr="00B91003">
        <w:rPr>
          <w:rFonts w:eastAsiaTheme="minorHAnsi" w:cs="Arial"/>
          <w:color w:val="000000"/>
          <w:szCs w:val="20"/>
        </w:rPr>
        <w:t>in making progress toward the goal.</w:t>
      </w:r>
      <w:r w:rsidRPr="00B91003">
        <w:rPr>
          <w:rFonts w:eastAsia="Arial" w:cs="Arial"/>
          <w:color w:val="000000"/>
        </w:rPr>
        <w:t xml:space="preserve"> “Effectiveness” means the degree to which the actions were successful in producing the target result and “ineffectiveness” means that the actions did not produce any significant or targeted result.</w:t>
      </w:r>
    </w:p>
    <w:p w14:paraId="30109B39" w14:textId="77777777" w:rsidR="00224A18" w:rsidRPr="00B91003" w:rsidRDefault="00224A18" w:rsidP="00224A18">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In some cases, not all actions in a goal will be intended to improve performance on all of the metrics associated with the goal. </w:t>
      </w:r>
    </w:p>
    <w:p w14:paraId="081FA131" w14:textId="77777777" w:rsidR="00224A18" w:rsidRPr="00B91003" w:rsidRDefault="00224A18" w:rsidP="00224A18">
      <w:pPr>
        <w:numPr>
          <w:ilvl w:val="1"/>
          <w:numId w:val="18"/>
        </w:numPr>
        <w:pBdr>
          <w:top w:val="nil"/>
          <w:left w:val="nil"/>
          <w:bottom w:val="nil"/>
          <w:right w:val="nil"/>
          <w:between w:val="nil"/>
        </w:pBdr>
        <w:spacing w:after="240"/>
        <w:rPr>
          <w:rFonts w:eastAsia="Arial" w:cs="Arial"/>
        </w:rPr>
      </w:pPr>
      <w:r w:rsidRPr="00B91003">
        <w:rPr>
          <w:rFonts w:eastAsia="Arial" w:cs="Arial"/>
        </w:rPr>
        <w:t xml:space="preserve">When responding to this prompt, LEAs may </w:t>
      </w:r>
      <w:r w:rsidRPr="00B91003">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91003">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40779337" w14:textId="77777777" w:rsidR="00224A18" w:rsidRPr="00B91003" w:rsidRDefault="00224A18" w:rsidP="00224A18">
      <w:pPr>
        <w:numPr>
          <w:ilvl w:val="1"/>
          <w:numId w:val="18"/>
        </w:numPr>
        <w:spacing w:after="240"/>
        <w:rPr>
          <w:rFonts w:cs="Arial"/>
          <w:i/>
          <w:iCs/>
          <w:bdr w:val="none" w:sz="0" w:space="0" w:color="auto" w:frame="1"/>
        </w:rPr>
      </w:pPr>
      <w:r w:rsidRPr="00B91003">
        <w:rPr>
          <w:rFonts w:cs="Arial"/>
          <w:bdr w:val="none" w:sz="0" w:space="0" w:color="auto" w:frame="1"/>
        </w:rPr>
        <w:lastRenderedPageBreak/>
        <w:t xml:space="preserve">Beginning with the development of the 2024–25 LCAP, the LEA must change actions that have not proven effective over a three-year period. </w:t>
      </w:r>
    </w:p>
    <w:p w14:paraId="46578A95" w14:textId="77777777" w:rsidR="00224A18" w:rsidRPr="00B91003" w:rsidRDefault="00224A18" w:rsidP="00224A18">
      <w:pPr>
        <w:shd w:val="solid" w:color="DEEAF6" w:themeColor="accent1" w:themeTint="33" w:fill="auto"/>
        <w:spacing w:before="240" w:after="60"/>
        <w:rPr>
          <w:rFonts w:eastAsia="Calibri" w:cs="Arial"/>
          <w:color w:val="000000"/>
        </w:rPr>
      </w:pPr>
      <w:r w:rsidRPr="00B91003">
        <w:rPr>
          <w:rFonts w:eastAsiaTheme="minorHAnsi" w:cs="Arial"/>
          <w:color w:val="000000"/>
          <w:szCs w:val="20"/>
        </w:rPr>
        <w:t>A description of any changes made to the planned goal, metrics, target outcomes, or actions for the coming year that resulted from reflections on prior practice.</w:t>
      </w:r>
    </w:p>
    <w:p w14:paraId="276C5BA9" w14:textId="77777777" w:rsidR="00224A18" w:rsidRPr="00B91003" w:rsidRDefault="00224A18" w:rsidP="00224A18">
      <w:pPr>
        <w:numPr>
          <w:ilvl w:val="0"/>
          <w:numId w:val="18"/>
        </w:numPr>
        <w:pBdr>
          <w:top w:val="nil"/>
          <w:left w:val="nil"/>
          <w:bottom w:val="nil"/>
          <w:right w:val="nil"/>
          <w:between w:val="nil"/>
        </w:pBdr>
        <w:spacing w:after="240"/>
        <w:rPr>
          <w:rFonts w:eastAsia="Arial" w:cs="Arial"/>
        </w:rPr>
      </w:pPr>
      <w:r w:rsidRPr="00B91003">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03051A98" w14:textId="77777777" w:rsidR="00224A18" w:rsidRPr="00B91003" w:rsidRDefault="00224A18" w:rsidP="00224A18">
      <w:pPr>
        <w:numPr>
          <w:ilvl w:val="1"/>
          <w:numId w:val="18"/>
        </w:numPr>
        <w:spacing w:after="240"/>
        <w:rPr>
          <w:rFonts w:cs="Arial"/>
          <w:i/>
          <w:iCs/>
          <w:bdr w:val="none" w:sz="0" w:space="0" w:color="auto" w:frame="1"/>
        </w:rPr>
      </w:pPr>
      <w:r w:rsidRPr="00B91003">
        <w:rPr>
          <w:rFonts w:cs="Arial"/>
          <w:bdr w:val="none" w:sz="0" w:space="0" w:color="auto" w:frame="1"/>
        </w:rPr>
        <w:t>As noted above, beginning with the development of the 2024–25 LCAP, the LEA must change actions that have not proven effective over a three-year period. For actions that have been identified as ineffective, the LEA must identify the ineffective action and must include a description of the following:</w:t>
      </w:r>
    </w:p>
    <w:p w14:paraId="75D9F588" w14:textId="77777777" w:rsidR="00224A18" w:rsidRPr="00B91003" w:rsidRDefault="00224A18" w:rsidP="00224A18">
      <w:pPr>
        <w:numPr>
          <w:ilvl w:val="2"/>
          <w:numId w:val="18"/>
        </w:numPr>
        <w:spacing w:after="240"/>
        <w:rPr>
          <w:rFonts w:cs="Arial"/>
          <w:i/>
          <w:iCs/>
          <w:bdr w:val="none" w:sz="0" w:space="0" w:color="auto" w:frame="1"/>
        </w:rPr>
      </w:pPr>
      <w:r w:rsidRPr="00B91003">
        <w:rPr>
          <w:rFonts w:cs="Arial"/>
          <w:bdr w:val="none" w:sz="0" w:space="0" w:color="auto" w:frame="1"/>
        </w:rPr>
        <w:t xml:space="preserve">The reasons for the ineffectiveness, and </w:t>
      </w:r>
    </w:p>
    <w:p w14:paraId="45AD6B14" w14:textId="77777777" w:rsidR="00224A18" w:rsidRPr="00B91003" w:rsidRDefault="00224A18" w:rsidP="00224A18">
      <w:pPr>
        <w:numPr>
          <w:ilvl w:val="2"/>
          <w:numId w:val="18"/>
        </w:numPr>
        <w:spacing w:after="240"/>
        <w:rPr>
          <w:rFonts w:cs="Arial"/>
          <w:i/>
          <w:iCs/>
          <w:bdr w:val="none" w:sz="0" w:space="0" w:color="auto" w:frame="1"/>
        </w:rPr>
      </w:pPr>
      <w:r w:rsidRPr="00B91003">
        <w:rPr>
          <w:rFonts w:cs="Arial"/>
          <w:bdr w:val="none" w:sz="0" w:space="0" w:color="auto" w:frame="1"/>
        </w:rPr>
        <w:t>How changes to the action will result in a new or strengthened approach.</w:t>
      </w:r>
    </w:p>
    <w:p w14:paraId="28F1B4CF" w14:textId="02DF2A6F" w:rsidR="00224A18" w:rsidRPr="00B91003" w:rsidRDefault="00224A18" w:rsidP="00D4150A">
      <w:pPr>
        <w:pStyle w:val="Heading6"/>
        <w:rPr>
          <w:rFonts w:eastAsia="Arial"/>
          <w:b/>
          <w:bCs/>
        </w:rPr>
      </w:pPr>
      <w:r w:rsidRPr="00B91003">
        <w:rPr>
          <w:rFonts w:eastAsia="Arial"/>
          <w:b/>
          <w:bCs/>
        </w:rPr>
        <w:t xml:space="preserve">Actions: </w:t>
      </w:r>
    </w:p>
    <w:p w14:paraId="5BB23B2B" w14:textId="4657D94B" w:rsidR="00224A18" w:rsidRPr="00B91003" w:rsidRDefault="00224A18" w:rsidP="00224A18">
      <w:pPr>
        <w:spacing w:after="240"/>
        <w:rPr>
          <w:rFonts w:eastAsia="Arial" w:cs="Arial"/>
        </w:rPr>
      </w:pPr>
      <w:r w:rsidRPr="00B91003">
        <w:rPr>
          <w:rFonts w:eastAsia="Arial" w:cs="Arial"/>
        </w:rPr>
        <w:t xml:space="preserve">Complete the table as follows. Add additional </w:t>
      </w:r>
      <w:del w:id="236" w:author="Author">
        <w:r w:rsidRPr="00B91003" w:rsidDel="00965261">
          <w:rPr>
            <w:rFonts w:eastAsia="Arial" w:cs="Arial"/>
          </w:rPr>
          <w:delText>rows</w:delText>
        </w:r>
      </w:del>
      <w:ins w:id="237" w:author="Author">
        <w:r w:rsidR="00965261" w:rsidRPr="00B91003">
          <w:rPr>
            <w:rFonts w:eastAsia="Arial" w:cs="Arial"/>
          </w:rPr>
          <w:t>rows,</w:t>
        </w:r>
      </w:ins>
      <w:r w:rsidRPr="00B91003">
        <w:rPr>
          <w:rFonts w:eastAsia="Arial" w:cs="Arial"/>
        </w:rPr>
        <w:t xml:space="preserve"> as necessary. </w:t>
      </w:r>
    </w:p>
    <w:p w14:paraId="5F94D5E2" w14:textId="77777777" w:rsidR="00224A18" w:rsidRPr="00B91003" w:rsidRDefault="00224A18" w:rsidP="00224A18">
      <w:pPr>
        <w:shd w:val="clear" w:color="auto" w:fill="DEEAF6" w:themeFill="accent1" w:themeFillTint="33"/>
        <w:spacing w:after="240"/>
        <w:rPr>
          <w:rFonts w:eastAsiaTheme="minorHAnsi" w:cs="Arial"/>
          <w:bCs/>
          <w:color w:val="000000"/>
        </w:rPr>
      </w:pPr>
      <w:r w:rsidRPr="00B91003">
        <w:rPr>
          <w:rFonts w:eastAsiaTheme="minorHAnsi" w:cs="Arial"/>
          <w:bCs/>
          <w:color w:val="000000"/>
        </w:rPr>
        <w:t>Action #</w:t>
      </w:r>
    </w:p>
    <w:p w14:paraId="6BDE2334" w14:textId="77777777" w:rsidR="00224A18" w:rsidRPr="00B91003" w:rsidRDefault="00224A18" w:rsidP="00224A18">
      <w:pPr>
        <w:numPr>
          <w:ilvl w:val="0"/>
          <w:numId w:val="50"/>
        </w:numPr>
        <w:spacing w:after="240"/>
        <w:contextualSpacing/>
        <w:rPr>
          <w:rFonts w:eastAsia="Arial" w:cs="Arial"/>
        </w:rPr>
      </w:pPr>
      <w:r w:rsidRPr="00B91003">
        <w:rPr>
          <w:rFonts w:eastAsia="Arial" w:cs="Arial"/>
        </w:rPr>
        <w:t xml:space="preserve">Enter the action number. </w:t>
      </w:r>
    </w:p>
    <w:p w14:paraId="43F97581" w14:textId="77777777" w:rsidR="00224A18" w:rsidRPr="00B91003" w:rsidRDefault="00224A18" w:rsidP="00224A18">
      <w:pPr>
        <w:shd w:val="clear" w:color="auto" w:fill="DEEAF6" w:themeFill="accent1" w:themeFillTint="33"/>
        <w:spacing w:after="240"/>
        <w:rPr>
          <w:rFonts w:eastAsiaTheme="minorHAnsi" w:cs="Arial"/>
          <w:bCs/>
          <w:color w:val="000000"/>
        </w:rPr>
      </w:pPr>
      <w:r w:rsidRPr="00B91003">
        <w:rPr>
          <w:rFonts w:eastAsiaTheme="minorHAnsi" w:cs="Arial"/>
          <w:bCs/>
          <w:color w:val="000000"/>
        </w:rPr>
        <w:t>Title</w:t>
      </w:r>
    </w:p>
    <w:p w14:paraId="541DBA31" w14:textId="77777777" w:rsidR="00224A18" w:rsidRPr="00B91003" w:rsidRDefault="00224A18" w:rsidP="00224A18">
      <w:pPr>
        <w:numPr>
          <w:ilvl w:val="0"/>
          <w:numId w:val="50"/>
        </w:numPr>
        <w:spacing w:after="240"/>
        <w:contextualSpacing/>
        <w:rPr>
          <w:rFonts w:eastAsia="Arial" w:cs="Arial"/>
        </w:rPr>
      </w:pPr>
      <w:r w:rsidRPr="00B91003">
        <w:rPr>
          <w:rFonts w:eastAsia="Arial" w:cs="Arial"/>
        </w:rPr>
        <w:t xml:space="preserve">Provide a short title for the action. This title will also appear in the action tables. </w:t>
      </w:r>
    </w:p>
    <w:p w14:paraId="137CCBF6" w14:textId="77777777" w:rsidR="00224A18" w:rsidRPr="00B91003" w:rsidRDefault="00224A18" w:rsidP="00224A18">
      <w:pPr>
        <w:keepNext/>
        <w:shd w:val="clear" w:color="auto" w:fill="DEEAF6" w:themeFill="accent1" w:themeFillTint="33"/>
        <w:spacing w:after="240"/>
        <w:rPr>
          <w:rFonts w:eastAsiaTheme="minorHAnsi" w:cs="Arial"/>
          <w:bCs/>
          <w:color w:val="000000"/>
        </w:rPr>
      </w:pPr>
      <w:r w:rsidRPr="00B91003">
        <w:rPr>
          <w:rFonts w:eastAsiaTheme="minorHAnsi" w:cs="Arial"/>
          <w:bCs/>
          <w:color w:val="000000"/>
        </w:rPr>
        <w:t>Description</w:t>
      </w:r>
    </w:p>
    <w:p w14:paraId="35A94DE5" w14:textId="77777777" w:rsidR="00224A18" w:rsidRPr="00B91003" w:rsidRDefault="00224A18" w:rsidP="00224A18">
      <w:pPr>
        <w:numPr>
          <w:ilvl w:val="0"/>
          <w:numId w:val="50"/>
        </w:numPr>
        <w:spacing w:after="240"/>
        <w:rPr>
          <w:rFonts w:eastAsia="Arial" w:cs="Arial"/>
        </w:rPr>
      </w:pPr>
      <w:r w:rsidRPr="00B91003">
        <w:rPr>
          <w:rFonts w:eastAsia="Arial" w:cs="Arial"/>
        </w:rPr>
        <w:t xml:space="preserve">Provide a brief description of the action. </w:t>
      </w:r>
    </w:p>
    <w:p w14:paraId="3B1E2681" w14:textId="77777777" w:rsidR="00224A18" w:rsidRPr="00B91003" w:rsidRDefault="00224A18" w:rsidP="00224A18">
      <w:pPr>
        <w:numPr>
          <w:ilvl w:val="1"/>
          <w:numId w:val="45"/>
        </w:numPr>
        <w:spacing w:after="240"/>
        <w:rPr>
          <w:rFonts w:eastAsia="Arial" w:cs="Arial"/>
        </w:rPr>
      </w:pPr>
      <w:r w:rsidRPr="00B91003">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0EB7F450" w14:textId="77777777" w:rsidR="00224A18" w:rsidRPr="00B91003" w:rsidRDefault="00224A18" w:rsidP="00224A18">
      <w:pPr>
        <w:numPr>
          <w:ilvl w:val="1"/>
          <w:numId w:val="45"/>
        </w:numPr>
        <w:spacing w:after="240"/>
        <w:rPr>
          <w:rFonts w:eastAsia="Arial" w:cs="Arial"/>
        </w:rPr>
      </w:pPr>
      <w:r w:rsidRPr="00B91003">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4224658C" w14:textId="77777777" w:rsidR="00224A18" w:rsidRPr="00B91003" w:rsidRDefault="00224A18" w:rsidP="00224A18">
      <w:pPr>
        <w:numPr>
          <w:ilvl w:val="1"/>
          <w:numId w:val="45"/>
        </w:numPr>
        <w:spacing w:after="240"/>
        <w:rPr>
          <w:rFonts w:eastAsia="Arial" w:cs="Arial"/>
        </w:rPr>
      </w:pPr>
      <w:r w:rsidRPr="00B91003">
        <w:rPr>
          <w:rFonts w:eastAsia="Arial" w:cs="Arial"/>
        </w:rPr>
        <w:lastRenderedPageBreak/>
        <w:t>These required metrics may be identified within the action description or the first prompt in the increased or improved services section; however, the description must clearly identify the metric(s) being used to monitor the effectiveness of the action and the action(s) that the metric(s) apply to.</w:t>
      </w:r>
    </w:p>
    <w:p w14:paraId="09588674" w14:textId="77777777" w:rsidR="00224A18" w:rsidRPr="00B91003" w:rsidRDefault="00224A18" w:rsidP="00224A18">
      <w:pPr>
        <w:shd w:val="clear" w:color="auto" w:fill="DEEAF6" w:themeFill="accent1" w:themeFillTint="33"/>
        <w:spacing w:after="240"/>
        <w:rPr>
          <w:rFonts w:eastAsiaTheme="minorHAnsi" w:cs="Arial"/>
          <w:bCs/>
          <w:color w:val="000000"/>
        </w:rPr>
      </w:pPr>
      <w:r w:rsidRPr="00B91003">
        <w:rPr>
          <w:rFonts w:eastAsiaTheme="minorHAnsi" w:cs="Arial"/>
          <w:bCs/>
          <w:color w:val="000000"/>
        </w:rPr>
        <w:t>Total Funds</w:t>
      </w:r>
    </w:p>
    <w:p w14:paraId="242AB468" w14:textId="77777777" w:rsidR="00224A18" w:rsidRPr="00B91003" w:rsidRDefault="00224A18" w:rsidP="00224A18">
      <w:pPr>
        <w:numPr>
          <w:ilvl w:val="0"/>
          <w:numId w:val="50"/>
        </w:numPr>
        <w:spacing w:after="240"/>
        <w:contextualSpacing/>
        <w:rPr>
          <w:rFonts w:eastAsia="Arial" w:cs="Arial"/>
        </w:rPr>
      </w:pPr>
      <w:r w:rsidRPr="00B91003">
        <w:rPr>
          <w:rFonts w:eastAsia="Arial" w:cs="Arial"/>
        </w:rPr>
        <w:t xml:space="preserve">Enter the total amount of expenditures associated with this action. Budgeted expenditures from specific fund sources will be provided in the action tables. </w:t>
      </w:r>
    </w:p>
    <w:p w14:paraId="1557D054" w14:textId="77777777" w:rsidR="00224A18" w:rsidRPr="00B91003" w:rsidRDefault="00224A18" w:rsidP="00224A18">
      <w:pPr>
        <w:shd w:val="clear" w:color="auto" w:fill="DEEAF6" w:themeFill="accent1" w:themeFillTint="33"/>
        <w:spacing w:after="240"/>
        <w:rPr>
          <w:rFonts w:eastAsiaTheme="minorHAnsi" w:cs="Arial"/>
          <w:bCs/>
          <w:color w:val="000000"/>
        </w:rPr>
      </w:pPr>
      <w:r w:rsidRPr="00B91003">
        <w:rPr>
          <w:rFonts w:eastAsiaTheme="minorHAnsi" w:cs="Arial"/>
          <w:bCs/>
          <w:color w:val="000000"/>
        </w:rPr>
        <w:t>Contributing</w:t>
      </w:r>
    </w:p>
    <w:p w14:paraId="64DFD21F" w14:textId="77777777" w:rsidR="00224A18" w:rsidRPr="00B91003" w:rsidRDefault="00224A18" w:rsidP="00224A18">
      <w:pPr>
        <w:numPr>
          <w:ilvl w:val="0"/>
          <w:numId w:val="50"/>
        </w:numPr>
        <w:spacing w:after="240"/>
        <w:rPr>
          <w:rFonts w:eastAsia="Arial" w:cs="Arial"/>
        </w:rPr>
      </w:pPr>
      <w:r w:rsidRPr="00B91003">
        <w:rPr>
          <w:rFonts w:eastAsia="Arial" w:cs="Arial"/>
        </w:rPr>
        <w:t xml:space="preserve">Indicate whether the action contributes to meeting the increased or improved services requirement as described in the Increased or Improved Services section using a “Y” for Yes or an “N” for No. </w:t>
      </w:r>
    </w:p>
    <w:p w14:paraId="798CE485" w14:textId="77777777" w:rsidR="00224A18" w:rsidRPr="00B91003" w:rsidRDefault="00224A18" w:rsidP="00224A18">
      <w:pPr>
        <w:numPr>
          <w:ilvl w:val="1"/>
          <w:numId w:val="50"/>
        </w:numPr>
        <w:spacing w:after="240"/>
        <w:rPr>
          <w:rFonts w:eastAsia="Arial" w:cs="Arial"/>
        </w:rPr>
      </w:pPr>
      <w:r w:rsidRPr="00B91003">
        <w:rPr>
          <w:rFonts w:eastAsia="Arial" w:cs="Arial"/>
          <w:b/>
        </w:rPr>
        <w:t>Note:</w:t>
      </w:r>
      <w:r w:rsidRPr="00B91003">
        <w:rPr>
          <w:rFonts w:eastAsia="Arial" w:cs="Arial"/>
        </w:rPr>
        <w:t xml:space="preserve"> for each such contributing action, the LEA will need to provide additional information in the Increased or Improved Services section to address the requirements in </w:t>
      </w:r>
      <w:r w:rsidRPr="00B91003">
        <w:rPr>
          <w:rFonts w:eastAsia="Arial" w:cs="Arial"/>
          <w:i/>
        </w:rPr>
        <w:t>California Code of Regulations</w:t>
      </w:r>
      <w:r w:rsidRPr="00B91003">
        <w:rPr>
          <w:rFonts w:eastAsia="Arial" w:cs="Arial"/>
        </w:rPr>
        <w:t xml:space="preserve">, Title 5 [5 </w:t>
      </w:r>
      <w:r w:rsidRPr="00B91003">
        <w:rPr>
          <w:rFonts w:eastAsia="Arial" w:cs="Arial"/>
          <w:i/>
        </w:rPr>
        <w:t>CCR</w:t>
      </w:r>
      <w:r w:rsidRPr="00B91003">
        <w:rPr>
          <w:rFonts w:eastAsia="Arial" w:cs="Arial"/>
        </w:rPr>
        <w:t>] Section 15496 in the Increased or Improved Services section of the LCAP.</w:t>
      </w:r>
    </w:p>
    <w:p w14:paraId="2D27CCC9" w14:textId="77777777" w:rsidR="00224A18" w:rsidRPr="00B91003" w:rsidRDefault="00224A18" w:rsidP="00224A18">
      <w:pPr>
        <w:spacing w:after="240"/>
        <w:rPr>
          <w:rFonts w:eastAsia="Arial" w:cs="Arial"/>
        </w:rPr>
      </w:pPr>
      <w:r w:rsidRPr="00B91003">
        <w:rPr>
          <w:rFonts w:eastAsia="Arial" w:cs="Arial"/>
          <w:b/>
          <w:i/>
        </w:rPr>
        <w:t>Actions for Foster Youth</w:t>
      </w:r>
      <w:r w:rsidRPr="00B91003">
        <w:rPr>
          <w:rFonts w:eastAsia="Arial" w:cs="Arial"/>
          <w:b/>
          <w:bCs/>
        </w:rPr>
        <w:t>:</w:t>
      </w:r>
      <w:r w:rsidRPr="00B9100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6AE80845" w14:textId="466B933B" w:rsidR="00224A18" w:rsidRPr="00B91003" w:rsidRDefault="00224A18" w:rsidP="00D4150A">
      <w:pPr>
        <w:pStyle w:val="Heading6"/>
        <w:rPr>
          <w:rFonts w:eastAsia="Arial"/>
          <w:b/>
          <w:bCs/>
        </w:rPr>
      </w:pPr>
      <w:r w:rsidRPr="00B91003">
        <w:rPr>
          <w:rFonts w:eastAsia="Arial"/>
          <w:b/>
          <w:bCs/>
        </w:rPr>
        <w:t>Required Actions</w:t>
      </w:r>
    </w:p>
    <w:p w14:paraId="5B192F83" w14:textId="27FC0D0A" w:rsidR="00037B51" w:rsidRPr="00B91003" w:rsidRDefault="00037B51" w:rsidP="00A658BB">
      <w:pPr>
        <w:pStyle w:val="Heading7"/>
        <w:rPr>
          <w:ins w:id="238" w:author="Author"/>
          <w:rFonts w:eastAsiaTheme="minorHAnsi"/>
        </w:rPr>
      </w:pPr>
      <w:bookmarkStart w:id="239" w:name="_Hlk172720048"/>
      <w:ins w:id="240" w:author="Author">
        <w:r w:rsidRPr="00B91003">
          <w:rPr>
            <w:rFonts w:eastAsiaTheme="minorHAnsi"/>
            <w:color w:val="auto"/>
          </w:rPr>
          <w:t>English Learners and Long-Term English Learners</w:t>
        </w:r>
        <w:bookmarkEnd w:id="239"/>
      </w:ins>
    </w:p>
    <w:p w14:paraId="1B61DC21" w14:textId="77777777" w:rsidR="00224A18" w:rsidRPr="00B91003" w:rsidRDefault="00224A18" w:rsidP="00224A18">
      <w:pPr>
        <w:numPr>
          <w:ilvl w:val="0"/>
          <w:numId w:val="56"/>
        </w:numPr>
        <w:spacing w:after="240"/>
        <w:rPr>
          <w:rFonts w:eastAsia="Arial" w:cs="Arial"/>
          <w:color w:val="000000"/>
          <w:shd w:val="clear" w:color="auto" w:fill="FFFFFF"/>
        </w:rPr>
      </w:pPr>
      <w:r w:rsidRPr="00B91003">
        <w:rPr>
          <w:rFonts w:eastAsia="Arial" w:cs="Arial"/>
          <w:bCs/>
          <w:iCs/>
        </w:rPr>
        <w:t>LEAs with 30 or more</w:t>
      </w:r>
      <w:r w:rsidRPr="00B91003">
        <w:rPr>
          <w:rFonts w:eastAsia="Arial" w:cs="Arial"/>
          <w:color w:val="000000"/>
          <w:shd w:val="clear" w:color="auto" w:fill="FFFFFF"/>
        </w:rPr>
        <w:t xml:space="preserve"> English learners and/or 15 or more long-term English learners must include specific actions in the LCAP related to, at a minimum: </w:t>
      </w:r>
    </w:p>
    <w:p w14:paraId="1446A194" w14:textId="77777777" w:rsidR="00224A18" w:rsidRPr="00B91003" w:rsidRDefault="00224A18" w:rsidP="00224A18">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 xml:space="preserve">Language acquisition programs, as defined in </w:t>
      </w:r>
      <w:r w:rsidRPr="00B91003">
        <w:rPr>
          <w:rFonts w:eastAsia="Arial" w:cs="Arial"/>
          <w:i/>
          <w:color w:val="000000"/>
          <w:shd w:val="clear" w:color="auto" w:fill="FFFFFF"/>
        </w:rPr>
        <w:t>EC</w:t>
      </w:r>
      <w:r w:rsidRPr="00B91003">
        <w:rPr>
          <w:rFonts w:eastAsia="Arial" w:cs="Arial"/>
          <w:color w:val="000000"/>
          <w:shd w:val="clear" w:color="auto" w:fill="FFFFFF"/>
        </w:rPr>
        <w:t xml:space="preserve"> Section 306, provided to students, and </w:t>
      </w:r>
    </w:p>
    <w:p w14:paraId="74B15818" w14:textId="77777777" w:rsidR="00224A18" w:rsidRPr="00B91003" w:rsidRDefault="00224A18" w:rsidP="00224A18">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 xml:space="preserve">Professional development for teachers. </w:t>
      </w:r>
    </w:p>
    <w:p w14:paraId="528D8CCD" w14:textId="77777777" w:rsidR="00224A18" w:rsidRPr="00B91003" w:rsidRDefault="00224A18" w:rsidP="00224A18">
      <w:pPr>
        <w:numPr>
          <w:ilvl w:val="1"/>
          <w:numId w:val="56"/>
        </w:numPr>
        <w:spacing w:after="240"/>
        <w:rPr>
          <w:rFonts w:eastAsia="Arial" w:cs="Arial"/>
          <w:color w:val="000000"/>
          <w:shd w:val="clear" w:color="auto" w:fill="FFFFFF"/>
        </w:rPr>
      </w:pPr>
      <w:r w:rsidRPr="00B91003">
        <w:rPr>
          <w:rFonts w:eastAsia="Arial" w:cs="Arial"/>
          <w:color w:val="000000"/>
          <w:shd w:val="clear" w:color="auto" w:fill="FFFFFF"/>
        </w:rPr>
        <w:t>If an LEA has both 30 or more English learners and 15 or more long-term English learners, the LEA must include actions for both English learners and long-term English learners.</w:t>
      </w:r>
    </w:p>
    <w:p w14:paraId="294BD532" w14:textId="00EE46C0" w:rsidR="00037B51" w:rsidRPr="00B91003" w:rsidRDefault="00037B51" w:rsidP="00D4150A">
      <w:pPr>
        <w:pStyle w:val="Heading7"/>
        <w:rPr>
          <w:ins w:id="241" w:author="Author"/>
          <w:rFonts w:eastAsia="Arial" w:cs="Arial"/>
          <w:color w:val="auto"/>
          <w:shd w:val="clear" w:color="auto" w:fill="FFFFFF"/>
        </w:rPr>
      </w:pPr>
      <w:bookmarkStart w:id="242" w:name="_Hlk172720100"/>
      <w:ins w:id="243" w:author="Author">
        <w:r w:rsidRPr="00B91003">
          <w:rPr>
            <w:rFonts w:eastAsiaTheme="minorHAnsi"/>
            <w:color w:val="auto"/>
            <w:shd w:val="clear" w:color="auto" w:fill="FFFFFF"/>
          </w:rPr>
          <w:t>Technical Assistance</w:t>
        </w:r>
        <w:bookmarkEnd w:id="242"/>
      </w:ins>
    </w:p>
    <w:p w14:paraId="35ECD22F" w14:textId="77777777" w:rsidR="00224A18" w:rsidRPr="00B91003" w:rsidRDefault="00224A18" w:rsidP="00224A18">
      <w:pPr>
        <w:numPr>
          <w:ilvl w:val="0"/>
          <w:numId w:val="56"/>
        </w:numPr>
        <w:spacing w:after="240"/>
        <w:rPr>
          <w:rFonts w:eastAsia="Arial" w:cs="Arial"/>
          <w:bCs/>
          <w:iCs/>
        </w:rPr>
      </w:pPr>
      <w:r w:rsidRPr="00B91003">
        <w:rPr>
          <w:rFonts w:eastAsia="Arial" w:cs="Arial"/>
          <w:bCs/>
          <w:iCs/>
        </w:rPr>
        <w:t xml:space="preserve">LEAs eligible for technical assistance pursuant to </w:t>
      </w:r>
      <w:r w:rsidRPr="00B91003">
        <w:rPr>
          <w:rFonts w:eastAsia="Arial" w:cs="Arial"/>
          <w:bCs/>
          <w:i/>
        </w:rPr>
        <w:t>EC</w:t>
      </w:r>
      <w:r w:rsidRPr="00B91003">
        <w:rPr>
          <w:rFonts w:eastAsia="Arial" w:cs="Arial"/>
          <w:bCs/>
          <w:iCs/>
        </w:rPr>
        <w:t xml:space="preserve"> sections 47607.3, 52071, 52071.5, 52072, or 52072.5, must include specific actions within the LCAP related to its implementation of the work underway as part of technical assistance. </w:t>
      </w:r>
      <w:r w:rsidRPr="00B91003">
        <w:rPr>
          <w:rFonts w:cs="Arial"/>
          <w:bdr w:val="none" w:sz="0" w:space="0" w:color="auto" w:frame="1"/>
        </w:rPr>
        <w:t>The most common form of this technical assistance is frequently referred to as Differentiated Assistance.</w:t>
      </w:r>
    </w:p>
    <w:p w14:paraId="173975D8" w14:textId="717C9E61" w:rsidR="00037B51" w:rsidRPr="00B91003" w:rsidRDefault="00037B51" w:rsidP="00D4150A">
      <w:pPr>
        <w:pStyle w:val="Heading7"/>
        <w:rPr>
          <w:ins w:id="244" w:author="Author"/>
          <w:rFonts w:eastAsiaTheme="minorHAnsi"/>
          <w:color w:val="auto"/>
        </w:rPr>
      </w:pPr>
      <w:bookmarkStart w:id="245" w:name="_Hlk172720157"/>
      <w:ins w:id="246" w:author="Author">
        <w:r w:rsidRPr="00B91003">
          <w:rPr>
            <w:rFonts w:eastAsiaTheme="minorHAnsi"/>
            <w:color w:val="auto"/>
          </w:rPr>
          <w:lastRenderedPageBreak/>
          <w:t>Lowest Performing Dashboard Indicators</w:t>
        </w:r>
        <w:bookmarkEnd w:id="245"/>
      </w:ins>
    </w:p>
    <w:p w14:paraId="42284E13" w14:textId="77777777" w:rsidR="00224A18" w:rsidRPr="00B91003" w:rsidRDefault="00224A18" w:rsidP="00224A18">
      <w:pPr>
        <w:numPr>
          <w:ilvl w:val="0"/>
          <w:numId w:val="56"/>
        </w:numPr>
        <w:spacing w:after="240"/>
        <w:rPr>
          <w:rFonts w:eastAsia="Arial" w:cs="Arial"/>
          <w:bCs/>
          <w:iCs/>
        </w:rPr>
      </w:pPr>
      <w:r w:rsidRPr="00B91003">
        <w:rPr>
          <w:rFonts w:eastAsia="Arial" w:cs="Arial"/>
          <w:bCs/>
          <w:iCs/>
        </w:rPr>
        <w:t>LEAs that have Red Dashboard indicators for (1) a school within the LEA, (2) a student group within the LEA, and/or (3) a student group within any school within the LEA must include one or more specific actions within the LCAP:</w:t>
      </w:r>
    </w:p>
    <w:p w14:paraId="1F480FA3" w14:textId="77777777" w:rsidR="00224A18" w:rsidRPr="00B91003" w:rsidRDefault="00224A18" w:rsidP="00224A18">
      <w:pPr>
        <w:numPr>
          <w:ilvl w:val="1"/>
          <w:numId w:val="56"/>
        </w:numPr>
        <w:spacing w:after="240"/>
        <w:rPr>
          <w:rFonts w:eastAsia="Arial" w:cs="Arial"/>
          <w:bCs/>
          <w:iCs/>
        </w:rPr>
      </w:pPr>
      <w:r w:rsidRPr="00B91003">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2A8CA6CD" w14:textId="77777777" w:rsidR="00224A18" w:rsidRPr="00B91003" w:rsidRDefault="00224A18" w:rsidP="00224A18">
      <w:pPr>
        <w:numPr>
          <w:ilvl w:val="1"/>
          <w:numId w:val="56"/>
        </w:numPr>
        <w:spacing w:after="240"/>
        <w:rPr>
          <w:rFonts w:eastAsia="Arial" w:cs="Arial"/>
          <w:bCs/>
          <w:iCs/>
        </w:rPr>
      </w:pPr>
      <w:r w:rsidRPr="00B91003">
        <w:rPr>
          <w:rFonts w:eastAsia="Arial" w:cs="Arial"/>
          <w:bCs/>
          <w:iCs/>
        </w:rPr>
        <w:t>These required actions will be effective for the three-year LCAP cycle.</w:t>
      </w:r>
    </w:p>
    <w:p w14:paraId="270BC313" w14:textId="58F08254" w:rsidR="00037B51" w:rsidRPr="00B91003" w:rsidRDefault="00037B51" w:rsidP="00D4150A">
      <w:pPr>
        <w:pStyle w:val="Heading7"/>
        <w:rPr>
          <w:ins w:id="247" w:author="Author"/>
          <w:rFonts w:eastAsiaTheme="minorHAnsi"/>
          <w:color w:val="auto"/>
        </w:rPr>
      </w:pPr>
      <w:bookmarkStart w:id="248" w:name="_Hlk172720236"/>
      <w:ins w:id="249" w:author="Author">
        <w:r w:rsidRPr="00B91003">
          <w:rPr>
            <w:rFonts w:eastAsiaTheme="minorHAnsi"/>
            <w:color w:val="auto"/>
          </w:rPr>
          <w:t>L</w:t>
        </w:r>
        <w:r w:rsidR="00FF7C87" w:rsidRPr="00B91003">
          <w:rPr>
            <w:rFonts w:eastAsiaTheme="minorHAnsi"/>
            <w:color w:val="auto"/>
          </w:rPr>
          <w:t xml:space="preserve">earning </w:t>
        </w:r>
        <w:r w:rsidRPr="00B91003">
          <w:rPr>
            <w:rFonts w:eastAsiaTheme="minorHAnsi"/>
            <w:color w:val="auto"/>
          </w:rPr>
          <w:t>R</w:t>
        </w:r>
        <w:r w:rsidR="00FF7C87" w:rsidRPr="00B91003">
          <w:rPr>
            <w:rFonts w:eastAsiaTheme="minorHAnsi"/>
            <w:color w:val="auto"/>
          </w:rPr>
          <w:t xml:space="preserve">ecovery </w:t>
        </w:r>
        <w:r w:rsidRPr="00B91003">
          <w:rPr>
            <w:rFonts w:eastAsiaTheme="minorHAnsi"/>
            <w:color w:val="auto"/>
          </w:rPr>
          <w:t>E</w:t>
        </w:r>
        <w:r w:rsidR="00FF7C87" w:rsidRPr="00B91003">
          <w:rPr>
            <w:rFonts w:eastAsiaTheme="minorHAnsi"/>
            <w:color w:val="auto"/>
          </w:rPr>
          <w:t xml:space="preserve">mergency </w:t>
        </w:r>
        <w:r w:rsidRPr="00B91003">
          <w:rPr>
            <w:rFonts w:eastAsiaTheme="minorHAnsi"/>
            <w:color w:val="auto"/>
          </w:rPr>
          <w:t>B</w:t>
        </w:r>
        <w:r w:rsidR="00FF7C87" w:rsidRPr="00B91003">
          <w:rPr>
            <w:rFonts w:eastAsiaTheme="minorHAnsi"/>
            <w:color w:val="auto"/>
          </w:rPr>
          <w:t xml:space="preserve">lock </w:t>
        </w:r>
        <w:r w:rsidRPr="00B91003">
          <w:rPr>
            <w:rFonts w:eastAsiaTheme="minorHAnsi"/>
            <w:color w:val="auto"/>
          </w:rPr>
          <w:t>G</w:t>
        </w:r>
        <w:bookmarkEnd w:id="248"/>
        <w:r w:rsidR="00FF7C87" w:rsidRPr="00B91003">
          <w:rPr>
            <w:rFonts w:eastAsiaTheme="minorHAnsi"/>
            <w:color w:val="auto"/>
          </w:rPr>
          <w:t>rant</w:t>
        </w:r>
      </w:ins>
    </w:p>
    <w:p w14:paraId="094766FA" w14:textId="1015D9C1" w:rsidR="00037B51" w:rsidRPr="00B91003" w:rsidRDefault="00037B51" w:rsidP="00037B51">
      <w:pPr>
        <w:numPr>
          <w:ilvl w:val="0"/>
          <w:numId w:val="56"/>
        </w:numPr>
        <w:spacing w:after="240"/>
        <w:rPr>
          <w:ins w:id="250" w:author="Author"/>
          <w:rFonts w:eastAsia="Arial" w:cs="Arial"/>
          <w:bCs/>
          <w:iCs/>
        </w:rPr>
      </w:pPr>
      <w:ins w:id="251" w:author="Author">
        <w:r w:rsidRPr="00B91003">
          <w:rPr>
            <w:rFonts w:eastAsia="Arial" w:cs="Arial"/>
            <w:bCs/>
            <w:i/>
          </w:rPr>
          <w:t>EC</w:t>
        </w:r>
        <w:r w:rsidRPr="00B91003">
          <w:rPr>
            <w:rFonts w:eastAsia="Arial" w:cs="Arial"/>
            <w:bCs/>
            <w:iCs/>
          </w:rPr>
          <w:t xml:space="preserve"> Section 52064.4 requires that an LEA that has received LREBG funds include one or more actions funded with LREBG funds within the 2025</w:t>
        </w:r>
        <w:r w:rsidR="00F64EF3" w:rsidRPr="00B91003">
          <w:rPr>
            <w:rFonts w:eastAsia="Arial" w:cs="Arial"/>
            <w:bCs/>
            <w:iCs/>
          </w:rPr>
          <w:t>–</w:t>
        </w:r>
        <w:del w:id="252" w:author="Author">
          <w:r w:rsidRPr="00B91003" w:rsidDel="00F64EF3">
            <w:rPr>
              <w:rFonts w:eastAsia="Arial" w:cs="Arial"/>
              <w:bCs/>
              <w:iCs/>
            </w:rPr>
            <w:delText>-</w:delText>
          </w:r>
        </w:del>
        <w:r w:rsidRPr="00B91003">
          <w:rPr>
            <w:rFonts w:eastAsia="Arial" w:cs="Arial"/>
            <w:bCs/>
            <w:iCs/>
          </w:rPr>
          <w:t>26, 2026</w:t>
        </w:r>
        <w:r w:rsidR="00F64EF3" w:rsidRPr="00B91003">
          <w:rPr>
            <w:rFonts w:eastAsia="Arial" w:cs="Arial"/>
            <w:bCs/>
            <w:iCs/>
          </w:rPr>
          <w:t>–</w:t>
        </w:r>
        <w:del w:id="253" w:author="Author">
          <w:r w:rsidRPr="00B91003" w:rsidDel="00F64EF3">
            <w:rPr>
              <w:rFonts w:eastAsia="Arial" w:cs="Arial"/>
              <w:bCs/>
              <w:iCs/>
            </w:rPr>
            <w:delText>-</w:delText>
          </w:r>
        </w:del>
        <w:r w:rsidRPr="00B91003">
          <w:rPr>
            <w:rFonts w:eastAsia="Arial" w:cs="Arial"/>
            <w:bCs/>
            <w:iCs/>
          </w:rPr>
          <w:t>27</w:t>
        </w:r>
        <w:r w:rsidR="00F64EF3" w:rsidRPr="00B91003">
          <w:rPr>
            <w:rFonts w:eastAsia="Arial" w:cs="Arial"/>
            <w:bCs/>
            <w:iCs/>
          </w:rPr>
          <w:t>,</w:t>
        </w:r>
        <w:r w:rsidRPr="00B91003">
          <w:rPr>
            <w:rFonts w:eastAsia="Arial" w:cs="Arial"/>
            <w:bCs/>
            <w:iCs/>
          </w:rPr>
          <w:t xml:space="preserve"> and 2027</w:t>
        </w:r>
        <w:r w:rsidR="00F64EF3" w:rsidRPr="00B91003">
          <w:rPr>
            <w:rFonts w:eastAsia="Arial" w:cs="Arial"/>
            <w:bCs/>
            <w:iCs/>
          </w:rPr>
          <w:t>–</w:t>
        </w:r>
        <w:del w:id="254" w:author="Author">
          <w:r w:rsidRPr="00B91003" w:rsidDel="00F64EF3">
            <w:rPr>
              <w:rFonts w:eastAsia="Arial" w:cs="Arial"/>
              <w:bCs/>
              <w:iCs/>
            </w:rPr>
            <w:delText>-</w:delText>
          </w:r>
        </w:del>
        <w:r w:rsidRPr="00B91003">
          <w:rPr>
            <w:rFonts w:eastAsia="Arial" w:cs="Arial"/>
            <w:bCs/>
            <w:iCs/>
          </w:rPr>
          <w:t xml:space="preserve">28 LCAPs. </w:t>
        </w:r>
        <w:bookmarkStart w:id="255" w:name="_Hlk173422104"/>
        <w:r w:rsidR="00C0497B" w:rsidRPr="00B91003">
          <w:rPr>
            <w:rFonts w:eastAsia="Arial" w:cs="Arial"/>
            <w:bCs/>
            <w:iCs/>
          </w:rPr>
          <w:t xml:space="preserve">To implement the requirements of </w:t>
        </w:r>
        <w:r w:rsidR="00C0497B" w:rsidRPr="00B91003">
          <w:rPr>
            <w:rFonts w:eastAsia="Arial" w:cs="Arial"/>
            <w:bCs/>
            <w:i/>
          </w:rPr>
          <w:t>EC</w:t>
        </w:r>
        <w:r w:rsidR="00C0497B" w:rsidRPr="00B91003">
          <w:rPr>
            <w:rFonts w:eastAsia="Arial" w:cs="Arial"/>
            <w:bCs/>
            <w:iCs/>
          </w:rPr>
          <w:t xml:space="preserve"> Section 52064.4, LEAs with unexpended LREBG funds must include actions supported with LREBG funds within the LCAP; all unexpended LREBG funds must be included. </w:t>
        </w:r>
        <w:bookmarkEnd w:id="255"/>
        <w:r w:rsidRPr="00B91003">
          <w:rPr>
            <w:rFonts w:eastAsia="Arial" w:cs="Arial"/>
            <w:bCs/>
            <w:iCs/>
          </w:rPr>
          <w:t>Actions funded with LREBG funds must remain in the LCAP until the LEA has expended the remainder of its LREBG funds</w:t>
        </w:r>
        <w:del w:id="256" w:author="Author">
          <w:r w:rsidRPr="00B91003" w:rsidDel="009F79F3">
            <w:rPr>
              <w:rFonts w:eastAsia="Arial" w:cs="Arial"/>
              <w:bCs/>
              <w:iCs/>
            </w:rPr>
            <w:delText>,</w:delText>
          </w:r>
        </w:del>
        <w:r w:rsidR="009F79F3" w:rsidRPr="00B91003">
          <w:rPr>
            <w:rFonts w:eastAsia="Arial" w:cs="Arial"/>
            <w:bCs/>
            <w:iCs/>
          </w:rPr>
          <w:t>;</w:t>
        </w:r>
        <w:r w:rsidRPr="00B91003">
          <w:rPr>
            <w:rFonts w:eastAsia="Arial" w:cs="Arial"/>
            <w:bCs/>
            <w:iCs/>
          </w:rPr>
          <w:t xml:space="preserve"> after which time</w:t>
        </w:r>
        <w:r w:rsidR="009F79F3" w:rsidRPr="00B91003">
          <w:rPr>
            <w:rFonts w:eastAsia="Arial" w:cs="Arial"/>
            <w:bCs/>
            <w:iCs/>
          </w:rPr>
          <w:t>,</w:t>
        </w:r>
        <w:r w:rsidRPr="00B91003">
          <w:rPr>
            <w:rFonts w:eastAsia="Arial" w:cs="Arial"/>
            <w:bCs/>
            <w:iCs/>
          </w:rPr>
          <w:t xml:space="preserve"> the actions may be removed from the LCAP. </w:t>
        </w:r>
      </w:ins>
    </w:p>
    <w:p w14:paraId="13464BB5" w14:textId="1E0202A0" w:rsidR="00037B51" w:rsidRPr="00B91003" w:rsidRDefault="00037B51" w:rsidP="00037B51">
      <w:pPr>
        <w:numPr>
          <w:ilvl w:val="1"/>
          <w:numId w:val="56"/>
        </w:numPr>
        <w:spacing w:after="240"/>
        <w:rPr>
          <w:ins w:id="257" w:author="Author"/>
          <w:rFonts w:eastAsia="Arial" w:cs="Arial"/>
          <w:bCs/>
          <w:iCs/>
        </w:rPr>
      </w:pPr>
      <w:ins w:id="258" w:author="Author">
        <w:r w:rsidRPr="00B91003">
          <w:rPr>
            <w:rFonts w:eastAsia="Arial" w:cs="Arial"/>
            <w:bCs/>
            <w:iCs/>
          </w:rPr>
          <w:t>Prior to identifying the actions included in the LCAP</w:t>
        </w:r>
        <w:r w:rsidR="009F79F3" w:rsidRPr="00B91003">
          <w:rPr>
            <w:rFonts w:eastAsia="Arial" w:cs="Arial"/>
            <w:bCs/>
            <w:iCs/>
          </w:rPr>
          <w:t>,</w:t>
        </w:r>
        <w:r w:rsidRPr="00B91003">
          <w:rPr>
            <w:rFonts w:eastAsia="Arial" w:cs="Arial"/>
            <w:bCs/>
            <w:iCs/>
          </w:rPr>
          <w:t xml:space="preserve"> the LEA is required to conduct a needs assessment pursuant to </w:t>
        </w:r>
        <w:r w:rsidRPr="00B91003">
          <w:rPr>
            <w:rFonts w:eastAsia="Arial" w:cs="Arial"/>
            <w:bCs/>
            <w:i/>
          </w:rPr>
          <w:t>EC</w:t>
        </w:r>
        <w:r w:rsidRPr="00B91003">
          <w:rPr>
            <w:rFonts w:eastAsia="Arial" w:cs="Arial"/>
            <w:bCs/>
            <w:iCs/>
          </w:rPr>
          <w:t xml:space="preserve"> Section 32526(d). School districts receiving technical assistance and COEs providing technical assistance are encouraged to use the technical assistance process to support the school district in conducting the required needs assessment, the selection of actions funded by the LREBG</w:t>
        </w:r>
        <w:r w:rsidR="009F79F3" w:rsidRPr="00B91003">
          <w:rPr>
            <w:rFonts w:eastAsia="Arial" w:cs="Arial"/>
            <w:bCs/>
            <w:iCs/>
          </w:rPr>
          <w:t>,</w:t>
        </w:r>
        <w:r w:rsidRPr="00B91003">
          <w:rPr>
            <w:rFonts w:eastAsia="Arial" w:cs="Arial"/>
            <w:bCs/>
            <w:iCs/>
          </w:rPr>
          <w:t xml:space="preserve"> and/or the evaluation of implementation of the actions required as part of the LCAP annual update process. </w:t>
        </w:r>
      </w:ins>
    </w:p>
    <w:p w14:paraId="0AD30BCA" w14:textId="1B6E096A" w:rsidR="00037B51" w:rsidRPr="00B91003" w:rsidRDefault="00037B51" w:rsidP="00037B51">
      <w:pPr>
        <w:numPr>
          <w:ilvl w:val="1"/>
          <w:numId w:val="56"/>
        </w:numPr>
        <w:spacing w:after="240"/>
        <w:rPr>
          <w:ins w:id="259" w:author="Author"/>
          <w:rFonts w:eastAsia="Arial" w:cs="Arial"/>
          <w:bCs/>
          <w:iCs/>
        </w:rPr>
      </w:pPr>
      <w:ins w:id="260" w:author="Author">
        <w:r w:rsidRPr="00B91003">
          <w:rPr>
            <w:rFonts w:eastAsia="Arial" w:cs="Arial"/>
            <w:bCs/>
            <w:iCs/>
          </w:rPr>
          <w:t xml:space="preserve">As a reminder, LREBG funds must be used to implement one or more of the purposes articulated in </w:t>
        </w:r>
        <w:r w:rsidRPr="00B91003">
          <w:rPr>
            <w:rFonts w:eastAsia="Arial" w:cs="Arial"/>
            <w:bCs/>
            <w:i/>
            <w:iCs/>
          </w:rPr>
          <w:t>EC</w:t>
        </w:r>
        <w:r w:rsidRPr="00B91003">
          <w:rPr>
            <w:rFonts w:eastAsia="Arial" w:cs="Arial"/>
            <w:bCs/>
            <w:iCs/>
          </w:rPr>
          <w:t xml:space="preserve"> Section </w:t>
        </w:r>
        <w:r w:rsidRPr="00B91003">
          <w:rPr>
            <w:rFonts w:eastAsia="Arial" w:cs="Arial"/>
            <w:bCs/>
            <w:iCs/>
          </w:rPr>
          <w:fldChar w:fldCharType="begin"/>
        </w:r>
      </w:ins>
      <w:r w:rsidR="00BF2CC2" w:rsidRPr="00B91003">
        <w:rPr>
          <w:rFonts w:eastAsia="Arial" w:cs="Arial"/>
          <w:bCs/>
          <w:iCs/>
        </w:rPr>
        <w:instrText>HYPERLINK "https://leginfo.legislature.ca.gov/faces/codes_displaySection.xhtml?sectionNum=32526.&amp;lawCode=EDC" \o "California Education Code Section 32526"</w:instrText>
      </w:r>
      <w:ins w:id="261" w:author="Author">
        <w:r w:rsidRPr="00B91003">
          <w:rPr>
            <w:rFonts w:eastAsia="Arial" w:cs="Arial"/>
            <w:bCs/>
            <w:iCs/>
          </w:rPr>
        </w:r>
        <w:r w:rsidRPr="00B91003">
          <w:rPr>
            <w:rFonts w:eastAsia="Arial" w:cs="Arial"/>
            <w:bCs/>
            <w:iCs/>
          </w:rPr>
          <w:fldChar w:fldCharType="separate"/>
        </w:r>
        <w:r w:rsidRPr="00B91003">
          <w:rPr>
            <w:rFonts w:eastAsia="Arial" w:cs="Arial"/>
            <w:bCs/>
            <w:iCs/>
            <w:color w:val="0000FF"/>
            <w:u w:val="single"/>
          </w:rPr>
          <w:t>32526(c)</w:t>
        </w:r>
        <w:r w:rsidRPr="00B91003">
          <w:rPr>
            <w:rFonts w:eastAsia="Arial" w:cs="Arial"/>
            <w:bCs/>
            <w:iCs/>
          </w:rPr>
          <w:fldChar w:fldCharType="end"/>
        </w:r>
        <w:r w:rsidRPr="00B91003">
          <w:rPr>
            <w:rFonts w:eastAsia="Arial" w:cs="Arial"/>
            <w:bCs/>
            <w:iCs/>
          </w:rPr>
          <w:t>(2).</w:t>
        </w:r>
      </w:ins>
    </w:p>
    <w:p w14:paraId="5D77FE3A" w14:textId="6A9088C7" w:rsidR="00037B51" w:rsidRPr="00B91003" w:rsidRDefault="00037B51" w:rsidP="00037B51">
      <w:pPr>
        <w:numPr>
          <w:ilvl w:val="1"/>
          <w:numId w:val="56"/>
        </w:numPr>
        <w:spacing w:after="240"/>
        <w:rPr>
          <w:ins w:id="262" w:author="Author"/>
          <w:rFonts w:eastAsia="Arial" w:cs="Arial"/>
          <w:bCs/>
          <w:iCs/>
        </w:rPr>
      </w:pPr>
      <w:ins w:id="263" w:author="Author">
        <w:r w:rsidRPr="00B91003">
          <w:rPr>
            <w:rFonts w:eastAsia="Arial" w:cs="Arial"/>
            <w:bCs/>
            <w:iCs/>
          </w:rPr>
          <w:t>LEAs with unexpended LREBG funds must include</w:t>
        </w:r>
        <w:r w:rsidRPr="00B91003" w:rsidDel="00897E80">
          <w:rPr>
            <w:rFonts w:eastAsia="Arial" w:cs="Arial"/>
            <w:bCs/>
            <w:iCs/>
          </w:rPr>
          <w:t xml:space="preserve"> </w:t>
        </w:r>
        <w:r w:rsidRPr="00B91003">
          <w:rPr>
            <w:rFonts w:eastAsia="Arial" w:cs="Arial"/>
            <w:bCs/>
            <w:iCs/>
          </w:rPr>
          <w:t xml:space="preserve">one or more actions supported by LREBG funds within the LCAP. </w:t>
        </w:r>
        <w:bookmarkStart w:id="264" w:name="_Hlk172719905"/>
        <w:r w:rsidRPr="00B91003">
          <w:rPr>
            <w:rFonts w:eastAsia="Arial" w:cs="Arial"/>
            <w:bCs/>
            <w:iCs/>
          </w:rPr>
          <w:t>For each action supported by LREBG funding</w:t>
        </w:r>
        <w:r w:rsidR="00417972" w:rsidRPr="00B91003">
          <w:rPr>
            <w:rFonts w:eastAsia="Arial" w:cs="Arial"/>
            <w:bCs/>
            <w:iCs/>
          </w:rPr>
          <w:t>,</w:t>
        </w:r>
        <w:r w:rsidRPr="00B91003">
          <w:rPr>
            <w:rFonts w:eastAsia="Arial" w:cs="Arial"/>
            <w:bCs/>
            <w:iCs/>
          </w:rPr>
          <w:t xml:space="preserve"> the action description must:</w:t>
        </w:r>
        <w:bookmarkEnd w:id="264"/>
      </w:ins>
    </w:p>
    <w:p w14:paraId="5F60D999" w14:textId="5806DEF2" w:rsidR="00037B51" w:rsidRPr="00B91003" w:rsidRDefault="00037B51" w:rsidP="00037B51">
      <w:pPr>
        <w:numPr>
          <w:ilvl w:val="2"/>
          <w:numId w:val="56"/>
        </w:numPr>
        <w:spacing w:after="240"/>
        <w:rPr>
          <w:ins w:id="265" w:author="Author"/>
          <w:rFonts w:eastAsia="Arial" w:cs="Arial"/>
          <w:bCs/>
          <w:iCs/>
        </w:rPr>
      </w:pPr>
      <w:ins w:id="266" w:author="Author">
        <w:r w:rsidRPr="00B91003">
          <w:rPr>
            <w:rFonts w:eastAsia="Arial" w:cs="Arial"/>
            <w:bCs/>
            <w:iCs/>
          </w:rPr>
          <w:t xml:space="preserve"> </w:t>
        </w:r>
        <w:bookmarkStart w:id="267" w:name="_Hlk172719932"/>
        <w:del w:id="268" w:author="Author">
          <w:r w:rsidRPr="00B91003" w:rsidDel="00FF7C87">
            <w:rPr>
              <w:rFonts w:eastAsia="Arial" w:cs="Arial"/>
              <w:bCs/>
              <w:iCs/>
            </w:rPr>
            <w:delText>i</w:delText>
          </w:r>
        </w:del>
        <w:r w:rsidR="00FF7C87" w:rsidRPr="00B91003">
          <w:rPr>
            <w:rFonts w:eastAsia="Arial" w:cs="Arial"/>
            <w:bCs/>
            <w:iCs/>
          </w:rPr>
          <w:t>I</w:t>
        </w:r>
        <w:r w:rsidRPr="00B91003">
          <w:rPr>
            <w:rFonts w:eastAsia="Arial" w:cs="Arial"/>
            <w:bCs/>
            <w:iCs/>
          </w:rPr>
          <w:t>dentify the action as an LREBG action;</w:t>
        </w:r>
      </w:ins>
    </w:p>
    <w:p w14:paraId="2188BD51" w14:textId="30E07621" w:rsidR="00037B51" w:rsidRPr="00B91003" w:rsidRDefault="00037B51" w:rsidP="00037B51">
      <w:pPr>
        <w:numPr>
          <w:ilvl w:val="2"/>
          <w:numId w:val="56"/>
        </w:numPr>
        <w:spacing w:after="240"/>
        <w:rPr>
          <w:ins w:id="269" w:author="Author"/>
          <w:rFonts w:eastAsia="Arial" w:cs="Arial"/>
          <w:bCs/>
          <w:iCs/>
        </w:rPr>
      </w:pPr>
      <w:ins w:id="270" w:author="Author">
        <w:del w:id="271" w:author="Author">
          <w:r w:rsidRPr="00B91003" w:rsidDel="00FF7C87">
            <w:rPr>
              <w:rFonts w:eastAsia="Arial" w:cs="Arial"/>
              <w:bCs/>
              <w:iCs/>
            </w:rPr>
            <w:delText>i</w:delText>
          </w:r>
        </w:del>
        <w:r w:rsidR="00FF7C87" w:rsidRPr="00B91003">
          <w:rPr>
            <w:rFonts w:eastAsia="Arial" w:cs="Arial"/>
            <w:bCs/>
            <w:iCs/>
          </w:rPr>
          <w:t>I</w:t>
        </w:r>
        <w:r w:rsidRPr="00B91003">
          <w:rPr>
            <w:rFonts w:eastAsia="Arial" w:cs="Arial"/>
            <w:bCs/>
            <w:iCs/>
          </w:rPr>
          <w:t>nclude an explanation of how research supports the selected action;</w:t>
        </w:r>
        <w:bookmarkEnd w:id="267"/>
      </w:ins>
    </w:p>
    <w:p w14:paraId="15D39423" w14:textId="4587C01E" w:rsidR="00037B51" w:rsidRPr="00B91003" w:rsidRDefault="00037B51" w:rsidP="00037B51">
      <w:pPr>
        <w:numPr>
          <w:ilvl w:val="2"/>
          <w:numId w:val="56"/>
        </w:numPr>
        <w:spacing w:after="240"/>
        <w:rPr>
          <w:ins w:id="272" w:author="Author"/>
          <w:rFonts w:eastAsia="Arial" w:cs="Arial"/>
          <w:bCs/>
          <w:iCs/>
        </w:rPr>
      </w:pPr>
      <w:bookmarkStart w:id="273" w:name="_Hlk172719957"/>
      <w:ins w:id="274" w:author="Author">
        <w:del w:id="275" w:author="Author">
          <w:r w:rsidRPr="00B91003" w:rsidDel="00FF7C87">
            <w:rPr>
              <w:rFonts w:eastAsia="Arial" w:cs="Arial"/>
              <w:bCs/>
              <w:iCs/>
            </w:rPr>
            <w:delText>i</w:delText>
          </w:r>
        </w:del>
        <w:r w:rsidR="00FF7C87" w:rsidRPr="00B91003">
          <w:rPr>
            <w:rFonts w:eastAsia="Arial" w:cs="Arial"/>
            <w:bCs/>
            <w:iCs/>
          </w:rPr>
          <w:t>I</w:t>
        </w:r>
        <w:r w:rsidRPr="00B91003">
          <w:rPr>
            <w:rFonts w:eastAsia="Arial" w:cs="Arial"/>
            <w:bCs/>
            <w:iCs/>
          </w:rPr>
          <w:t>dentify the metric(s) being used to monitor the impact of the action; and</w:t>
        </w:r>
      </w:ins>
    </w:p>
    <w:bookmarkEnd w:id="273"/>
    <w:p w14:paraId="70E6AFAB" w14:textId="7E3C8288" w:rsidR="00037B51" w:rsidRPr="00B91003" w:rsidRDefault="00FF7C87" w:rsidP="00037B51">
      <w:pPr>
        <w:numPr>
          <w:ilvl w:val="2"/>
          <w:numId w:val="56"/>
        </w:numPr>
        <w:spacing w:after="240"/>
        <w:rPr>
          <w:ins w:id="276" w:author="Author"/>
          <w:rFonts w:eastAsia="Arial" w:cs="Arial"/>
          <w:bCs/>
          <w:iCs/>
        </w:rPr>
      </w:pPr>
      <w:ins w:id="277" w:author="Author">
        <w:del w:id="278" w:author="Author">
          <w:r w:rsidRPr="00B91003" w:rsidDel="00965261">
            <w:rPr>
              <w:rFonts w:eastAsia="Arial" w:cs="Arial"/>
              <w:bCs/>
              <w:iCs/>
            </w:rPr>
            <w:delText>iI</w:delText>
          </w:r>
          <w:r w:rsidR="00037B51" w:rsidRPr="00B91003" w:rsidDel="00965261">
            <w:rPr>
              <w:rFonts w:eastAsia="Arial" w:cs="Arial"/>
              <w:bCs/>
              <w:iCs/>
            </w:rPr>
            <w:delText>identify</w:delText>
          </w:r>
        </w:del>
        <w:r w:rsidR="00965261" w:rsidRPr="00B91003" w:rsidDel="00FF7C87">
          <w:rPr>
            <w:rFonts w:eastAsia="Arial" w:cs="Arial"/>
            <w:bCs/>
            <w:iCs/>
          </w:rPr>
          <w:t>i</w:t>
        </w:r>
        <w:r w:rsidR="00965261" w:rsidRPr="00B91003">
          <w:rPr>
            <w:rFonts w:eastAsia="Arial" w:cs="Arial"/>
            <w:bCs/>
            <w:iCs/>
          </w:rPr>
          <w:t>dentify</w:t>
        </w:r>
        <w:r w:rsidR="00037B51" w:rsidRPr="00B91003">
          <w:rPr>
            <w:rFonts w:eastAsia="Arial" w:cs="Arial"/>
            <w:bCs/>
            <w:iCs/>
          </w:rPr>
          <w:t xml:space="preserve"> the amount of LREBG funds being used to support the action. </w:t>
        </w:r>
      </w:ins>
    </w:p>
    <w:p w14:paraId="7CEE1B76" w14:textId="12394C7E" w:rsidR="00224A18" w:rsidRPr="00B91003" w:rsidRDefault="00224A18" w:rsidP="00D4150A">
      <w:pPr>
        <w:pStyle w:val="Heading4"/>
        <w:rPr>
          <w:sz w:val="32"/>
          <w:szCs w:val="32"/>
        </w:rPr>
      </w:pPr>
      <w:bookmarkStart w:id="279" w:name="_Increased_or_Improved_4"/>
      <w:bookmarkEnd w:id="279"/>
      <w:r w:rsidRPr="00B91003">
        <w:rPr>
          <w:sz w:val="32"/>
          <w:szCs w:val="32"/>
        </w:rPr>
        <w:lastRenderedPageBreak/>
        <w:t>Increased or Improved Services for Foster Youth, English Learners, and Low-Income Students</w:t>
      </w:r>
    </w:p>
    <w:p w14:paraId="55A06950" w14:textId="3B3830E0" w:rsidR="00224A18" w:rsidRPr="00B91003" w:rsidRDefault="00224A18" w:rsidP="00D4150A">
      <w:pPr>
        <w:pStyle w:val="Heading5"/>
        <w:rPr>
          <w:b/>
          <w:bCs/>
          <w:sz w:val="28"/>
          <w:szCs w:val="28"/>
        </w:rPr>
      </w:pPr>
      <w:r w:rsidRPr="00B91003">
        <w:rPr>
          <w:b/>
          <w:bCs/>
          <w:sz w:val="28"/>
          <w:szCs w:val="28"/>
        </w:rPr>
        <w:t>Purpose</w:t>
      </w:r>
    </w:p>
    <w:p w14:paraId="05F50E30" w14:textId="77777777" w:rsidR="00224A18" w:rsidRPr="00B91003" w:rsidRDefault="00224A18" w:rsidP="00224A18">
      <w:pPr>
        <w:spacing w:after="240"/>
      </w:pPr>
      <w:r w:rsidRPr="00B91003">
        <w:t xml:space="preserve">A well-written Increased or Improved Services section provides educational partners with a comprehensive description, within a single dedicated section, of how an LEA plans to increase or improve services for its unduplicated students as defined in </w:t>
      </w:r>
      <w:r w:rsidRPr="00B91003">
        <w:rPr>
          <w:i/>
        </w:rPr>
        <w:t>EC</w:t>
      </w:r>
      <w:r w:rsidRPr="00B91003">
        <w:t xml:space="preserve"> Section 42238.02 in grades </w:t>
      </w:r>
      <w:r w:rsidRPr="00B91003">
        <w:rPr>
          <w:rFonts w:cstheme="minorHAnsi"/>
        </w:rPr>
        <w:t xml:space="preserve">TK–12 </w:t>
      </w:r>
      <w:r w:rsidRPr="00B91003">
        <w:t xml:space="preserve">as compared to all students in grades </w:t>
      </w:r>
      <w:r w:rsidRPr="00B91003">
        <w:rPr>
          <w:rFonts w:cstheme="minorHAnsi"/>
        </w:rPr>
        <w:t xml:space="preserve">TK–12, as applicable, </w:t>
      </w:r>
      <w:r w:rsidRPr="00B91003">
        <w:t>and how LEA-wide or schoolwide actions identified for this purpose meet regulatory requirements. Descriptions provided should include sufficient detail yet be sufficiently succinct to promote a broader understanding of educational partners</w:t>
      </w:r>
      <w:r w:rsidRPr="00B91003">
        <w:rPr>
          <w:rFonts w:eastAsiaTheme="minorHAnsi" w:cs="Arial"/>
          <w:color w:val="000000"/>
          <w:szCs w:val="20"/>
        </w:rPr>
        <w:t xml:space="preserve"> </w:t>
      </w:r>
      <w:r w:rsidRPr="00B91003">
        <w:t xml:space="preserve">to facilitate their ability to provide input. An LEA’s description in this section must align with the actions included in the Goals and Actions section as contributing. </w:t>
      </w:r>
    </w:p>
    <w:p w14:paraId="252DFF09" w14:textId="77777777" w:rsidR="00224A18" w:rsidRPr="00B91003" w:rsidRDefault="00224A18" w:rsidP="00224A18">
      <w:pPr>
        <w:spacing w:after="240"/>
      </w:pPr>
      <w:r w:rsidRPr="00B91003">
        <w:t xml:space="preserve">Please Note: For the purpose of meeting the Increased or Improved Services requirement and consistent with </w:t>
      </w:r>
      <w:r w:rsidRPr="00B91003">
        <w:rPr>
          <w:i/>
        </w:rPr>
        <w:t>EC</w:t>
      </w:r>
      <w:r w:rsidRPr="00B91003">
        <w:t xml:space="preserve"> Section 42238.02, long-term English learners are included in the English learner student group.</w:t>
      </w:r>
    </w:p>
    <w:p w14:paraId="709DCD90" w14:textId="75B7D691" w:rsidR="00224A18" w:rsidRPr="00B91003" w:rsidRDefault="00224A18" w:rsidP="00D4150A">
      <w:pPr>
        <w:pStyle w:val="Heading6"/>
        <w:rPr>
          <w:rFonts w:eastAsiaTheme="minorHAnsi"/>
          <w:b/>
          <w:bCs/>
        </w:rPr>
      </w:pPr>
      <w:r w:rsidRPr="00B91003">
        <w:rPr>
          <w:rFonts w:eastAsiaTheme="minorHAnsi"/>
          <w:b/>
          <w:bCs/>
        </w:rPr>
        <w:t>Statutory Requirements</w:t>
      </w:r>
    </w:p>
    <w:p w14:paraId="70E41096" w14:textId="77777777" w:rsidR="00224A18" w:rsidRPr="00B91003" w:rsidRDefault="00224A18" w:rsidP="00224A18">
      <w:pPr>
        <w:shd w:val="clear" w:color="auto" w:fill="FFFFFF"/>
        <w:spacing w:after="240"/>
        <w:rPr>
          <w:rFonts w:cs="Arial"/>
          <w:color w:val="333333"/>
        </w:rPr>
      </w:pPr>
      <w:r w:rsidRPr="00B91003">
        <w:rPr>
          <w:rFonts w:eastAsia="Arial" w:cs="Arial"/>
        </w:rPr>
        <w:t>An</w:t>
      </w:r>
      <w:r w:rsidRPr="00B91003">
        <w:rPr>
          <w:rFonts w:cs="Arial"/>
          <w:color w:val="212121"/>
          <w:shd w:val="clear" w:color="auto" w:fill="FFFFFF"/>
        </w:rPr>
        <w:t xml:space="preserve"> LEA is required to demonstrate in its LCAP how it is increasing or improving services for its students who are foster youth, English learners, and/or low-income, collectively referred to as unduplicated students, as compared to the services provided to all students in proportion to the increase in funding it receives based on the number and concentration of unduplicated students in the LEA (</w:t>
      </w:r>
      <w:r w:rsidRPr="00B91003">
        <w:rPr>
          <w:rFonts w:eastAsia="Arial" w:cs="Arial"/>
          <w:i/>
        </w:rPr>
        <w:t>EC</w:t>
      </w:r>
      <w:r w:rsidRPr="00B91003">
        <w:rPr>
          <w:rFonts w:eastAsia="Arial" w:cs="Arial"/>
        </w:rPr>
        <w:t xml:space="preserve"> Section 42238.07[a][1], </w:t>
      </w:r>
      <w:r w:rsidRPr="00B91003">
        <w:rPr>
          <w:rFonts w:eastAsia="Arial" w:cs="Arial"/>
          <w:i/>
        </w:rPr>
        <w:t>EC</w:t>
      </w:r>
      <w:r w:rsidRPr="00B91003">
        <w:rPr>
          <w:rFonts w:eastAsia="Arial" w:cs="Arial"/>
        </w:rPr>
        <w:t xml:space="preserve"> Section </w:t>
      </w:r>
      <w:r w:rsidRPr="00B91003">
        <w:rPr>
          <w:rFonts w:cs="Arial"/>
          <w:color w:val="333333"/>
        </w:rPr>
        <w:t xml:space="preserve">52064[b][8][B]; 5 </w:t>
      </w:r>
      <w:r w:rsidRPr="00B91003">
        <w:rPr>
          <w:rFonts w:cs="Arial"/>
          <w:i/>
          <w:color w:val="333333"/>
        </w:rPr>
        <w:t>CCR</w:t>
      </w:r>
      <w:r w:rsidRPr="00B91003">
        <w:rPr>
          <w:rFonts w:cs="Arial"/>
          <w:color w:val="333333"/>
        </w:rPr>
        <w:t xml:space="preserve"> Section 15496[a]). This proportionality percentage is also known as the “minimum proportionality percentage” or “MPP.” The manner in which an LEA demonstrates it is meeting its MPP is two-fold: (1) through the expenditure of LCFF funds or through the identification of a Planned Percentage of Improved Services as documented in the Contributing Actions Table, and (2) through the explanations provided in the Increased or Improved Services for Foster Youth, English Learners, and Low-Income Students section.</w:t>
      </w:r>
    </w:p>
    <w:p w14:paraId="785D2D52" w14:textId="77777777" w:rsidR="00224A18" w:rsidRPr="00B91003" w:rsidRDefault="00224A18" w:rsidP="00224A18">
      <w:pPr>
        <w:spacing w:after="240"/>
        <w:rPr>
          <w:rFonts w:eastAsia="Arial" w:cs="Arial"/>
        </w:rPr>
      </w:pPr>
      <w:r w:rsidRPr="00B91003">
        <w:rPr>
          <w:rFonts w:eastAsia="Arial" w:cs="Arial"/>
        </w:rPr>
        <w:t xml:space="preserve">To improve services means to grow services in quality and to increase services means to grow services in quantity. Services are increased or improved by those actions in the LCAP that are identified in the Goals and Actions section as contributing to the increased or improved services requirement, whether they are provided </w:t>
      </w:r>
      <w:r w:rsidRPr="00B91003">
        <w:rPr>
          <w:rFonts w:eastAsiaTheme="minorHAnsi" w:cs="Arial"/>
          <w:color w:val="000000"/>
          <w:szCs w:val="20"/>
        </w:rPr>
        <w:t xml:space="preserve">across the entire LEA (LEA-wide action), provided to an entire school (Schoolwide action), or solely provided to one or more unduplicated student group(s) (Limited action). </w:t>
      </w:r>
    </w:p>
    <w:p w14:paraId="29A0931C" w14:textId="77777777" w:rsidR="00224A18" w:rsidRPr="00B91003" w:rsidRDefault="00224A18" w:rsidP="00224A18">
      <w:pPr>
        <w:shd w:val="clear" w:color="auto" w:fill="FFFFFF"/>
        <w:spacing w:after="240"/>
        <w:rPr>
          <w:rFonts w:cs="Arial"/>
          <w:color w:val="333333"/>
        </w:rPr>
      </w:pPr>
      <w:r w:rsidRPr="00B91003">
        <w:rPr>
          <w:rFonts w:cs="Arial"/>
          <w:color w:val="333333"/>
        </w:rPr>
        <w:t xml:space="preserve">Therefore, for </w:t>
      </w:r>
      <w:r w:rsidRPr="00B91003">
        <w:rPr>
          <w:rFonts w:cs="Arial"/>
          <w:i/>
          <w:color w:val="333333"/>
        </w:rPr>
        <w:t>any</w:t>
      </w:r>
      <w:r w:rsidRPr="00B91003">
        <w:rPr>
          <w:rFonts w:cs="Arial"/>
          <w:color w:val="333333"/>
        </w:rPr>
        <w:t xml:space="preserve"> action contributing to meet the increased or improved services requirement, the LEA must include an explanation of:</w:t>
      </w:r>
    </w:p>
    <w:p w14:paraId="10385771" w14:textId="77777777" w:rsidR="00224A18" w:rsidRPr="00B91003" w:rsidRDefault="00224A18" w:rsidP="00224A18">
      <w:pPr>
        <w:numPr>
          <w:ilvl w:val="0"/>
          <w:numId w:val="74"/>
        </w:numPr>
        <w:shd w:val="clear" w:color="auto" w:fill="FFFFFF"/>
        <w:rPr>
          <w:rFonts w:cs="Arial"/>
          <w:color w:val="333333"/>
        </w:rPr>
      </w:pPr>
      <w:r w:rsidRPr="00B91003">
        <w:t xml:space="preserve">How the action is increasing or improving services for the unduplicated student group(s) (Identified Needs and Action Design), and </w:t>
      </w:r>
    </w:p>
    <w:p w14:paraId="5C7F3B5A" w14:textId="77777777" w:rsidR="00224A18" w:rsidRPr="00B91003" w:rsidRDefault="00224A18" w:rsidP="00224A18">
      <w:pPr>
        <w:numPr>
          <w:ilvl w:val="0"/>
          <w:numId w:val="74"/>
        </w:numPr>
        <w:shd w:val="clear" w:color="auto" w:fill="FFFFFF"/>
        <w:spacing w:after="240"/>
        <w:rPr>
          <w:rFonts w:eastAsia="Arial" w:cs="Arial"/>
        </w:rPr>
      </w:pPr>
      <w:r w:rsidRPr="00B91003">
        <w:t>How the action meets the LEA's goals for its unduplicated pupils in the state and any local priority areas (Measurement of Effectiveness).</w:t>
      </w:r>
    </w:p>
    <w:p w14:paraId="1814D978" w14:textId="28AF66AC" w:rsidR="00224A18" w:rsidRPr="00B91003" w:rsidRDefault="00224A18" w:rsidP="00D4150A">
      <w:pPr>
        <w:pStyle w:val="Heading6"/>
        <w:rPr>
          <w:rFonts w:eastAsiaTheme="minorHAnsi"/>
          <w:b/>
          <w:bCs/>
        </w:rPr>
      </w:pPr>
      <w:r w:rsidRPr="00B91003">
        <w:rPr>
          <w:rFonts w:eastAsiaTheme="minorHAnsi"/>
          <w:b/>
          <w:bCs/>
        </w:rPr>
        <w:t>LEA-wide and Schoolwide Actions</w:t>
      </w:r>
    </w:p>
    <w:p w14:paraId="72E7880A" w14:textId="77777777" w:rsidR="00224A18" w:rsidRPr="00B91003" w:rsidRDefault="00224A18" w:rsidP="00224A18">
      <w:pPr>
        <w:spacing w:after="240"/>
        <w:rPr>
          <w:rFonts w:cs="Arial"/>
          <w:color w:val="000000" w:themeColor="text1"/>
        </w:rPr>
      </w:pPr>
      <w:r w:rsidRPr="00B91003">
        <w:t xml:space="preserve">In addition to the above required explanations, LEAs must provide a justification for </w:t>
      </w:r>
      <w:r w:rsidRPr="00B91003">
        <w:rPr>
          <w:rFonts w:eastAsiaTheme="minorHAnsi" w:cs="Arial"/>
          <w:color w:val="000000"/>
          <w:szCs w:val="20"/>
        </w:rPr>
        <w:t>why</w:t>
      </w:r>
      <w:r w:rsidRPr="00B91003">
        <w:rPr>
          <w:rFonts w:cs="Arial"/>
          <w:color w:val="000000" w:themeColor="text1"/>
        </w:rPr>
        <w:t xml:space="preserve"> an LEA-wide or Schoolwide action is being provided to all students and </w:t>
      </w:r>
      <w:r w:rsidRPr="00B91003">
        <w:rPr>
          <w:rFonts w:cs="Arial"/>
          <w:color w:val="212121"/>
          <w:shd w:val="clear" w:color="auto" w:fill="FFFFFF"/>
        </w:rPr>
        <w:t>how the action is intended to improve outcomes for unduplicated student group(s) as compared to all students.</w:t>
      </w:r>
      <w:r w:rsidRPr="00B91003">
        <w:rPr>
          <w:rFonts w:cs="Arial"/>
          <w:color w:val="000000" w:themeColor="text1"/>
        </w:rPr>
        <w:t xml:space="preserve"> </w:t>
      </w:r>
    </w:p>
    <w:p w14:paraId="375AD15C" w14:textId="77777777" w:rsidR="00224A18" w:rsidRPr="00B91003" w:rsidRDefault="00224A18" w:rsidP="00224A18">
      <w:pPr>
        <w:numPr>
          <w:ilvl w:val="0"/>
          <w:numId w:val="75"/>
        </w:numPr>
        <w:spacing w:after="240"/>
        <w:rPr>
          <w:rFonts w:eastAsia="Arial" w:cs="Arial"/>
          <w:b/>
        </w:rPr>
      </w:pPr>
      <w:r w:rsidRPr="00B91003">
        <w:rPr>
          <w:rFonts w:eastAsia="Arial" w:cs="Arial"/>
        </w:rPr>
        <w:lastRenderedPageBreak/>
        <w:t xml:space="preserve">Conclusory statements that a service will help achieve an expected outcome for the goal, without an explicit connection or further explanation as to how, are not sufficient. </w:t>
      </w:r>
    </w:p>
    <w:p w14:paraId="321E754A" w14:textId="77777777" w:rsidR="00224A18" w:rsidRPr="00B91003" w:rsidRDefault="00224A18" w:rsidP="00224A18">
      <w:pPr>
        <w:numPr>
          <w:ilvl w:val="0"/>
          <w:numId w:val="75"/>
        </w:numPr>
        <w:spacing w:after="240"/>
        <w:rPr>
          <w:rFonts w:eastAsia="Arial" w:cs="Arial"/>
          <w:b/>
        </w:rPr>
      </w:pPr>
      <w:r w:rsidRPr="00B91003">
        <w:rPr>
          <w:rFonts w:eastAsia="Arial" w:cs="Arial"/>
        </w:rPr>
        <w:t>Further, simply stating that an LEA has a high enrollment percentage of a specific student group or groups does not meet the increased or improved services standard because enrolling students is not the same as serving students.</w:t>
      </w:r>
    </w:p>
    <w:p w14:paraId="55865A91" w14:textId="6C02A0D5" w:rsidR="00224A18" w:rsidRPr="00B91003" w:rsidRDefault="00224A18" w:rsidP="00D4150A">
      <w:pPr>
        <w:pStyle w:val="Heading6"/>
        <w:rPr>
          <w:rFonts w:eastAsiaTheme="minorHAnsi"/>
          <w:b/>
          <w:bCs/>
        </w:rPr>
      </w:pPr>
      <w:r w:rsidRPr="00B91003">
        <w:rPr>
          <w:rFonts w:eastAsiaTheme="minorHAnsi"/>
          <w:b/>
          <w:bCs/>
        </w:rPr>
        <w:t>For School Districts Only</w:t>
      </w:r>
    </w:p>
    <w:p w14:paraId="1E4D5FD8" w14:textId="77777777" w:rsidR="00224A18" w:rsidRPr="00B91003" w:rsidRDefault="00224A18" w:rsidP="00224A18">
      <w:pPr>
        <w:spacing w:after="240"/>
        <w:rPr>
          <w:rFonts w:eastAsia="Arial" w:cs="Arial"/>
          <w:b/>
        </w:rPr>
      </w:pPr>
      <w:r w:rsidRPr="00B91003">
        <w:rPr>
          <w:rFonts w:eastAsia="Arial" w:cs="Arial"/>
        </w:rPr>
        <w:t xml:space="preserve">Actions provided on an </w:t>
      </w:r>
      <w:r w:rsidRPr="00B91003">
        <w:rPr>
          <w:rFonts w:eastAsia="Arial" w:cs="Arial"/>
          <w:b/>
        </w:rPr>
        <w:t>LEA-wide</w:t>
      </w:r>
      <w:r w:rsidRPr="00B91003">
        <w:rPr>
          <w:rFonts w:eastAsia="Arial" w:cs="Arial"/>
        </w:rPr>
        <w:t xml:space="preserve"> basis at </w:t>
      </w:r>
      <w:r w:rsidRPr="00B91003">
        <w:rPr>
          <w:rFonts w:eastAsia="Arial" w:cs="Arial"/>
          <w:b/>
        </w:rPr>
        <w:t>school districts with an unduplicated pupil percentage of less than 55 percent</w:t>
      </w:r>
      <w:r w:rsidRPr="00B91003">
        <w:rPr>
          <w:rFonts w:eastAsia="Arial" w:cs="Arial"/>
        </w:rPr>
        <w:t xml:space="preserve"> must also include a description of how the actions</w:t>
      </w:r>
      <w:r w:rsidRPr="00B91003">
        <w:rPr>
          <w:rFonts w:eastAsia="Arial" w:cs="Arial"/>
          <w:b/>
        </w:rPr>
        <w:t xml:space="preserve"> </w:t>
      </w:r>
      <w:r w:rsidRPr="00B91003">
        <w:rPr>
          <w:rFonts w:eastAsia="Arial" w:cs="Arial"/>
        </w:rPr>
        <w:t>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19629BEA" w14:textId="77777777" w:rsidR="00224A18" w:rsidRPr="00B91003" w:rsidRDefault="00224A18" w:rsidP="00224A18">
      <w:pPr>
        <w:spacing w:after="240"/>
      </w:pPr>
      <w:r w:rsidRPr="00B91003">
        <w:rPr>
          <w:rFonts w:eastAsia="Arial" w:cs="Arial"/>
        </w:rPr>
        <w:t xml:space="preserve">Actions provided on a </w:t>
      </w:r>
      <w:r w:rsidRPr="00B91003">
        <w:rPr>
          <w:rFonts w:eastAsia="Arial" w:cs="Arial"/>
          <w:b/>
        </w:rPr>
        <w:t>Schoolwide</w:t>
      </w:r>
      <w:r w:rsidRPr="00B91003">
        <w:rPr>
          <w:rFonts w:eastAsia="Arial" w:cs="Arial"/>
        </w:rPr>
        <w:t xml:space="preserve"> basis for </w:t>
      </w:r>
      <w:r w:rsidRPr="00B91003">
        <w:rPr>
          <w:rFonts w:eastAsia="Arial" w:cs="Arial"/>
          <w:b/>
        </w:rPr>
        <w:t>schools with less than 40 percent enrollment of unduplicated pupils</w:t>
      </w:r>
      <w:r w:rsidRPr="00B91003">
        <w:rPr>
          <w:rFonts w:eastAsia="Arial" w:cs="Arial"/>
        </w:rPr>
        <w:t xml:space="preserve"> must also include a description of how these actions are the</w:t>
      </w:r>
      <w:r w:rsidRPr="00B91003">
        <w:rPr>
          <w:rFonts w:cs="Arial"/>
          <w:color w:val="212121"/>
          <w:shd w:val="clear" w:color="auto" w:fill="FFFFFF"/>
        </w:rPr>
        <w:t xml:space="preserve"> most effective use of the funds to meet the district's goals for its unduplicated pupils in the state and any local priority areas</w:t>
      </w:r>
      <w:r w:rsidRPr="00B91003">
        <w:rPr>
          <w:rFonts w:eastAsia="Arial" w:cs="Arial"/>
        </w:rPr>
        <w:t>. The description must provide the basis for this determination, including any alternatives considered, supporting research, experience, or educational theory.</w:t>
      </w:r>
    </w:p>
    <w:p w14:paraId="77042D8E" w14:textId="3BE10F1A" w:rsidR="00224A18" w:rsidRPr="00B91003" w:rsidRDefault="00224A18" w:rsidP="00D4150A">
      <w:pPr>
        <w:pStyle w:val="Heading5"/>
        <w:rPr>
          <w:b/>
          <w:bCs/>
          <w:sz w:val="28"/>
          <w:szCs w:val="28"/>
        </w:rPr>
      </w:pPr>
      <w:r w:rsidRPr="00B91003">
        <w:rPr>
          <w:b/>
          <w:bCs/>
          <w:sz w:val="28"/>
          <w:szCs w:val="28"/>
        </w:rPr>
        <w:t>Requirements and Instructions</w:t>
      </w:r>
    </w:p>
    <w:p w14:paraId="7654A0B6" w14:textId="77777777" w:rsidR="00224A18" w:rsidRPr="00B91003" w:rsidRDefault="00224A18" w:rsidP="00224A18">
      <w:pPr>
        <w:spacing w:after="240"/>
      </w:pPr>
      <w:r w:rsidRPr="00B91003">
        <w:t>Complete the tables as follows:</w:t>
      </w:r>
    </w:p>
    <w:p w14:paraId="27A65756" w14:textId="77777777" w:rsidR="00224A18" w:rsidRPr="00B91003" w:rsidRDefault="00224A18" w:rsidP="00224A18">
      <w:pPr>
        <w:shd w:val="clear" w:color="auto" w:fill="DEEAF6" w:themeFill="accent1" w:themeFillTint="33"/>
        <w:spacing w:after="240"/>
        <w:rPr>
          <w:rFonts w:eastAsia="Arial" w:cs="Arial"/>
          <w:bCs/>
          <w:iCs/>
        </w:rPr>
      </w:pPr>
      <w:r w:rsidRPr="00B91003">
        <w:rPr>
          <w:rFonts w:eastAsia="Arial" w:cs="Arial"/>
          <w:bCs/>
          <w:iCs/>
        </w:rPr>
        <w:t xml:space="preserve">Total </w:t>
      </w:r>
      <w:r w:rsidRPr="00B91003">
        <w:rPr>
          <w:bCs/>
          <w:iCs/>
        </w:rPr>
        <w:t>Projected LCFF Supplemental and/or Concentration Grants</w:t>
      </w:r>
      <w:r w:rsidRPr="00B91003" w:rsidDel="00F05118">
        <w:rPr>
          <w:rFonts w:eastAsia="Arial" w:cs="Arial"/>
          <w:bCs/>
          <w:iCs/>
        </w:rPr>
        <w:t xml:space="preserve"> </w:t>
      </w:r>
    </w:p>
    <w:p w14:paraId="33714367" w14:textId="77777777" w:rsidR="00224A18" w:rsidRPr="00B91003" w:rsidRDefault="00224A18" w:rsidP="00224A18">
      <w:pPr>
        <w:numPr>
          <w:ilvl w:val="0"/>
          <w:numId w:val="66"/>
        </w:numPr>
        <w:spacing w:after="240"/>
        <w:contextualSpacing/>
        <w:rPr>
          <w:rFonts w:eastAsia="Arial" w:cs="Arial"/>
        </w:rPr>
      </w:pPr>
      <w:r w:rsidRPr="00B91003">
        <w:rPr>
          <w:rFonts w:eastAsia="Arial" w:cs="Arial"/>
        </w:rPr>
        <w:t>Specify the amount of LCFF supplemental and concentration grant funds the LEA estimates it will receive in the coming year based on the number and concentration of foster youth, English learner, and low-income students. This amount includes the Additional 15 percent LCFF Concentration Grant.</w:t>
      </w:r>
    </w:p>
    <w:p w14:paraId="1B3392FF" w14:textId="77777777" w:rsidR="00224A18" w:rsidRPr="00B91003" w:rsidRDefault="00224A18" w:rsidP="00224A18">
      <w:pPr>
        <w:shd w:val="clear" w:color="auto" w:fill="DEEAF6" w:themeFill="accent1" w:themeFillTint="33"/>
        <w:spacing w:after="240"/>
        <w:rPr>
          <w:rFonts w:eastAsia="Arial" w:cs="Arial"/>
          <w:bCs/>
          <w:iCs/>
        </w:rPr>
      </w:pPr>
      <w:r w:rsidRPr="00B91003">
        <w:rPr>
          <w:rFonts w:eastAsia="Arial" w:cs="Arial"/>
          <w:bCs/>
          <w:iCs/>
        </w:rPr>
        <w:t xml:space="preserve">Projected Additional 15 percent LCFF Concentration Grant </w:t>
      </w:r>
    </w:p>
    <w:p w14:paraId="249B0C8B" w14:textId="77777777" w:rsidR="00224A18" w:rsidRPr="00B91003" w:rsidRDefault="00224A18" w:rsidP="00224A18">
      <w:pPr>
        <w:numPr>
          <w:ilvl w:val="0"/>
          <w:numId w:val="66"/>
        </w:numPr>
        <w:spacing w:after="240"/>
        <w:contextualSpacing/>
        <w:rPr>
          <w:rFonts w:eastAsia="Arial" w:cs="Arial"/>
          <w:b/>
        </w:rPr>
      </w:pPr>
      <w:r w:rsidRPr="00B91003">
        <w:rPr>
          <w:rFonts w:eastAsia="Arial" w:cs="Arial"/>
        </w:rPr>
        <w:t xml:space="preserve">Specify the amount of additional LCFF concentration grant add-on funding, as described in </w:t>
      </w:r>
      <w:r w:rsidRPr="00B91003">
        <w:rPr>
          <w:rFonts w:eastAsia="Arial" w:cs="Arial"/>
          <w:i/>
        </w:rPr>
        <w:t>EC</w:t>
      </w:r>
      <w:r w:rsidRPr="00B91003">
        <w:rPr>
          <w:rFonts w:eastAsia="Arial" w:cs="Arial"/>
        </w:rPr>
        <w:t xml:space="preserve"> Section 42238.02, that the LEA estimates it will receive in the coming year.</w:t>
      </w:r>
    </w:p>
    <w:p w14:paraId="6B3CE40B" w14:textId="77777777" w:rsidR="00224A18" w:rsidRPr="00B91003" w:rsidRDefault="00224A18" w:rsidP="00224A18">
      <w:pPr>
        <w:shd w:val="clear" w:color="auto" w:fill="DEEAF6" w:themeFill="accent1" w:themeFillTint="33"/>
        <w:spacing w:after="240"/>
        <w:rPr>
          <w:rFonts w:eastAsia="Arial" w:cs="Arial"/>
          <w:bCs/>
          <w:iCs/>
        </w:rPr>
      </w:pPr>
      <w:r w:rsidRPr="00B91003">
        <w:rPr>
          <w:rFonts w:eastAsia="Arial" w:cs="Arial"/>
          <w:bCs/>
          <w:iCs/>
        </w:rPr>
        <w:t xml:space="preserve">Projected Percentage to Increase or Improve Services for the Coming School Year </w:t>
      </w:r>
    </w:p>
    <w:p w14:paraId="1A057901" w14:textId="77777777" w:rsidR="00224A18" w:rsidRPr="00B91003" w:rsidRDefault="00224A18" w:rsidP="00224A18">
      <w:pPr>
        <w:numPr>
          <w:ilvl w:val="0"/>
          <w:numId w:val="66"/>
        </w:numPr>
        <w:spacing w:after="240"/>
        <w:contextualSpacing/>
        <w:rPr>
          <w:rFonts w:eastAsia="Arial" w:cs="Arial"/>
        </w:rPr>
      </w:pPr>
      <w:r w:rsidRPr="00B91003">
        <w:rPr>
          <w:rFonts w:eastAsia="Arial" w:cs="Arial"/>
        </w:rPr>
        <w:t xml:space="preserve">Specify the estimated percentage by which services for unduplicated pupils must be increased or improved as compared to the services provided to all students in the LCAP year as calculated pursuant to 5 </w:t>
      </w:r>
      <w:r w:rsidRPr="00B91003">
        <w:rPr>
          <w:rFonts w:eastAsia="Arial" w:cs="Arial"/>
          <w:i/>
        </w:rPr>
        <w:t>CCR</w:t>
      </w:r>
      <w:r w:rsidRPr="00B91003">
        <w:rPr>
          <w:rFonts w:eastAsia="Arial" w:cs="Arial"/>
        </w:rPr>
        <w:t xml:space="preserve"> Section 15496(a)(7).</w:t>
      </w:r>
    </w:p>
    <w:p w14:paraId="5EFFCA57" w14:textId="77777777" w:rsidR="00224A18" w:rsidRPr="00B91003" w:rsidRDefault="00224A18" w:rsidP="00224A18">
      <w:pPr>
        <w:shd w:val="clear" w:color="auto" w:fill="DEEAF6" w:themeFill="accent1" w:themeFillTint="33"/>
        <w:spacing w:after="240"/>
        <w:rPr>
          <w:bCs/>
          <w:iCs/>
        </w:rPr>
      </w:pPr>
      <w:r w:rsidRPr="00B91003">
        <w:rPr>
          <w:rFonts w:cstheme="minorHAnsi"/>
          <w:bCs/>
          <w:iCs/>
          <w:shd w:val="clear" w:color="auto" w:fill="DEEAF6" w:themeFill="accent1" w:themeFillTint="33"/>
        </w:rPr>
        <w:t>LCFF Carryover — Percentage</w:t>
      </w:r>
      <w:r w:rsidRPr="00B91003">
        <w:rPr>
          <w:bCs/>
          <w:iCs/>
          <w:shd w:val="clear" w:color="auto" w:fill="DEEAF6" w:themeFill="accent1" w:themeFillTint="33"/>
        </w:rPr>
        <w:t xml:space="preserve"> </w:t>
      </w:r>
    </w:p>
    <w:p w14:paraId="1602678A" w14:textId="77777777" w:rsidR="00224A18" w:rsidRPr="00B91003" w:rsidRDefault="00224A18" w:rsidP="00224A18">
      <w:pPr>
        <w:numPr>
          <w:ilvl w:val="0"/>
          <w:numId w:val="66"/>
        </w:numPr>
        <w:spacing w:after="240"/>
        <w:contextualSpacing/>
      </w:pPr>
      <w:r w:rsidRPr="00B91003">
        <w:lastRenderedPageBreak/>
        <w:t xml:space="preserve">Specify the LCFF Carryover — Percentage </w:t>
      </w:r>
      <w:r w:rsidRPr="00B91003">
        <w:rPr>
          <w:rFonts w:eastAsia="Arial" w:cs="Arial"/>
        </w:rPr>
        <w:t>identified in the LCFF Carryover Table.</w:t>
      </w:r>
      <w:r w:rsidRPr="00B91003">
        <w:t xml:space="preserve"> If a carryover percentage is not </w:t>
      </w:r>
      <w:r w:rsidRPr="00B91003">
        <w:rPr>
          <w:rFonts w:eastAsia="Arial" w:cs="Arial"/>
        </w:rPr>
        <w:t>identified in the LCFF Carryover Table,</w:t>
      </w:r>
      <w:r w:rsidRPr="00B91003">
        <w:t xml:space="preserve"> specify a percentage of zero (0.00%).</w:t>
      </w:r>
    </w:p>
    <w:p w14:paraId="754ADD3D" w14:textId="77777777" w:rsidR="00224A18" w:rsidRPr="00B91003" w:rsidRDefault="00224A18" w:rsidP="00224A18">
      <w:pPr>
        <w:shd w:val="clear" w:color="auto" w:fill="DEEAF6" w:themeFill="accent1" w:themeFillTint="33"/>
        <w:spacing w:after="240"/>
        <w:rPr>
          <w:bCs/>
          <w:iCs/>
        </w:rPr>
      </w:pPr>
      <w:r w:rsidRPr="00B91003">
        <w:rPr>
          <w:rFonts w:cstheme="minorHAnsi"/>
          <w:bCs/>
          <w:iCs/>
        </w:rPr>
        <w:t>LCFF Carryover — Dollar</w:t>
      </w:r>
      <w:r w:rsidRPr="00B91003">
        <w:rPr>
          <w:bCs/>
          <w:iCs/>
        </w:rPr>
        <w:t xml:space="preserve"> </w:t>
      </w:r>
    </w:p>
    <w:p w14:paraId="541671A2" w14:textId="77777777" w:rsidR="00224A18" w:rsidRPr="00B91003" w:rsidRDefault="00224A18" w:rsidP="00224A18">
      <w:pPr>
        <w:numPr>
          <w:ilvl w:val="0"/>
          <w:numId w:val="66"/>
        </w:numPr>
        <w:spacing w:after="240"/>
        <w:contextualSpacing/>
      </w:pPr>
      <w:r w:rsidRPr="00B91003">
        <w:t xml:space="preserve">Specify the LCFF Carryover — Dollar amount </w:t>
      </w:r>
      <w:r w:rsidRPr="00B91003">
        <w:rPr>
          <w:rFonts w:eastAsia="Arial" w:cs="Arial"/>
        </w:rPr>
        <w:t>identified in the LCFF Carryover Table.</w:t>
      </w:r>
      <w:r w:rsidRPr="00B91003">
        <w:t xml:space="preserve"> If a carryover amount is not </w:t>
      </w:r>
      <w:r w:rsidRPr="00B91003">
        <w:rPr>
          <w:rFonts w:eastAsia="Arial" w:cs="Arial"/>
        </w:rPr>
        <w:t>identified in the LCFF Carryover Table,</w:t>
      </w:r>
      <w:r w:rsidRPr="00B91003">
        <w:t xml:space="preserve"> specify an amount of zero ($0).</w:t>
      </w:r>
    </w:p>
    <w:p w14:paraId="7C123315" w14:textId="77777777" w:rsidR="00224A18" w:rsidRPr="00B91003" w:rsidRDefault="00224A18" w:rsidP="00224A18">
      <w:pPr>
        <w:shd w:val="clear" w:color="auto" w:fill="DEEAF6" w:themeFill="accent1" w:themeFillTint="33"/>
        <w:spacing w:after="240"/>
        <w:rPr>
          <w:rFonts w:eastAsia="Arial" w:cs="Arial"/>
          <w:bCs/>
          <w:iCs/>
        </w:rPr>
      </w:pPr>
      <w:r w:rsidRPr="00B91003">
        <w:rPr>
          <w:rFonts w:eastAsia="Arial" w:cs="Arial"/>
          <w:bCs/>
          <w:iCs/>
        </w:rPr>
        <w:t xml:space="preserve">Total Percentage to Increase or Improve Services for the Coming School Year </w:t>
      </w:r>
    </w:p>
    <w:p w14:paraId="613EA7A9" w14:textId="77777777" w:rsidR="00224A18" w:rsidRPr="00B91003" w:rsidRDefault="00224A18" w:rsidP="00224A18">
      <w:pPr>
        <w:numPr>
          <w:ilvl w:val="0"/>
          <w:numId w:val="66"/>
        </w:numPr>
        <w:spacing w:after="240"/>
        <w:contextualSpacing/>
        <w:rPr>
          <w:rFonts w:eastAsia="Arial" w:cs="Arial"/>
        </w:rPr>
      </w:pPr>
      <w:r w:rsidRPr="00B91003">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B91003">
        <w:rPr>
          <w:rFonts w:eastAsia="Arial" w:cs="Arial"/>
          <w:i/>
        </w:rPr>
        <w:t>CCR</w:t>
      </w:r>
      <w:r w:rsidRPr="00B91003">
        <w:rPr>
          <w:rFonts w:eastAsia="Arial" w:cs="Arial"/>
        </w:rPr>
        <w:t xml:space="preserve"> Section 15496(a)(7)</w:t>
      </w:r>
      <w:r w:rsidRPr="00B91003">
        <w:rPr>
          <w:rFonts w:eastAsiaTheme="minorHAnsi" w:cs="Arial"/>
          <w:color w:val="000000"/>
          <w:szCs w:val="20"/>
        </w:rPr>
        <w:t>.</w:t>
      </w:r>
    </w:p>
    <w:p w14:paraId="3BB2E220" w14:textId="77777777" w:rsidR="00224A18" w:rsidRPr="00B91003" w:rsidRDefault="00224A18" w:rsidP="00224A18">
      <w:pPr>
        <w:spacing w:after="240"/>
        <w:rPr>
          <w:rFonts w:eastAsia="Arial" w:cs="Arial"/>
          <w:b/>
          <w:i/>
        </w:rPr>
      </w:pPr>
      <w:r w:rsidRPr="00B91003">
        <w:rPr>
          <w:rFonts w:eastAsia="Arial" w:cs="Arial"/>
          <w:b/>
          <w:i/>
        </w:rPr>
        <w:t>Required Descriptions:</w:t>
      </w:r>
    </w:p>
    <w:p w14:paraId="5899B666" w14:textId="77777777" w:rsidR="00224A18" w:rsidRPr="00B91003" w:rsidRDefault="00224A18" w:rsidP="00224A18">
      <w:pPr>
        <w:shd w:val="clear" w:color="auto" w:fill="DEEAF6" w:themeFill="accent1" w:themeFillTint="33"/>
        <w:spacing w:before="60" w:after="120"/>
        <w:rPr>
          <w:rFonts w:eastAsiaTheme="minorHAnsi" w:cs="Arial"/>
          <w:b/>
          <w:color w:val="000000"/>
          <w:szCs w:val="20"/>
        </w:rPr>
      </w:pPr>
      <w:r w:rsidRPr="00B91003">
        <w:rPr>
          <w:rFonts w:eastAsiaTheme="minorHAnsi" w:cs="Arial"/>
          <w:b/>
          <w:color w:val="000000"/>
          <w:szCs w:val="20"/>
        </w:rPr>
        <w:t>LEA-wide and Schoolwide Actions</w:t>
      </w:r>
    </w:p>
    <w:p w14:paraId="1BF7398E" w14:textId="77777777" w:rsidR="00224A18" w:rsidRPr="00B91003" w:rsidRDefault="00224A18" w:rsidP="00224A18">
      <w:pPr>
        <w:shd w:val="clear" w:color="auto" w:fill="DEEAF6" w:themeFill="accent1" w:themeFillTint="33"/>
        <w:spacing w:before="60" w:after="120"/>
        <w:rPr>
          <w:rFonts w:eastAsiaTheme="minorHAnsi" w:cs="Arial"/>
          <w:color w:val="000000"/>
          <w:szCs w:val="20"/>
        </w:rPr>
      </w:pPr>
      <w:r w:rsidRPr="00B91003">
        <w:rPr>
          <w:rFonts w:eastAsia="Arial" w:cs="Arial"/>
          <w:bCs/>
        </w:rPr>
        <w:t xml:space="preserve">For each action being provided to an entire LEA or school, provide an explanation of (1) </w:t>
      </w:r>
      <w:r w:rsidRPr="00B91003">
        <w:rPr>
          <w:rFonts w:eastAsia="Arial" w:cs="Arial"/>
          <w:color w:val="000000" w:themeColor="text1"/>
        </w:rPr>
        <w:t>the unique identified need(s) of the unduplicated student group(s) for whom the action is principally directed</w:t>
      </w:r>
      <w:r w:rsidRPr="00B91003">
        <w:rPr>
          <w:rFonts w:eastAsiaTheme="minorHAnsi" w:cs="Arial"/>
          <w:color w:val="000000"/>
          <w:szCs w:val="20"/>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why it is being provided on an LEA or schoolwide basis, and (3) </w:t>
      </w:r>
      <w:r w:rsidRPr="00B91003">
        <w:rPr>
          <w:rFonts w:cs="Arial"/>
          <w:color w:val="000000" w:themeColor="text1"/>
        </w:rPr>
        <w:t>the metric(s) used to measure the effectiveness of the action in improving outcomes for the unduplicated student group(s).</w:t>
      </w:r>
    </w:p>
    <w:p w14:paraId="7667AF89" w14:textId="77777777" w:rsidR="00224A18" w:rsidRPr="00B91003" w:rsidRDefault="00224A18" w:rsidP="00224A18">
      <w:pPr>
        <w:spacing w:after="240"/>
      </w:pPr>
      <w:r w:rsidRPr="00B91003">
        <w:t>If the LEA has provided this required description in the Action Descriptions, state as such within the table.</w:t>
      </w:r>
    </w:p>
    <w:p w14:paraId="02C60865" w14:textId="77777777" w:rsidR="00224A18" w:rsidRPr="00B91003" w:rsidRDefault="00224A18" w:rsidP="00224A18">
      <w:pPr>
        <w:keepNext/>
        <w:spacing w:after="240"/>
        <w:rPr>
          <w:rFonts w:eastAsia="Arial" w:cs="Arial"/>
        </w:rPr>
      </w:pPr>
      <w:r w:rsidRPr="00B91003">
        <w:rPr>
          <w:rFonts w:eastAsia="Arial" w:cs="Arial"/>
        </w:rPr>
        <w:t>Complete the table as follows:</w:t>
      </w:r>
    </w:p>
    <w:p w14:paraId="023CB448" w14:textId="77777777" w:rsidR="00224A18" w:rsidRPr="00B91003" w:rsidRDefault="00224A18" w:rsidP="00224A18">
      <w:pPr>
        <w:shd w:val="clear" w:color="auto" w:fill="DEEAF6" w:themeFill="accent1" w:themeFillTint="33"/>
        <w:rPr>
          <w:rFonts w:eastAsia="Arial"/>
          <w:b/>
          <w:bCs/>
        </w:rPr>
      </w:pPr>
      <w:r w:rsidRPr="00B91003">
        <w:rPr>
          <w:rFonts w:eastAsia="Arial"/>
          <w:b/>
          <w:bCs/>
        </w:rPr>
        <w:t>Identified Need(s)</w:t>
      </w:r>
    </w:p>
    <w:p w14:paraId="6DDCDA5D" w14:textId="77777777" w:rsidR="00224A18" w:rsidRPr="00B91003" w:rsidRDefault="00224A18" w:rsidP="00224A18">
      <w:pPr>
        <w:shd w:val="clear" w:color="auto" w:fill="FFFFFF"/>
        <w:spacing w:before="240" w:after="240"/>
        <w:rPr>
          <w:rFonts w:eastAsia="Arial" w:cs="Arial"/>
          <w:color w:val="000000" w:themeColor="text1"/>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identified need(s) of the LEA’s unduplicated student group(s) for whom the action is principally directed. </w:t>
      </w:r>
    </w:p>
    <w:p w14:paraId="4CB21911" w14:textId="77777777" w:rsidR="00224A18" w:rsidRPr="00B91003" w:rsidRDefault="00224A18" w:rsidP="00224A18">
      <w:pPr>
        <w:shd w:val="clear" w:color="auto" w:fill="FFFFFF"/>
        <w:spacing w:after="240"/>
        <w:rPr>
          <w:rFonts w:eastAsia="Arial" w:cs="Arial"/>
          <w:color w:val="000000" w:themeColor="text1"/>
        </w:rPr>
      </w:pPr>
      <w:r w:rsidRPr="00B91003">
        <w:rPr>
          <w:rFonts w:eastAsia="Arial" w:cs="Arial"/>
        </w:rPr>
        <w:t>An LEA demonstrates how an action is principally directed towards an unduplicated student group(s) when the LEA explains the need(s), condition(s), or circumstance(s) of the unduplicated student group(s) identified through a needs assessment and how the action addresses them.</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67787A1D" w14:textId="77777777" w:rsidR="00224A18" w:rsidRPr="00B91003" w:rsidRDefault="00224A18" w:rsidP="00224A18">
      <w:pPr>
        <w:shd w:val="clear" w:color="auto" w:fill="DEEAF6" w:themeFill="accent1" w:themeFillTint="33"/>
        <w:spacing w:after="240"/>
        <w:rPr>
          <w:rFonts w:eastAsia="Arial" w:cs="Arial"/>
          <w:color w:val="000000"/>
        </w:rPr>
      </w:pPr>
      <w:r w:rsidRPr="00B91003">
        <w:rPr>
          <w:rFonts w:eastAsia="Arial" w:cs="Arial"/>
          <w:b/>
          <w:color w:val="000000"/>
        </w:rPr>
        <w:t>How the Action(s) are Designed to Address Need(s) and Why it is Provided on an LEA-wide or Schoolwide Basis</w:t>
      </w:r>
    </w:p>
    <w:p w14:paraId="13F19BAE" w14:textId="77777777" w:rsidR="00224A18" w:rsidRPr="00B91003" w:rsidRDefault="00224A18" w:rsidP="00224A18">
      <w:pPr>
        <w:pBdr>
          <w:top w:val="nil"/>
          <w:left w:val="nil"/>
          <w:bottom w:val="nil"/>
          <w:right w:val="nil"/>
          <w:between w:val="nil"/>
        </w:pBdr>
        <w:spacing w:after="240"/>
        <w:rPr>
          <w:rFonts w:eastAsia="Arial" w:cs="Arial"/>
        </w:rPr>
      </w:pPr>
      <w:r w:rsidRPr="00B91003">
        <w:rPr>
          <w:rFonts w:eastAsia="Arial" w:cs="Arial"/>
        </w:rPr>
        <w:lastRenderedPageBreak/>
        <w:t>Provide an explanation of how the action as designed will address the unique identified need(s) of the LEA’s unduplicated student group(s) for whom the action is principally directed and the rationale for why the action is being provided on an LEA-wide or schoolwide basis.</w:t>
      </w:r>
    </w:p>
    <w:p w14:paraId="36EE2054" w14:textId="77777777" w:rsidR="00224A18" w:rsidRPr="00B91003" w:rsidRDefault="00224A18" w:rsidP="00224A18">
      <w:pPr>
        <w:numPr>
          <w:ilvl w:val="0"/>
          <w:numId w:val="66"/>
        </w:numPr>
        <w:spacing w:after="240"/>
        <w:rPr>
          <w:rFonts w:eastAsia="Arial"/>
        </w:rPr>
      </w:pPr>
      <w:r w:rsidRPr="00B91003">
        <w:rPr>
          <w:shd w:val="clear" w:color="auto" w:fill="FFFFFF"/>
        </w:rPr>
        <w:t xml:space="preserve">As stated above, </w:t>
      </w:r>
      <w:r w:rsidRPr="00B91003">
        <w:rPr>
          <w:rFonts w:eastAsia="Arial"/>
        </w:rPr>
        <w:t xml:space="preserve">conclusory statements that a service will help achieve an expected outcome for the goal, without an explicit connection or further explanation as to how, are not sufficient. </w:t>
      </w:r>
    </w:p>
    <w:p w14:paraId="685B003E" w14:textId="77777777" w:rsidR="00224A18" w:rsidRPr="00B91003" w:rsidRDefault="00224A18" w:rsidP="00224A18">
      <w:pPr>
        <w:numPr>
          <w:ilvl w:val="0"/>
          <w:numId w:val="66"/>
        </w:numPr>
        <w:pBdr>
          <w:top w:val="nil"/>
          <w:left w:val="nil"/>
          <w:bottom w:val="nil"/>
          <w:right w:val="nil"/>
          <w:between w:val="nil"/>
        </w:pBdr>
        <w:spacing w:after="240"/>
        <w:rPr>
          <w:rFonts w:eastAsia="Arial" w:cs="Arial"/>
        </w:rPr>
      </w:pPr>
      <w:r w:rsidRPr="00B91003">
        <w:rPr>
          <w:rFonts w:eastAsia="Arial"/>
        </w:rPr>
        <w:t>Further, simply stating that an LEA has a high enrollment percentage of a specific student group or groups does not meet the increased or improved services standard because enrolling students is not the same as serving students.</w:t>
      </w:r>
    </w:p>
    <w:p w14:paraId="0625408A"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b/>
        </w:rPr>
        <w:t>Metric(s) to Monitor Effectiveness</w:t>
      </w:r>
    </w:p>
    <w:p w14:paraId="5E29A4D4" w14:textId="77777777" w:rsidR="00224A18" w:rsidRPr="00B91003" w:rsidRDefault="00224A18" w:rsidP="00224A18">
      <w:pPr>
        <w:spacing w:after="240"/>
      </w:pPr>
      <w:r w:rsidRPr="00B91003">
        <w:t>Identify the metric(s) being used to measure the progress and effectiveness of the action(s).</w:t>
      </w:r>
    </w:p>
    <w:p w14:paraId="7EA549C7" w14:textId="77777777" w:rsidR="00224A18" w:rsidRPr="00B91003" w:rsidRDefault="00224A18" w:rsidP="00224A18">
      <w:pPr>
        <w:spacing w:before="240" w:after="240"/>
        <w:rPr>
          <w:rFonts w:eastAsia="Arial"/>
        </w:rPr>
      </w:pPr>
      <w:r w:rsidRPr="00B91003">
        <w:rPr>
          <w:rFonts w:eastAsia="Arial" w:cs="Arial"/>
          <w:b/>
        </w:rPr>
        <w:t>Note for COEs and Charter Schools</w:t>
      </w:r>
      <w:r w:rsidRPr="00B91003">
        <w:rPr>
          <w:rFonts w:eastAsia="Arial" w:cs="Arial"/>
        </w:rPr>
        <w:t>: In the case of COEs and charter schools, schoolwide and LEA-wide are considered to be synonymous.</w:t>
      </w:r>
    </w:p>
    <w:p w14:paraId="260C65A9" w14:textId="77777777" w:rsidR="00224A18" w:rsidRPr="00B91003" w:rsidRDefault="00224A18" w:rsidP="00224A18">
      <w:pPr>
        <w:shd w:val="clear" w:color="auto" w:fill="DEEAF6" w:themeFill="accent1" w:themeFillTint="33"/>
        <w:spacing w:after="240"/>
        <w:rPr>
          <w:rFonts w:eastAsia="Arial" w:cs="Arial"/>
          <w:b/>
          <w:bCs/>
        </w:rPr>
      </w:pPr>
      <w:r w:rsidRPr="00B91003">
        <w:rPr>
          <w:rFonts w:eastAsia="Arial" w:cs="Arial"/>
          <w:b/>
          <w:bCs/>
        </w:rPr>
        <w:t>Limited Actions</w:t>
      </w:r>
    </w:p>
    <w:p w14:paraId="44A4BC5E" w14:textId="77777777" w:rsidR="00224A18" w:rsidRPr="00B91003" w:rsidRDefault="00224A18" w:rsidP="00224A18">
      <w:pPr>
        <w:shd w:val="clear" w:color="auto" w:fill="DEEAF6" w:themeFill="accent1" w:themeFillTint="33"/>
        <w:spacing w:after="240"/>
        <w:rPr>
          <w:rFonts w:eastAsia="Arial" w:cs="Arial"/>
        </w:rPr>
      </w:pPr>
      <w:r w:rsidRPr="00B91003">
        <w:rPr>
          <w:rFonts w:eastAsiaTheme="minorHAnsi" w:cs="Arial"/>
          <w:color w:val="000000"/>
          <w:szCs w:val="20"/>
        </w:rPr>
        <w:t xml:space="preserve">For each action being solely provided to one or more unduplicated student group(s), provide an explanation of </w:t>
      </w:r>
      <w:r w:rsidRPr="00B91003">
        <w:rPr>
          <w:rFonts w:cs="Arial"/>
        </w:rPr>
        <w:t xml:space="preserve">(1) </w:t>
      </w:r>
      <w:r w:rsidRPr="00B91003">
        <w:rPr>
          <w:rFonts w:eastAsia="Arial" w:cs="Arial"/>
          <w:color w:val="000000" w:themeColor="text1"/>
        </w:rPr>
        <w:t>the unique identified need(s) of the unduplicated student group(s) being served</w:t>
      </w:r>
      <w:r w:rsidRPr="00B91003">
        <w:rPr>
          <w:rFonts w:cs="Arial"/>
        </w:rPr>
        <w:t xml:space="preserve">, (2) </w:t>
      </w:r>
      <w:r w:rsidRPr="00B91003">
        <w:rPr>
          <w:rFonts w:cs="Arial"/>
          <w:color w:val="000000"/>
        </w:rPr>
        <w:t>how the action is designed to address the identified need(s</w:t>
      </w:r>
      <w:r w:rsidRPr="00B91003">
        <w:rPr>
          <w:rFonts w:eastAsia="Arial" w:cs="Arial"/>
          <w:color w:val="000000" w:themeColor="text1"/>
        </w:rPr>
        <w:t xml:space="preserve">), and (3) </w:t>
      </w:r>
      <w:r w:rsidRPr="00B91003">
        <w:rPr>
          <w:rFonts w:cs="Arial"/>
          <w:color w:val="000000" w:themeColor="text1"/>
        </w:rPr>
        <w:t xml:space="preserve">how the effectiveness of the action in improving outcomes for the unduplicated student group(s) will be measured. </w:t>
      </w:r>
    </w:p>
    <w:p w14:paraId="7EDB2FEC" w14:textId="77777777" w:rsidR="00224A18" w:rsidRPr="00B91003" w:rsidRDefault="00224A18" w:rsidP="00224A18">
      <w:pPr>
        <w:spacing w:after="240"/>
      </w:pPr>
      <w:r w:rsidRPr="00B91003">
        <w:t>If the LEA has provided the required descriptions in the Action Descriptions, state as such.</w:t>
      </w:r>
    </w:p>
    <w:p w14:paraId="39CA5F67" w14:textId="77777777" w:rsidR="00224A18" w:rsidRPr="00B91003" w:rsidRDefault="00224A18" w:rsidP="00224A18">
      <w:pPr>
        <w:spacing w:after="240"/>
        <w:rPr>
          <w:rFonts w:eastAsia="Arial" w:cs="Arial"/>
        </w:rPr>
      </w:pPr>
      <w:r w:rsidRPr="00B91003">
        <w:rPr>
          <w:rFonts w:eastAsia="Arial" w:cs="Arial"/>
        </w:rPr>
        <w:t>Complete the table as follows:</w:t>
      </w:r>
    </w:p>
    <w:p w14:paraId="23BAD733" w14:textId="77777777" w:rsidR="00224A18" w:rsidRPr="00B91003" w:rsidRDefault="00224A18" w:rsidP="00224A18">
      <w:pPr>
        <w:shd w:val="clear" w:color="auto" w:fill="DEEAF6" w:themeFill="accent1" w:themeFillTint="33"/>
        <w:rPr>
          <w:rFonts w:eastAsia="Arial" w:cs="Arial"/>
          <w:b/>
          <w:bCs/>
        </w:rPr>
      </w:pPr>
      <w:r w:rsidRPr="00B91003">
        <w:rPr>
          <w:rFonts w:eastAsia="Arial" w:cs="Arial"/>
          <w:b/>
          <w:bCs/>
        </w:rPr>
        <w:t>Identified Need(s)</w:t>
      </w:r>
    </w:p>
    <w:p w14:paraId="51DE7EC4" w14:textId="77777777" w:rsidR="00224A18" w:rsidRPr="00B91003" w:rsidRDefault="00224A18" w:rsidP="00224A18">
      <w:pPr>
        <w:shd w:val="clear" w:color="auto" w:fill="FFFFFF"/>
        <w:spacing w:before="240" w:after="240"/>
        <w:rPr>
          <w:rFonts w:eastAsia="Arial" w:cs="Arial"/>
        </w:rPr>
      </w:pPr>
      <w:r w:rsidRPr="00B91003">
        <w:rPr>
          <w:rFonts w:eastAsia="Arial" w:cs="Arial"/>
          <w:color w:val="000000"/>
        </w:rPr>
        <w:t>Provide an explanation of the</w:t>
      </w:r>
      <w:r w:rsidRPr="00B91003">
        <w:rPr>
          <w:rFonts w:eastAsia="Arial" w:cs="Arial"/>
          <w:b/>
          <w:color w:val="000000" w:themeColor="text1"/>
        </w:rPr>
        <w:t xml:space="preserve"> </w:t>
      </w:r>
      <w:r w:rsidRPr="00B91003">
        <w:rPr>
          <w:rFonts w:eastAsia="Arial" w:cs="Arial"/>
          <w:color w:val="000000" w:themeColor="text1"/>
        </w:rPr>
        <w:t xml:space="preserve">unique need(s) of the unduplicated student group(s) being served </w:t>
      </w:r>
      <w:r w:rsidRPr="00B91003">
        <w:rPr>
          <w:rFonts w:eastAsia="Arial" w:cs="Arial"/>
        </w:rPr>
        <w:t>identified through the LEA’s needs assessment</w:t>
      </w:r>
      <w:r w:rsidRPr="00B91003">
        <w:rPr>
          <w:rFonts w:eastAsia="Arial" w:cs="Arial"/>
          <w:color w:val="000000" w:themeColor="text1"/>
        </w:rPr>
        <w:t xml:space="preserve">. </w:t>
      </w:r>
      <w:r w:rsidRPr="00B91003">
        <w:rPr>
          <w:rFonts w:eastAsia="Arial" w:cs="Arial"/>
        </w:rPr>
        <w:t>A meaningful needs assessment includes, at a minimum, analysis of applicable student achievement data and educational partner feedback.</w:t>
      </w:r>
    </w:p>
    <w:p w14:paraId="5FB20ABB" w14:textId="77777777" w:rsidR="00224A18" w:rsidRPr="00B91003" w:rsidRDefault="00224A18" w:rsidP="00224A18">
      <w:pPr>
        <w:shd w:val="clear" w:color="auto" w:fill="DEEAF6" w:themeFill="accent1" w:themeFillTint="33"/>
        <w:spacing w:after="240"/>
        <w:rPr>
          <w:rFonts w:eastAsia="Arial" w:cs="Arial"/>
          <w:b/>
          <w:color w:val="000000"/>
        </w:rPr>
      </w:pPr>
      <w:r w:rsidRPr="00B91003">
        <w:rPr>
          <w:rFonts w:eastAsia="Arial" w:cs="Arial"/>
          <w:b/>
          <w:color w:val="000000"/>
        </w:rPr>
        <w:t>How the Action(s) are Designed to Address Need(s)</w:t>
      </w:r>
    </w:p>
    <w:p w14:paraId="4C52867E" w14:textId="77777777" w:rsidR="00224A18" w:rsidRPr="00B91003" w:rsidRDefault="00224A18" w:rsidP="00224A18">
      <w:pPr>
        <w:pBdr>
          <w:top w:val="nil"/>
          <w:left w:val="nil"/>
          <w:bottom w:val="nil"/>
          <w:right w:val="nil"/>
          <w:between w:val="nil"/>
        </w:pBdr>
        <w:spacing w:after="240"/>
        <w:rPr>
          <w:rFonts w:eastAsia="Arial" w:cs="Arial"/>
        </w:rPr>
      </w:pPr>
      <w:r w:rsidRPr="00B91003">
        <w:rPr>
          <w:rFonts w:eastAsia="Arial" w:cs="Arial"/>
        </w:rPr>
        <w:t>Provide an explanation of how the action is designed to address the unique identified need(s) of the unduplicated student group(s) being served.</w:t>
      </w:r>
    </w:p>
    <w:p w14:paraId="14FE7275" w14:textId="77777777" w:rsidR="00224A18" w:rsidRPr="00B91003" w:rsidRDefault="00224A18" w:rsidP="00224A18">
      <w:pPr>
        <w:shd w:val="clear" w:color="auto" w:fill="DEEAF6" w:themeFill="accent1" w:themeFillTint="33"/>
        <w:spacing w:after="240"/>
        <w:rPr>
          <w:rFonts w:eastAsia="Arial" w:cs="Arial"/>
        </w:rPr>
      </w:pPr>
      <w:r w:rsidRPr="00B91003">
        <w:rPr>
          <w:rFonts w:eastAsia="Arial" w:cs="Arial"/>
          <w:b/>
        </w:rPr>
        <w:t>Metric(s) to Monitor Effectiveness</w:t>
      </w:r>
    </w:p>
    <w:p w14:paraId="0079AE73" w14:textId="77777777" w:rsidR="00224A18" w:rsidRPr="00B91003" w:rsidRDefault="00224A18" w:rsidP="00224A18">
      <w:pPr>
        <w:spacing w:after="240"/>
        <w:rPr>
          <w:b/>
        </w:rPr>
      </w:pPr>
      <w:r w:rsidRPr="00B91003">
        <w:lastRenderedPageBreak/>
        <w:t>Identify the metric(s) being used to measure the progress and effectiveness of the action(s).</w:t>
      </w:r>
    </w:p>
    <w:p w14:paraId="5726313E" w14:textId="77777777" w:rsidR="00224A18" w:rsidRPr="00B91003" w:rsidRDefault="00224A18" w:rsidP="00224A18">
      <w:pPr>
        <w:shd w:val="clear" w:color="auto" w:fill="DEEAF6" w:themeFill="accent1" w:themeFillTint="33"/>
        <w:spacing w:after="240"/>
        <w:rPr>
          <w:rFonts w:eastAsia="Arial" w:cs="Arial"/>
          <w:bCs/>
        </w:rPr>
      </w:pPr>
      <w:r w:rsidRPr="00B91003">
        <w:rPr>
          <w:rFonts w:eastAsia="Calibri" w:cs="Arial"/>
          <w:bCs/>
          <w:color w:val="000000" w:themeColor="text1"/>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6F3BEB97" w14:textId="77777777" w:rsidR="00224A18" w:rsidRPr="00B91003" w:rsidRDefault="00224A18" w:rsidP="00224A18">
      <w:pPr>
        <w:numPr>
          <w:ilvl w:val="0"/>
          <w:numId w:val="37"/>
        </w:numPr>
        <w:spacing w:after="240"/>
        <w:rPr>
          <w:rFonts w:eastAsia="Calibri" w:cs="Arial"/>
          <w:color w:val="000000"/>
        </w:rPr>
      </w:pPr>
      <w:r w:rsidRPr="00B91003">
        <w:rPr>
          <w:rFonts w:eastAsia="Calibri" w:cs="Arial"/>
          <w:color w:val="000000"/>
        </w:rPr>
        <w:t xml:space="preserve">For each action with an identified </w:t>
      </w:r>
      <w:r w:rsidRPr="00B91003">
        <w:rPr>
          <w:rFonts w:eastAsia="Arial" w:cs="Arial"/>
        </w:rPr>
        <w:t>Planned Percentage of Improved Services, identify the goal and action number and describe the methodology that was used.</w:t>
      </w:r>
    </w:p>
    <w:p w14:paraId="68CA03E1" w14:textId="77777777" w:rsidR="00224A18" w:rsidRPr="00B91003" w:rsidRDefault="00224A18" w:rsidP="00224A18">
      <w:pPr>
        <w:numPr>
          <w:ilvl w:val="0"/>
          <w:numId w:val="37"/>
        </w:numPr>
        <w:spacing w:after="240" w:line="259" w:lineRule="auto"/>
        <w:rPr>
          <w:rFonts w:eastAsia="Calibri" w:cs="Arial"/>
          <w:color w:val="000000"/>
        </w:rPr>
      </w:pPr>
      <w:r w:rsidRPr="00B91003">
        <w:rPr>
          <w:rFonts w:eastAsia="Arial" w:cs="Arial"/>
        </w:rPr>
        <w:t>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2903AAAD" w14:textId="77777777" w:rsidR="00224A18" w:rsidRPr="00B91003" w:rsidRDefault="00224A18" w:rsidP="00224A18">
      <w:pPr>
        <w:numPr>
          <w:ilvl w:val="0"/>
          <w:numId w:val="37"/>
        </w:numPr>
        <w:spacing w:after="240"/>
        <w:rPr>
          <w:rFonts w:eastAsia="Calibri" w:cs="Arial"/>
          <w:color w:val="000000"/>
        </w:rPr>
      </w:pPr>
      <w:r w:rsidRPr="00B91003">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Total Planned Expenditures Table and then convert the quotient to a percentage. This percentage is the Planned Percentage of Improved Services for the action.</w:t>
      </w:r>
    </w:p>
    <w:p w14:paraId="0CB783D2" w14:textId="77777777" w:rsidR="00224A18" w:rsidRPr="00B91003" w:rsidRDefault="00224A18" w:rsidP="00224A18">
      <w:pPr>
        <w:shd w:val="clear" w:color="auto" w:fill="DEEAF6" w:themeFill="accent1" w:themeFillTint="33"/>
        <w:spacing w:before="60" w:after="120"/>
        <w:rPr>
          <w:rFonts w:eastAsia="Arial" w:cs="Arial"/>
          <w:b/>
          <w:bCs/>
        </w:rPr>
      </w:pPr>
      <w:r w:rsidRPr="00B91003">
        <w:rPr>
          <w:rFonts w:eastAsia="Arial" w:cs="Arial"/>
          <w:b/>
          <w:bCs/>
        </w:rPr>
        <w:t>Additional Concentration Grant Funding</w:t>
      </w:r>
    </w:p>
    <w:p w14:paraId="7748C203" w14:textId="77777777" w:rsidR="00224A18" w:rsidRPr="00B91003" w:rsidRDefault="00224A18" w:rsidP="00224A18">
      <w:pPr>
        <w:shd w:val="clear" w:color="auto" w:fill="DEEAF6" w:themeFill="accent1" w:themeFillTint="33"/>
        <w:spacing w:before="60" w:after="120"/>
        <w:rPr>
          <w:rFonts w:eastAsiaTheme="minorEastAsia" w:cs="Arial"/>
          <w:color w:val="000000"/>
        </w:rPr>
      </w:pPr>
      <w:r w:rsidRPr="00B91003">
        <w:rPr>
          <w:rFonts w:eastAsia="Arial" w:cs="Arial"/>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B91003">
        <w:rPr>
          <w:rFonts w:eastAsiaTheme="minorEastAsia" w:cs="Arial"/>
          <w:color w:val="000000" w:themeColor="text1"/>
        </w:rPr>
        <w:t>.</w:t>
      </w:r>
    </w:p>
    <w:p w14:paraId="3D47EC2B" w14:textId="77777777" w:rsidR="00224A18" w:rsidRPr="00B91003" w:rsidRDefault="00224A18" w:rsidP="00224A18">
      <w:pPr>
        <w:spacing w:after="240"/>
        <w:rPr>
          <w:rFonts w:eastAsia="Arial" w:cs="Arial"/>
        </w:rPr>
      </w:pPr>
      <w:r w:rsidRPr="00B91003">
        <w:rPr>
          <w:rFonts w:eastAsia="Arial" w:cs="Arial"/>
        </w:rPr>
        <w:t xml:space="preserve">An LEA that receives the additional concentration grant add-on described in </w:t>
      </w:r>
      <w:r w:rsidRPr="00B91003">
        <w:rPr>
          <w:rFonts w:eastAsia="Arial" w:cs="Arial"/>
          <w:i/>
        </w:rPr>
        <w:t>EC</w:t>
      </w:r>
      <w:r w:rsidRPr="00B91003">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B91003">
        <w:rPr>
          <w:rFonts w:eastAsia="Calibri" w:cs="Arial"/>
          <w:color w:val="000000"/>
          <w:szCs w:val="20"/>
        </w:rPr>
        <w:t>55 percent</w:t>
      </w:r>
      <w:r w:rsidRPr="00B91003">
        <w:rPr>
          <w:rFonts w:eastAsia="Arial" w:cs="Arial"/>
        </w:rPr>
        <w:t xml:space="preserve"> as compared to the number of staff who provide direct services to students at schools with an enrollment of unduplicated students that is equal to or less than </w:t>
      </w:r>
      <w:r w:rsidRPr="00B91003">
        <w:rPr>
          <w:rFonts w:eastAsia="Calibri" w:cs="Arial"/>
          <w:color w:val="000000"/>
          <w:szCs w:val="20"/>
        </w:rPr>
        <w:t>55 percent</w:t>
      </w:r>
      <w:r w:rsidRPr="00B91003">
        <w:rPr>
          <w:rFonts w:eastAsia="Arial" w:cs="Arial"/>
        </w:rPr>
        <w:t xml:space="preserve">. The staff who provide direct services to students must be certificated staff and/or classified staff employed by the LEA; classified staff includes custodial staff. </w:t>
      </w:r>
    </w:p>
    <w:p w14:paraId="0B3C09DD" w14:textId="77777777" w:rsidR="00224A18" w:rsidRPr="00B91003" w:rsidRDefault="00224A18" w:rsidP="00224A18">
      <w:pPr>
        <w:keepNext/>
        <w:spacing w:after="240"/>
        <w:rPr>
          <w:rFonts w:eastAsia="Arial" w:cs="Arial"/>
        </w:rPr>
      </w:pPr>
      <w:r w:rsidRPr="00B91003">
        <w:rPr>
          <w:rFonts w:eastAsia="Arial" w:cs="Arial"/>
        </w:rPr>
        <w:lastRenderedPageBreak/>
        <w:t>Provide the following descriptions, as applicable to the LEA:</w:t>
      </w:r>
    </w:p>
    <w:p w14:paraId="19530767" w14:textId="77777777" w:rsidR="00224A18" w:rsidRPr="00B91003" w:rsidRDefault="00224A18" w:rsidP="00224A18">
      <w:pPr>
        <w:numPr>
          <w:ilvl w:val="0"/>
          <w:numId w:val="30"/>
        </w:numPr>
        <w:spacing w:after="240"/>
        <w:rPr>
          <w:rFonts w:eastAsia="Arial" w:cs="Arial"/>
        </w:rPr>
      </w:pPr>
      <w:r w:rsidRPr="00B91003">
        <w:rPr>
          <w:rFonts w:eastAsia="Arial" w:cs="Arial"/>
        </w:rPr>
        <w:t>An LEA that does not receive a concentration grant or the concentration grant add-on must indicate that a response to this prompt is not applicable.</w:t>
      </w:r>
    </w:p>
    <w:p w14:paraId="214FC307" w14:textId="77777777" w:rsidR="00224A18" w:rsidRPr="00B91003" w:rsidRDefault="00224A18" w:rsidP="00224A18">
      <w:pPr>
        <w:numPr>
          <w:ilvl w:val="0"/>
          <w:numId w:val="30"/>
        </w:numPr>
        <w:spacing w:after="240"/>
        <w:rPr>
          <w:rFonts w:eastAsia="Arial" w:cs="Arial"/>
        </w:rPr>
      </w:pPr>
      <w:r w:rsidRPr="00B91003">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0BF99766" w14:textId="77777777" w:rsidR="00224A18" w:rsidRPr="00B91003" w:rsidRDefault="00224A18" w:rsidP="00224A18">
      <w:pPr>
        <w:numPr>
          <w:ilvl w:val="0"/>
          <w:numId w:val="30"/>
        </w:numPr>
        <w:spacing w:after="240"/>
        <w:rPr>
          <w:rFonts w:eastAsia="Arial" w:cs="Arial"/>
        </w:rPr>
      </w:pPr>
      <w:r w:rsidRPr="00B91003">
        <w:rPr>
          <w:rFonts w:eastAsia="Arial" w:cs="Arial"/>
        </w:rPr>
        <w:t>An LEA that does not have comparison schools from which to describe how it is using the concentration grant add-on funds, such as a single-school LEA or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0131CBD9" w14:textId="77777777" w:rsidR="00224A18" w:rsidRPr="00B91003" w:rsidRDefault="00224A18" w:rsidP="00224A18">
      <w:pPr>
        <w:numPr>
          <w:ilvl w:val="0"/>
          <w:numId w:val="30"/>
        </w:numPr>
        <w:spacing w:after="240"/>
        <w:rPr>
          <w:rFonts w:eastAsia="Arial" w:cs="Arial"/>
        </w:rPr>
      </w:pPr>
      <w:r w:rsidRPr="00B91003">
        <w:rPr>
          <w:rFonts w:eastAsia="Arial" w:cs="Arial"/>
        </w:rPr>
        <w:t>In the event that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6E65E240" w14:textId="77777777" w:rsidR="00224A18" w:rsidRPr="00B91003" w:rsidRDefault="00224A18" w:rsidP="00224A18">
      <w:pPr>
        <w:spacing w:after="240"/>
        <w:rPr>
          <w:rFonts w:eastAsia="Arial" w:cs="Arial"/>
        </w:rPr>
      </w:pPr>
      <w:r w:rsidRPr="00B91003">
        <w:rPr>
          <w:rFonts w:eastAsia="Arial" w:cs="Arial"/>
        </w:rPr>
        <w:t xml:space="preserve">Complete the table as follows: </w:t>
      </w:r>
    </w:p>
    <w:p w14:paraId="55A5A7B6" w14:textId="77777777" w:rsidR="00224A18" w:rsidRPr="00B91003" w:rsidRDefault="00224A18" w:rsidP="00224A18">
      <w:pPr>
        <w:numPr>
          <w:ilvl w:val="0"/>
          <w:numId w:val="30"/>
        </w:numPr>
        <w:spacing w:after="240"/>
        <w:rPr>
          <w:rFonts w:eastAsia="Arial" w:cs="Arial"/>
        </w:rPr>
      </w:pPr>
      <w:r w:rsidRPr="00B91003">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B91003">
        <w:rPr>
          <w:rFonts w:eastAsia="Calibri" w:cs="Arial"/>
          <w:color w:val="000000"/>
          <w:szCs w:val="20"/>
        </w:rPr>
        <w:t>55 percent</w:t>
      </w:r>
      <w:r w:rsidRPr="00B91003">
        <w:rPr>
          <w:rFonts w:eastAsia="Arial" w:cs="Arial"/>
        </w:rPr>
        <w:t xml:space="preserve">, as applicable to the LEA. </w:t>
      </w:r>
    </w:p>
    <w:p w14:paraId="4F1FDD3D" w14:textId="77777777" w:rsidR="00224A18" w:rsidRPr="00B91003" w:rsidRDefault="00224A18" w:rsidP="00224A18">
      <w:pPr>
        <w:numPr>
          <w:ilvl w:val="1"/>
          <w:numId w:val="30"/>
        </w:numPr>
        <w:spacing w:after="240"/>
        <w:rPr>
          <w:rFonts w:eastAsia="Arial" w:cs="Arial"/>
        </w:rPr>
      </w:pPr>
      <w:r w:rsidRPr="00B91003">
        <w:rPr>
          <w:rFonts w:eastAsia="Arial" w:cs="Arial"/>
        </w:rPr>
        <w:t xml:space="preserve">The LEA may group its schools by grade span (Elementary, Middle/Junior High, and High Schools), as applicable to the LEA. </w:t>
      </w:r>
    </w:p>
    <w:p w14:paraId="14774B20" w14:textId="77777777" w:rsidR="00224A18" w:rsidRPr="00B91003" w:rsidRDefault="00224A18" w:rsidP="00224A18">
      <w:pPr>
        <w:numPr>
          <w:ilvl w:val="1"/>
          <w:numId w:val="30"/>
        </w:numPr>
        <w:spacing w:after="240"/>
        <w:rPr>
          <w:rFonts w:eastAsia="Arial" w:cs="Arial"/>
        </w:rPr>
      </w:pPr>
      <w:r w:rsidRPr="00B91003">
        <w:rPr>
          <w:rFonts w:eastAsia="Arial" w:cs="Arial"/>
        </w:rPr>
        <w:t xml:space="preserve">The staff-to-student ratio must be based on the number of full-time equivalent (FTE) staff and the number of enrolled students as counted on the first Wednesday in October of each year. </w:t>
      </w:r>
    </w:p>
    <w:p w14:paraId="3F89B58F" w14:textId="77777777" w:rsidR="00224A18" w:rsidRPr="00B91003" w:rsidRDefault="00224A18" w:rsidP="00224A18">
      <w:pPr>
        <w:numPr>
          <w:ilvl w:val="0"/>
          <w:numId w:val="30"/>
        </w:numPr>
        <w:spacing w:after="240"/>
        <w:rPr>
          <w:rFonts w:eastAsia="Arial" w:cs="Arial"/>
        </w:rPr>
      </w:pPr>
      <w:r w:rsidRPr="00B91003">
        <w:rPr>
          <w:rFonts w:eastAsia="Arial" w:cs="Arial"/>
        </w:rPr>
        <w:t xml:space="preserve">Provide the staff-to-student ratio of </w:t>
      </w:r>
      <w:r w:rsidRPr="00B91003">
        <w:t>certificated staff</w:t>
      </w:r>
      <w:r w:rsidRPr="00B91003">
        <w:rPr>
          <w:rFonts w:eastAsia="Arial" w:cs="Arial"/>
        </w:rPr>
        <w:t xml:space="preserve"> providing direct services to students at schools with a concentration of unduplicated students that is 55 percent or less and the staff-to-student ratio of </w:t>
      </w:r>
      <w:r w:rsidRPr="00B91003">
        <w:t xml:space="preserve">certificated staff </w:t>
      </w:r>
      <w:r w:rsidRPr="00B91003">
        <w:rPr>
          <w:rFonts w:eastAsia="Arial" w:cs="Arial"/>
        </w:rPr>
        <w:t xml:space="preserve">providing direct services to students at schools with a concentration of unduplicated students that is greater than </w:t>
      </w:r>
      <w:r w:rsidRPr="00B91003">
        <w:rPr>
          <w:rFonts w:eastAsia="Calibri" w:cs="Arial"/>
          <w:color w:val="000000"/>
          <w:szCs w:val="20"/>
        </w:rPr>
        <w:t>55 percent</w:t>
      </w:r>
      <w:r w:rsidRPr="00B91003">
        <w:rPr>
          <w:rFonts w:eastAsia="Arial" w:cs="Arial"/>
        </w:rPr>
        <w:t xml:space="preserve">, as applicable to the LEA. </w:t>
      </w:r>
    </w:p>
    <w:p w14:paraId="21070BDD" w14:textId="77777777" w:rsidR="00224A18" w:rsidRPr="00B91003" w:rsidRDefault="00224A18" w:rsidP="00224A18">
      <w:pPr>
        <w:numPr>
          <w:ilvl w:val="1"/>
          <w:numId w:val="30"/>
        </w:numPr>
        <w:spacing w:after="240"/>
        <w:rPr>
          <w:rFonts w:eastAsia="Arial" w:cs="Arial"/>
        </w:rPr>
      </w:pPr>
      <w:r w:rsidRPr="00B91003">
        <w:rPr>
          <w:rFonts w:eastAsia="Arial" w:cs="Arial"/>
        </w:rPr>
        <w:t xml:space="preserve">The LEA may group its schools by grade span (Elementary, Middle/Junior High, and High Schools), as applicable to the LEA. </w:t>
      </w:r>
    </w:p>
    <w:p w14:paraId="265ED9C1" w14:textId="77777777" w:rsidR="00224A18" w:rsidRPr="00B91003" w:rsidRDefault="00224A18" w:rsidP="00224A18">
      <w:pPr>
        <w:numPr>
          <w:ilvl w:val="1"/>
          <w:numId w:val="30"/>
        </w:numPr>
        <w:spacing w:after="240"/>
        <w:rPr>
          <w:rFonts w:eastAsia="Arial" w:cs="Arial"/>
        </w:rPr>
      </w:pPr>
      <w:r w:rsidRPr="00B91003">
        <w:rPr>
          <w:rFonts w:eastAsia="Arial" w:cs="Arial"/>
        </w:rPr>
        <w:lastRenderedPageBreak/>
        <w:t>The staff-to-student ratio must be based on the number of FTE staff and the number of enrolled students as counted on the first Wednesday in October of each year.</w:t>
      </w:r>
    </w:p>
    <w:p w14:paraId="1FD48AFF" w14:textId="440D3EDF" w:rsidR="00224A18" w:rsidRPr="00B91003" w:rsidRDefault="00224A18" w:rsidP="00D4150A">
      <w:pPr>
        <w:pStyle w:val="Heading4"/>
        <w:rPr>
          <w:sz w:val="32"/>
          <w:szCs w:val="32"/>
        </w:rPr>
      </w:pPr>
      <w:r w:rsidRPr="00B91003">
        <w:rPr>
          <w:sz w:val="32"/>
          <w:szCs w:val="32"/>
        </w:rPr>
        <w:t>Action Tables</w:t>
      </w:r>
    </w:p>
    <w:p w14:paraId="37E50FDC" w14:textId="77777777" w:rsidR="00224A18" w:rsidRPr="00B91003" w:rsidRDefault="00224A18" w:rsidP="00224A18">
      <w:pPr>
        <w:spacing w:after="240"/>
        <w:rPr>
          <w:rFonts w:eastAsia="Arial" w:cs="Arial"/>
        </w:rPr>
      </w:pPr>
      <w:r w:rsidRPr="00B91003">
        <w:rPr>
          <w:rFonts w:eastAsia="Arial" w:cs="Arial"/>
        </w:rPr>
        <w:t xml:space="preserve">Complete the Total Planned Expenditures Table for each action in the LCAP. The information entered into this table will automatically populate the other Action Tables. Information is only entered into the Total Planned Expenditures Table, the Annual Update Table, the Contributing Actions Annual Update Table, and the LCFF Carryover Table. The word “input” has been added to column headers to aid in identifying the column(s) where information will be entered. Information is not entered on the remaining Action tables. </w:t>
      </w:r>
    </w:p>
    <w:p w14:paraId="699E3FBD" w14:textId="77777777" w:rsidR="00224A18" w:rsidRPr="00B91003" w:rsidRDefault="00224A18" w:rsidP="00224A18">
      <w:pPr>
        <w:spacing w:after="240"/>
        <w:rPr>
          <w:rFonts w:eastAsia="Arial" w:cs="Arial"/>
        </w:rPr>
      </w:pPr>
      <w:r w:rsidRPr="00B91003">
        <w:rPr>
          <w:rFonts w:eastAsia="Arial" w:cs="Arial"/>
        </w:rPr>
        <w:t>The following tables are required to be included as part of the LCAP adopted by the local governing board or governing body:</w:t>
      </w:r>
    </w:p>
    <w:p w14:paraId="7700272C" w14:textId="77777777" w:rsidR="00224A18" w:rsidRPr="00B91003" w:rsidRDefault="00224A18" w:rsidP="00224A18">
      <w:pPr>
        <w:numPr>
          <w:ilvl w:val="0"/>
          <w:numId w:val="22"/>
        </w:numPr>
        <w:spacing w:after="240"/>
        <w:rPr>
          <w:rFonts w:eastAsia="Arial" w:cs="Arial"/>
        </w:rPr>
      </w:pPr>
      <w:r w:rsidRPr="00B91003">
        <w:rPr>
          <w:rFonts w:eastAsia="Arial" w:cs="Arial"/>
        </w:rPr>
        <w:t>Table 1: Total Planned Expenditures Table (for the coming LCAP Year)</w:t>
      </w:r>
    </w:p>
    <w:p w14:paraId="5BEBCA4E" w14:textId="77777777" w:rsidR="00224A18" w:rsidRPr="00B91003" w:rsidRDefault="00224A18" w:rsidP="00224A18">
      <w:pPr>
        <w:numPr>
          <w:ilvl w:val="0"/>
          <w:numId w:val="22"/>
        </w:numPr>
        <w:spacing w:after="240"/>
        <w:rPr>
          <w:rFonts w:eastAsia="Arial" w:cs="Arial"/>
        </w:rPr>
      </w:pPr>
      <w:r w:rsidRPr="00B91003">
        <w:rPr>
          <w:rFonts w:eastAsia="Arial" w:cs="Arial"/>
        </w:rPr>
        <w:t>Table 2: Contributing Actions Table (for the coming LCAP Year)</w:t>
      </w:r>
    </w:p>
    <w:p w14:paraId="7FBCEDF8" w14:textId="77777777" w:rsidR="00224A18" w:rsidRPr="00B91003" w:rsidRDefault="00224A18" w:rsidP="00224A18">
      <w:pPr>
        <w:numPr>
          <w:ilvl w:val="0"/>
          <w:numId w:val="22"/>
        </w:numPr>
        <w:spacing w:after="240"/>
        <w:rPr>
          <w:rFonts w:eastAsia="Arial" w:cs="Arial"/>
        </w:rPr>
      </w:pPr>
      <w:r w:rsidRPr="00B91003">
        <w:rPr>
          <w:rFonts w:eastAsia="Arial" w:cs="Arial"/>
        </w:rPr>
        <w:t>Table 3: Annual Update Table (for the current LCAP Year)</w:t>
      </w:r>
    </w:p>
    <w:p w14:paraId="0E0248EB" w14:textId="77777777" w:rsidR="00224A18" w:rsidRPr="00B91003" w:rsidRDefault="00224A18" w:rsidP="00224A18">
      <w:pPr>
        <w:numPr>
          <w:ilvl w:val="0"/>
          <w:numId w:val="22"/>
        </w:numPr>
        <w:spacing w:after="240"/>
        <w:rPr>
          <w:rFonts w:eastAsia="Arial" w:cs="Arial"/>
        </w:rPr>
      </w:pPr>
      <w:r w:rsidRPr="00B91003">
        <w:rPr>
          <w:rFonts w:eastAsia="Arial" w:cs="Arial"/>
        </w:rPr>
        <w:t>Table 4: Contributing Actions Annual Update Table (for the current LCAP Year)</w:t>
      </w:r>
    </w:p>
    <w:p w14:paraId="08B422BC" w14:textId="77777777" w:rsidR="00224A18" w:rsidRPr="00B91003" w:rsidRDefault="00224A18" w:rsidP="00224A18">
      <w:pPr>
        <w:numPr>
          <w:ilvl w:val="0"/>
          <w:numId w:val="22"/>
        </w:numPr>
        <w:spacing w:after="240"/>
        <w:rPr>
          <w:rFonts w:eastAsia="Arial" w:cs="Arial"/>
        </w:rPr>
      </w:pPr>
      <w:r w:rsidRPr="00B91003">
        <w:rPr>
          <w:rFonts w:eastAsia="Arial" w:cs="Arial"/>
        </w:rPr>
        <w:t>Table 5: LCFF Carryover Table (for the current LCAP Year)</w:t>
      </w:r>
    </w:p>
    <w:p w14:paraId="01A54517" w14:textId="77777777" w:rsidR="00224A18" w:rsidRPr="00B91003" w:rsidRDefault="00224A18" w:rsidP="00224A18">
      <w:pPr>
        <w:spacing w:after="240"/>
        <w:rPr>
          <w:rFonts w:eastAsia="Arial" w:cs="Arial"/>
        </w:rPr>
      </w:pPr>
      <w:r w:rsidRPr="00B91003">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3C583F13" w14:textId="1BF73C91" w:rsidR="00224A18" w:rsidRPr="00B91003" w:rsidRDefault="00224A18" w:rsidP="00D4150A">
      <w:pPr>
        <w:pStyle w:val="Heading5"/>
        <w:rPr>
          <w:rFonts w:eastAsia="Arial"/>
          <w:b/>
          <w:bCs/>
          <w:sz w:val="28"/>
          <w:szCs w:val="28"/>
        </w:rPr>
      </w:pPr>
      <w:r w:rsidRPr="00B91003">
        <w:rPr>
          <w:rFonts w:eastAsia="Arial"/>
          <w:b/>
          <w:bCs/>
          <w:sz w:val="28"/>
          <w:szCs w:val="28"/>
        </w:rPr>
        <w:t>Total Planned Expenditures Table</w:t>
      </w:r>
    </w:p>
    <w:p w14:paraId="20788CD4" w14:textId="77777777" w:rsidR="00224A18" w:rsidRPr="00B91003" w:rsidRDefault="00224A18" w:rsidP="00224A18">
      <w:pPr>
        <w:spacing w:after="240"/>
        <w:rPr>
          <w:rFonts w:eastAsia="Arial" w:cs="Arial"/>
        </w:rPr>
      </w:pPr>
      <w:r w:rsidRPr="00B91003">
        <w:rPr>
          <w:rFonts w:eastAsia="Arial" w:cs="Arial"/>
        </w:rPr>
        <w:t>In the Total Planned Expenditures Table, input the following information for each action in the LCAP for that applicable LCAP year:</w:t>
      </w:r>
    </w:p>
    <w:p w14:paraId="4BBF668C" w14:textId="77777777" w:rsidR="00224A18" w:rsidRPr="00B91003" w:rsidRDefault="00224A18" w:rsidP="00224A18">
      <w:pPr>
        <w:numPr>
          <w:ilvl w:val="0"/>
          <w:numId w:val="23"/>
        </w:numPr>
        <w:spacing w:after="240"/>
      </w:pPr>
      <w:r w:rsidRPr="00B91003">
        <w:rPr>
          <w:b/>
        </w:rPr>
        <w:t>LCAP Year</w:t>
      </w:r>
      <w:r w:rsidRPr="00B91003">
        <w:t>: Identify the applicable LCAP Year.</w:t>
      </w:r>
    </w:p>
    <w:p w14:paraId="08CDF848" w14:textId="77777777" w:rsidR="00224A18" w:rsidRPr="00B91003" w:rsidRDefault="00224A18" w:rsidP="00224A18">
      <w:pPr>
        <w:numPr>
          <w:ilvl w:val="0"/>
          <w:numId w:val="23"/>
        </w:numPr>
        <w:spacing w:after="240"/>
      </w:pPr>
      <w:r w:rsidRPr="00B91003">
        <w:rPr>
          <w:rFonts w:eastAsia="Arial" w:cs="Arial"/>
          <w:b/>
          <w:bCs/>
        </w:rPr>
        <w:t>1. Projected LCFF Base Grant</w:t>
      </w:r>
      <w:r w:rsidRPr="00B91003">
        <w:rPr>
          <w:rFonts w:eastAsia="Arial" w:cs="Arial"/>
          <w:bCs/>
        </w:rPr>
        <w:t xml:space="preserve">: Provide the total amount estimated LCFF entitlement for the coming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Note that the LCFF Base Grant for purposes of the LCAP also includes the Necessary Small Schools and Economic Recovery Target allowances for school districts, and County Operations Grant for COEs.</w:t>
      </w:r>
    </w:p>
    <w:p w14:paraId="60BA9974" w14:textId="77777777" w:rsidR="00224A18" w:rsidRPr="00B91003" w:rsidRDefault="00224A18" w:rsidP="00224A18">
      <w:pPr>
        <w:spacing w:after="240"/>
        <w:ind w:left="720"/>
        <w:rPr>
          <w:rFonts w:eastAsia="Arial" w:cs="Arial"/>
        </w:rPr>
      </w:pPr>
      <w:r w:rsidRPr="00B91003">
        <w:rPr>
          <w:rFonts w:eastAsia="Arial" w:cs="Arial"/>
          <w:bCs/>
        </w:rPr>
        <w:lastRenderedPageBreak/>
        <w:t xml:space="preserve">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 </w:t>
      </w:r>
    </w:p>
    <w:p w14:paraId="719DD2ED" w14:textId="77777777" w:rsidR="00224A18" w:rsidRPr="00B91003" w:rsidRDefault="00224A18" w:rsidP="00224A18">
      <w:pPr>
        <w:numPr>
          <w:ilvl w:val="0"/>
          <w:numId w:val="23"/>
        </w:numPr>
        <w:spacing w:after="240"/>
        <w:rPr>
          <w:rFonts w:eastAsia="Arial" w:cs="Arial"/>
        </w:rPr>
      </w:pPr>
      <w:r w:rsidRPr="00B91003">
        <w:rPr>
          <w:rFonts w:eastAsia="Arial" w:cs="Arial"/>
          <w:b/>
          <w:bCs/>
        </w:rPr>
        <w:t>2. Projected LCFF Supplemental and/or Concentration Grants</w:t>
      </w:r>
      <w:r w:rsidRPr="00B91003">
        <w:rPr>
          <w:rFonts w:eastAsia="Arial" w:cs="Arial"/>
          <w:b/>
        </w:rPr>
        <w:t>:</w:t>
      </w:r>
      <w:r w:rsidRPr="00B91003">
        <w:rPr>
          <w:rFonts w:eastAsia="Arial" w:cs="Arial"/>
        </w:rPr>
        <w:t xml:space="preserve"> Provide the total amount of LCFF supplemental and concentration grants estimated on the basis of the number and concentration of unduplicated students for the coming school year.</w:t>
      </w:r>
    </w:p>
    <w:p w14:paraId="4EB1BB7E" w14:textId="77777777" w:rsidR="00224A18" w:rsidRPr="00B91003" w:rsidRDefault="00224A18" w:rsidP="00224A18">
      <w:pPr>
        <w:numPr>
          <w:ilvl w:val="0"/>
          <w:numId w:val="23"/>
        </w:numPr>
        <w:spacing w:after="240"/>
        <w:rPr>
          <w:rFonts w:eastAsia="Arial" w:cs="Arial"/>
        </w:rPr>
      </w:pPr>
      <w:r w:rsidRPr="00B91003">
        <w:rPr>
          <w:rFonts w:eastAsia="Arial" w:cs="Arial"/>
          <w:b/>
        </w:rPr>
        <w:t>3. Projected Percentage to Increase or Improve Services for the Coming School Year:</w:t>
      </w:r>
      <w:r w:rsidRPr="00B91003">
        <w:rPr>
          <w:rFonts w:eastAsia="Arial" w:cs="Arial"/>
        </w:rPr>
        <w:t xml:space="preserve"> This percentage will not be entered; it is calculated based on the Projected LCFF Base Grant and the Projected LCFF Supplemental and/or Concentration Grants, pursuant to 5 </w:t>
      </w:r>
      <w:r w:rsidRPr="00B91003">
        <w:rPr>
          <w:rFonts w:eastAsia="Arial" w:cs="Arial"/>
          <w:i/>
        </w:rPr>
        <w:t>CCR</w:t>
      </w:r>
      <w:r w:rsidRPr="00B91003">
        <w:rPr>
          <w:rFonts w:eastAsia="Arial" w:cs="Arial"/>
        </w:rPr>
        <w:t xml:space="preserve"> Section 15496(a)(8). This is the percentage by which services for unduplicated pupils must be increased or improved as compared to the services provided to all students in the coming LCAP year.</w:t>
      </w:r>
    </w:p>
    <w:p w14:paraId="1372B21C" w14:textId="77777777" w:rsidR="00224A18" w:rsidRPr="00B91003" w:rsidRDefault="00224A18" w:rsidP="00224A18">
      <w:pPr>
        <w:numPr>
          <w:ilvl w:val="0"/>
          <w:numId w:val="23"/>
        </w:numPr>
        <w:spacing w:after="240"/>
        <w:rPr>
          <w:rFonts w:eastAsia="Arial" w:cs="Arial"/>
        </w:rPr>
      </w:pPr>
      <w:r w:rsidRPr="00B91003">
        <w:rPr>
          <w:rFonts w:eastAsia="Arial" w:cs="Arial"/>
          <w:b/>
        </w:rPr>
        <w:t xml:space="preserve">LCFF Carryover — Percentage: </w:t>
      </w:r>
      <w:r w:rsidRPr="00B91003">
        <w:rPr>
          <w:rFonts w:eastAsia="Arial" w:cs="Arial"/>
        </w:rPr>
        <w:t>Specify the LCFF Carryover — Percentage identified in the LCFF Carryover Table from the prior LCAP year. If a carryover percentage is not identified in the LCFF Carryover Table, specify a percentage of zero (0.00%).</w:t>
      </w:r>
    </w:p>
    <w:p w14:paraId="32278DC7" w14:textId="77777777" w:rsidR="00224A18" w:rsidRPr="00B91003" w:rsidRDefault="00224A18" w:rsidP="00224A18">
      <w:pPr>
        <w:numPr>
          <w:ilvl w:val="0"/>
          <w:numId w:val="23"/>
        </w:numPr>
        <w:spacing w:after="240"/>
        <w:rPr>
          <w:rFonts w:eastAsia="Arial" w:cs="Arial"/>
        </w:rPr>
      </w:pPr>
      <w:r w:rsidRPr="00B91003">
        <w:rPr>
          <w:rFonts w:eastAsia="Arial" w:cs="Arial"/>
          <w:b/>
        </w:rPr>
        <w:t>Total Percentage to Increase or Improve Services for the Coming School Year:</w:t>
      </w:r>
      <w:r w:rsidRPr="00B91003">
        <w:rPr>
          <w:rFonts w:eastAsia="Arial" w:cs="Arial"/>
          <w:b/>
          <w:i/>
        </w:rPr>
        <w:t xml:space="preserve"> </w:t>
      </w:r>
      <w:r w:rsidRPr="00B91003">
        <w:rPr>
          <w:rFonts w:eastAsia="Arial" w:cs="Arial"/>
        </w:rPr>
        <w:t>This percentage will not be entered; it is calculated based on the Projected Percentage to Increase or Improve Services for the Coming School Year</w:t>
      </w:r>
      <w:r w:rsidRPr="00B91003" w:rsidDel="00C265B9">
        <w:rPr>
          <w:rFonts w:eastAsia="Arial" w:cs="Arial"/>
        </w:rPr>
        <w:t xml:space="preserve"> </w:t>
      </w:r>
      <w:r w:rsidRPr="00B91003">
        <w:rPr>
          <w:rFonts w:eastAsia="Arial" w:cs="Arial"/>
        </w:rPr>
        <w:t xml:space="preserve">and the LCFF Carryover — Percentage. </w:t>
      </w:r>
      <w:r w:rsidRPr="00B91003">
        <w:rPr>
          <w:rFonts w:eastAsia="Arial" w:cs="Arial"/>
          <w:b/>
          <w:i/>
        </w:rPr>
        <w:t>This is the percentage by which the LEA must increase or improve services for unduplicated pupils as compared to the services provided to all students in the coming LCAP year.</w:t>
      </w:r>
    </w:p>
    <w:p w14:paraId="3276C836" w14:textId="77777777" w:rsidR="00224A18" w:rsidRPr="00B91003" w:rsidRDefault="00224A18" w:rsidP="00224A18">
      <w:pPr>
        <w:numPr>
          <w:ilvl w:val="0"/>
          <w:numId w:val="23"/>
        </w:numPr>
        <w:spacing w:after="240"/>
        <w:rPr>
          <w:rFonts w:eastAsia="Arial" w:cs="Arial"/>
        </w:rPr>
      </w:pPr>
      <w:r w:rsidRPr="00B91003">
        <w:rPr>
          <w:rFonts w:eastAsia="Arial" w:cs="Arial"/>
          <w:b/>
        </w:rPr>
        <w:t>Goal #</w:t>
      </w:r>
      <w:r w:rsidRPr="00B91003">
        <w:rPr>
          <w:rFonts w:eastAsia="Arial" w:cs="Arial"/>
        </w:rPr>
        <w:t>: Enter the LCAP Goal number for the action.</w:t>
      </w:r>
    </w:p>
    <w:p w14:paraId="11EB8CF2" w14:textId="77777777" w:rsidR="00224A18" w:rsidRPr="00B91003" w:rsidRDefault="00224A18" w:rsidP="00224A18">
      <w:pPr>
        <w:numPr>
          <w:ilvl w:val="0"/>
          <w:numId w:val="23"/>
        </w:numPr>
        <w:spacing w:after="240"/>
        <w:rPr>
          <w:rFonts w:eastAsia="Arial" w:cs="Arial"/>
        </w:rPr>
      </w:pPr>
      <w:r w:rsidRPr="00B91003">
        <w:rPr>
          <w:rFonts w:eastAsia="Arial" w:cs="Arial"/>
          <w:b/>
        </w:rPr>
        <w:t>Action #</w:t>
      </w:r>
      <w:r w:rsidRPr="00B91003">
        <w:rPr>
          <w:rFonts w:eastAsia="Arial" w:cs="Arial"/>
        </w:rPr>
        <w:t>: Enter the action’s number as indicated in the LCAP Goal.</w:t>
      </w:r>
    </w:p>
    <w:p w14:paraId="148AE4C7" w14:textId="77777777" w:rsidR="00224A18" w:rsidRPr="00B91003" w:rsidRDefault="00224A18" w:rsidP="00224A18">
      <w:pPr>
        <w:numPr>
          <w:ilvl w:val="0"/>
          <w:numId w:val="23"/>
        </w:numPr>
        <w:spacing w:after="240"/>
        <w:rPr>
          <w:rFonts w:eastAsia="Arial" w:cs="Arial"/>
        </w:rPr>
      </w:pPr>
      <w:r w:rsidRPr="00B91003">
        <w:rPr>
          <w:rFonts w:eastAsia="Arial" w:cs="Arial"/>
          <w:b/>
        </w:rPr>
        <w:t>Action Title</w:t>
      </w:r>
      <w:r w:rsidRPr="00B91003">
        <w:rPr>
          <w:rFonts w:eastAsia="Arial" w:cs="Arial"/>
        </w:rPr>
        <w:t xml:space="preserve">: Provide a title of the action. </w:t>
      </w:r>
    </w:p>
    <w:p w14:paraId="2F7756FF" w14:textId="77777777" w:rsidR="00224A18" w:rsidRPr="00B91003" w:rsidRDefault="00224A18" w:rsidP="00224A18">
      <w:pPr>
        <w:numPr>
          <w:ilvl w:val="0"/>
          <w:numId w:val="23"/>
        </w:numPr>
        <w:spacing w:after="240"/>
        <w:rPr>
          <w:rFonts w:eastAsia="Arial" w:cs="Arial"/>
        </w:rPr>
      </w:pPr>
      <w:r w:rsidRPr="00B91003">
        <w:rPr>
          <w:rFonts w:eastAsia="Arial" w:cs="Arial"/>
          <w:b/>
        </w:rPr>
        <w:t>Student Group(s)</w:t>
      </w:r>
      <w:r w:rsidRPr="00B91003">
        <w:rPr>
          <w:rFonts w:eastAsia="Arial" w:cs="Arial"/>
        </w:rPr>
        <w:t>: Indicate the student group or groups who will be the primary beneficiary of the action by entering “All,” or by entering a specific student group or groups.</w:t>
      </w:r>
    </w:p>
    <w:p w14:paraId="10515107" w14:textId="77777777" w:rsidR="00224A18" w:rsidRPr="00B91003" w:rsidRDefault="00224A18" w:rsidP="00224A18">
      <w:pPr>
        <w:numPr>
          <w:ilvl w:val="0"/>
          <w:numId w:val="23"/>
        </w:numPr>
        <w:spacing w:after="240"/>
        <w:rPr>
          <w:rFonts w:eastAsia="Arial" w:cs="Arial"/>
        </w:rPr>
      </w:pPr>
      <w:r w:rsidRPr="00B91003">
        <w:rPr>
          <w:rFonts w:eastAsia="Arial" w:cs="Arial"/>
          <w:b/>
        </w:rPr>
        <w:t>Contributing to Increased or Improved Services?:</w:t>
      </w:r>
      <w:r w:rsidRPr="00B91003">
        <w:rPr>
          <w:rFonts w:eastAsia="Arial" w:cs="Arial"/>
        </w:rPr>
        <w:t xml:space="preserve"> Type “Yes” if the action </w:t>
      </w:r>
      <w:r w:rsidRPr="00B91003">
        <w:rPr>
          <w:rFonts w:eastAsia="Arial" w:cs="Arial"/>
          <w:b/>
        </w:rPr>
        <w:t>is</w:t>
      </w:r>
      <w:r w:rsidRPr="00B91003">
        <w:rPr>
          <w:rFonts w:eastAsia="Arial" w:cs="Arial"/>
        </w:rPr>
        <w:t xml:space="preserve"> included as contributing to meeting the increased or improved services requirement; OR, type “No” if the action is </w:t>
      </w:r>
      <w:r w:rsidRPr="00B91003">
        <w:rPr>
          <w:rFonts w:eastAsia="Arial" w:cs="Arial"/>
          <w:b/>
        </w:rPr>
        <w:t>not</w:t>
      </w:r>
      <w:r w:rsidRPr="00B91003">
        <w:rPr>
          <w:rFonts w:eastAsia="Arial" w:cs="Arial"/>
        </w:rPr>
        <w:t xml:space="preserve"> included as contributing to meeting the increased or improved services requirement.</w:t>
      </w:r>
    </w:p>
    <w:p w14:paraId="1A9E2B99" w14:textId="77777777" w:rsidR="00224A18" w:rsidRPr="00B91003" w:rsidRDefault="00224A18" w:rsidP="00224A18">
      <w:pPr>
        <w:numPr>
          <w:ilvl w:val="0"/>
          <w:numId w:val="23"/>
        </w:numPr>
        <w:spacing w:after="240"/>
        <w:rPr>
          <w:rFonts w:eastAsia="Arial" w:cs="Arial"/>
        </w:rPr>
      </w:pPr>
      <w:r w:rsidRPr="00B91003">
        <w:rPr>
          <w:rFonts w:eastAsia="Arial" w:cs="Arial"/>
        </w:rPr>
        <w:t>If “Yes” is entered into the Contributing column, then complete the following columns:</w:t>
      </w:r>
    </w:p>
    <w:p w14:paraId="40FB4CF2" w14:textId="77777777" w:rsidR="00224A18" w:rsidRPr="00B91003" w:rsidRDefault="00224A18" w:rsidP="00224A18">
      <w:pPr>
        <w:numPr>
          <w:ilvl w:val="1"/>
          <w:numId w:val="23"/>
        </w:numPr>
        <w:spacing w:after="240"/>
        <w:rPr>
          <w:rFonts w:eastAsia="Arial" w:cs="Arial"/>
        </w:rPr>
      </w:pPr>
      <w:r w:rsidRPr="00B91003">
        <w:rPr>
          <w:rFonts w:eastAsia="Arial" w:cs="Arial"/>
          <w:b/>
        </w:rPr>
        <w:t>Scope</w:t>
      </w:r>
      <w:r w:rsidRPr="00B91003">
        <w:rPr>
          <w:rFonts w:eastAsia="Arial" w:cs="Arial"/>
        </w:rPr>
        <w:t xml:space="preserve">: The scope of an action may be LEA-wide (i.e., districtwide, countywide, or charterwide), schoolwide, or limited. An action that is LEA-wide in scope upgrades the entire educational program of the LEA. An action that is schoolwide in scope upgrades the </w:t>
      </w:r>
      <w:r w:rsidRPr="00B91003">
        <w:rPr>
          <w:rFonts w:eastAsia="Arial" w:cs="Arial"/>
        </w:rPr>
        <w:lastRenderedPageBreak/>
        <w:t xml:space="preserve">entire educational program of a single school. An action that is limited in its scope is an action that serves only one or more unduplicated student groups. </w:t>
      </w:r>
    </w:p>
    <w:p w14:paraId="03C3BAE2" w14:textId="77777777" w:rsidR="00224A18" w:rsidRPr="00B91003" w:rsidRDefault="00224A18" w:rsidP="00224A18">
      <w:pPr>
        <w:numPr>
          <w:ilvl w:val="1"/>
          <w:numId w:val="23"/>
        </w:numPr>
        <w:spacing w:after="240"/>
        <w:rPr>
          <w:rFonts w:eastAsia="Arial" w:cs="Arial"/>
        </w:rPr>
      </w:pPr>
      <w:r w:rsidRPr="00B91003">
        <w:rPr>
          <w:rFonts w:eastAsia="Arial" w:cs="Arial"/>
          <w:b/>
        </w:rPr>
        <w:t>Unduplicated Student Group(s)</w:t>
      </w:r>
      <w:r w:rsidRPr="00B91003">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06E510D9" w14:textId="77777777" w:rsidR="00224A18" w:rsidRPr="00B91003" w:rsidRDefault="00224A18" w:rsidP="00224A18">
      <w:pPr>
        <w:numPr>
          <w:ilvl w:val="1"/>
          <w:numId w:val="23"/>
        </w:numPr>
        <w:spacing w:after="240"/>
        <w:rPr>
          <w:rFonts w:eastAsia="Arial" w:cs="Arial"/>
        </w:rPr>
      </w:pPr>
      <w:r w:rsidRPr="00B91003">
        <w:rPr>
          <w:rFonts w:eastAsia="Arial" w:cs="Arial"/>
          <w:b/>
        </w:rPr>
        <w:t>Location</w:t>
      </w:r>
      <w:r w:rsidRPr="00B91003">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1CC416C5" w14:textId="650BCBE3" w:rsidR="00224A18" w:rsidRPr="00B91003" w:rsidRDefault="00224A18" w:rsidP="00224A18">
      <w:pPr>
        <w:numPr>
          <w:ilvl w:val="0"/>
          <w:numId w:val="23"/>
        </w:numPr>
        <w:spacing w:after="240"/>
        <w:rPr>
          <w:rFonts w:eastAsia="Arial" w:cs="Arial"/>
        </w:rPr>
      </w:pPr>
      <w:r w:rsidRPr="00B91003">
        <w:rPr>
          <w:rFonts w:eastAsia="Arial" w:cs="Arial"/>
          <w:b/>
        </w:rPr>
        <w:t>Time Span</w:t>
      </w:r>
      <w:r w:rsidRPr="00B91003">
        <w:rPr>
          <w:rFonts w:eastAsia="Arial" w:cs="Arial"/>
        </w:rPr>
        <w:t xml:space="preserve">: Enter “ongoing” if the action will be implemented for an indeterminate </w:t>
      </w:r>
      <w:del w:id="280" w:author="Author">
        <w:r w:rsidRPr="00B91003" w:rsidDel="00965261">
          <w:rPr>
            <w:rFonts w:eastAsia="Arial" w:cs="Arial"/>
          </w:rPr>
          <w:delText>period of time</w:delText>
        </w:r>
      </w:del>
      <w:ins w:id="281" w:author="Author">
        <w:r w:rsidR="00965261" w:rsidRPr="00B91003">
          <w:rPr>
            <w:rFonts w:eastAsia="Arial" w:cs="Arial"/>
          </w:rPr>
          <w:t>period</w:t>
        </w:r>
      </w:ins>
      <w:r w:rsidRPr="00B91003">
        <w:rPr>
          <w:rFonts w:eastAsia="Arial" w:cs="Arial"/>
        </w:rPr>
        <w:t>. Otherwise, indicate the span of time for which the action will be implemented. For example, an LEA might enter “1 Year,” or “2 Years,” or “6 Months.”</w:t>
      </w:r>
    </w:p>
    <w:p w14:paraId="29AA576A" w14:textId="77777777" w:rsidR="00224A18" w:rsidRPr="00B91003" w:rsidRDefault="00224A18" w:rsidP="00224A18">
      <w:pPr>
        <w:numPr>
          <w:ilvl w:val="0"/>
          <w:numId w:val="23"/>
        </w:numPr>
        <w:spacing w:after="240"/>
        <w:rPr>
          <w:rFonts w:eastAsia="Arial" w:cs="Arial"/>
        </w:rPr>
      </w:pPr>
      <w:r w:rsidRPr="00B91003">
        <w:rPr>
          <w:rFonts w:eastAsia="Arial" w:cs="Arial"/>
          <w:b/>
        </w:rPr>
        <w:t>Total Personnel</w:t>
      </w:r>
      <w:r w:rsidRPr="00B91003">
        <w:rPr>
          <w:rFonts w:eastAsia="Arial" w:cs="Arial"/>
        </w:rPr>
        <w:t xml:space="preserve">: Enter the total amount of personnel expenditures utilized to implement this action. </w:t>
      </w:r>
    </w:p>
    <w:p w14:paraId="06E83ACE" w14:textId="77777777" w:rsidR="00224A18" w:rsidRPr="00B91003" w:rsidRDefault="00224A18" w:rsidP="00224A18">
      <w:pPr>
        <w:numPr>
          <w:ilvl w:val="0"/>
          <w:numId w:val="23"/>
        </w:numPr>
        <w:spacing w:after="240"/>
        <w:rPr>
          <w:rFonts w:eastAsia="Arial" w:cs="Arial"/>
        </w:rPr>
      </w:pPr>
      <w:r w:rsidRPr="00B91003">
        <w:rPr>
          <w:rFonts w:eastAsia="Arial" w:cs="Arial"/>
          <w:b/>
        </w:rPr>
        <w:t>Total Non-Personnel</w:t>
      </w:r>
      <w:r w:rsidRPr="00B91003">
        <w:rPr>
          <w:rFonts w:eastAsia="Arial" w:cs="Arial"/>
        </w:rPr>
        <w:t>: This amount will be automatically calculated based on information provided in the Total Personnel column and the Total Funds column.</w:t>
      </w:r>
    </w:p>
    <w:p w14:paraId="16249448" w14:textId="77777777" w:rsidR="00224A18" w:rsidRPr="00B91003" w:rsidRDefault="00224A18" w:rsidP="00224A18">
      <w:pPr>
        <w:numPr>
          <w:ilvl w:val="0"/>
          <w:numId w:val="23"/>
        </w:numPr>
        <w:spacing w:after="240"/>
        <w:rPr>
          <w:rFonts w:eastAsia="Arial" w:cs="Arial"/>
        </w:rPr>
      </w:pPr>
      <w:r w:rsidRPr="00B91003">
        <w:rPr>
          <w:rFonts w:eastAsia="Arial" w:cs="Arial"/>
          <w:b/>
        </w:rPr>
        <w:t>LCFF Funds</w:t>
      </w:r>
      <w:r w:rsidRPr="00B91003">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14593E6A" w14:textId="77777777" w:rsidR="00224A18" w:rsidRPr="00B91003" w:rsidRDefault="00224A18" w:rsidP="00224A18">
      <w:pPr>
        <w:numPr>
          <w:ilvl w:val="1"/>
          <w:numId w:val="23"/>
        </w:numPr>
        <w:spacing w:after="240"/>
        <w:rPr>
          <w:rFonts w:eastAsia="Arial" w:cs="Arial"/>
        </w:rPr>
      </w:pPr>
      <w:r w:rsidRPr="00B91003">
        <w:rPr>
          <w:rFonts w:eastAsia="Arial" w:cs="Arial"/>
          <w:b/>
        </w:rPr>
        <w:t>Note:</w:t>
      </w:r>
      <w:r w:rsidRPr="00B91003">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3EBC1B16" w14:textId="77777777" w:rsidR="00224A18" w:rsidRPr="00B91003" w:rsidRDefault="00224A18" w:rsidP="00224A18">
      <w:pPr>
        <w:numPr>
          <w:ilvl w:val="0"/>
          <w:numId w:val="23"/>
        </w:numPr>
        <w:spacing w:after="240"/>
        <w:rPr>
          <w:rFonts w:eastAsia="Arial" w:cs="Arial"/>
        </w:rPr>
      </w:pPr>
      <w:r w:rsidRPr="00B91003">
        <w:rPr>
          <w:rFonts w:eastAsia="Arial" w:cs="Arial"/>
          <w:b/>
        </w:rPr>
        <w:t>Other State Funds</w:t>
      </w:r>
      <w:r w:rsidRPr="00B91003">
        <w:rPr>
          <w:rFonts w:eastAsia="Arial" w:cs="Arial"/>
        </w:rPr>
        <w:t>: Enter the total amount of Other State Funds utilized to implement this action, if any.</w:t>
      </w:r>
    </w:p>
    <w:p w14:paraId="5167E5C5" w14:textId="77777777" w:rsidR="00224A18" w:rsidRPr="00B91003" w:rsidRDefault="00224A18" w:rsidP="00224A18">
      <w:pPr>
        <w:numPr>
          <w:ilvl w:val="1"/>
          <w:numId w:val="23"/>
        </w:numPr>
        <w:spacing w:after="240"/>
        <w:rPr>
          <w:rFonts w:eastAsia="Arial" w:cs="Arial"/>
          <w:bCs/>
        </w:rPr>
      </w:pPr>
      <w:r w:rsidRPr="00B91003">
        <w:rPr>
          <w:rFonts w:eastAsia="Arial" w:cs="Arial"/>
          <w:b/>
        </w:rPr>
        <w:t>Note:</w:t>
      </w:r>
      <w:r w:rsidRPr="00B91003">
        <w:rPr>
          <w:rFonts w:eastAsia="Arial" w:cs="Arial"/>
          <w:bCs/>
        </w:rPr>
        <w:t xml:space="preserve"> Equity Multiplier funds must be included in the “Other State Funds” category, not in the “LCFF Funds” category. As a reminder, </w:t>
      </w:r>
      <w:r w:rsidRPr="00B91003">
        <w:rPr>
          <w:rFonts w:ascii="Helvetica" w:hAnsi="Helvetica" w:cs="Helvetica"/>
          <w:color w:val="000000"/>
          <w:shd w:val="clear" w:color="auto" w:fill="FFFFFF"/>
        </w:rPr>
        <w:t>Equity Multiplier funds must be used to supplement, not supplant, funding provided to Equity Multiplier schoolsites for purposes of the LCFF, the ELO-P, the LCRS, and/or the CCSPP. This means that Equity Multiplier funds must not be used to replace funding that an Equity Multiplier schoolsite would otherwise receive to implement LEA-wide actions identified in the LEA’s LCAP or that an Equity Multiplier schoolsite would otherwise receive to implement provisions of the ELO-P, the LCRS, and/or the CCSPP.</w:t>
      </w:r>
    </w:p>
    <w:p w14:paraId="19E69B0C" w14:textId="77777777" w:rsidR="00224A18" w:rsidRPr="00B91003" w:rsidRDefault="00224A18" w:rsidP="00224A18">
      <w:pPr>
        <w:numPr>
          <w:ilvl w:val="0"/>
          <w:numId w:val="23"/>
        </w:numPr>
        <w:spacing w:after="240"/>
        <w:rPr>
          <w:rFonts w:eastAsia="Arial" w:cs="Arial"/>
        </w:rPr>
      </w:pPr>
      <w:r w:rsidRPr="00B91003">
        <w:rPr>
          <w:rFonts w:eastAsia="Arial" w:cs="Arial"/>
          <w:b/>
        </w:rPr>
        <w:lastRenderedPageBreak/>
        <w:t>Local Funds</w:t>
      </w:r>
      <w:r w:rsidRPr="00B91003">
        <w:rPr>
          <w:rFonts w:eastAsia="Arial" w:cs="Arial"/>
        </w:rPr>
        <w:t>: Enter the total amount of Local Funds utilized to implement this action, if any.</w:t>
      </w:r>
    </w:p>
    <w:p w14:paraId="3ED6E517" w14:textId="77777777" w:rsidR="00224A18" w:rsidRPr="00B91003" w:rsidRDefault="00224A18" w:rsidP="00224A18">
      <w:pPr>
        <w:numPr>
          <w:ilvl w:val="0"/>
          <w:numId w:val="23"/>
        </w:numPr>
        <w:spacing w:after="240"/>
        <w:rPr>
          <w:rFonts w:eastAsia="Arial" w:cs="Arial"/>
        </w:rPr>
      </w:pPr>
      <w:r w:rsidRPr="00B91003">
        <w:rPr>
          <w:rFonts w:eastAsia="Arial" w:cs="Arial"/>
          <w:b/>
        </w:rPr>
        <w:t>Federal Funds</w:t>
      </w:r>
      <w:r w:rsidRPr="00B91003">
        <w:rPr>
          <w:rFonts w:eastAsia="Arial" w:cs="Arial"/>
        </w:rPr>
        <w:t>: Enter the total amount of Federal Funds utilized to implement this action, if any.</w:t>
      </w:r>
    </w:p>
    <w:p w14:paraId="551F7301" w14:textId="77777777" w:rsidR="00224A18" w:rsidRPr="00B91003" w:rsidRDefault="00224A18" w:rsidP="00224A18">
      <w:pPr>
        <w:numPr>
          <w:ilvl w:val="0"/>
          <w:numId w:val="23"/>
        </w:numPr>
        <w:spacing w:after="160" w:line="259" w:lineRule="auto"/>
        <w:rPr>
          <w:rFonts w:eastAsia="Calibri" w:cs="Arial"/>
          <w:color w:val="000000"/>
        </w:rPr>
      </w:pPr>
      <w:r w:rsidRPr="00B91003">
        <w:rPr>
          <w:rFonts w:eastAsia="Arial" w:cs="Arial"/>
          <w:b/>
        </w:rPr>
        <w:t>Total Funds</w:t>
      </w:r>
      <w:r w:rsidRPr="00B91003">
        <w:rPr>
          <w:rFonts w:eastAsia="Arial" w:cs="Arial"/>
        </w:rPr>
        <w:t>: This amount is automatically calculated based on amounts entered in the previous four columns.</w:t>
      </w:r>
    </w:p>
    <w:p w14:paraId="328BCA6D" w14:textId="77777777" w:rsidR="00224A18" w:rsidRPr="00B91003" w:rsidRDefault="00224A18" w:rsidP="00224A18">
      <w:pPr>
        <w:numPr>
          <w:ilvl w:val="0"/>
          <w:numId w:val="23"/>
        </w:numPr>
        <w:spacing w:after="160" w:line="259" w:lineRule="auto"/>
        <w:rPr>
          <w:rFonts w:eastAsia="Calibri" w:cs="Arial"/>
          <w:color w:val="000000"/>
        </w:rPr>
      </w:pPr>
      <w:r w:rsidRPr="00B91003">
        <w:rPr>
          <w:rFonts w:eastAsia="Calibri" w:cs="Arial"/>
          <w:b/>
          <w:bCs/>
          <w:color w:val="000000" w:themeColor="text1"/>
        </w:rPr>
        <w:t>Planned Percentage of Improved Services</w:t>
      </w:r>
      <w:r w:rsidRPr="00B91003">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37E18201" w14:textId="77777777" w:rsidR="00224A18" w:rsidRPr="00B91003" w:rsidRDefault="00224A18" w:rsidP="00224A18">
      <w:pPr>
        <w:numPr>
          <w:ilvl w:val="1"/>
          <w:numId w:val="23"/>
        </w:numPr>
        <w:spacing w:after="160" w:line="259" w:lineRule="auto"/>
        <w:rPr>
          <w:rFonts w:eastAsia="Calibri" w:cs="Arial"/>
          <w:color w:val="000000"/>
        </w:rPr>
      </w:pPr>
      <w:r w:rsidRPr="00B91003">
        <w:rPr>
          <w:rFonts w:eastAsia="Arial" w:cs="Arial"/>
        </w:rPr>
        <w:t>As noted in the instructions for the Increased or Improved Services section, 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61452200" w14:textId="77777777" w:rsidR="00224A18" w:rsidRPr="00B91003" w:rsidRDefault="00224A18" w:rsidP="00224A18">
      <w:pPr>
        <w:spacing w:after="160" w:line="259" w:lineRule="auto"/>
        <w:ind w:left="1440"/>
        <w:rPr>
          <w:rFonts w:eastAsia="Calibri" w:cs="Arial"/>
          <w:color w:val="000000"/>
        </w:rPr>
      </w:pPr>
      <w:r w:rsidRPr="00B91003">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Services for the action.</w:t>
      </w:r>
    </w:p>
    <w:p w14:paraId="34363856" w14:textId="7BF4C581" w:rsidR="00224A18" w:rsidRPr="00B91003" w:rsidRDefault="00224A18" w:rsidP="00D4150A">
      <w:pPr>
        <w:pStyle w:val="Heading5"/>
        <w:rPr>
          <w:rFonts w:eastAsia="Arial"/>
          <w:b/>
          <w:bCs/>
          <w:sz w:val="28"/>
          <w:szCs w:val="28"/>
        </w:rPr>
      </w:pPr>
      <w:r w:rsidRPr="00B91003">
        <w:rPr>
          <w:rFonts w:eastAsia="Arial"/>
          <w:b/>
          <w:bCs/>
          <w:sz w:val="28"/>
          <w:szCs w:val="28"/>
        </w:rPr>
        <w:t>Contributing Actions Table</w:t>
      </w:r>
    </w:p>
    <w:p w14:paraId="1F1C0905" w14:textId="77777777" w:rsidR="00224A18" w:rsidRPr="00B91003" w:rsidRDefault="00224A18" w:rsidP="00224A18">
      <w:pPr>
        <w:rPr>
          <w:rFonts w:eastAsia="Arial"/>
        </w:rPr>
      </w:pPr>
      <w:r w:rsidRPr="00B91003">
        <w:rPr>
          <w:rFonts w:eastAsia="Arial"/>
        </w:rPr>
        <w:t xml:space="preserve">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1192CD20" w14:textId="7849ED8E" w:rsidR="00224A18" w:rsidRPr="00B91003" w:rsidRDefault="00224A18" w:rsidP="00D4150A">
      <w:pPr>
        <w:pStyle w:val="Heading5"/>
        <w:rPr>
          <w:rFonts w:eastAsia="Arial"/>
          <w:b/>
          <w:bCs/>
        </w:rPr>
      </w:pPr>
      <w:r w:rsidRPr="00B91003">
        <w:rPr>
          <w:rFonts w:eastAsia="Arial"/>
          <w:b/>
          <w:bCs/>
        </w:rPr>
        <w:t>Annual Update Table</w:t>
      </w:r>
    </w:p>
    <w:p w14:paraId="47D402F7" w14:textId="77777777" w:rsidR="00224A18" w:rsidRPr="00B91003" w:rsidRDefault="00224A18" w:rsidP="00224A18">
      <w:pPr>
        <w:spacing w:after="240"/>
        <w:rPr>
          <w:rFonts w:eastAsia="Arial" w:cs="Arial"/>
        </w:rPr>
      </w:pPr>
      <w:r w:rsidRPr="00B91003">
        <w:rPr>
          <w:rFonts w:eastAsia="Arial" w:cs="Arial"/>
        </w:rPr>
        <w:t>In the Annual Update Table, provide the following information for each action in the LCAP for the relevant LCAP year:</w:t>
      </w:r>
    </w:p>
    <w:p w14:paraId="2B829C5E" w14:textId="77777777" w:rsidR="00224A18" w:rsidRPr="00B91003" w:rsidRDefault="00224A18" w:rsidP="00224A18">
      <w:pPr>
        <w:numPr>
          <w:ilvl w:val="0"/>
          <w:numId w:val="28"/>
        </w:numPr>
        <w:spacing w:after="160" w:line="259" w:lineRule="auto"/>
        <w:ind w:left="360" w:firstLine="0"/>
        <w:rPr>
          <w:rFonts w:eastAsia="Calibri" w:cs="Arial"/>
          <w:color w:val="000000"/>
        </w:rPr>
      </w:pPr>
      <w:r w:rsidRPr="00B91003">
        <w:rPr>
          <w:rFonts w:eastAsia="Arial" w:cs="Arial"/>
          <w:b/>
          <w:bCs/>
        </w:rPr>
        <w:t>Estimated Actual Expenditures</w:t>
      </w:r>
      <w:r w:rsidRPr="00B91003">
        <w:rPr>
          <w:rFonts w:eastAsia="Arial" w:cs="Arial"/>
        </w:rPr>
        <w:t>: Enter the total estimated actual expenditures to implement this action, if any.</w:t>
      </w:r>
    </w:p>
    <w:p w14:paraId="4CB5856F" w14:textId="472B5EFD" w:rsidR="00224A18" w:rsidRPr="00B91003" w:rsidRDefault="00224A18" w:rsidP="00D4150A">
      <w:pPr>
        <w:pStyle w:val="Heading5"/>
        <w:rPr>
          <w:rFonts w:eastAsia="Arial"/>
          <w:b/>
          <w:bCs/>
          <w:sz w:val="28"/>
          <w:szCs w:val="28"/>
        </w:rPr>
      </w:pPr>
      <w:r w:rsidRPr="00B91003">
        <w:rPr>
          <w:rFonts w:eastAsia="Arial"/>
          <w:b/>
          <w:bCs/>
          <w:sz w:val="28"/>
          <w:szCs w:val="28"/>
        </w:rPr>
        <w:lastRenderedPageBreak/>
        <w:t>Contributing Actions Annual Update Table</w:t>
      </w:r>
    </w:p>
    <w:p w14:paraId="6ACCD182" w14:textId="77777777" w:rsidR="00224A18" w:rsidRPr="00B91003" w:rsidRDefault="00224A18" w:rsidP="00224A18">
      <w:pPr>
        <w:spacing w:after="240"/>
        <w:rPr>
          <w:rFonts w:eastAsia="Arial" w:cs="Arial"/>
        </w:rPr>
      </w:pPr>
      <w:r w:rsidRPr="00B91003">
        <w:rPr>
          <w:rFonts w:eastAsia="Arial" w:cs="Arial"/>
        </w:rPr>
        <w:t>In the Contributing Actions Annual Update Table, check 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 Provide the following information for each contributing action in the LCAP for the relevant LCAP year:</w:t>
      </w:r>
    </w:p>
    <w:p w14:paraId="4E8E4E6E" w14:textId="77777777" w:rsidR="00224A18" w:rsidRPr="00B91003" w:rsidRDefault="00224A18" w:rsidP="00224A18">
      <w:pPr>
        <w:numPr>
          <w:ilvl w:val="0"/>
          <w:numId w:val="28"/>
        </w:numPr>
        <w:spacing w:after="240"/>
        <w:rPr>
          <w:rFonts w:eastAsia="Arial" w:cs="Arial"/>
        </w:rPr>
      </w:pPr>
      <w:r w:rsidRPr="00B91003">
        <w:rPr>
          <w:rFonts w:eastAsia="Arial" w:cs="Arial"/>
          <w:b/>
        </w:rPr>
        <w:t>6. Estimated Actual LCFF Supplemental and/or Concentration Grants:</w:t>
      </w:r>
      <w:r w:rsidRPr="00B91003">
        <w:rPr>
          <w:rFonts w:eastAsia="Arial" w:cs="Arial"/>
        </w:rPr>
        <w:t xml:space="preserve"> Provide the total amount of LCFF supplemental and concentration grants estimated based on the number and concentration of unduplicated students in the current school year.</w:t>
      </w:r>
    </w:p>
    <w:p w14:paraId="4463A282" w14:textId="77777777" w:rsidR="00224A18" w:rsidRPr="00B91003" w:rsidRDefault="00224A18" w:rsidP="00224A18">
      <w:pPr>
        <w:numPr>
          <w:ilvl w:val="0"/>
          <w:numId w:val="28"/>
        </w:numPr>
        <w:spacing w:after="240"/>
        <w:rPr>
          <w:rFonts w:eastAsia="Arial" w:cs="Arial"/>
        </w:rPr>
      </w:pPr>
      <w:r w:rsidRPr="00B91003">
        <w:rPr>
          <w:rFonts w:eastAsia="Arial" w:cs="Arial"/>
          <w:b/>
        </w:rPr>
        <w:t>Estimated Actual Expenditures for Contributing Actions</w:t>
      </w:r>
      <w:r w:rsidRPr="00B91003">
        <w:rPr>
          <w:rFonts w:eastAsia="Arial" w:cs="Arial"/>
        </w:rPr>
        <w:t>: Enter the total estimated actual expenditure of LCFF funds used to implement this action, if any.</w:t>
      </w:r>
    </w:p>
    <w:p w14:paraId="3D5E392E" w14:textId="77777777" w:rsidR="00224A18" w:rsidRPr="00B91003" w:rsidRDefault="00224A18" w:rsidP="00224A18">
      <w:pPr>
        <w:numPr>
          <w:ilvl w:val="0"/>
          <w:numId w:val="28"/>
        </w:numPr>
        <w:spacing w:after="160" w:line="259" w:lineRule="auto"/>
        <w:rPr>
          <w:rFonts w:eastAsia="Calibri" w:cs="Arial"/>
          <w:color w:val="000000"/>
        </w:rPr>
      </w:pPr>
      <w:r w:rsidRPr="00B91003">
        <w:rPr>
          <w:rFonts w:eastAsia="Calibri" w:cs="Arial"/>
          <w:b/>
          <w:bCs/>
          <w:color w:val="000000" w:themeColor="text1"/>
        </w:rPr>
        <w:t>Estimated Actual Percentage of Improved Services:</w:t>
      </w:r>
      <w:r w:rsidRPr="00B91003">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91003">
        <w:rPr>
          <w:rFonts w:eastAsia="Arial" w:cs="Arial"/>
        </w:rPr>
        <w:t xml:space="preserve">total estimated actual </w:t>
      </w:r>
      <w:r w:rsidRPr="00B91003">
        <w:rPr>
          <w:rFonts w:eastAsia="Calibri" w:cs="Arial"/>
          <w:color w:val="000000" w:themeColor="text1"/>
        </w:rPr>
        <w:t>quality improvement anticipated for the action as a percentage rounded to the nearest hundredth (0.00%).</w:t>
      </w:r>
    </w:p>
    <w:p w14:paraId="62C47F63" w14:textId="77777777" w:rsidR="00224A18" w:rsidRPr="00B91003" w:rsidRDefault="00224A18" w:rsidP="00224A18">
      <w:pPr>
        <w:numPr>
          <w:ilvl w:val="1"/>
          <w:numId w:val="28"/>
        </w:numPr>
        <w:spacing w:after="160" w:line="259" w:lineRule="auto"/>
        <w:rPr>
          <w:rFonts w:eastAsia="Calibri" w:cs="Arial"/>
          <w:color w:val="000000"/>
        </w:rPr>
      </w:pPr>
      <w:r w:rsidRPr="00B91003">
        <w:rPr>
          <w:rFonts w:eastAsia="Calibri" w:cs="Arial"/>
          <w:color w:val="000000"/>
        </w:rPr>
        <w:t>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cost of living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2757E576" w14:textId="65E7FA3B" w:rsidR="00224A18" w:rsidRPr="00B91003" w:rsidRDefault="00224A18" w:rsidP="00D4150A">
      <w:pPr>
        <w:pStyle w:val="Heading5"/>
        <w:rPr>
          <w:rFonts w:eastAsia="Arial"/>
          <w:b/>
          <w:bCs/>
          <w:sz w:val="28"/>
          <w:szCs w:val="28"/>
        </w:rPr>
      </w:pPr>
      <w:r w:rsidRPr="00B91003">
        <w:rPr>
          <w:rFonts w:eastAsia="Arial"/>
          <w:b/>
          <w:bCs/>
          <w:sz w:val="28"/>
          <w:szCs w:val="28"/>
        </w:rPr>
        <w:t>LCFF Carryover Table</w:t>
      </w:r>
    </w:p>
    <w:p w14:paraId="720ABA4E" w14:textId="77777777" w:rsidR="00224A18" w:rsidRPr="00B91003" w:rsidRDefault="00224A18" w:rsidP="00224A18">
      <w:pPr>
        <w:numPr>
          <w:ilvl w:val="0"/>
          <w:numId w:val="23"/>
        </w:numPr>
        <w:spacing w:after="240"/>
      </w:pPr>
      <w:r w:rsidRPr="00B91003">
        <w:rPr>
          <w:rFonts w:eastAsia="Arial" w:cs="Arial"/>
          <w:b/>
          <w:bCs/>
        </w:rPr>
        <w:t>9. Estimated Actual LCFF Base Grant</w:t>
      </w:r>
      <w:r w:rsidRPr="00B91003">
        <w:rPr>
          <w:rFonts w:eastAsia="Arial" w:cs="Arial"/>
          <w:bCs/>
        </w:rPr>
        <w:t xml:space="preserve">: Provide the total amount of estimated LCFF Target Entitlement for the current school year, excluding the supplemental and concentration grants and the add-ons for the Targeted Instructional Improvement Block Grant program, the former Home-to-School Transportation program, and the Small School District Transportation program, pursuant to </w:t>
      </w:r>
      <w:r w:rsidRPr="00B91003">
        <w:rPr>
          <w:rFonts w:eastAsia="Arial" w:cs="Arial"/>
        </w:rPr>
        <w:t xml:space="preserve">5 </w:t>
      </w:r>
      <w:r w:rsidRPr="00B91003">
        <w:rPr>
          <w:rFonts w:eastAsia="Arial" w:cs="Arial"/>
          <w:i/>
        </w:rPr>
        <w:t>CCR</w:t>
      </w:r>
      <w:r w:rsidRPr="00B91003">
        <w:rPr>
          <w:rFonts w:eastAsia="Arial" w:cs="Arial"/>
        </w:rPr>
        <w:t xml:space="preserve"> Section 15496(a)(8)</w:t>
      </w:r>
      <w:r w:rsidRPr="00B91003">
        <w:rPr>
          <w:rFonts w:eastAsia="Arial" w:cs="Arial"/>
          <w:bCs/>
        </w:rPr>
        <w:t xml:space="preserve">. Note that the LCFF Base Grant for purposes of the LCAP also includes the Necessary Small Schools and Economic Recovery Target allowances for school districts, and County Operations Grant for COEs. See </w:t>
      </w:r>
      <w:r w:rsidRPr="00B91003">
        <w:rPr>
          <w:rFonts w:eastAsia="Arial" w:cs="Arial"/>
          <w:bCs/>
          <w:i/>
        </w:rPr>
        <w:t>EC</w:t>
      </w:r>
      <w:r w:rsidRPr="00B91003">
        <w:rPr>
          <w:rFonts w:eastAsia="Arial" w:cs="Arial"/>
          <w:bCs/>
        </w:rPr>
        <w:t xml:space="preserve"> sections 2574 (for COEs) and 42238.02 (for school districts and charter schools), as applicable, for LCFF entitlement calculations.</w:t>
      </w:r>
    </w:p>
    <w:p w14:paraId="209A2565" w14:textId="77777777" w:rsidR="00224A18" w:rsidRPr="00B91003" w:rsidRDefault="00224A18" w:rsidP="00224A18">
      <w:pPr>
        <w:numPr>
          <w:ilvl w:val="0"/>
          <w:numId w:val="23"/>
        </w:numPr>
        <w:spacing w:after="240"/>
        <w:rPr>
          <w:rFonts w:eastAsia="Arial" w:cs="Arial"/>
        </w:rPr>
      </w:pPr>
      <w:r w:rsidRPr="00B91003">
        <w:rPr>
          <w:rFonts w:eastAsia="Arial" w:cs="Arial"/>
          <w:b/>
        </w:rPr>
        <w:t>10. Total Percentage to Increase or Improve Services for the Current School Year:</w:t>
      </w:r>
      <w:r w:rsidRPr="00B91003">
        <w:rPr>
          <w:rFonts w:eastAsia="Arial" w:cs="Arial"/>
        </w:rPr>
        <w:t xml:space="preserve"> This percentage will not be entered. The percentage is calculated based on the amounts of the Estimated Actual LCFF Base Grant (9) and the Estimated Actual LCFF </w:t>
      </w:r>
      <w:r w:rsidRPr="00B91003">
        <w:rPr>
          <w:rFonts w:eastAsia="Arial" w:cs="Arial"/>
        </w:rPr>
        <w:lastRenderedPageBreak/>
        <w:t xml:space="preserve">Supplemental and/or Concentration Grants (6), pursuant to 5 </w:t>
      </w:r>
      <w:r w:rsidRPr="00B91003">
        <w:rPr>
          <w:rFonts w:eastAsia="Arial" w:cs="Arial"/>
          <w:i/>
        </w:rPr>
        <w:t>CCR</w:t>
      </w:r>
      <w:r w:rsidRPr="00B91003">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54994C43" w14:textId="0F779FF9" w:rsidR="00224A18" w:rsidRPr="00B91003" w:rsidRDefault="00224A18" w:rsidP="00D4150A">
      <w:pPr>
        <w:pStyle w:val="Heading5"/>
        <w:rPr>
          <w:rFonts w:eastAsia="Arial"/>
          <w:b/>
          <w:bCs/>
          <w:sz w:val="28"/>
          <w:szCs w:val="28"/>
        </w:rPr>
      </w:pPr>
      <w:r w:rsidRPr="00B91003">
        <w:rPr>
          <w:rFonts w:eastAsia="Arial"/>
          <w:b/>
          <w:bCs/>
          <w:sz w:val="28"/>
          <w:szCs w:val="28"/>
        </w:rPr>
        <w:t>Calculations in the Action Tables</w:t>
      </w:r>
    </w:p>
    <w:p w14:paraId="180F8580" w14:textId="77777777" w:rsidR="00224A18" w:rsidRPr="00B91003" w:rsidRDefault="00224A18" w:rsidP="00224A18">
      <w:pPr>
        <w:spacing w:after="240"/>
        <w:rPr>
          <w:rFonts w:eastAsia="Arial"/>
        </w:rPr>
      </w:pPr>
      <w:r w:rsidRPr="00B91003">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26814D34" w14:textId="7B40D491" w:rsidR="00224A18" w:rsidRPr="00B91003" w:rsidRDefault="00224A18" w:rsidP="00D4150A">
      <w:pPr>
        <w:pStyle w:val="Heading6"/>
        <w:rPr>
          <w:rFonts w:eastAsia="Arial"/>
          <w:b/>
          <w:bCs/>
        </w:rPr>
      </w:pPr>
      <w:r w:rsidRPr="00B91003">
        <w:rPr>
          <w:rFonts w:eastAsia="Arial"/>
          <w:b/>
          <w:bCs/>
        </w:rPr>
        <w:t>Contributing Actions Table</w:t>
      </w:r>
    </w:p>
    <w:p w14:paraId="497B853A" w14:textId="77777777" w:rsidR="00224A18" w:rsidRPr="00B91003" w:rsidRDefault="00224A18" w:rsidP="00224A18">
      <w:pPr>
        <w:numPr>
          <w:ilvl w:val="0"/>
          <w:numId w:val="31"/>
        </w:numPr>
        <w:spacing w:after="240"/>
        <w:rPr>
          <w:rFonts w:eastAsia="Arial"/>
          <w:b/>
          <w:bCs/>
        </w:rPr>
      </w:pPr>
      <w:r w:rsidRPr="00B91003">
        <w:rPr>
          <w:rFonts w:eastAsia="Arial"/>
          <w:b/>
          <w:bCs/>
        </w:rPr>
        <w:t>4. Total Planned Contributing Expenditures (LCFF Funds)</w:t>
      </w:r>
    </w:p>
    <w:p w14:paraId="22B2EAE6" w14:textId="77777777" w:rsidR="00224A18" w:rsidRPr="00B91003" w:rsidRDefault="00224A18" w:rsidP="00224A18">
      <w:pPr>
        <w:numPr>
          <w:ilvl w:val="1"/>
          <w:numId w:val="31"/>
        </w:numPr>
        <w:spacing w:after="240"/>
        <w:rPr>
          <w:rFonts w:eastAsia="Arial"/>
        </w:rPr>
      </w:pPr>
      <w:r w:rsidRPr="00B91003">
        <w:rPr>
          <w:rFonts w:eastAsia="Arial"/>
        </w:rPr>
        <w:t>This amount is the total of the Planned Expenditures for Contributing Actions (LCFF Funds) column.</w:t>
      </w:r>
    </w:p>
    <w:p w14:paraId="44EA3174" w14:textId="77777777" w:rsidR="00224A18" w:rsidRPr="00B91003" w:rsidRDefault="00224A18" w:rsidP="00224A18">
      <w:pPr>
        <w:numPr>
          <w:ilvl w:val="0"/>
          <w:numId w:val="31"/>
        </w:numPr>
        <w:spacing w:after="240"/>
        <w:rPr>
          <w:rFonts w:eastAsia="Arial"/>
          <w:b/>
          <w:bCs/>
        </w:rPr>
      </w:pPr>
      <w:r w:rsidRPr="00B91003">
        <w:rPr>
          <w:rFonts w:eastAsia="Arial"/>
          <w:b/>
          <w:bCs/>
        </w:rPr>
        <w:t>5. Total Planned Percentage of Improved Services</w:t>
      </w:r>
    </w:p>
    <w:p w14:paraId="6777F5F2" w14:textId="77777777" w:rsidR="00224A18" w:rsidRPr="00B91003" w:rsidRDefault="00224A18" w:rsidP="00224A18">
      <w:pPr>
        <w:numPr>
          <w:ilvl w:val="1"/>
          <w:numId w:val="31"/>
        </w:numPr>
        <w:spacing w:after="240"/>
        <w:rPr>
          <w:rFonts w:eastAsia="Arial"/>
        </w:rPr>
      </w:pPr>
      <w:r w:rsidRPr="00B91003">
        <w:rPr>
          <w:rFonts w:eastAsia="Arial"/>
        </w:rPr>
        <w:t>This percentage is the total of the Planned Percentage of Improved Services column.</w:t>
      </w:r>
    </w:p>
    <w:p w14:paraId="002337B5" w14:textId="77777777" w:rsidR="00224A18" w:rsidRPr="00B91003" w:rsidRDefault="00224A18" w:rsidP="00224A18">
      <w:pPr>
        <w:numPr>
          <w:ilvl w:val="0"/>
          <w:numId w:val="31"/>
        </w:numPr>
        <w:spacing w:after="240"/>
        <w:rPr>
          <w:rFonts w:eastAsia="Arial"/>
          <w:b/>
          <w:bCs/>
        </w:rPr>
      </w:pPr>
      <w:r w:rsidRPr="00B91003">
        <w:rPr>
          <w:rFonts w:eastAsia="Arial"/>
          <w:b/>
          <w:bCs/>
        </w:rPr>
        <w:t>Planned Percentage to Increase or Improve Services for the coming school year (4 divided by 1, plus 5)</w:t>
      </w:r>
    </w:p>
    <w:p w14:paraId="621CD8B8" w14:textId="77777777" w:rsidR="00224A18" w:rsidRPr="00B91003" w:rsidRDefault="00224A18" w:rsidP="00224A18">
      <w:pPr>
        <w:numPr>
          <w:ilvl w:val="1"/>
          <w:numId w:val="31"/>
        </w:numPr>
        <w:spacing w:after="240"/>
        <w:rPr>
          <w:rFonts w:eastAsia="Arial"/>
        </w:rPr>
      </w:pPr>
      <w:r w:rsidRPr="00B91003">
        <w:rPr>
          <w:rFonts w:eastAsia="Arial"/>
        </w:rPr>
        <w:t xml:space="preserve">This percentage is calculated by dividing the Total Planned Contributing Expenditures (4) by the </w:t>
      </w:r>
      <w:r w:rsidRPr="00B91003">
        <w:t>Projected LCFF Base Grant</w:t>
      </w:r>
      <w:r w:rsidRPr="00B91003" w:rsidDel="00672E66">
        <w:rPr>
          <w:rFonts w:eastAsia="Arial"/>
        </w:rPr>
        <w:t xml:space="preserve"> </w:t>
      </w:r>
      <w:r w:rsidRPr="00B91003">
        <w:rPr>
          <w:rFonts w:eastAsia="Arial"/>
        </w:rPr>
        <w:t>(1), converting the quotient to a percentage, and adding it to the Total Planned Percentage of Improved Services (5).</w:t>
      </w:r>
    </w:p>
    <w:p w14:paraId="07B2ED01" w14:textId="0127B8F7" w:rsidR="00224A18" w:rsidRPr="00B91003" w:rsidRDefault="00224A18" w:rsidP="00D4150A">
      <w:pPr>
        <w:pStyle w:val="Heading6"/>
        <w:rPr>
          <w:rFonts w:eastAsia="Arial"/>
          <w:b/>
          <w:bCs/>
        </w:rPr>
      </w:pPr>
      <w:r w:rsidRPr="00B91003">
        <w:rPr>
          <w:rFonts w:eastAsia="Arial"/>
          <w:b/>
          <w:bCs/>
        </w:rPr>
        <w:t>Contributing Actions Annual Update Table</w:t>
      </w:r>
    </w:p>
    <w:p w14:paraId="763AFF46" w14:textId="77777777" w:rsidR="00224A18" w:rsidRPr="00B91003" w:rsidRDefault="00224A18" w:rsidP="00224A18">
      <w:pPr>
        <w:spacing w:after="240"/>
        <w:rPr>
          <w:rFonts w:eastAsia="Arial"/>
        </w:rPr>
      </w:pPr>
      <w:r w:rsidRPr="00B91003">
        <w:rPr>
          <w:rFonts w:eastAsia="Arial"/>
        </w:rPr>
        <w:t xml:space="preserve">Pursuant to </w:t>
      </w:r>
      <w:r w:rsidRPr="00B91003">
        <w:rPr>
          <w:rFonts w:eastAsia="Arial"/>
          <w:i/>
        </w:rPr>
        <w:t>EC</w:t>
      </w:r>
      <w:r w:rsidRPr="00B91003">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50601E4F" w14:textId="77777777" w:rsidR="00224A18" w:rsidRPr="00B91003" w:rsidRDefault="00224A18" w:rsidP="00224A18">
      <w:pPr>
        <w:numPr>
          <w:ilvl w:val="0"/>
          <w:numId w:val="32"/>
        </w:numPr>
        <w:spacing w:after="240"/>
        <w:rPr>
          <w:rFonts w:eastAsia="Arial"/>
          <w:b/>
          <w:bCs/>
        </w:rPr>
      </w:pPr>
      <w:r w:rsidRPr="00B91003">
        <w:rPr>
          <w:rFonts w:eastAsia="Arial"/>
          <w:b/>
          <w:bCs/>
        </w:rPr>
        <w:t>6. Estimated Actual LCFF Supplemental and Concentration Grants</w:t>
      </w:r>
    </w:p>
    <w:p w14:paraId="12779C89" w14:textId="13073389" w:rsidR="00224A18" w:rsidRPr="00B91003" w:rsidRDefault="00224A18" w:rsidP="00224A18">
      <w:pPr>
        <w:numPr>
          <w:ilvl w:val="1"/>
          <w:numId w:val="32"/>
        </w:numPr>
        <w:spacing w:after="240"/>
        <w:rPr>
          <w:rFonts w:eastAsia="Arial"/>
        </w:rPr>
      </w:pPr>
      <w:r w:rsidRPr="00B91003">
        <w:rPr>
          <w:rFonts w:eastAsia="Arial"/>
        </w:rPr>
        <w:t xml:space="preserve">This is the total amount of LCFF supplemental and concentration grants the LEA estimates it will actually receive based </w:t>
      </w:r>
      <w:del w:id="282" w:author="Author">
        <w:r w:rsidRPr="00B91003" w:rsidDel="00965261">
          <w:rPr>
            <w:rFonts w:eastAsia="Arial"/>
          </w:rPr>
          <w:delText>on of</w:delText>
        </w:r>
      </w:del>
      <w:ins w:id="283" w:author="Author">
        <w:r w:rsidR="00965261" w:rsidRPr="00B91003">
          <w:rPr>
            <w:rFonts w:eastAsia="Arial"/>
          </w:rPr>
          <w:t>on</w:t>
        </w:r>
      </w:ins>
      <w:r w:rsidRPr="00B91003">
        <w:rPr>
          <w:rFonts w:eastAsia="Arial"/>
        </w:rPr>
        <w:t xml:space="preserve"> the number and concentration of unduplicated students in the current school year.</w:t>
      </w:r>
    </w:p>
    <w:p w14:paraId="11BCF376" w14:textId="77777777" w:rsidR="00224A18" w:rsidRPr="00B91003" w:rsidRDefault="00224A18" w:rsidP="00224A18">
      <w:pPr>
        <w:numPr>
          <w:ilvl w:val="0"/>
          <w:numId w:val="32"/>
        </w:numPr>
        <w:spacing w:after="240"/>
        <w:rPr>
          <w:rFonts w:eastAsia="Arial"/>
          <w:b/>
          <w:bCs/>
        </w:rPr>
      </w:pPr>
      <w:r w:rsidRPr="00B91003">
        <w:rPr>
          <w:rFonts w:eastAsia="Arial"/>
          <w:b/>
          <w:bCs/>
        </w:rPr>
        <w:t>4. Total Planned Contributing Expenditures (LCFF Funds)</w:t>
      </w:r>
    </w:p>
    <w:p w14:paraId="18D4B87B" w14:textId="77777777" w:rsidR="00224A18" w:rsidRPr="00B91003" w:rsidRDefault="00224A18" w:rsidP="00224A18">
      <w:pPr>
        <w:numPr>
          <w:ilvl w:val="1"/>
          <w:numId w:val="32"/>
        </w:numPr>
        <w:spacing w:after="240"/>
        <w:rPr>
          <w:rFonts w:eastAsia="Arial"/>
        </w:rPr>
      </w:pPr>
      <w:r w:rsidRPr="00B91003">
        <w:rPr>
          <w:rFonts w:eastAsia="Arial"/>
        </w:rPr>
        <w:lastRenderedPageBreak/>
        <w:t>This amount is the total of the Last Year's Planned Expenditures for Contributing Actions (LCFF Funds).</w:t>
      </w:r>
    </w:p>
    <w:p w14:paraId="33B60C85" w14:textId="77777777" w:rsidR="00224A18" w:rsidRPr="00B91003" w:rsidRDefault="00224A18" w:rsidP="00224A18">
      <w:pPr>
        <w:numPr>
          <w:ilvl w:val="0"/>
          <w:numId w:val="32"/>
        </w:numPr>
        <w:spacing w:after="240"/>
        <w:rPr>
          <w:rFonts w:eastAsia="Arial"/>
          <w:b/>
          <w:bCs/>
        </w:rPr>
      </w:pPr>
      <w:r w:rsidRPr="00B91003">
        <w:rPr>
          <w:rFonts w:eastAsia="Arial"/>
          <w:b/>
          <w:bCs/>
        </w:rPr>
        <w:t>7. Total Estimated Actual Expenditures for Contributing Actions</w:t>
      </w:r>
    </w:p>
    <w:p w14:paraId="6A0B08E1" w14:textId="77777777" w:rsidR="00224A18" w:rsidRPr="00B91003" w:rsidRDefault="00224A18" w:rsidP="00224A18">
      <w:pPr>
        <w:numPr>
          <w:ilvl w:val="1"/>
          <w:numId w:val="32"/>
        </w:numPr>
        <w:spacing w:after="240"/>
        <w:rPr>
          <w:rFonts w:eastAsia="Arial"/>
        </w:rPr>
      </w:pPr>
      <w:r w:rsidRPr="00B91003">
        <w:rPr>
          <w:rFonts w:eastAsia="Arial"/>
        </w:rPr>
        <w:t>This amount is the total of the Estimated Actual Expenditures for Contributing Actions (LCFF Funds).</w:t>
      </w:r>
    </w:p>
    <w:p w14:paraId="44609347" w14:textId="77777777" w:rsidR="00224A18" w:rsidRPr="00B91003" w:rsidRDefault="00224A18" w:rsidP="00224A18">
      <w:pPr>
        <w:numPr>
          <w:ilvl w:val="0"/>
          <w:numId w:val="32"/>
        </w:numPr>
        <w:spacing w:after="240"/>
        <w:rPr>
          <w:rFonts w:eastAsia="Arial"/>
          <w:b/>
          <w:bCs/>
        </w:rPr>
      </w:pPr>
      <w:r w:rsidRPr="00B91003">
        <w:rPr>
          <w:rFonts w:eastAsia="Arial"/>
          <w:b/>
          <w:bCs/>
        </w:rPr>
        <w:t>Difference Between Planned and Estimated Actual Expenditures for Contributing Actions (Subtract 7 from 4)</w:t>
      </w:r>
    </w:p>
    <w:p w14:paraId="47FEE814" w14:textId="77777777" w:rsidR="00224A18" w:rsidRPr="00B91003" w:rsidRDefault="00224A18" w:rsidP="00224A18">
      <w:pPr>
        <w:numPr>
          <w:ilvl w:val="1"/>
          <w:numId w:val="32"/>
        </w:numPr>
        <w:spacing w:after="240"/>
        <w:rPr>
          <w:rFonts w:eastAsia="Arial"/>
        </w:rPr>
      </w:pPr>
      <w:r w:rsidRPr="00B91003">
        <w:rPr>
          <w:rFonts w:eastAsia="Arial"/>
        </w:rPr>
        <w:t>This amount is the Total Estimated Actual Expenditures for Contributing Actions (7) subtracted from the Total Planned Contributing Expenditures (4).</w:t>
      </w:r>
    </w:p>
    <w:p w14:paraId="191A2694" w14:textId="77777777" w:rsidR="00224A18" w:rsidRPr="00B91003" w:rsidRDefault="00224A18" w:rsidP="00224A18">
      <w:pPr>
        <w:numPr>
          <w:ilvl w:val="0"/>
          <w:numId w:val="33"/>
        </w:numPr>
        <w:spacing w:after="240"/>
        <w:rPr>
          <w:rFonts w:eastAsia="Arial"/>
          <w:b/>
          <w:bCs/>
        </w:rPr>
      </w:pPr>
      <w:r w:rsidRPr="00B91003">
        <w:rPr>
          <w:rFonts w:eastAsia="Arial"/>
          <w:b/>
          <w:bCs/>
        </w:rPr>
        <w:t>5. Total Planned Percentage of Improved Services (%)</w:t>
      </w:r>
    </w:p>
    <w:p w14:paraId="1B46B10B" w14:textId="77777777" w:rsidR="00224A18" w:rsidRPr="00B91003" w:rsidRDefault="00224A18" w:rsidP="00224A18">
      <w:pPr>
        <w:numPr>
          <w:ilvl w:val="1"/>
          <w:numId w:val="33"/>
        </w:numPr>
        <w:spacing w:after="240"/>
        <w:rPr>
          <w:rFonts w:eastAsia="Arial"/>
        </w:rPr>
      </w:pPr>
      <w:r w:rsidRPr="00B91003">
        <w:rPr>
          <w:rFonts w:eastAsia="Arial"/>
        </w:rPr>
        <w:t>This amount is the total of the Planned Percentage of Improved Services column.</w:t>
      </w:r>
    </w:p>
    <w:p w14:paraId="0202AC18" w14:textId="77777777" w:rsidR="00224A18" w:rsidRPr="00B91003" w:rsidRDefault="00224A18" w:rsidP="00224A18">
      <w:pPr>
        <w:numPr>
          <w:ilvl w:val="0"/>
          <w:numId w:val="33"/>
        </w:numPr>
        <w:spacing w:after="240"/>
        <w:rPr>
          <w:rFonts w:eastAsia="Arial"/>
          <w:b/>
          <w:bCs/>
        </w:rPr>
      </w:pPr>
      <w:r w:rsidRPr="00B91003">
        <w:rPr>
          <w:rFonts w:eastAsia="Arial"/>
          <w:b/>
          <w:bCs/>
        </w:rPr>
        <w:t>8. Total Estimated Actual Percentage of Improved Services (%)</w:t>
      </w:r>
    </w:p>
    <w:p w14:paraId="3B90D7EE" w14:textId="77777777" w:rsidR="00224A18" w:rsidRPr="00B91003" w:rsidRDefault="00224A18" w:rsidP="00224A18">
      <w:pPr>
        <w:numPr>
          <w:ilvl w:val="1"/>
          <w:numId w:val="33"/>
        </w:numPr>
        <w:spacing w:after="240"/>
        <w:rPr>
          <w:rFonts w:eastAsia="Arial"/>
        </w:rPr>
      </w:pPr>
      <w:r w:rsidRPr="00B91003">
        <w:rPr>
          <w:rFonts w:eastAsia="Arial"/>
        </w:rPr>
        <w:t>This amount is the total of the Estimated Actual Percentage of Improved Services column.</w:t>
      </w:r>
    </w:p>
    <w:p w14:paraId="3EB89CAE" w14:textId="77777777" w:rsidR="00224A18" w:rsidRPr="00B91003" w:rsidRDefault="00224A18" w:rsidP="00224A18">
      <w:pPr>
        <w:numPr>
          <w:ilvl w:val="0"/>
          <w:numId w:val="33"/>
        </w:numPr>
        <w:spacing w:after="240"/>
        <w:rPr>
          <w:rFonts w:eastAsia="Arial"/>
          <w:b/>
          <w:bCs/>
        </w:rPr>
      </w:pPr>
      <w:r w:rsidRPr="00B91003">
        <w:rPr>
          <w:rFonts w:eastAsia="Arial"/>
          <w:b/>
          <w:bCs/>
        </w:rPr>
        <w:t>Difference Between Planned and Estimated Actual Percentage of Improved Services (Subtract 5 from 8)</w:t>
      </w:r>
    </w:p>
    <w:p w14:paraId="4B5F9A2C" w14:textId="77777777" w:rsidR="00224A18" w:rsidRPr="00B91003" w:rsidRDefault="00224A18" w:rsidP="00224A18">
      <w:pPr>
        <w:numPr>
          <w:ilvl w:val="1"/>
          <w:numId w:val="33"/>
        </w:numPr>
        <w:spacing w:after="240"/>
        <w:rPr>
          <w:rFonts w:eastAsia="Arial"/>
        </w:rPr>
      </w:pPr>
      <w:r w:rsidRPr="00B91003">
        <w:rPr>
          <w:rFonts w:eastAsia="Arial"/>
        </w:rPr>
        <w:t>This amount is the Total Planned Percentage of Improved Services (5) subtracted from the Total Estimated Actual Percentage of Improved Services (8).</w:t>
      </w:r>
    </w:p>
    <w:p w14:paraId="2DAA7775" w14:textId="6BEF79A0" w:rsidR="00224A18" w:rsidRPr="00B91003" w:rsidRDefault="00224A18" w:rsidP="00D4150A">
      <w:pPr>
        <w:pStyle w:val="Heading6"/>
        <w:rPr>
          <w:rFonts w:eastAsia="Arial"/>
          <w:b/>
          <w:bCs/>
        </w:rPr>
      </w:pPr>
      <w:r w:rsidRPr="00B91003">
        <w:rPr>
          <w:rFonts w:eastAsia="Arial"/>
          <w:b/>
          <w:bCs/>
        </w:rPr>
        <w:t>LCFF Carryover Table</w:t>
      </w:r>
    </w:p>
    <w:p w14:paraId="7FB58570" w14:textId="77777777" w:rsidR="00224A18" w:rsidRPr="00B91003" w:rsidRDefault="00224A18" w:rsidP="00224A18">
      <w:pPr>
        <w:numPr>
          <w:ilvl w:val="0"/>
          <w:numId w:val="34"/>
        </w:numPr>
        <w:spacing w:after="240"/>
        <w:rPr>
          <w:rFonts w:eastAsia="Arial"/>
          <w:b/>
          <w:bCs/>
        </w:rPr>
      </w:pPr>
      <w:r w:rsidRPr="00B91003">
        <w:rPr>
          <w:rFonts w:eastAsia="Arial"/>
          <w:b/>
          <w:bCs/>
        </w:rPr>
        <w:t>10. Total Percentage to Increase or Improve Services for the Current School Year (6 divided by 9 plus Carryover %)</w:t>
      </w:r>
    </w:p>
    <w:p w14:paraId="71CD13E5" w14:textId="77777777" w:rsidR="00224A18" w:rsidRPr="00B91003" w:rsidRDefault="00224A18" w:rsidP="00224A18">
      <w:pPr>
        <w:numPr>
          <w:ilvl w:val="1"/>
          <w:numId w:val="34"/>
        </w:numPr>
        <w:spacing w:after="240"/>
        <w:rPr>
          <w:rFonts w:eastAsia="Arial"/>
        </w:rPr>
      </w:pPr>
      <w:r w:rsidRPr="00B91003">
        <w:rPr>
          <w:rFonts w:eastAsia="Arial"/>
        </w:rPr>
        <w:t xml:space="preserve">This percentage is the Estimated Actual LCFF Supplemental and/or Concentration Grants (6) divided by the Estimated Actual LCFF Base Grant (9) plus the LCFF Carryover – Percentage from the prior year. </w:t>
      </w:r>
    </w:p>
    <w:p w14:paraId="63811BEB" w14:textId="77777777" w:rsidR="00224A18" w:rsidRPr="00B91003" w:rsidRDefault="00224A18" w:rsidP="00224A18">
      <w:pPr>
        <w:numPr>
          <w:ilvl w:val="0"/>
          <w:numId w:val="34"/>
        </w:numPr>
        <w:spacing w:after="240"/>
        <w:rPr>
          <w:rFonts w:eastAsia="Arial"/>
          <w:b/>
          <w:bCs/>
        </w:rPr>
      </w:pPr>
      <w:r w:rsidRPr="00B91003">
        <w:rPr>
          <w:rFonts w:eastAsia="Arial"/>
          <w:b/>
          <w:bCs/>
        </w:rPr>
        <w:t>11. Estimated Actual Percentage of Increased or Improved Services (7 divided by 9, plus 8)</w:t>
      </w:r>
    </w:p>
    <w:p w14:paraId="6B18FD94" w14:textId="77777777" w:rsidR="00224A18" w:rsidRPr="00B91003" w:rsidRDefault="00224A18" w:rsidP="00224A18">
      <w:pPr>
        <w:numPr>
          <w:ilvl w:val="1"/>
          <w:numId w:val="34"/>
        </w:numPr>
        <w:spacing w:after="240"/>
        <w:rPr>
          <w:rFonts w:eastAsia="Arial"/>
        </w:rPr>
      </w:pPr>
      <w:r w:rsidRPr="00B91003">
        <w:rPr>
          <w:rFonts w:eastAsia="Arial"/>
        </w:rPr>
        <w:t xml:space="preserve">This percentage is the Total Estimated Actual Expenditures for Contributing Actions (7) divided by the LCFF Funding (9), </w:t>
      </w:r>
      <w:r w:rsidRPr="00B91003">
        <w:rPr>
          <w:rFonts w:eastAsia="Calibri" w:cs="Arial"/>
          <w:color w:val="000000"/>
        </w:rPr>
        <w:t>then converting the quotient to a percentage and adding the Total Estimated Actual Percentage of Improved Services (8).</w:t>
      </w:r>
    </w:p>
    <w:p w14:paraId="38C51698" w14:textId="77777777" w:rsidR="00224A18" w:rsidRPr="00B91003" w:rsidRDefault="00224A18" w:rsidP="00224A18">
      <w:pPr>
        <w:numPr>
          <w:ilvl w:val="0"/>
          <w:numId w:val="34"/>
        </w:numPr>
        <w:spacing w:after="240"/>
        <w:rPr>
          <w:rFonts w:eastAsia="Arial"/>
          <w:b/>
          <w:bCs/>
        </w:rPr>
      </w:pPr>
      <w:r w:rsidRPr="00B91003">
        <w:rPr>
          <w:rFonts w:eastAsia="Arial"/>
          <w:b/>
          <w:bCs/>
        </w:rPr>
        <w:t>12. LCFF Carryover — Dollar Amount LCFF Carryover (Subtract 11 from 10 and multiply by 9)</w:t>
      </w:r>
    </w:p>
    <w:p w14:paraId="7C009A8F" w14:textId="77777777" w:rsidR="00224A18" w:rsidRPr="00B91003" w:rsidRDefault="00224A18" w:rsidP="00224A18">
      <w:pPr>
        <w:numPr>
          <w:ilvl w:val="1"/>
          <w:numId w:val="34"/>
        </w:numPr>
        <w:spacing w:after="240"/>
        <w:rPr>
          <w:rFonts w:eastAsia="Arial"/>
        </w:rPr>
      </w:pPr>
      <w:r w:rsidRPr="00B91003">
        <w:rPr>
          <w:rFonts w:eastAsia="Arial"/>
        </w:rPr>
        <w:lastRenderedPageBreak/>
        <w:t xml:space="preserve">If the Estimated Actual Percentage of Increased or Improved Services (11) is less than the Estimated Actual Percentage to Increase or Improve Services (10), the LEA is required to carry over LCFF funds. </w:t>
      </w:r>
    </w:p>
    <w:p w14:paraId="3E365BE2" w14:textId="77777777" w:rsidR="00224A18" w:rsidRPr="00B91003" w:rsidRDefault="00224A18" w:rsidP="00224A18">
      <w:pPr>
        <w:spacing w:after="240"/>
        <w:ind w:left="1440"/>
        <w:rPr>
          <w:rFonts w:eastAsia="Arial"/>
        </w:rPr>
      </w:pPr>
      <w:r w:rsidRPr="00B91003">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B91003" w:rsidDel="003102FA">
        <w:rPr>
          <w:rFonts w:eastAsia="Arial"/>
        </w:rPr>
        <w:t xml:space="preserve"> </w:t>
      </w:r>
      <w:r w:rsidRPr="00B91003">
        <w:rPr>
          <w:rFonts w:eastAsia="Arial"/>
        </w:rPr>
        <w:t>(9). This amount is the amount of LCFF funds that is required to be carried over to the coming year.</w:t>
      </w:r>
    </w:p>
    <w:p w14:paraId="466FB15C" w14:textId="77777777" w:rsidR="00224A18" w:rsidRPr="00B91003" w:rsidRDefault="00224A18" w:rsidP="00224A18">
      <w:pPr>
        <w:numPr>
          <w:ilvl w:val="0"/>
          <w:numId w:val="35"/>
        </w:numPr>
        <w:spacing w:after="240"/>
        <w:rPr>
          <w:rFonts w:eastAsia="Arial"/>
          <w:b/>
          <w:bCs/>
        </w:rPr>
      </w:pPr>
      <w:r w:rsidRPr="00B91003">
        <w:rPr>
          <w:rFonts w:eastAsia="Arial"/>
          <w:b/>
          <w:bCs/>
        </w:rPr>
        <w:t>13. LCFF Carryover — Percentage</w:t>
      </w:r>
      <w:r w:rsidRPr="00B91003" w:rsidDel="005605FC">
        <w:rPr>
          <w:rFonts w:eastAsia="Arial"/>
          <w:b/>
          <w:bCs/>
        </w:rPr>
        <w:t xml:space="preserve"> </w:t>
      </w:r>
      <w:r w:rsidRPr="00B91003">
        <w:rPr>
          <w:rFonts w:eastAsia="Arial"/>
          <w:b/>
          <w:bCs/>
        </w:rPr>
        <w:t>(12 divided by 9)</w:t>
      </w:r>
    </w:p>
    <w:p w14:paraId="45F40278" w14:textId="77777777" w:rsidR="00224A18" w:rsidRPr="00B91003" w:rsidRDefault="00224A18" w:rsidP="00224A18">
      <w:pPr>
        <w:numPr>
          <w:ilvl w:val="1"/>
          <w:numId w:val="35"/>
        </w:numPr>
        <w:spacing w:after="240"/>
        <w:rPr>
          <w:rFonts w:eastAsia="Arial"/>
        </w:rPr>
      </w:pPr>
      <w:r w:rsidRPr="00B91003">
        <w:rPr>
          <w:rFonts w:eastAsia="Arial"/>
        </w:rPr>
        <w:t>This percentage is the unmet portion of the Percentage to Increase or Improve Services that the LEA must carry over into the coming LCAP year. The percentage is calculated by dividing the LCFF Carryover (12) by the LCFF Funding (9).</w:t>
      </w:r>
    </w:p>
    <w:p w14:paraId="3D0F8C96" w14:textId="77777777" w:rsidR="00224A18" w:rsidRPr="00B91003" w:rsidRDefault="00224A18" w:rsidP="00224A18">
      <w:pPr>
        <w:rPr>
          <w:rFonts w:eastAsia="Arial"/>
        </w:rPr>
      </w:pPr>
      <w:r w:rsidRPr="00B91003">
        <w:rPr>
          <w:rFonts w:eastAsia="Arial"/>
        </w:rPr>
        <w:t>California Department of Education</w:t>
      </w:r>
    </w:p>
    <w:p w14:paraId="18912BEA" w14:textId="60BD92A7" w:rsidR="00224A18" w:rsidRPr="00224A18" w:rsidRDefault="00224A18" w:rsidP="00224A18">
      <w:pPr>
        <w:rPr>
          <w:rFonts w:eastAsia="Arial"/>
        </w:rPr>
      </w:pPr>
      <w:del w:id="284" w:author="Author">
        <w:r w:rsidRPr="00B91003" w:rsidDel="00224A18">
          <w:rPr>
            <w:rFonts w:eastAsia="Arial"/>
          </w:rPr>
          <w:delText>November 2023</w:delText>
        </w:r>
      </w:del>
      <w:ins w:id="285" w:author="Author">
        <w:r w:rsidRPr="00B91003">
          <w:rPr>
            <w:rFonts w:eastAsia="Arial"/>
          </w:rPr>
          <w:t>September 2024</w:t>
        </w:r>
      </w:ins>
    </w:p>
    <w:p w14:paraId="23780E2A" w14:textId="77777777" w:rsidR="00C434A9" w:rsidRPr="00C434A9" w:rsidRDefault="00C434A9" w:rsidP="00C434A9">
      <w:pPr>
        <w:rPr>
          <w:rFonts w:eastAsiaTheme="majorEastAsia"/>
        </w:rPr>
      </w:pPr>
    </w:p>
    <w:sectPr w:rsidR="00C434A9" w:rsidRPr="00C434A9" w:rsidSect="00D77265">
      <w:headerReference w:type="default" r:id="rId71"/>
      <w:footerReference w:type="default" r:id="rId72"/>
      <w:pgSz w:w="15840" w:h="12240" w:orient="landscape"/>
      <w:pgMar w:top="288" w:right="288" w:bottom="288" w:left="288"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21954" w14:textId="77777777" w:rsidR="00D16CEE" w:rsidRDefault="00D16CEE" w:rsidP="000E09DC">
      <w:r>
        <w:separator/>
      </w:r>
    </w:p>
  </w:endnote>
  <w:endnote w:type="continuationSeparator" w:id="0">
    <w:p w14:paraId="1A708186" w14:textId="77777777" w:rsidR="00D16CEE" w:rsidRDefault="00D16CE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E6BA9" w14:textId="2BADBC51" w:rsidR="009C0544" w:rsidRPr="00DB2558" w:rsidRDefault="009C0544" w:rsidP="00293BB5">
    <w:pPr>
      <w:pStyle w:val="Footer"/>
      <w:spacing w:before="120"/>
    </w:pPr>
    <w:r>
      <w:t>Local Control and Accountability Plan Template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00FC4" w14:textId="1A94DE2A" w:rsidR="009C0544" w:rsidRPr="006E235A" w:rsidRDefault="009C0544" w:rsidP="00031179">
    <w:pPr>
      <w:pStyle w:val="Footer"/>
      <w:tabs>
        <w:tab w:val="clear" w:pos="4680"/>
        <w:tab w:val="clear" w:pos="9360"/>
        <w:tab w:val="right" w:pos="15120"/>
      </w:tabs>
    </w:pPr>
    <w:r>
      <w:t>Local Control and Accountability Plan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6AFF56" w14:textId="30C12D7C" w:rsidR="00D77265" w:rsidRPr="006E235A" w:rsidRDefault="00D77265" w:rsidP="00D77265">
    <w:pPr>
      <w:pStyle w:val="Footer"/>
      <w:tabs>
        <w:tab w:val="clear" w:pos="4680"/>
        <w:tab w:val="clear" w:pos="9360"/>
        <w:tab w:val="right" w:pos="15120"/>
      </w:tabs>
    </w:pPr>
    <w:r w:rsidRPr="001D18BE">
      <w:t>Local Control and Accountability Plan</w:t>
    </w:r>
    <w:r w:rsidR="0050726F">
      <w:t xml:space="preserve"> and</w:t>
    </w:r>
    <w:r w:rsidRPr="001D18BE">
      <w:t xml:space="preserve"> Annual Update</w:t>
    </w:r>
    <w:r>
      <w:t xml:space="preserve"> Instructions</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88878" w14:textId="44109B9B" w:rsidR="008D1F05" w:rsidRPr="00DB2558" w:rsidRDefault="008D1F05" w:rsidP="00293BB5">
    <w:pPr>
      <w:pStyle w:val="Footer"/>
      <w:spacing w:before="120"/>
    </w:pPr>
    <w:r w:rsidRPr="008D1F05">
      <w:t xml:space="preserve">Local Control and Accountability Plan </w:t>
    </w:r>
    <w:r w:rsidR="007016D8">
      <w:t>Template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416B" w14:textId="578F118F" w:rsidR="008D1F05" w:rsidRPr="006E235A" w:rsidRDefault="008D1F05" w:rsidP="00031179">
    <w:pPr>
      <w:pStyle w:val="Footer"/>
      <w:tabs>
        <w:tab w:val="clear" w:pos="4680"/>
        <w:tab w:val="clear" w:pos="9360"/>
        <w:tab w:val="right" w:pos="15120"/>
      </w:tabs>
    </w:pPr>
    <w:r>
      <w:t>Local Control and Accountability Plan Template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BEED0" w14:textId="71BE0707" w:rsidR="007016D8" w:rsidRPr="006E235A" w:rsidRDefault="007016D8" w:rsidP="00F820A3">
    <w:pPr>
      <w:pStyle w:val="Footer"/>
      <w:tabs>
        <w:tab w:val="clear" w:pos="4680"/>
        <w:tab w:val="clear" w:pos="9360"/>
        <w:tab w:val="right" w:pos="15120"/>
      </w:tabs>
      <w:spacing w:before="240"/>
    </w:pPr>
    <w:r w:rsidRPr="008D1F05">
      <w:t>Draft Local Control and Accountability Plan Instructions: Option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69D83" w14:textId="7D85B1FA" w:rsidR="00224A18" w:rsidRPr="00DB2558" w:rsidRDefault="00224A18" w:rsidP="00293BB5">
    <w:pPr>
      <w:pStyle w:val="Footer"/>
      <w:spacing w:before="120"/>
    </w:pPr>
    <w:r>
      <w:t>Local Control and Accountability Plan Template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487D5E" w14:textId="44D17CCB" w:rsidR="002343FD" w:rsidRPr="006E235A" w:rsidRDefault="002343FD" w:rsidP="00031179">
    <w:pPr>
      <w:pStyle w:val="Footer"/>
      <w:tabs>
        <w:tab w:val="clear" w:pos="4680"/>
        <w:tab w:val="clear" w:pos="9360"/>
        <w:tab w:val="right" w:pos="15120"/>
      </w:tabs>
    </w:pPr>
    <w:r>
      <w:t>Local Control and Accountability Plan Template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C4A10" w14:textId="19F69985" w:rsidR="0075478A" w:rsidRPr="006E235A" w:rsidRDefault="0075478A" w:rsidP="00031179">
    <w:pPr>
      <w:pStyle w:val="Footer"/>
      <w:tabs>
        <w:tab w:val="clear" w:pos="4680"/>
        <w:tab w:val="clear" w:pos="9360"/>
        <w:tab w:val="right" w:pos="15120"/>
      </w:tabs>
    </w:pPr>
    <w:r w:rsidRPr="008D1F05">
      <w:t xml:space="preserve">Draft Local Control and Accountability Plan Instructions: Option </w:t>
    </w:r>
    <w: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CD862" w14:textId="77777777" w:rsidR="00D16CEE" w:rsidRDefault="00D16CEE" w:rsidP="000E09DC">
      <w:r>
        <w:separator/>
      </w:r>
    </w:p>
  </w:footnote>
  <w:footnote w:type="continuationSeparator" w:id="0">
    <w:p w14:paraId="08D4BD48" w14:textId="77777777" w:rsidR="00D16CEE" w:rsidRDefault="00D16CEE" w:rsidP="000E09DC">
      <w:r>
        <w:continuationSeparator/>
      </w:r>
    </w:p>
  </w:footnote>
  <w:footnote w:id="1">
    <w:p w14:paraId="398421D0" w14:textId="50F9F23A" w:rsidR="00F5455E" w:rsidRPr="00185CBC" w:rsidRDefault="00F5455E">
      <w:pPr>
        <w:pStyle w:val="FootnoteText"/>
        <w:rPr>
          <w:sz w:val="24"/>
          <w:szCs w:val="24"/>
        </w:rPr>
      </w:pPr>
      <w:r w:rsidRPr="00B91003">
        <w:rPr>
          <w:rStyle w:val="FootnoteReference"/>
          <w:sz w:val="24"/>
          <w:szCs w:val="24"/>
        </w:rPr>
        <w:footnoteRef/>
      </w:r>
      <w:r w:rsidRPr="00B91003">
        <w:rPr>
          <w:sz w:val="24"/>
          <w:szCs w:val="24"/>
        </w:rPr>
        <w:t xml:space="preserve"> These legislative changes were put forward by the administration in connection with a litigation settlement</w:t>
      </w:r>
      <w:r w:rsidR="00D251E3" w:rsidRPr="00B91003">
        <w:rPr>
          <w:sz w:val="24"/>
          <w:szCs w:val="24"/>
        </w:rPr>
        <w:t xml:space="preserve"> agreement reached by the parties</w:t>
      </w:r>
      <w:r w:rsidRPr="00B91003">
        <w:rPr>
          <w:sz w:val="24"/>
          <w:szCs w:val="24"/>
        </w:rPr>
        <w:t xml:space="preserve"> in the following case: </w:t>
      </w:r>
      <w:r w:rsidRPr="00B91003">
        <w:rPr>
          <w:i/>
          <w:iCs/>
          <w:sz w:val="24"/>
          <w:szCs w:val="24"/>
        </w:rPr>
        <w:t>Cayla J. et al. v. State of California</w:t>
      </w:r>
      <w:r w:rsidRPr="00B91003">
        <w:rPr>
          <w:sz w:val="24"/>
          <w:szCs w:val="24"/>
        </w:rPr>
        <w:t>, Case Number RG20084386, Superior Court for the County of Alameda.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91606" w14:textId="77777777" w:rsidR="00D77265" w:rsidRPr="000E09DC" w:rsidRDefault="00D7726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DAEE775" w14:textId="77777777" w:rsidR="00D77265" w:rsidRDefault="00D7726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9F22FFA" w14:textId="77777777" w:rsidR="00D77265" w:rsidRPr="00527B0E" w:rsidRDefault="00D7726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0319D5" w14:textId="609B923E" w:rsidR="00D77265" w:rsidRDefault="00321509" w:rsidP="000E09DC">
    <w:pPr>
      <w:pStyle w:val="Header"/>
      <w:jc w:val="right"/>
      <w:rPr>
        <w:rFonts w:cs="Arial"/>
      </w:rPr>
    </w:pPr>
    <w:r>
      <w:t>cdoi</w:t>
    </w:r>
    <w:r w:rsidR="00D77265" w:rsidRPr="009E6344">
      <w:t>-sasd-sep2</w:t>
    </w:r>
    <w:r>
      <w:t>4</w:t>
    </w:r>
    <w:r w:rsidR="00D77265" w:rsidRPr="009E6344">
      <w:t>item01</w:t>
    </w:r>
    <w:r w:rsidR="00D77265">
      <w:rPr>
        <w:rFonts w:cs="Arial"/>
      </w:rPr>
      <w:t xml:space="preserve"> </w:t>
    </w:r>
  </w:p>
  <w:p w14:paraId="2CFA12E6" w14:textId="1DDC2ABE" w:rsidR="00D77265" w:rsidRPr="00527B0E" w:rsidRDefault="00D77265" w:rsidP="009E2D3D">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Pr>
        <w:rFonts w:cs="Arial"/>
      </w:rPr>
      <w:t xml:space="preserve"> of </w:t>
    </w:r>
    <w:r w:rsidR="009E2D3D">
      <w:rPr>
        <w:rFonts w:cs="Arial"/>
      </w:rPr>
      <w:t xml:space="preserve">6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D9790" w14:textId="32697D4C" w:rsidR="00D77265" w:rsidRPr="00C43E4F" w:rsidRDefault="00321509" w:rsidP="008F5576">
    <w:pPr>
      <w:tabs>
        <w:tab w:val="center" w:pos="4680"/>
        <w:tab w:val="right" w:pos="9360"/>
      </w:tabs>
      <w:autoSpaceDE w:val="0"/>
      <w:autoSpaceDN w:val="0"/>
      <w:adjustRightInd w:val="0"/>
      <w:jc w:val="right"/>
      <w:rPr>
        <w:highlight w:val="yellow"/>
      </w:rPr>
    </w:pPr>
    <w:r>
      <w:t>cdoi</w:t>
    </w:r>
    <w:r w:rsidR="00D77265" w:rsidRPr="00C43E4F">
      <w:t>-sasd-sep2</w:t>
    </w:r>
    <w:r>
      <w:t>4</w:t>
    </w:r>
    <w:r w:rsidR="00D77265" w:rsidRPr="00C43E4F">
      <w:t>item</w:t>
    </w:r>
    <w:r w:rsidR="00D77265" w:rsidRPr="00993F4C">
      <w:t>01</w:t>
    </w:r>
  </w:p>
  <w:p w14:paraId="4E8C38D1" w14:textId="77777777" w:rsidR="00D77265" w:rsidRPr="00C43E4F" w:rsidRDefault="00D77265" w:rsidP="008F5576">
    <w:pPr>
      <w:tabs>
        <w:tab w:val="center" w:pos="4680"/>
        <w:tab w:val="right" w:pos="9360"/>
      </w:tabs>
      <w:autoSpaceDE w:val="0"/>
      <w:autoSpaceDN w:val="0"/>
      <w:adjustRightInd w:val="0"/>
      <w:jc w:val="right"/>
      <w:rPr>
        <w:rFonts w:eastAsia="Calibri" w:cs="Arial"/>
      </w:rPr>
    </w:pPr>
    <w:r w:rsidRPr="00C43E4F">
      <w:rPr>
        <w:rFonts w:eastAsia="Calibri" w:cs="Arial"/>
      </w:rPr>
      <w:t>Attachment 1</w:t>
    </w:r>
  </w:p>
  <w:p w14:paraId="746C8B08" w14:textId="77777777" w:rsidR="00D77265" w:rsidRDefault="00D77265" w:rsidP="008F5576">
    <w:pPr>
      <w:tabs>
        <w:tab w:val="center" w:pos="4680"/>
        <w:tab w:val="right" w:pos="9360"/>
      </w:tabs>
      <w:spacing w:after="240"/>
      <w:jc w:val="right"/>
    </w:pPr>
    <w:r w:rsidRPr="00C43E4F">
      <w:rPr>
        <w:rFonts w:cs="Arial"/>
      </w:rPr>
      <w:t xml:space="preserve">Page </w:t>
    </w:r>
    <w:r w:rsidRPr="00C43E4F">
      <w:rPr>
        <w:rFonts w:cs="Arial"/>
        <w:bCs/>
      </w:rPr>
      <w:fldChar w:fldCharType="begin"/>
    </w:r>
    <w:r w:rsidRPr="00C43E4F">
      <w:rPr>
        <w:rFonts w:cs="Arial"/>
        <w:bCs/>
      </w:rPr>
      <w:instrText xml:space="preserve"> PAGE  \* Arabic  \* MERGEFORMAT </w:instrText>
    </w:r>
    <w:r w:rsidRPr="00C43E4F">
      <w:rPr>
        <w:rFonts w:cs="Arial"/>
        <w:bCs/>
      </w:rPr>
      <w:fldChar w:fldCharType="separate"/>
    </w:r>
    <w:r w:rsidRPr="00C43E4F">
      <w:rPr>
        <w:rFonts w:cs="Arial"/>
        <w:bCs/>
      </w:rPr>
      <w:t>7</w:t>
    </w:r>
    <w:r w:rsidRPr="00C43E4F">
      <w:rPr>
        <w:rFonts w:cs="Arial"/>
        <w:bCs/>
      </w:rPr>
      <w:fldChar w:fldCharType="end"/>
    </w:r>
    <w:r w:rsidRPr="00C43E4F">
      <w:rPr>
        <w:rFonts w:cs="Arial"/>
      </w:rPr>
      <w:t xml:space="preserve"> of </w:t>
    </w:r>
    <w:r>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E1479A" w14:textId="77777777" w:rsidR="00C357AD" w:rsidRPr="00C43E4F" w:rsidRDefault="00C357AD" w:rsidP="008F5576">
    <w:pPr>
      <w:tabs>
        <w:tab w:val="center" w:pos="4680"/>
        <w:tab w:val="right" w:pos="9360"/>
      </w:tabs>
      <w:autoSpaceDE w:val="0"/>
      <w:autoSpaceDN w:val="0"/>
      <w:adjustRightInd w:val="0"/>
      <w:jc w:val="right"/>
      <w:rPr>
        <w:highlight w:val="yellow"/>
      </w:rPr>
    </w:pPr>
    <w:r>
      <w:t>cdoi</w:t>
    </w:r>
    <w:r w:rsidRPr="00C43E4F">
      <w:t>-sasd-sep2</w:t>
    </w:r>
    <w:r>
      <w:t>4</w:t>
    </w:r>
    <w:r w:rsidRPr="00C43E4F">
      <w:t>item</w:t>
    </w:r>
    <w:r w:rsidRPr="00993F4C">
      <w:t>01</w:t>
    </w:r>
  </w:p>
  <w:p w14:paraId="3284C453" w14:textId="38B51EC1" w:rsidR="00C357AD" w:rsidRPr="00C43E4F" w:rsidRDefault="00C357AD" w:rsidP="008F5576">
    <w:pPr>
      <w:tabs>
        <w:tab w:val="center" w:pos="4680"/>
        <w:tab w:val="right" w:pos="9360"/>
      </w:tabs>
      <w:autoSpaceDE w:val="0"/>
      <w:autoSpaceDN w:val="0"/>
      <w:adjustRightInd w:val="0"/>
      <w:jc w:val="right"/>
      <w:rPr>
        <w:rFonts w:eastAsia="Calibri" w:cs="Arial"/>
      </w:rPr>
    </w:pPr>
    <w:r w:rsidRPr="00C43E4F">
      <w:rPr>
        <w:rFonts w:eastAsia="Calibri" w:cs="Arial"/>
      </w:rPr>
      <w:t xml:space="preserve">Attachment </w:t>
    </w:r>
    <w:r>
      <w:rPr>
        <w:rFonts w:eastAsia="Calibri" w:cs="Arial"/>
      </w:rPr>
      <w:t>2</w:t>
    </w:r>
  </w:p>
  <w:p w14:paraId="2A6C74C7" w14:textId="1DFE6F16" w:rsidR="00C357AD" w:rsidRDefault="00C357AD" w:rsidP="008F5576">
    <w:pPr>
      <w:tabs>
        <w:tab w:val="center" w:pos="4680"/>
        <w:tab w:val="right" w:pos="9360"/>
      </w:tabs>
      <w:spacing w:after="240"/>
      <w:jc w:val="right"/>
    </w:pPr>
    <w:r w:rsidRPr="00C43E4F">
      <w:rPr>
        <w:rFonts w:cs="Arial"/>
      </w:rPr>
      <w:t xml:space="preserve">Page </w:t>
    </w:r>
    <w:r w:rsidRPr="00C43E4F">
      <w:rPr>
        <w:rFonts w:cs="Arial"/>
        <w:bCs/>
      </w:rPr>
      <w:fldChar w:fldCharType="begin"/>
    </w:r>
    <w:r w:rsidRPr="00C43E4F">
      <w:rPr>
        <w:rFonts w:cs="Arial"/>
        <w:bCs/>
      </w:rPr>
      <w:instrText xml:space="preserve"> PAGE  \* Arabic  \* MERGEFORMAT </w:instrText>
    </w:r>
    <w:r w:rsidRPr="00C43E4F">
      <w:rPr>
        <w:rFonts w:cs="Arial"/>
        <w:bCs/>
      </w:rPr>
      <w:fldChar w:fldCharType="separate"/>
    </w:r>
    <w:r w:rsidRPr="00C43E4F">
      <w:rPr>
        <w:rFonts w:cs="Arial"/>
        <w:bCs/>
      </w:rPr>
      <w:t>7</w:t>
    </w:r>
    <w:r w:rsidRPr="00C43E4F">
      <w:rPr>
        <w:rFonts w:cs="Arial"/>
        <w:bCs/>
      </w:rPr>
      <w:fldChar w:fldCharType="end"/>
    </w:r>
    <w:r w:rsidRPr="00C43E4F">
      <w:rPr>
        <w:rFonts w:cs="Arial"/>
      </w:rPr>
      <w:t xml:space="preserve"> of </w:t>
    </w:r>
    <w:r w:rsidR="00024338">
      <w:rPr>
        <w:rFonts w:cs="Arial"/>
      </w:rPr>
      <w:t>5</w:t>
    </w:r>
    <w:r w:rsidR="0050726F">
      <w:rPr>
        <w:rFonts w:cs="Arial"/>
      </w:rPr>
      <w:t>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32FE2" w14:textId="77777777" w:rsidR="007016D8" w:rsidRDefault="007016D8" w:rsidP="005D3D54">
    <w:pPr>
      <w:pStyle w:val="Header"/>
      <w:jc w:val="right"/>
    </w:pPr>
    <w:r>
      <w:t>cdoi-sasd-sept24item01</w:t>
    </w:r>
  </w:p>
  <w:p w14:paraId="5210EB89" w14:textId="45D71692" w:rsidR="007016D8" w:rsidRDefault="007016D8" w:rsidP="005D3D54">
    <w:pPr>
      <w:pStyle w:val="Header"/>
      <w:jc w:val="right"/>
    </w:pPr>
    <w:r>
      <w:t>Attachment 3</w:t>
    </w:r>
  </w:p>
  <w:p w14:paraId="6E28B8F7" w14:textId="556E9278" w:rsidR="007016D8" w:rsidRDefault="007016D8" w:rsidP="005D3D54">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75478A">
      <w:t>5</w:t>
    </w:r>
    <w:r w:rsidR="0015761A">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6E18" w14:textId="04E1DE77" w:rsidR="00031179" w:rsidRDefault="00321509" w:rsidP="005D3D54">
    <w:pPr>
      <w:pStyle w:val="Header"/>
      <w:jc w:val="right"/>
    </w:pPr>
    <w:r>
      <w:t>cdoi</w:t>
    </w:r>
    <w:r w:rsidR="00031179">
      <w:t>-sasd-sept2</w:t>
    </w:r>
    <w:r>
      <w:t>4</w:t>
    </w:r>
    <w:r w:rsidR="00031179">
      <w:t>item01</w:t>
    </w:r>
  </w:p>
  <w:p w14:paraId="51539417" w14:textId="11E86410" w:rsidR="00031179" w:rsidRDefault="00031179" w:rsidP="005D3D54">
    <w:pPr>
      <w:pStyle w:val="Header"/>
      <w:jc w:val="right"/>
    </w:pPr>
    <w:r>
      <w:t>Attachment 3</w:t>
    </w:r>
  </w:p>
  <w:p w14:paraId="0F20DD4A" w14:textId="078A7350" w:rsidR="005C5158" w:rsidRDefault="00031179" w:rsidP="008D1F05">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75478A">
      <w:t>5</w:t>
    </w:r>
    <w:r w:rsidR="00FF0641">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02E205" w14:textId="77777777" w:rsidR="002343FD" w:rsidRDefault="002343FD" w:rsidP="005D3D54">
    <w:pPr>
      <w:pStyle w:val="Header"/>
      <w:jc w:val="right"/>
    </w:pPr>
    <w:r>
      <w:t>cdoi-sasd-sept24item01</w:t>
    </w:r>
  </w:p>
  <w:p w14:paraId="72A5C4A9" w14:textId="6EDB11E7" w:rsidR="002343FD" w:rsidRDefault="002343FD" w:rsidP="005D3D54">
    <w:pPr>
      <w:pStyle w:val="Header"/>
      <w:jc w:val="right"/>
    </w:pPr>
    <w:r>
      <w:t>Attachment 4</w:t>
    </w:r>
  </w:p>
  <w:p w14:paraId="5C76887F" w14:textId="72F337D6" w:rsidR="002343FD" w:rsidRDefault="002343FD" w:rsidP="008D1F05">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1722F2">
      <w:t>52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FB3DE" w14:textId="77777777" w:rsidR="0075478A" w:rsidRDefault="0075478A" w:rsidP="005D3D54">
    <w:pPr>
      <w:pStyle w:val="Header"/>
      <w:jc w:val="right"/>
    </w:pPr>
    <w:r>
      <w:t>cdoi-sasd-sept24item01</w:t>
    </w:r>
  </w:p>
  <w:p w14:paraId="7C9433CC" w14:textId="64F51B91" w:rsidR="0075478A" w:rsidRDefault="0075478A" w:rsidP="005D3D54">
    <w:pPr>
      <w:pStyle w:val="Header"/>
      <w:jc w:val="right"/>
    </w:pPr>
    <w:r>
      <w:t>Attachment 4</w:t>
    </w:r>
  </w:p>
  <w:p w14:paraId="5C940587" w14:textId="038110B6" w:rsidR="0075478A" w:rsidRDefault="0075478A" w:rsidP="008D1F05">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15761A">
      <w:t>5</w:t>
    </w:r>
    <w:r w:rsidR="00E72FC2">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424AA8"/>
    <w:multiLevelType w:val="hybridMultilevel"/>
    <w:tmpl w:val="65B0A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E04E4"/>
    <w:multiLevelType w:val="hybridMultilevel"/>
    <w:tmpl w:val="76B0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75EA7"/>
    <w:multiLevelType w:val="hybridMultilevel"/>
    <w:tmpl w:val="084C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7582F"/>
    <w:multiLevelType w:val="hybridMultilevel"/>
    <w:tmpl w:val="A734E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862304"/>
    <w:multiLevelType w:val="hybridMultilevel"/>
    <w:tmpl w:val="1578D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BA5430"/>
    <w:multiLevelType w:val="hybridMultilevel"/>
    <w:tmpl w:val="F1DC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8BA78CB"/>
    <w:multiLevelType w:val="hybridMultilevel"/>
    <w:tmpl w:val="8CAAF66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9A35E06"/>
    <w:multiLevelType w:val="hybridMultilevel"/>
    <w:tmpl w:val="E4A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CC684A"/>
    <w:multiLevelType w:val="hybridMultilevel"/>
    <w:tmpl w:val="3AC6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C607AA"/>
    <w:multiLevelType w:val="hybridMultilevel"/>
    <w:tmpl w:val="B0205120"/>
    <w:lvl w:ilvl="0" w:tplc="C6682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C93B79"/>
    <w:multiLevelType w:val="hybridMultilevel"/>
    <w:tmpl w:val="C7D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FC464E"/>
    <w:multiLevelType w:val="hybridMultilevel"/>
    <w:tmpl w:val="A7D63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E17976"/>
    <w:multiLevelType w:val="hybridMultilevel"/>
    <w:tmpl w:val="EF8C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3599D"/>
    <w:multiLevelType w:val="hybridMultilevel"/>
    <w:tmpl w:val="519C6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B333E5"/>
    <w:multiLevelType w:val="hybridMultilevel"/>
    <w:tmpl w:val="07B4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656340"/>
    <w:multiLevelType w:val="multilevel"/>
    <w:tmpl w:val="359AC90A"/>
    <w:lvl w:ilvl="0">
      <w:start w:val="1"/>
      <w:numFmt w:val="upperLetter"/>
      <w:lvlText w:val="(%1)"/>
      <w:lvlJc w:val="left"/>
      <w:pPr>
        <w:ind w:left="720" w:hanging="360"/>
      </w:pPr>
      <w:rPr>
        <w:rFonts w:hint="default"/>
      </w:rPr>
    </w:lvl>
    <w:lvl w:ilvl="1">
      <w:start w:val="1"/>
      <w:numFmt w:val="bullet"/>
      <w:lvlText w:val=""/>
      <w:lvlJc w:val="left"/>
      <w:pPr>
        <w:ind w:left="1080" w:hanging="360"/>
      </w:pPr>
      <w:rPr>
        <w:rFonts w:ascii="Symbol" w:hAnsi="Symbol" w:hint="default"/>
        <w:color w:val="auto"/>
      </w:rPr>
    </w:lvl>
    <w:lvl w:ilvl="2">
      <w:start w:val="1"/>
      <w:numFmt w:val="bullet"/>
      <w:lvlText w:val=""/>
      <w:lvlJc w:val="left"/>
      <w:pPr>
        <w:ind w:left="1440" w:hanging="360"/>
      </w:pPr>
      <w:rPr>
        <w:rFonts w:ascii="Symbol" w:hAnsi="Symbol" w:hint="default"/>
        <w:color w:val="auto"/>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0" w15:restartNumberingAfterBreak="0">
    <w:nsid w:val="193E2191"/>
    <w:multiLevelType w:val="hybridMultilevel"/>
    <w:tmpl w:val="EF42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F57BFF"/>
    <w:multiLevelType w:val="hybridMultilevel"/>
    <w:tmpl w:val="8164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E73745"/>
    <w:multiLevelType w:val="hybridMultilevel"/>
    <w:tmpl w:val="35CE9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8A12E8"/>
    <w:multiLevelType w:val="hybridMultilevel"/>
    <w:tmpl w:val="A86CA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FC05F0"/>
    <w:multiLevelType w:val="hybridMultilevel"/>
    <w:tmpl w:val="1356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67496A"/>
    <w:multiLevelType w:val="hybridMultilevel"/>
    <w:tmpl w:val="363E48A6"/>
    <w:lvl w:ilvl="0" w:tplc="C6682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936ADA"/>
    <w:multiLevelType w:val="hybridMultilevel"/>
    <w:tmpl w:val="06A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11338"/>
    <w:multiLevelType w:val="hybridMultilevel"/>
    <w:tmpl w:val="2BFCA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4906377"/>
    <w:multiLevelType w:val="hybridMultilevel"/>
    <w:tmpl w:val="0C8A6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9CB7D10"/>
    <w:multiLevelType w:val="hybridMultilevel"/>
    <w:tmpl w:val="DB665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9DC1111"/>
    <w:multiLevelType w:val="hybridMultilevel"/>
    <w:tmpl w:val="C5807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BEE74C7"/>
    <w:multiLevelType w:val="hybridMultilevel"/>
    <w:tmpl w:val="8CA6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C0D2B90"/>
    <w:multiLevelType w:val="hybridMultilevel"/>
    <w:tmpl w:val="354AB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C4C1AFC"/>
    <w:multiLevelType w:val="hybridMultilevel"/>
    <w:tmpl w:val="D3889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9" w15:restartNumberingAfterBreak="0">
    <w:nsid w:val="2E216AB6"/>
    <w:multiLevelType w:val="multilevel"/>
    <w:tmpl w:val="2B943C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2E287771"/>
    <w:multiLevelType w:val="hybridMultilevel"/>
    <w:tmpl w:val="FD1251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2EE11F8E"/>
    <w:multiLevelType w:val="hybridMultilevel"/>
    <w:tmpl w:val="8328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F8D7C58"/>
    <w:multiLevelType w:val="multilevel"/>
    <w:tmpl w:val="25A24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1D55968"/>
    <w:multiLevelType w:val="hybridMultilevel"/>
    <w:tmpl w:val="7A881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29344EB"/>
    <w:multiLevelType w:val="hybridMultilevel"/>
    <w:tmpl w:val="3848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7B24924"/>
    <w:multiLevelType w:val="hybridMultilevel"/>
    <w:tmpl w:val="6A58375C"/>
    <w:lvl w:ilvl="0" w:tplc="AF3AB80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FA35C66"/>
    <w:multiLevelType w:val="hybridMultilevel"/>
    <w:tmpl w:val="21CC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DC287F"/>
    <w:multiLevelType w:val="hybridMultilevel"/>
    <w:tmpl w:val="842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6A54B38"/>
    <w:multiLevelType w:val="hybridMultilevel"/>
    <w:tmpl w:val="AC1C3C1A"/>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7" w15:restartNumberingAfterBreak="0">
    <w:nsid w:val="59EB63FE"/>
    <w:multiLevelType w:val="hybridMultilevel"/>
    <w:tmpl w:val="BBF8A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BED6E49"/>
    <w:multiLevelType w:val="hybridMultilevel"/>
    <w:tmpl w:val="49883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EDB3FF2"/>
    <w:multiLevelType w:val="hybridMultilevel"/>
    <w:tmpl w:val="D5140A42"/>
    <w:lvl w:ilvl="0" w:tplc="C6682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3587039"/>
    <w:multiLevelType w:val="hybridMultilevel"/>
    <w:tmpl w:val="FE02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68E5579D"/>
    <w:multiLevelType w:val="hybridMultilevel"/>
    <w:tmpl w:val="F89AF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6D2EBD"/>
    <w:multiLevelType w:val="hybridMultilevel"/>
    <w:tmpl w:val="9D8C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C275261"/>
    <w:multiLevelType w:val="hybridMultilevel"/>
    <w:tmpl w:val="EEE8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2A731D"/>
    <w:multiLevelType w:val="hybridMultilevel"/>
    <w:tmpl w:val="D6D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2450C80"/>
    <w:multiLevelType w:val="hybridMultilevel"/>
    <w:tmpl w:val="F904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72CB1C1C"/>
    <w:multiLevelType w:val="hybridMultilevel"/>
    <w:tmpl w:val="27541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7CC1A4F"/>
    <w:multiLevelType w:val="hybridMultilevel"/>
    <w:tmpl w:val="F99A1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8256E17"/>
    <w:multiLevelType w:val="hybridMultilevel"/>
    <w:tmpl w:val="630C3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9DC49E0"/>
    <w:multiLevelType w:val="hybridMultilevel"/>
    <w:tmpl w:val="9F4EE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5A63A1"/>
    <w:multiLevelType w:val="hybridMultilevel"/>
    <w:tmpl w:val="D53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8" w15:restartNumberingAfterBreak="0">
    <w:nsid w:val="7E76367C"/>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7EA27401"/>
    <w:multiLevelType w:val="hybridMultilevel"/>
    <w:tmpl w:val="29FE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F1F237D"/>
    <w:multiLevelType w:val="hybridMultilevel"/>
    <w:tmpl w:val="C51C60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52376831">
    <w:abstractNumId w:val="44"/>
  </w:num>
  <w:num w:numId="2" w16cid:durableId="733242546">
    <w:abstractNumId w:val="63"/>
  </w:num>
  <w:num w:numId="3" w16cid:durableId="93289864">
    <w:abstractNumId w:val="28"/>
  </w:num>
  <w:num w:numId="4" w16cid:durableId="577327761">
    <w:abstractNumId w:val="52"/>
  </w:num>
  <w:num w:numId="5" w16cid:durableId="1493525656">
    <w:abstractNumId w:val="55"/>
  </w:num>
  <w:num w:numId="6" w16cid:durableId="2018535163">
    <w:abstractNumId w:val="11"/>
  </w:num>
  <w:num w:numId="7" w16cid:durableId="619409935">
    <w:abstractNumId w:val="31"/>
  </w:num>
  <w:num w:numId="8" w16cid:durableId="363486817">
    <w:abstractNumId w:val="50"/>
  </w:num>
  <w:num w:numId="9" w16cid:durableId="1116750331">
    <w:abstractNumId w:val="45"/>
  </w:num>
  <w:num w:numId="10" w16cid:durableId="696466840">
    <w:abstractNumId w:val="38"/>
  </w:num>
  <w:num w:numId="11" w16cid:durableId="765275914">
    <w:abstractNumId w:val="25"/>
  </w:num>
  <w:num w:numId="12" w16cid:durableId="812526298">
    <w:abstractNumId w:val="67"/>
  </w:num>
  <w:num w:numId="13" w16cid:durableId="373970448">
    <w:abstractNumId w:val="42"/>
  </w:num>
  <w:num w:numId="14" w16cid:durableId="946232949">
    <w:abstractNumId w:val="16"/>
  </w:num>
  <w:num w:numId="15" w16cid:durableId="1443525403">
    <w:abstractNumId w:val="68"/>
  </w:num>
  <w:num w:numId="16" w16cid:durableId="74480813">
    <w:abstractNumId w:val="4"/>
  </w:num>
  <w:num w:numId="17" w16cid:durableId="189879277">
    <w:abstractNumId w:val="8"/>
  </w:num>
  <w:num w:numId="18" w16cid:durableId="231895175">
    <w:abstractNumId w:val="41"/>
  </w:num>
  <w:num w:numId="19" w16cid:durableId="1844928764">
    <w:abstractNumId w:val="46"/>
  </w:num>
  <w:num w:numId="20" w16cid:durableId="1287198620">
    <w:abstractNumId w:val="77"/>
  </w:num>
  <w:num w:numId="21" w16cid:durableId="1609267204">
    <w:abstractNumId w:val="0"/>
  </w:num>
  <w:num w:numId="22" w16cid:durableId="1771849974">
    <w:abstractNumId w:val="32"/>
  </w:num>
  <w:num w:numId="23" w16cid:durableId="560293363">
    <w:abstractNumId w:val="49"/>
  </w:num>
  <w:num w:numId="24" w16cid:durableId="590506883">
    <w:abstractNumId w:val="59"/>
  </w:num>
  <w:num w:numId="25" w16cid:durableId="1114786233">
    <w:abstractNumId w:val="70"/>
  </w:num>
  <w:num w:numId="26" w16cid:durableId="1376733932">
    <w:abstractNumId w:val="61"/>
  </w:num>
  <w:num w:numId="27" w16cid:durableId="41443877">
    <w:abstractNumId w:val="72"/>
  </w:num>
  <w:num w:numId="28" w16cid:durableId="79445957">
    <w:abstractNumId w:val="36"/>
  </w:num>
  <w:num w:numId="29" w16cid:durableId="27292774">
    <w:abstractNumId w:val="21"/>
  </w:num>
  <w:num w:numId="30" w16cid:durableId="1332223942">
    <w:abstractNumId w:val="17"/>
  </w:num>
  <w:num w:numId="31" w16cid:durableId="1936160233">
    <w:abstractNumId w:val="64"/>
  </w:num>
  <w:num w:numId="32" w16cid:durableId="1631126707">
    <w:abstractNumId w:val="65"/>
  </w:num>
  <w:num w:numId="33" w16cid:durableId="933786547">
    <w:abstractNumId w:val="24"/>
  </w:num>
  <w:num w:numId="34" w16cid:durableId="1206527698">
    <w:abstractNumId w:val="53"/>
  </w:num>
  <w:num w:numId="35" w16cid:durableId="1532256960">
    <w:abstractNumId w:val="10"/>
  </w:num>
  <w:num w:numId="36" w16cid:durableId="1832942946">
    <w:abstractNumId w:val="18"/>
  </w:num>
  <w:num w:numId="37" w16cid:durableId="907568045">
    <w:abstractNumId w:val="12"/>
  </w:num>
  <w:num w:numId="38" w16cid:durableId="564993608">
    <w:abstractNumId w:val="62"/>
  </w:num>
  <w:num w:numId="39" w16cid:durableId="1214317327">
    <w:abstractNumId w:val="51"/>
  </w:num>
  <w:num w:numId="40" w16cid:durableId="1034041708">
    <w:abstractNumId w:val="6"/>
  </w:num>
  <w:num w:numId="41" w16cid:durableId="2003504283">
    <w:abstractNumId w:val="7"/>
  </w:num>
  <w:num w:numId="42" w16cid:durableId="808471889">
    <w:abstractNumId w:val="35"/>
  </w:num>
  <w:num w:numId="43" w16cid:durableId="294995497">
    <w:abstractNumId w:val="20"/>
  </w:num>
  <w:num w:numId="44" w16cid:durableId="1736467891">
    <w:abstractNumId w:val="69"/>
  </w:num>
  <w:num w:numId="45" w16cid:durableId="2130515724">
    <w:abstractNumId w:val="29"/>
  </w:num>
  <w:num w:numId="46" w16cid:durableId="1362903126">
    <w:abstractNumId w:val="2"/>
  </w:num>
  <w:num w:numId="47" w16cid:durableId="1018197591">
    <w:abstractNumId w:val="47"/>
  </w:num>
  <w:num w:numId="48" w16cid:durableId="2014994800">
    <w:abstractNumId w:val="3"/>
  </w:num>
  <w:num w:numId="49" w16cid:durableId="1248881641">
    <w:abstractNumId w:val="48"/>
  </w:num>
  <w:num w:numId="50" w16cid:durableId="569392668">
    <w:abstractNumId w:val="33"/>
  </w:num>
  <w:num w:numId="51" w16cid:durableId="523446819">
    <w:abstractNumId w:val="43"/>
  </w:num>
  <w:num w:numId="52" w16cid:durableId="2041544287">
    <w:abstractNumId w:val="76"/>
  </w:num>
  <w:num w:numId="53" w16cid:durableId="1321685">
    <w:abstractNumId w:val="74"/>
  </w:num>
  <w:num w:numId="54" w16cid:durableId="1955166954">
    <w:abstractNumId w:val="27"/>
  </w:num>
  <w:num w:numId="55" w16cid:durableId="1024212227">
    <w:abstractNumId w:val="54"/>
  </w:num>
  <w:num w:numId="56" w16cid:durableId="1939095842">
    <w:abstractNumId w:val="1"/>
  </w:num>
  <w:num w:numId="57" w16cid:durableId="1287276272">
    <w:abstractNumId w:val="34"/>
  </w:num>
  <w:num w:numId="58" w16cid:durableId="1403874363">
    <w:abstractNumId w:val="13"/>
  </w:num>
  <w:num w:numId="59" w16cid:durableId="135801005">
    <w:abstractNumId w:val="26"/>
  </w:num>
  <w:num w:numId="60" w16cid:durableId="1615748230">
    <w:abstractNumId w:val="39"/>
  </w:num>
  <w:num w:numId="61" w16cid:durableId="653993554">
    <w:abstractNumId w:val="60"/>
  </w:num>
  <w:num w:numId="62" w16cid:durableId="1502239586">
    <w:abstractNumId w:val="9"/>
  </w:num>
  <w:num w:numId="63" w16cid:durableId="846092589">
    <w:abstractNumId w:val="66"/>
  </w:num>
  <w:num w:numId="64" w16cid:durableId="940182063">
    <w:abstractNumId w:val="30"/>
  </w:num>
  <w:num w:numId="65" w16cid:durableId="1780640453">
    <w:abstractNumId w:val="78"/>
  </w:num>
  <w:num w:numId="66" w16cid:durableId="1095977611">
    <w:abstractNumId w:val="22"/>
  </w:num>
  <w:num w:numId="67" w16cid:durableId="435952725">
    <w:abstractNumId w:val="75"/>
  </w:num>
  <w:num w:numId="68" w16cid:durableId="61295620">
    <w:abstractNumId w:val="58"/>
  </w:num>
  <w:num w:numId="69" w16cid:durableId="700209221">
    <w:abstractNumId w:val="80"/>
  </w:num>
  <w:num w:numId="70" w16cid:durableId="2083989520">
    <w:abstractNumId w:val="56"/>
  </w:num>
  <w:num w:numId="71" w16cid:durableId="794366827">
    <w:abstractNumId w:val="23"/>
  </w:num>
  <w:num w:numId="72" w16cid:durableId="1504199315">
    <w:abstractNumId w:val="15"/>
  </w:num>
  <w:num w:numId="73" w16cid:durableId="2119252367">
    <w:abstractNumId w:val="5"/>
  </w:num>
  <w:num w:numId="74" w16cid:durableId="1839227504">
    <w:abstractNumId w:val="71"/>
  </w:num>
  <w:num w:numId="75" w16cid:durableId="509832398">
    <w:abstractNumId w:val="79"/>
  </w:num>
  <w:num w:numId="76" w16cid:durableId="1724677683">
    <w:abstractNumId w:val="37"/>
  </w:num>
  <w:num w:numId="77" w16cid:durableId="592200002">
    <w:abstractNumId w:val="14"/>
  </w:num>
  <w:num w:numId="78" w16cid:durableId="402996261">
    <w:abstractNumId w:val="19"/>
  </w:num>
  <w:num w:numId="79" w16cid:durableId="1301418778">
    <w:abstractNumId w:val="73"/>
  </w:num>
  <w:num w:numId="80" w16cid:durableId="1600093694">
    <w:abstractNumId w:val="57"/>
  </w:num>
  <w:num w:numId="81" w16cid:durableId="1477186208">
    <w:abstractNumId w:val="40"/>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990"/>
    <w:rsid w:val="000040D5"/>
    <w:rsid w:val="00015A7B"/>
    <w:rsid w:val="0002004D"/>
    <w:rsid w:val="0002229B"/>
    <w:rsid w:val="00023F79"/>
    <w:rsid w:val="00024338"/>
    <w:rsid w:val="00031179"/>
    <w:rsid w:val="000324AD"/>
    <w:rsid w:val="00037B51"/>
    <w:rsid w:val="000400B4"/>
    <w:rsid w:val="000408FC"/>
    <w:rsid w:val="0006018D"/>
    <w:rsid w:val="00060E03"/>
    <w:rsid w:val="00062276"/>
    <w:rsid w:val="00077A46"/>
    <w:rsid w:val="00081B78"/>
    <w:rsid w:val="000831B0"/>
    <w:rsid w:val="0009302F"/>
    <w:rsid w:val="000A278F"/>
    <w:rsid w:val="000A4D7C"/>
    <w:rsid w:val="000B1C6E"/>
    <w:rsid w:val="000C2BBB"/>
    <w:rsid w:val="000D1E83"/>
    <w:rsid w:val="000E09DC"/>
    <w:rsid w:val="000E7B63"/>
    <w:rsid w:val="000E7C26"/>
    <w:rsid w:val="000F14DC"/>
    <w:rsid w:val="000F18EA"/>
    <w:rsid w:val="00102CF5"/>
    <w:rsid w:val="00103352"/>
    <w:rsid w:val="001048F3"/>
    <w:rsid w:val="001125F4"/>
    <w:rsid w:val="00117B77"/>
    <w:rsid w:val="00121E1A"/>
    <w:rsid w:val="00124273"/>
    <w:rsid w:val="00124D6A"/>
    <w:rsid w:val="0012521A"/>
    <w:rsid w:val="00127AFE"/>
    <w:rsid w:val="00130059"/>
    <w:rsid w:val="001340EE"/>
    <w:rsid w:val="001350CD"/>
    <w:rsid w:val="0015761A"/>
    <w:rsid w:val="00160ABB"/>
    <w:rsid w:val="001722F2"/>
    <w:rsid w:val="0018148D"/>
    <w:rsid w:val="00181F81"/>
    <w:rsid w:val="00185CBC"/>
    <w:rsid w:val="00187632"/>
    <w:rsid w:val="00190D23"/>
    <w:rsid w:val="00192B5E"/>
    <w:rsid w:val="00197741"/>
    <w:rsid w:val="001A0054"/>
    <w:rsid w:val="001A0CA5"/>
    <w:rsid w:val="001B2C33"/>
    <w:rsid w:val="001B3125"/>
    <w:rsid w:val="001B3958"/>
    <w:rsid w:val="001D0103"/>
    <w:rsid w:val="001D0697"/>
    <w:rsid w:val="001D0ADB"/>
    <w:rsid w:val="001D6583"/>
    <w:rsid w:val="001D793D"/>
    <w:rsid w:val="001E17F7"/>
    <w:rsid w:val="001E1929"/>
    <w:rsid w:val="001E5EA7"/>
    <w:rsid w:val="001F082C"/>
    <w:rsid w:val="00205A2C"/>
    <w:rsid w:val="0021679D"/>
    <w:rsid w:val="00223112"/>
    <w:rsid w:val="00224A18"/>
    <w:rsid w:val="00231D88"/>
    <w:rsid w:val="002343FD"/>
    <w:rsid w:val="00240B26"/>
    <w:rsid w:val="002477CA"/>
    <w:rsid w:val="00263C34"/>
    <w:rsid w:val="002665A4"/>
    <w:rsid w:val="002733A3"/>
    <w:rsid w:val="00287E78"/>
    <w:rsid w:val="00291FE7"/>
    <w:rsid w:val="00295F95"/>
    <w:rsid w:val="00296383"/>
    <w:rsid w:val="00296675"/>
    <w:rsid w:val="002A45B7"/>
    <w:rsid w:val="002A7722"/>
    <w:rsid w:val="002B4B14"/>
    <w:rsid w:val="002B5D4E"/>
    <w:rsid w:val="002C795C"/>
    <w:rsid w:val="002D1A82"/>
    <w:rsid w:val="002D386E"/>
    <w:rsid w:val="002E4CB5"/>
    <w:rsid w:val="002E6FCA"/>
    <w:rsid w:val="002F17EF"/>
    <w:rsid w:val="002F279B"/>
    <w:rsid w:val="002F2D3E"/>
    <w:rsid w:val="00315131"/>
    <w:rsid w:val="00315D8B"/>
    <w:rsid w:val="00321509"/>
    <w:rsid w:val="00323960"/>
    <w:rsid w:val="00333F16"/>
    <w:rsid w:val="0034683B"/>
    <w:rsid w:val="00351368"/>
    <w:rsid w:val="00363520"/>
    <w:rsid w:val="00363589"/>
    <w:rsid w:val="003705FC"/>
    <w:rsid w:val="00373507"/>
    <w:rsid w:val="0038142C"/>
    <w:rsid w:val="00381BAB"/>
    <w:rsid w:val="00384ACF"/>
    <w:rsid w:val="00386B83"/>
    <w:rsid w:val="003A0C34"/>
    <w:rsid w:val="003B5138"/>
    <w:rsid w:val="003D1ECD"/>
    <w:rsid w:val="003D57D5"/>
    <w:rsid w:val="003E1E8D"/>
    <w:rsid w:val="003E4DF7"/>
    <w:rsid w:val="003E5E4B"/>
    <w:rsid w:val="003F6720"/>
    <w:rsid w:val="00402550"/>
    <w:rsid w:val="00405899"/>
    <w:rsid w:val="00406F50"/>
    <w:rsid w:val="00407E9B"/>
    <w:rsid w:val="00415619"/>
    <w:rsid w:val="0041661F"/>
    <w:rsid w:val="00417972"/>
    <w:rsid w:val="00417F5F"/>
    <w:rsid w:val="004203BC"/>
    <w:rsid w:val="00423817"/>
    <w:rsid w:val="0042564C"/>
    <w:rsid w:val="0043739C"/>
    <w:rsid w:val="004444B0"/>
    <w:rsid w:val="00446661"/>
    <w:rsid w:val="0044670C"/>
    <w:rsid w:val="00457490"/>
    <w:rsid w:val="00457CB4"/>
    <w:rsid w:val="00467025"/>
    <w:rsid w:val="0047534A"/>
    <w:rsid w:val="00480251"/>
    <w:rsid w:val="00486E6F"/>
    <w:rsid w:val="004A21CB"/>
    <w:rsid w:val="004A71C2"/>
    <w:rsid w:val="004B37F1"/>
    <w:rsid w:val="004B51CD"/>
    <w:rsid w:val="004C0E3A"/>
    <w:rsid w:val="004E029B"/>
    <w:rsid w:val="004E1E64"/>
    <w:rsid w:val="004F5FF0"/>
    <w:rsid w:val="005035E7"/>
    <w:rsid w:val="00506C17"/>
    <w:rsid w:val="0050726F"/>
    <w:rsid w:val="005134B4"/>
    <w:rsid w:val="00515229"/>
    <w:rsid w:val="00517C00"/>
    <w:rsid w:val="0052538E"/>
    <w:rsid w:val="00527B0E"/>
    <w:rsid w:val="00530B94"/>
    <w:rsid w:val="00531FDB"/>
    <w:rsid w:val="00537E48"/>
    <w:rsid w:val="00544404"/>
    <w:rsid w:val="005475DA"/>
    <w:rsid w:val="0055600A"/>
    <w:rsid w:val="00566B61"/>
    <w:rsid w:val="00573161"/>
    <w:rsid w:val="005763EB"/>
    <w:rsid w:val="00583CB6"/>
    <w:rsid w:val="005913A4"/>
    <w:rsid w:val="005961AC"/>
    <w:rsid w:val="005A187C"/>
    <w:rsid w:val="005A226C"/>
    <w:rsid w:val="005A360A"/>
    <w:rsid w:val="005A55CD"/>
    <w:rsid w:val="005B2A94"/>
    <w:rsid w:val="005B2EB7"/>
    <w:rsid w:val="005B6E04"/>
    <w:rsid w:val="005B756F"/>
    <w:rsid w:val="005C4350"/>
    <w:rsid w:val="005C5158"/>
    <w:rsid w:val="005C54DE"/>
    <w:rsid w:val="005D28C6"/>
    <w:rsid w:val="005D3D54"/>
    <w:rsid w:val="005E56B0"/>
    <w:rsid w:val="005F75EC"/>
    <w:rsid w:val="006230E9"/>
    <w:rsid w:val="0063237F"/>
    <w:rsid w:val="00670FA0"/>
    <w:rsid w:val="006835AD"/>
    <w:rsid w:val="00692300"/>
    <w:rsid w:val="00693951"/>
    <w:rsid w:val="006A1EEA"/>
    <w:rsid w:val="006A5BE4"/>
    <w:rsid w:val="006A68B0"/>
    <w:rsid w:val="006A6D0E"/>
    <w:rsid w:val="006B2111"/>
    <w:rsid w:val="006C1B6C"/>
    <w:rsid w:val="006C648F"/>
    <w:rsid w:val="006C7E20"/>
    <w:rsid w:val="006D0223"/>
    <w:rsid w:val="006D4464"/>
    <w:rsid w:val="006E06C6"/>
    <w:rsid w:val="006E3E90"/>
    <w:rsid w:val="006F5138"/>
    <w:rsid w:val="007016D8"/>
    <w:rsid w:val="00710287"/>
    <w:rsid w:val="00712015"/>
    <w:rsid w:val="00717871"/>
    <w:rsid w:val="00722C79"/>
    <w:rsid w:val="00726EDA"/>
    <w:rsid w:val="007313A3"/>
    <w:rsid w:val="00731F30"/>
    <w:rsid w:val="007368AA"/>
    <w:rsid w:val="007428B8"/>
    <w:rsid w:val="0074366F"/>
    <w:rsid w:val="00746164"/>
    <w:rsid w:val="0075478A"/>
    <w:rsid w:val="007641AA"/>
    <w:rsid w:val="0076540C"/>
    <w:rsid w:val="00777BCE"/>
    <w:rsid w:val="00780BB6"/>
    <w:rsid w:val="00787A28"/>
    <w:rsid w:val="0079387D"/>
    <w:rsid w:val="007A1BAE"/>
    <w:rsid w:val="007A36B2"/>
    <w:rsid w:val="007B2504"/>
    <w:rsid w:val="007C31D1"/>
    <w:rsid w:val="007C5697"/>
    <w:rsid w:val="007D06AB"/>
    <w:rsid w:val="007D375E"/>
    <w:rsid w:val="007D375F"/>
    <w:rsid w:val="007D6A8F"/>
    <w:rsid w:val="007E15FC"/>
    <w:rsid w:val="00801B58"/>
    <w:rsid w:val="0081453F"/>
    <w:rsid w:val="00814D3B"/>
    <w:rsid w:val="0082305C"/>
    <w:rsid w:val="00826D83"/>
    <w:rsid w:val="0085767E"/>
    <w:rsid w:val="00861506"/>
    <w:rsid w:val="008708F7"/>
    <w:rsid w:val="00873107"/>
    <w:rsid w:val="00883CFE"/>
    <w:rsid w:val="008909EE"/>
    <w:rsid w:val="00891BAB"/>
    <w:rsid w:val="008A70A4"/>
    <w:rsid w:val="008B2368"/>
    <w:rsid w:val="008C3436"/>
    <w:rsid w:val="008D1F05"/>
    <w:rsid w:val="008D460F"/>
    <w:rsid w:val="008E5221"/>
    <w:rsid w:val="008E66E6"/>
    <w:rsid w:val="008F0D26"/>
    <w:rsid w:val="008F5576"/>
    <w:rsid w:val="009033D6"/>
    <w:rsid w:val="0091117B"/>
    <w:rsid w:val="009318CC"/>
    <w:rsid w:val="009454D9"/>
    <w:rsid w:val="00946D4D"/>
    <w:rsid w:val="0094723A"/>
    <w:rsid w:val="00950625"/>
    <w:rsid w:val="0095188E"/>
    <w:rsid w:val="00961D58"/>
    <w:rsid w:val="00965261"/>
    <w:rsid w:val="009843F2"/>
    <w:rsid w:val="00985824"/>
    <w:rsid w:val="00993F4C"/>
    <w:rsid w:val="00994E31"/>
    <w:rsid w:val="00996142"/>
    <w:rsid w:val="009A197F"/>
    <w:rsid w:val="009A260C"/>
    <w:rsid w:val="009A2A17"/>
    <w:rsid w:val="009A6F30"/>
    <w:rsid w:val="009B04E1"/>
    <w:rsid w:val="009B678F"/>
    <w:rsid w:val="009B767D"/>
    <w:rsid w:val="009B7DA7"/>
    <w:rsid w:val="009C0544"/>
    <w:rsid w:val="009C2C36"/>
    <w:rsid w:val="009D0282"/>
    <w:rsid w:val="009D1FE1"/>
    <w:rsid w:val="009D5028"/>
    <w:rsid w:val="009D7CA2"/>
    <w:rsid w:val="009E2D3D"/>
    <w:rsid w:val="009E6344"/>
    <w:rsid w:val="009E6FC1"/>
    <w:rsid w:val="009F79F3"/>
    <w:rsid w:val="009F7B34"/>
    <w:rsid w:val="00A036ED"/>
    <w:rsid w:val="00A05725"/>
    <w:rsid w:val="00A07F42"/>
    <w:rsid w:val="00A14E49"/>
    <w:rsid w:val="00A16315"/>
    <w:rsid w:val="00A30B3C"/>
    <w:rsid w:val="00A4553B"/>
    <w:rsid w:val="00A4612D"/>
    <w:rsid w:val="00A5434E"/>
    <w:rsid w:val="00A55071"/>
    <w:rsid w:val="00A62531"/>
    <w:rsid w:val="00A658BB"/>
    <w:rsid w:val="00A72C84"/>
    <w:rsid w:val="00A743D3"/>
    <w:rsid w:val="00A764DC"/>
    <w:rsid w:val="00A777EB"/>
    <w:rsid w:val="00A77D24"/>
    <w:rsid w:val="00A8079A"/>
    <w:rsid w:val="00A83212"/>
    <w:rsid w:val="00AA5940"/>
    <w:rsid w:val="00AC18A3"/>
    <w:rsid w:val="00AC526C"/>
    <w:rsid w:val="00AC668C"/>
    <w:rsid w:val="00AC7EC8"/>
    <w:rsid w:val="00AD3F64"/>
    <w:rsid w:val="00AE1C35"/>
    <w:rsid w:val="00AF1E74"/>
    <w:rsid w:val="00AF2BB6"/>
    <w:rsid w:val="00AF7183"/>
    <w:rsid w:val="00B044DA"/>
    <w:rsid w:val="00B07C7B"/>
    <w:rsid w:val="00B1099A"/>
    <w:rsid w:val="00B1338C"/>
    <w:rsid w:val="00B16F2C"/>
    <w:rsid w:val="00B22089"/>
    <w:rsid w:val="00B27F54"/>
    <w:rsid w:val="00B317A8"/>
    <w:rsid w:val="00B33A23"/>
    <w:rsid w:val="00B3799C"/>
    <w:rsid w:val="00B47163"/>
    <w:rsid w:val="00B51C1A"/>
    <w:rsid w:val="00B54868"/>
    <w:rsid w:val="00B66462"/>
    <w:rsid w:val="00B723BE"/>
    <w:rsid w:val="00B82705"/>
    <w:rsid w:val="00B91003"/>
    <w:rsid w:val="00BA4B53"/>
    <w:rsid w:val="00BB5129"/>
    <w:rsid w:val="00BB53C9"/>
    <w:rsid w:val="00BC2A0D"/>
    <w:rsid w:val="00BD14AE"/>
    <w:rsid w:val="00BE0A9F"/>
    <w:rsid w:val="00BE358F"/>
    <w:rsid w:val="00BF2CC2"/>
    <w:rsid w:val="00BF5847"/>
    <w:rsid w:val="00C0497B"/>
    <w:rsid w:val="00C05C54"/>
    <w:rsid w:val="00C0773F"/>
    <w:rsid w:val="00C078A6"/>
    <w:rsid w:val="00C14A74"/>
    <w:rsid w:val="00C2208A"/>
    <w:rsid w:val="00C221A7"/>
    <w:rsid w:val="00C27D57"/>
    <w:rsid w:val="00C32C8E"/>
    <w:rsid w:val="00C357AD"/>
    <w:rsid w:val="00C434A9"/>
    <w:rsid w:val="00C45939"/>
    <w:rsid w:val="00C52011"/>
    <w:rsid w:val="00C613D7"/>
    <w:rsid w:val="00C61F13"/>
    <w:rsid w:val="00C63CEB"/>
    <w:rsid w:val="00C82CBA"/>
    <w:rsid w:val="00C869BD"/>
    <w:rsid w:val="00CA078F"/>
    <w:rsid w:val="00CA3954"/>
    <w:rsid w:val="00CA762B"/>
    <w:rsid w:val="00CB2A8D"/>
    <w:rsid w:val="00CC017F"/>
    <w:rsid w:val="00CC4839"/>
    <w:rsid w:val="00CC75D5"/>
    <w:rsid w:val="00CD2BFD"/>
    <w:rsid w:val="00CE1C84"/>
    <w:rsid w:val="00CE55D9"/>
    <w:rsid w:val="00CF089D"/>
    <w:rsid w:val="00CF1CDA"/>
    <w:rsid w:val="00CF6656"/>
    <w:rsid w:val="00D0230A"/>
    <w:rsid w:val="00D15C2D"/>
    <w:rsid w:val="00D16CEE"/>
    <w:rsid w:val="00D251E3"/>
    <w:rsid w:val="00D36696"/>
    <w:rsid w:val="00D4150A"/>
    <w:rsid w:val="00D4684F"/>
    <w:rsid w:val="00D47DAB"/>
    <w:rsid w:val="00D5115F"/>
    <w:rsid w:val="00D5374C"/>
    <w:rsid w:val="00D71DE6"/>
    <w:rsid w:val="00D77265"/>
    <w:rsid w:val="00D80A22"/>
    <w:rsid w:val="00D8301C"/>
    <w:rsid w:val="00D8667C"/>
    <w:rsid w:val="00D86AB9"/>
    <w:rsid w:val="00D87392"/>
    <w:rsid w:val="00D949F8"/>
    <w:rsid w:val="00D9703C"/>
    <w:rsid w:val="00D97D5C"/>
    <w:rsid w:val="00DB7C75"/>
    <w:rsid w:val="00DC4842"/>
    <w:rsid w:val="00DC7007"/>
    <w:rsid w:val="00DD749A"/>
    <w:rsid w:val="00DD7795"/>
    <w:rsid w:val="00E00CB1"/>
    <w:rsid w:val="00E10E3C"/>
    <w:rsid w:val="00E132F5"/>
    <w:rsid w:val="00E16E38"/>
    <w:rsid w:val="00E22AAF"/>
    <w:rsid w:val="00E24D71"/>
    <w:rsid w:val="00E33EF7"/>
    <w:rsid w:val="00E367A2"/>
    <w:rsid w:val="00E37B91"/>
    <w:rsid w:val="00E4133C"/>
    <w:rsid w:val="00E639B0"/>
    <w:rsid w:val="00E63C3E"/>
    <w:rsid w:val="00E70B28"/>
    <w:rsid w:val="00E72FC2"/>
    <w:rsid w:val="00E80AEE"/>
    <w:rsid w:val="00E94C4A"/>
    <w:rsid w:val="00EA7D4F"/>
    <w:rsid w:val="00EB16F7"/>
    <w:rsid w:val="00EB29B9"/>
    <w:rsid w:val="00EB43EE"/>
    <w:rsid w:val="00EC25AD"/>
    <w:rsid w:val="00EC405B"/>
    <w:rsid w:val="00EC455B"/>
    <w:rsid w:val="00EC504C"/>
    <w:rsid w:val="00ED09F0"/>
    <w:rsid w:val="00EE08E7"/>
    <w:rsid w:val="00EE3103"/>
    <w:rsid w:val="00EE457E"/>
    <w:rsid w:val="00EE4B19"/>
    <w:rsid w:val="00EE4F74"/>
    <w:rsid w:val="00EF0CD3"/>
    <w:rsid w:val="00EF1918"/>
    <w:rsid w:val="00EF48C8"/>
    <w:rsid w:val="00EF759B"/>
    <w:rsid w:val="00F05FE6"/>
    <w:rsid w:val="00F075BA"/>
    <w:rsid w:val="00F24986"/>
    <w:rsid w:val="00F26940"/>
    <w:rsid w:val="00F34BB9"/>
    <w:rsid w:val="00F35A4A"/>
    <w:rsid w:val="00F40510"/>
    <w:rsid w:val="00F424D0"/>
    <w:rsid w:val="00F505A4"/>
    <w:rsid w:val="00F513DA"/>
    <w:rsid w:val="00F5455E"/>
    <w:rsid w:val="00F64EF3"/>
    <w:rsid w:val="00F67270"/>
    <w:rsid w:val="00F724C0"/>
    <w:rsid w:val="00F74479"/>
    <w:rsid w:val="00F820A3"/>
    <w:rsid w:val="00F857C7"/>
    <w:rsid w:val="00F93B96"/>
    <w:rsid w:val="00FA32C4"/>
    <w:rsid w:val="00FC1FCE"/>
    <w:rsid w:val="00FD60AD"/>
    <w:rsid w:val="00FD7D7A"/>
    <w:rsid w:val="00FE2827"/>
    <w:rsid w:val="00FE3007"/>
    <w:rsid w:val="00FE4BD6"/>
    <w:rsid w:val="00FE5314"/>
    <w:rsid w:val="00FF0641"/>
    <w:rsid w:val="00FF1D35"/>
    <w:rsid w:val="00FF277C"/>
    <w:rsid w:val="00FF2C79"/>
    <w:rsid w:val="00FF5693"/>
    <w:rsid w:val="00FF7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7C80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861506"/>
    <w:pPr>
      <w:keepNext/>
      <w:keepLines/>
      <w:spacing w:before="160" w:after="120"/>
      <w:jc w:val="center"/>
      <w:outlineLvl w:val="1"/>
    </w:pPr>
    <w:rPr>
      <w:rFonts w:eastAsiaTheme="majorEastAsia" w:cstheme="majorBidi"/>
      <w:b/>
      <w:sz w:val="40"/>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861506"/>
    <w:rPr>
      <w:rFonts w:ascii="Arial" w:eastAsiaTheme="majorEastAsia" w:hAnsi="Arial" w:cstheme="majorBidi"/>
      <w:b/>
      <w:sz w:val="40"/>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1A0054"/>
    <w:rPr>
      <w:rFonts w:ascii="Arial" w:eastAsia="Times New Roman" w:hAnsi="Arial" w:cs="Times New Roman"/>
      <w:sz w:val="24"/>
      <w:szCs w:val="24"/>
    </w:rPr>
  </w:style>
  <w:style w:type="paragraph" w:styleId="Revision">
    <w:name w:val="Revision"/>
    <w:hidden/>
    <w:uiPriority w:val="99"/>
    <w:semiHidden/>
    <w:rsid w:val="00801B58"/>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712015"/>
    <w:rPr>
      <w:color w:val="605E5C"/>
      <w:shd w:val="clear" w:color="auto" w:fill="E1DFDD"/>
    </w:rPr>
  </w:style>
  <w:style w:type="character" w:styleId="FollowedHyperlink">
    <w:name w:val="FollowedHyperlink"/>
    <w:basedOn w:val="DefaultParagraphFont"/>
    <w:unhideWhenUsed/>
    <w:rsid w:val="004E1E64"/>
    <w:rPr>
      <w:color w:val="954F72" w:themeColor="followedHyperlink"/>
      <w:u w:val="single"/>
    </w:rPr>
  </w:style>
  <w:style w:type="paragraph" w:styleId="EnvelopeAddress">
    <w:name w:val="envelope address"/>
    <w:basedOn w:val="Normal"/>
    <w:uiPriority w:val="99"/>
    <w:semiHidden/>
    <w:unhideWhenUsed/>
    <w:rsid w:val="008F5576"/>
    <w:pPr>
      <w:framePr w:w="7920" w:h="1980" w:hRule="exact" w:hSpace="180" w:wrap="auto" w:hAnchor="page" w:xAlign="center" w:yAlign="bottom"/>
      <w:ind w:left="2880"/>
    </w:pPr>
    <w:rPr>
      <w:rFonts w:eastAsiaTheme="majorEastAsia" w:cstheme="majorBidi"/>
      <w:kern w:val="24"/>
    </w:rPr>
  </w:style>
  <w:style w:type="character" w:customStyle="1" w:styleId="BodyTextIndentChar">
    <w:name w:val="Body Text Indent Char"/>
    <w:link w:val="BodyTextIndent"/>
    <w:rsid w:val="008F5576"/>
    <w:rPr>
      <w:rFonts w:ascii="Arial" w:hAnsi="Arial"/>
      <w:color w:val="993366"/>
      <w:sz w:val="24"/>
      <w:szCs w:val="24"/>
    </w:rPr>
  </w:style>
  <w:style w:type="paragraph" w:customStyle="1" w:styleId="NumberedListPara">
    <w:name w:val="Numbered List Para"/>
    <w:basedOn w:val="ListParagraph"/>
    <w:qFormat/>
    <w:rsid w:val="008F5576"/>
    <w:pPr>
      <w:numPr>
        <w:numId w:val="17"/>
      </w:numPr>
      <w:spacing w:after="120"/>
      <w:contextualSpacing w:val="0"/>
    </w:pPr>
    <w:rPr>
      <w:rFonts w:cs="Arial"/>
    </w:rPr>
  </w:style>
  <w:style w:type="paragraph" w:styleId="BodyTextIndent">
    <w:name w:val="Body Text Indent"/>
    <w:basedOn w:val="Normal"/>
    <w:link w:val="BodyTextIndentChar"/>
    <w:semiHidden/>
    <w:unhideWhenUsed/>
    <w:rsid w:val="008F5576"/>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8F5576"/>
    <w:rPr>
      <w:rFonts w:ascii="Arial" w:eastAsia="Times New Roman" w:hAnsi="Arial" w:cs="Times New Roman"/>
      <w:sz w:val="24"/>
      <w:szCs w:val="24"/>
    </w:rPr>
  </w:style>
  <w:style w:type="character" w:styleId="CommentReference">
    <w:name w:val="annotation reference"/>
    <w:basedOn w:val="DefaultParagraphFont"/>
    <w:uiPriority w:val="99"/>
    <w:unhideWhenUsed/>
    <w:rsid w:val="008F5576"/>
    <w:rPr>
      <w:sz w:val="16"/>
      <w:szCs w:val="16"/>
    </w:rPr>
  </w:style>
  <w:style w:type="paragraph" w:styleId="CommentText">
    <w:name w:val="annotation text"/>
    <w:basedOn w:val="Normal"/>
    <w:link w:val="CommentTextChar"/>
    <w:uiPriority w:val="99"/>
    <w:unhideWhenUsed/>
    <w:rsid w:val="008F5576"/>
    <w:rPr>
      <w:sz w:val="20"/>
      <w:szCs w:val="20"/>
    </w:rPr>
  </w:style>
  <w:style w:type="character" w:customStyle="1" w:styleId="CommentTextChar">
    <w:name w:val="Comment Text Char"/>
    <w:basedOn w:val="DefaultParagraphFont"/>
    <w:link w:val="CommentText"/>
    <w:uiPriority w:val="99"/>
    <w:rsid w:val="008F557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F5576"/>
    <w:rPr>
      <w:b/>
      <w:bCs/>
    </w:rPr>
  </w:style>
  <w:style w:type="character" w:customStyle="1" w:styleId="CommentSubjectChar">
    <w:name w:val="Comment Subject Char"/>
    <w:basedOn w:val="CommentTextChar"/>
    <w:link w:val="CommentSubject"/>
    <w:uiPriority w:val="99"/>
    <w:rsid w:val="008F5576"/>
    <w:rPr>
      <w:rFonts w:ascii="Arial" w:eastAsia="Times New Roman" w:hAnsi="Arial" w:cs="Times New Roman"/>
      <w:b/>
      <w:bCs/>
      <w:sz w:val="20"/>
      <w:szCs w:val="20"/>
    </w:rPr>
  </w:style>
  <w:style w:type="paragraph" w:styleId="FootnoteText">
    <w:name w:val="footnote text"/>
    <w:basedOn w:val="Normal"/>
    <w:link w:val="FootnoteTextChar"/>
    <w:uiPriority w:val="99"/>
    <w:unhideWhenUsed/>
    <w:rsid w:val="008F5576"/>
    <w:rPr>
      <w:sz w:val="20"/>
      <w:szCs w:val="20"/>
    </w:rPr>
  </w:style>
  <w:style w:type="character" w:customStyle="1" w:styleId="FootnoteTextChar">
    <w:name w:val="Footnote Text Char"/>
    <w:basedOn w:val="DefaultParagraphFont"/>
    <w:link w:val="FootnoteText"/>
    <w:uiPriority w:val="99"/>
    <w:rsid w:val="008F5576"/>
    <w:rPr>
      <w:rFonts w:ascii="Arial" w:eastAsia="Times New Roman" w:hAnsi="Arial" w:cs="Times New Roman"/>
      <w:sz w:val="20"/>
      <w:szCs w:val="20"/>
    </w:rPr>
  </w:style>
  <w:style w:type="character" w:styleId="FootnoteReference">
    <w:name w:val="footnote reference"/>
    <w:basedOn w:val="DefaultParagraphFont"/>
    <w:uiPriority w:val="99"/>
    <w:unhideWhenUsed/>
    <w:rsid w:val="008F5576"/>
    <w:rPr>
      <w:vertAlign w:val="superscript"/>
    </w:rPr>
  </w:style>
  <w:style w:type="paragraph" w:styleId="EndnoteText">
    <w:name w:val="endnote text"/>
    <w:basedOn w:val="Normal"/>
    <w:link w:val="EndnoteTextChar"/>
    <w:unhideWhenUsed/>
    <w:rsid w:val="008F5576"/>
    <w:rPr>
      <w:sz w:val="20"/>
      <w:szCs w:val="20"/>
    </w:rPr>
  </w:style>
  <w:style w:type="character" w:customStyle="1" w:styleId="EndnoteTextChar">
    <w:name w:val="Endnote Text Char"/>
    <w:basedOn w:val="DefaultParagraphFont"/>
    <w:link w:val="EndnoteText"/>
    <w:rsid w:val="008F5576"/>
    <w:rPr>
      <w:rFonts w:ascii="Arial" w:eastAsia="Times New Roman" w:hAnsi="Arial" w:cs="Times New Roman"/>
      <w:sz w:val="20"/>
      <w:szCs w:val="20"/>
    </w:rPr>
  </w:style>
  <w:style w:type="character" w:styleId="EndnoteReference">
    <w:name w:val="endnote reference"/>
    <w:basedOn w:val="DefaultParagraphFont"/>
    <w:unhideWhenUsed/>
    <w:rsid w:val="008F5576"/>
    <w:rPr>
      <w:vertAlign w:val="superscript"/>
    </w:rPr>
  </w:style>
  <w:style w:type="paragraph" w:styleId="MessageHeader">
    <w:name w:val="Message Header"/>
    <w:basedOn w:val="Normal"/>
    <w:link w:val="MessageHeaderChar"/>
    <w:uiPriority w:val="99"/>
    <w:unhideWhenUsed/>
    <w:rsid w:val="008F5576"/>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F5576"/>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8F557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8F5576"/>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F5576"/>
  </w:style>
  <w:style w:type="table" w:customStyle="1" w:styleId="TableGrid1">
    <w:name w:val="Table Grid1"/>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8F5576"/>
    <w:pPr>
      <w:spacing w:after="120"/>
      <w:ind w:left="720"/>
    </w:pPr>
    <w:rPr>
      <w:rFonts w:eastAsiaTheme="minorHAnsi" w:cstheme="minorBidi"/>
    </w:rPr>
  </w:style>
  <w:style w:type="paragraph" w:customStyle="1" w:styleId="MediumList2-Accent41">
    <w:name w:val="Medium List 2 - Accent 41"/>
    <w:basedOn w:val="Normal"/>
    <w:uiPriority w:val="34"/>
    <w:locked/>
    <w:rsid w:val="008F5576"/>
    <w:pPr>
      <w:spacing w:after="120"/>
      <w:ind w:left="720"/>
    </w:pPr>
    <w:rPr>
      <w:rFonts w:eastAsiaTheme="minorHAnsi" w:cstheme="minorBidi"/>
    </w:rPr>
  </w:style>
  <w:style w:type="paragraph" w:customStyle="1" w:styleId="ColorfulList-Accent11">
    <w:name w:val="Colorful List - Accent 11"/>
    <w:basedOn w:val="Normal"/>
    <w:uiPriority w:val="34"/>
    <w:locked/>
    <w:rsid w:val="008F5576"/>
    <w:pPr>
      <w:spacing w:after="120"/>
      <w:ind w:left="720"/>
    </w:pPr>
    <w:rPr>
      <w:rFonts w:eastAsiaTheme="minorHAnsi" w:cstheme="minorBidi"/>
    </w:rPr>
  </w:style>
  <w:style w:type="table" w:customStyle="1" w:styleId="TableGrid11">
    <w:name w:val="Table Grid11"/>
    <w:basedOn w:val="TableNormal"/>
    <w:next w:val="TableGrid"/>
    <w:uiPriority w:val="59"/>
    <w:locked/>
    <w:rsid w:val="008F5576"/>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F5576"/>
  </w:style>
  <w:style w:type="character" w:styleId="LineNumber">
    <w:name w:val="line number"/>
    <w:rsid w:val="008F5576"/>
  </w:style>
  <w:style w:type="paragraph" w:customStyle="1" w:styleId="StyleHeading2Before05line">
    <w:name w:val="Style Heading 2 + Before:  0.5 line"/>
    <w:basedOn w:val="Heading2"/>
    <w:locked/>
    <w:rsid w:val="008F5576"/>
    <w:pPr>
      <w:keepNext w:val="0"/>
      <w:keepLines w:val="0"/>
      <w:shd w:val="clear" w:color="DEEAF6" w:themeColor="accent1" w:themeTint="33" w:fill="auto"/>
    </w:pPr>
    <w:rPr>
      <w:i/>
      <w:iCs/>
      <w:sz w:val="24"/>
      <w:szCs w:val="20"/>
    </w:rPr>
  </w:style>
  <w:style w:type="paragraph" w:customStyle="1" w:styleId="ColorfulShading-Accent11">
    <w:name w:val="Colorful Shading - Accent 11"/>
    <w:hidden/>
    <w:uiPriority w:val="99"/>
    <w:semiHidden/>
    <w:rsid w:val="008F5576"/>
    <w:pPr>
      <w:spacing w:after="120" w:line="240" w:lineRule="auto"/>
    </w:pPr>
    <w:rPr>
      <w:rFonts w:ascii="Arial" w:hAnsi="Arial"/>
      <w:sz w:val="24"/>
      <w:szCs w:val="24"/>
    </w:rPr>
  </w:style>
  <w:style w:type="paragraph" w:customStyle="1" w:styleId="DirectionsOverview">
    <w:name w:val="Directions Overview"/>
    <w:basedOn w:val="Normal"/>
    <w:locked/>
    <w:rsid w:val="008F5576"/>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8F5576"/>
    <w:rPr>
      <w:rFonts w:ascii="Arial" w:hAnsi="Arial"/>
      <w:b/>
      <w:i/>
      <w:color w:val="0563C1"/>
      <w:sz w:val="20"/>
      <w:u w:val="single"/>
    </w:rPr>
  </w:style>
  <w:style w:type="paragraph" w:customStyle="1" w:styleId="Directions">
    <w:name w:val="Directions"/>
    <w:basedOn w:val="Normal"/>
    <w:autoRedefine/>
    <w:locked/>
    <w:rsid w:val="008F5576"/>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8F5576"/>
    <w:pPr>
      <w:spacing w:after="120"/>
      <w:ind w:left="720"/>
    </w:pPr>
    <w:rPr>
      <w:rFonts w:eastAsiaTheme="minorHAnsi" w:cstheme="minorBidi"/>
    </w:rPr>
  </w:style>
  <w:style w:type="paragraph" w:customStyle="1" w:styleId="ColorfulList-Accent12">
    <w:name w:val="Colorful List - Accent 12"/>
    <w:basedOn w:val="Normal"/>
    <w:uiPriority w:val="34"/>
    <w:locked/>
    <w:rsid w:val="008F5576"/>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8F5576"/>
    <w:pPr>
      <w:spacing w:after="120" w:line="240" w:lineRule="auto"/>
    </w:pPr>
    <w:rPr>
      <w:rFonts w:ascii="Arial" w:hAnsi="Arial"/>
      <w:sz w:val="24"/>
      <w:szCs w:val="24"/>
    </w:rPr>
  </w:style>
  <w:style w:type="paragraph" w:customStyle="1" w:styleId="Default">
    <w:name w:val="Default"/>
    <w:locked/>
    <w:rsid w:val="008F5576"/>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8F5576"/>
    <w:rPr>
      <w:b/>
      <w:bCs/>
    </w:rPr>
  </w:style>
  <w:style w:type="table" w:customStyle="1" w:styleId="TableGrid2">
    <w:name w:val="Table Grid2"/>
    <w:basedOn w:val="TableNormal"/>
    <w:next w:val="TableGrid"/>
    <w:uiPriority w:val="39"/>
    <w:locked/>
    <w:rsid w:val="008F5576"/>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8F5576"/>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8F5576"/>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8F5576"/>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8F5576"/>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8F5576"/>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8F5576"/>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8F5576"/>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8F5576"/>
    <w:rPr>
      <w:rFonts w:ascii="Arial" w:hAnsi="Arial"/>
      <w:sz w:val="24"/>
      <w:szCs w:val="24"/>
      <w:shd w:val="clear" w:color="auto" w:fill="F1E4F0"/>
    </w:rPr>
  </w:style>
  <w:style w:type="character" w:customStyle="1" w:styleId="EditableBChar">
    <w:name w:val="Editable_B Char"/>
    <w:basedOn w:val="DefaultParagraphFont"/>
    <w:link w:val="EditableB"/>
    <w:rsid w:val="008F5576"/>
    <w:rPr>
      <w:rFonts w:ascii="Arial" w:hAnsi="Arial"/>
      <w:sz w:val="24"/>
      <w:szCs w:val="24"/>
      <w:shd w:val="clear" w:color="auto" w:fill="F1E4F0"/>
    </w:rPr>
  </w:style>
  <w:style w:type="paragraph" w:customStyle="1" w:styleId="Addendum">
    <w:name w:val="Addendum"/>
    <w:basedOn w:val="Normal"/>
    <w:link w:val="AddendumChar"/>
    <w:qFormat/>
    <w:locked/>
    <w:rsid w:val="008F5576"/>
    <w:pPr>
      <w:spacing w:after="200"/>
    </w:pPr>
    <w:rPr>
      <w:rFonts w:eastAsiaTheme="minorHAnsi" w:cs="Arial"/>
      <w:i/>
      <w:szCs w:val="20"/>
    </w:rPr>
  </w:style>
  <w:style w:type="paragraph" w:customStyle="1" w:styleId="TemplateText">
    <w:name w:val="TemplateText"/>
    <w:basedOn w:val="SectionBreak0"/>
    <w:link w:val="TemplateTextChar"/>
    <w:qFormat/>
    <w:locked/>
    <w:rsid w:val="008F5576"/>
  </w:style>
  <w:style w:type="character" w:customStyle="1" w:styleId="AddendumChar">
    <w:name w:val="Addendum Char"/>
    <w:basedOn w:val="DefaultParagraphFont"/>
    <w:link w:val="Addendum"/>
    <w:rsid w:val="008F5576"/>
    <w:rPr>
      <w:rFonts w:ascii="Arial" w:hAnsi="Arial" w:cs="Arial"/>
      <w:i/>
      <w:sz w:val="24"/>
      <w:szCs w:val="20"/>
    </w:rPr>
  </w:style>
  <w:style w:type="character" w:customStyle="1" w:styleId="SectionBreakChar0">
    <w:name w:val="Section Break Char"/>
    <w:basedOn w:val="DefaultParagraphFont"/>
    <w:link w:val="SectionBreak0"/>
    <w:rsid w:val="008F5576"/>
    <w:rPr>
      <w:rFonts w:ascii="Arial" w:hAnsi="Arial" w:cs="Arial"/>
      <w:color w:val="000000"/>
      <w:sz w:val="20"/>
      <w:szCs w:val="20"/>
    </w:rPr>
  </w:style>
  <w:style w:type="character" w:customStyle="1" w:styleId="TemplateTextChar">
    <w:name w:val="TemplateText Char"/>
    <w:basedOn w:val="SectionBreakChar0"/>
    <w:link w:val="TemplateText"/>
    <w:rsid w:val="008F5576"/>
    <w:rPr>
      <w:rFonts w:ascii="Arial" w:hAnsi="Arial" w:cs="Arial"/>
      <w:color w:val="000000"/>
      <w:sz w:val="20"/>
      <w:szCs w:val="20"/>
    </w:rPr>
  </w:style>
  <w:style w:type="character" w:styleId="PlaceholderText">
    <w:name w:val="Placeholder Text"/>
    <w:basedOn w:val="DefaultParagraphFont"/>
    <w:uiPriority w:val="99"/>
    <w:semiHidden/>
    <w:rsid w:val="008F5576"/>
    <w:rPr>
      <w:color w:val="808080"/>
    </w:rPr>
  </w:style>
  <w:style w:type="paragraph" w:customStyle="1" w:styleId="Template-Normal">
    <w:name w:val="Template - Normal"/>
    <w:basedOn w:val="Normal"/>
    <w:rsid w:val="008F5576"/>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8F5576"/>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8F5576"/>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8F5576"/>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8F5576"/>
    <w:rPr>
      <w:rFonts w:ascii="Arial" w:eastAsia="Calibri" w:hAnsi="Arial"/>
      <w:color w:val="0000FF"/>
      <w:sz w:val="24"/>
      <w:u w:val="single"/>
    </w:rPr>
  </w:style>
  <w:style w:type="table" w:customStyle="1" w:styleId="TableGrid3">
    <w:name w:val="Table Grid3"/>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8F5576"/>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8F5576"/>
    <w:rPr>
      <w:rFonts w:ascii="Calibri" w:eastAsia="Calibri" w:hAnsi="Calibri" w:cs="Calibri"/>
    </w:rPr>
  </w:style>
  <w:style w:type="paragraph" w:customStyle="1" w:styleId="TableParagraph">
    <w:name w:val="Table Paragraph"/>
    <w:basedOn w:val="Normal"/>
    <w:uiPriority w:val="1"/>
    <w:qFormat/>
    <w:rsid w:val="008F5576"/>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8F557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8F5576"/>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8F557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8F557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8F5576"/>
    <w:rPr>
      <w:i/>
      <w:iCs/>
    </w:rPr>
  </w:style>
  <w:style w:type="character" w:customStyle="1" w:styleId="UnresolvedMention1">
    <w:name w:val="Unresolved Mention1"/>
    <w:basedOn w:val="DefaultParagraphFont"/>
    <w:uiPriority w:val="99"/>
    <w:semiHidden/>
    <w:unhideWhenUsed/>
    <w:rsid w:val="008F5576"/>
    <w:rPr>
      <w:color w:val="605E5C"/>
      <w:shd w:val="clear" w:color="auto" w:fill="E1DFDD"/>
    </w:rPr>
  </w:style>
  <w:style w:type="character" w:customStyle="1" w:styleId="normaltextrun">
    <w:name w:val="normaltextrun"/>
    <w:basedOn w:val="DefaultParagraphFont"/>
    <w:rsid w:val="006C648F"/>
  </w:style>
  <w:style w:type="character" w:customStyle="1" w:styleId="eop">
    <w:name w:val="eop"/>
    <w:basedOn w:val="DefaultParagraphFont"/>
    <w:rsid w:val="008D1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162912">
      <w:bodyDiv w:val="1"/>
      <w:marLeft w:val="0"/>
      <w:marRight w:val="0"/>
      <w:marTop w:val="0"/>
      <w:marBottom w:val="0"/>
      <w:divBdr>
        <w:top w:val="none" w:sz="0" w:space="0" w:color="auto"/>
        <w:left w:val="none" w:sz="0" w:space="0" w:color="auto"/>
        <w:bottom w:val="none" w:sz="0" w:space="0" w:color="auto"/>
        <w:right w:val="none" w:sz="0" w:space="0" w:color="auto"/>
      </w:divBdr>
    </w:div>
    <w:div w:id="871235622">
      <w:bodyDiv w:val="1"/>
      <w:marLeft w:val="0"/>
      <w:marRight w:val="0"/>
      <w:marTop w:val="0"/>
      <w:marBottom w:val="0"/>
      <w:divBdr>
        <w:top w:val="none" w:sz="0" w:space="0" w:color="auto"/>
        <w:left w:val="none" w:sz="0" w:space="0" w:color="auto"/>
        <w:bottom w:val="none" w:sz="0" w:space="0" w:color="auto"/>
        <w:right w:val="none" w:sz="0" w:space="0" w:color="auto"/>
      </w:divBdr>
    </w:div>
    <w:div w:id="1125079495">
      <w:bodyDiv w:val="1"/>
      <w:marLeft w:val="0"/>
      <w:marRight w:val="0"/>
      <w:marTop w:val="0"/>
      <w:marBottom w:val="0"/>
      <w:divBdr>
        <w:top w:val="none" w:sz="0" w:space="0" w:color="auto"/>
        <w:left w:val="none" w:sz="0" w:space="0" w:color="auto"/>
        <w:bottom w:val="none" w:sz="0" w:space="0" w:color="auto"/>
        <w:right w:val="none" w:sz="0" w:space="0" w:color="auto"/>
      </w:divBdr>
    </w:div>
    <w:div w:id="1204904515">
      <w:bodyDiv w:val="1"/>
      <w:marLeft w:val="0"/>
      <w:marRight w:val="0"/>
      <w:marTop w:val="0"/>
      <w:marBottom w:val="0"/>
      <w:divBdr>
        <w:top w:val="none" w:sz="0" w:space="0" w:color="auto"/>
        <w:left w:val="none" w:sz="0" w:space="0" w:color="auto"/>
        <w:bottom w:val="none" w:sz="0" w:space="0" w:color="auto"/>
        <w:right w:val="none" w:sz="0" w:space="0" w:color="auto"/>
      </w:divBdr>
    </w:div>
    <w:div w:id="1214852059">
      <w:bodyDiv w:val="1"/>
      <w:marLeft w:val="0"/>
      <w:marRight w:val="0"/>
      <w:marTop w:val="0"/>
      <w:marBottom w:val="0"/>
      <w:divBdr>
        <w:top w:val="none" w:sz="0" w:space="0" w:color="auto"/>
        <w:left w:val="none" w:sz="0" w:space="0" w:color="auto"/>
        <w:bottom w:val="none" w:sz="0" w:space="0" w:color="auto"/>
        <w:right w:val="none" w:sz="0" w:space="0" w:color="auto"/>
      </w:divBdr>
    </w:div>
    <w:div w:id="164858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ag/ag/yr23/documents/sep23item02.docx" TargetMode="External"/><Relationship Id="rId18" Type="http://schemas.openxmlformats.org/officeDocument/2006/relationships/hyperlink" Target="https://www.cde.ca.gov/be/pn/im/documents/oct19memoiad01.docx" TargetMode="External"/><Relationship Id="rId26" Type="http://schemas.openxmlformats.org/officeDocument/2006/relationships/hyperlink" Target="https://leginfo.legislature.ca.gov/faces/codes_displaySection.xhtml?sectionNum=32526.&amp;lawCode=EDC" TargetMode="External"/><Relationship Id="rId39" Type="http://schemas.openxmlformats.org/officeDocument/2006/relationships/hyperlink" Target="https://leginfo.legislature.ca.gov/faces/codes_displaySection.xhtml?sectionNum=47606.5.&amp;lawCode=EDC" TargetMode="External"/><Relationship Id="rId21" Type="http://schemas.openxmlformats.org/officeDocument/2006/relationships/hyperlink" Target="https://www.cde.ca.gov/be/ag/ag/yr16/documents/nov16item04.doc" TargetMode="External"/><Relationship Id="rId34" Type="http://schemas.openxmlformats.org/officeDocument/2006/relationships/hyperlink" Target="https://leginfo.legislature.ca.gov/faces/codes_displaySection.xhtml?lawCode=EDC&amp;sectionNum=52066." TargetMode="External"/><Relationship Id="rId42" Type="http://schemas.openxmlformats.org/officeDocument/2006/relationships/footer" Target="footer3.xml"/><Relationship Id="rId47" Type="http://schemas.openxmlformats.org/officeDocument/2006/relationships/hyperlink" Target="https://leginfo.legislature.ca.gov/faces/codes_displaySection.xhtml?lawCode=EDC&amp;sectionNum=52060." TargetMode="External"/><Relationship Id="rId50" Type="http://schemas.openxmlformats.org/officeDocument/2006/relationships/hyperlink" Target="https://www.cde.ca.gov/re/lc/" TargetMode="External"/><Relationship Id="rId55" Type="http://schemas.openxmlformats.org/officeDocument/2006/relationships/hyperlink" Target="https://leginfo.legislature.ca.gov/faces/codes_displaySection.xhtml?lawCode=EDC&amp;sectionNum=42238.024." TargetMode="External"/><Relationship Id="rId63" Type="http://schemas.openxmlformats.org/officeDocument/2006/relationships/hyperlink" Target="https://leginfo.legislature.ca.gov/faces/codes_displaySection.xhtml?lawCode=EDC&amp;sectionNum=52066." TargetMode="External"/><Relationship Id="rId68" Type="http://schemas.openxmlformats.org/officeDocument/2006/relationships/hyperlink" Target="https://leginfo.legislature.ca.gov/faces/codes_displaySection.xhtml?sectionNum=47606.5.&amp;lawCode=EDC" TargetMode="External"/><Relationship Id="rId7" Type="http://schemas.openxmlformats.org/officeDocument/2006/relationships/endnotes" Target="endnotes.xml"/><Relationship Id="rId71"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cde.ca.gov/be/ag/ag/yr21/documents/sep21item03.docx" TargetMode="External"/><Relationship Id="rId29" Type="http://schemas.openxmlformats.org/officeDocument/2006/relationships/header" Target="header4.xml"/><Relationship Id="rId11" Type="http://schemas.openxmlformats.org/officeDocument/2006/relationships/hyperlink" Target="mailto:LCFF@cde.ca.gov" TargetMode="External"/><Relationship Id="rId24" Type="http://schemas.openxmlformats.org/officeDocument/2006/relationships/header" Target="header2.xml"/><Relationship Id="rId32" Type="http://schemas.openxmlformats.org/officeDocument/2006/relationships/hyperlink" Target="mailto:LCFF@cde.ca.gov" TargetMode="External"/><Relationship Id="rId37" Type="http://schemas.openxmlformats.org/officeDocument/2006/relationships/hyperlink" Target="https://leginfo.legislature.ca.gov/faces/codes_displaySection.xhtml?lawCode=EDC&amp;sectionNum=52062." TargetMode="External"/><Relationship Id="rId40" Type="http://schemas.openxmlformats.org/officeDocument/2006/relationships/hyperlink" Target="https://www.cde.ca.gov/re/lc/documents/lcffprioritiessummary.docx" TargetMode="External"/><Relationship Id="rId45" Type="http://schemas.openxmlformats.org/officeDocument/2006/relationships/footer" Target="footer5.xml"/><Relationship Id="rId53" Type="http://schemas.openxmlformats.org/officeDocument/2006/relationships/hyperlink" Target="https://leginfo.legislature.ca.gov/faces/codes_displaySection.xhtml?sectionNum=47606.5.&amp;lawCode=EDC" TargetMode="External"/><Relationship Id="rId58" Type="http://schemas.openxmlformats.org/officeDocument/2006/relationships/header" Target="header7.xml"/><Relationship Id="rId66" Type="http://schemas.openxmlformats.org/officeDocument/2006/relationships/hyperlink" Target="https://leginfo.legislature.ca.gov/faces/codes_displaySection.xhtml?lawCode=EDC&amp;sectionNum=52062."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pn/im/documents/oct21memoamard02.docx" TargetMode="External"/><Relationship Id="rId23" Type="http://schemas.openxmlformats.org/officeDocument/2006/relationships/hyperlink" Target="https://www.cde.ca.gov/be/ag/ag/yr16/documents/may16item03.doc" TargetMode="External"/><Relationship Id="rId28" Type="http://schemas.openxmlformats.org/officeDocument/2006/relationships/header" Target="header3.xml"/><Relationship Id="rId36" Type="http://schemas.openxmlformats.org/officeDocument/2006/relationships/hyperlink" Target="https://www.cde.ca.gov/re/lc/" TargetMode="External"/><Relationship Id="rId49" Type="http://schemas.openxmlformats.org/officeDocument/2006/relationships/hyperlink" Target="https://leginfo.legislature.ca.gov/faces/codes_displaySection.xhtml?sectionNum=47606.5.&amp;lawCode=EDC" TargetMode="External"/><Relationship Id="rId57" Type="http://schemas.openxmlformats.org/officeDocument/2006/relationships/footer" Target="footer6.xml"/><Relationship Id="rId61" Type="http://schemas.openxmlformats.org/officeDocument/2006/relationships/hyperlink" Target="mailto:LCFF@cde.ca.gov" TargetMode="External"/><Relationship Id="rId10" Type="http://schemas.openxmlformats.org/officeDocument/2006/relationships/hyperlink" Target="mailto:LCFF@cde.ca.gov" TargetMode="External"/><Relationship Id="rId19" Type="http://schemas.openxmlformats.org/officeDocument/2006/relationships/hyperlink" Target="https://www.cde.ca.gov/be/ag/ag/yr19/documents/sep19item02.docx" TargetMode="External"/><Relationship Id="rId31" Type="http://schemas.openxmlformats.org/officeDocument/2006/relationships/footer" Target="footer2.xml"/><Relationship Id="rId44" Type="http://schemas.openxmlformats.org/officeDocument/2006/relationships/footer" Target="footer4.xml"/><Relationship Id="rId52" Type="http://schemas.openxmlformats.org/officeDocument/2006/relationships/hyperlink" Target="https://leginfo.legislature.ca.gov/faces/codes_displaySection.xhtml?lawCode=EDC&amp;sectionNum=52068." TargetMode="External"/><Relationship Id="rId60" Type="http://schemas.openxmlformats.org/officeDocument/2006/relationships/footer" Target="footer8.xml"/><Relationship Id="rId65" Type="http://schemas.openxmlformats.org/officeDocument/2006/relationships/hyperlink" Target="https://www.cde.ca.gov/re/lc/"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1/documents/nov21item05.docx" TargetMode="External"/><Relationship Id="rId22" Type="http://schemas.openxmlformats.org/officeDocument/2006/relationships/hyperlink" Target="https://www.cde.ca.gov/be/ag/ag/yr16/documents/jul16item03.doc" TargetMode="External"/><Relationship Id="rId27" Type="http://schemas.openxmlformats.org/officeDocument/2006/relationships/hyperlink" Target="https://leginfo.legislature.ca.gov/faces/codes_displaySection.xhtml?sectionNum=52071.&amp;lawCode=EDC" TargetMode="External"/><Relationship Id="rId30" Type="http://schemas.openxmlformats.org/officeDocument/2006/relationships/footer" Target="footer1.xml"/><Relationship Id="rId35" Type="http://schemas.openxmlformats.org/officeDocument/2006/relationships/hyperlink" Target="https://leginfo.legislature.ca.gov/faces/codes_displaySection.xhtml?sectionNum=47606.5.&amp;lawCode=EDC" TargetMode="External"/><Relationship Id="rId43" Type="http://schemas.openxmlformats.org/officeDocument/2006/relationships/header" Target="header5.xml"/><Relationship Id="rId48" Type="http://schemas.openxmlformats.org/officeDocument/2006/relationships/hyperlink" Target="https://leginfo.legislature.ca.gov/faces/codes_displaySection.xhtml?lawCode=EDC&amp;sectionNum=52066." TargetMode="External"/><Relationship Id="rId56" Type="http://schemas.openxmlformats.org/officeDocument/2006/relationships/header" Target="header6.xml"/><Relationship Id="rId64" Type="http://schemas.openxmlformats.org/officeDocument/2006/relationships/hyperlink" Target="https://leginfo.legislature.ca.gov/faces/codes_displaySection.xhtml?sectionNum=47606.5.&amp;lawCode=EDC" TargetMode="External"/><Relationship Id="rId69" Type="http://schemas.openxmlformats.org/officeDocument/2006/relationships/hyperlink" Target="https://www.cde.ca.gov/re/lc/documents/lcffprioritiessummary.docx" TargetMode="External"/><Relationship Id="rId8" Type="http://schemas.openxmlformats.org/officeDocument/2006/relationships/image" Target="media/image1.png"/><Relationship Id="rId51" Type="http://schemas.openxmlformats.org/officeDocument/2006/relationships/hyperlink" Target="https://leginfo.legislature.ca.gov/faces/codes_displaySection.xhtml?lawCode=EDC&amp;sectionNum=52062." TargetMode="External"/><Relationship Id="rId72" Type="http://schemas.openxmlformats.org/officeDocument/2006/relationships/footer" Target="footer9.xml"/><Relationship Id="rId3" Type="http://schemas.openxmlformats.org/officeDocument/2006/relationships/styles" Target="styles.xml"/><Relationship Id="rId12" Type="http://schemas.openxmlformats.org/officeDocument/2006/relationships/hyperlink" Target="https://www.cde.ca.gov/be/ag/ag/yr23/documents/nov23item07.docx" TargetMode="External"/><Relationship Id="rId17" Type="http://schemas.openxmlformats.org/officeDocument/2006/relationships/hyperlink" Target="https://www.cde.ca.gov/be/ag/ag/yr20/documents/jan20item02.docx" TargetMode="External"/><Relationship Id="rId25" Type="http://schemas.openxmlformats.org/officeDocument/2006/relationships/hyperlink" Target="https://leginfo.legislature.ca.gov/faces/codes_displaySection.xhtml?lawCode=EDC&amp;sectionNum=52064.4." TargetMode="External"/><Relationship Id="rId33" Type="http://schemas.openxmlformats.org/officeDocument/2006/relationships/hyperlink" Target="https://leginfo.legislature.ca.gov/faces/codes_displaySection.xhtml?lawCode=EDC&amp;sectionNum=52060." TargetMode="External"/><Relationship Id="rId38" Type="http://schemas.openxmlformats.org/officeDocument/2006/relationships/hyperlink" Target="https://leginfo.legislature.ca.gov/faces/codes_displaySection.xhtml?lawCode=EDC&amp;sectionNum=52068." TargetMode="External"/><Relationship Id="rId46" Type="http://schemas.openxmlformats.org/officeDocument/2006/relationships/hyperlink" Target="mailto:LCFF@cde.ca.gov" TargetMode="External"/><Relationship Id="rId59" Type="http://schemas.openxmlformats.org/officeDocument/2006/relationships/footer" Target="footer7.xml"/><Relationship Id="rId67" Type="http://schemas.openxmlformats.org/officeDocument/2006/relationships/hyperlink" Target="https://leginfo.legislature.ca.gov/faces/codes_displaySection.xhtml?lawCode=EDC&amp;sectionNum=52068." TargetMode="External"/><Relationship Id="rId20" Type="http://schemas.openxmlformats.org/officeDocument/2006/relationships/hyperlink" Target="https://www.cde.ca.gov/be/ag/ag/yr19/documents/jan19item03.docx" TargetMode="External"/><Relationship Id="rId41" Type="http://schemas.openxmlformats.org/officeDocument/2006/relationships/hyperlink" Target="https://leginfo.legislature.ca.gov/faces/codes_displaySection.xhtml?lawCode=EDC&amp;sectionNum=42238.024." TargetMode="External"/><Relationship Id="rId54" Type="http://schemas.openxmlformats.org/officeDocument/2006/relationships/hyperlink" Target="https://www.cde.ca.gov/re/lc/documents/lcffprioritiessummary.docx" TargetMode="External"/><Relationship Id="rId62" Type="http://schemas.openxmlformats.org/officeDocument/2006/relationships/hyperlink" Target="https://leginfo.legislature.ca.gov/faces/codes_displaySection.xhtml?lawCode=EDC&amp;sectionNum=52060." TargetMode="External"/><Relationship Id="rId70" Type="http://schemas.openxmlformats.org/officeDocument/2006/relationships/hyperlink" Target="https://leginfo.legislature.ca.gov/faces/codes_displaySection.xhtml?lawCode=EDC&amp;sectionNum=42238.024."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EA6D7-A729-45F2-BABE-BD164C3A5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165</Pages>
  <Words>48151</Words>
  <Characters>274465</Characters>
  <DocSecurity>0</DocSecurity>
  <Lines>2287</Lines>
  <Paragraphs>643</Paragraphs>
  <ScaleCrop>false</ScaleCrop>
  <Company>California State Board of Education</Company>
  <LinksUpToDate>false</LinksUpToDate>
  <CharactersWithSpaces>321973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03 - Meeting Agendas (CA State Board of Education)</dc:title>
  <dc:subject>Local Control and Accountability Plan Template – Revision Drafts, Consistent with California Education Code Section 52064.4.</dc:subject>
  <cp:keywords/>
  <dc:description/>
  <cp:lastModifiedBy/>
  <dcterms:created xsi:type="dcterms:W3CDTF">2024-08-26T16:20:00Z</dcterms:created>
  <dcterms:modified xsi:type="dcterms:W3CDTF">2024-08-26T18:44:00Z</dcterms:modified>
  <cp:category/>
</cp:coreProperties>
</file>