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149B3243"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54C1FEB3" w:rsidR="0042468E" w:rsidRPr="00433579" w:rsidRDefault="0042468E" w:rsidP="00433579">
      <w:pPr>
        <w:jc w:val="center"/>
        <w:rPr>
          <w:b/>
          <w:bCs/>
        </w:rPr>
      </w:pPr>
      <w:bookmarkStart w:id="10" w:name="_Toc69999593"/>
      <w:bookmarkStart w:id="11" w:name="_Toc70604860"/>
      <w:bookmarkStart w:id="12" w:name="_Toc70615916"/>
      <w:bookmarkStart w:id="13" w:name="_Toc70673785"/>
      <w:bookmarkStart w:id="14" w:name="_Toc71878172"/>
      <w:bookmarkStart w:id="15" w:name="_Toc71879808"/>
      <w:r w:rsidRPr="7165689E">
        <w:rPr>
          <w:b/>
          <w:bCs/>
          <w:sz w:val="32"/>
          <w:szCs w:val="32"/>
        </w:rPr>
        <w:t xml:space="preserve">The Federal Update for </w:t>
      </w:r>
      <w:bookmarkEnd w:id="10"/>
      <w:bookmarkEnd w:id="11"/>
      <w:bookmarkEnd w:id="12"/>
      <w:bookmarkEnd w:id="13"/>
      <w:bookmarkEnd w:id="14"/>
      <w:bookmarkEnd w:id="15"/>
      <w:r w:rsidR="4595548E" w:rsidRPr="7165689E">
        <w:rPr>
          <w:b/>
          <w:bCs/>
          <w:sz w:val="32"/>
          <w:szCs w:val="32"/>
        </w:rPr>
        <w:t xml:space="preserve">October </w:t>
      </w:r>
      <w:r w:rsidR="00776008">
        <w:rPr>
          <w:b/>
          <w:bCs/>
          <w:sz w:val="32"/>
          <w:szCs w:val="32"/>
        </w:rPr>
        <w:t>11</w:t>
      </w:r>
      <w:r w:rsidR="005D3FF9" w:rsidRPr="7165689E">
        <w:rPr>
          <w:b/>
          <w:bCs/>
          <w:sz w:val="32"/>
          <w:szCs w:val="32"/>
        </w:rPr>
        <w:t>, 202</w:t>
      </w:r>
      <w:r w:rsidR="00BB6286" w:rsidRPr="7165689E">
        <w:rPr>
          <w:b/>
          <w:bCs/>
          <w:sz w:val="32"/>
          <w:szCs w:val="32"/>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0624174B" w:rsidR="0063135C" w:rsidRDefault="00D0389C" w:rsidP="009B424F">
      <w:pPr>
        <w:pStyle w:val="MessageHeader"/>
        <w:spacing w:after="240"/>
      </w:pPr>
      <w:r>
        <w:t>Date:</w:t>
      </w:r>
      <w:r>
        <w:tab/>
      </w:r>
      <w:r w:rsidR="7EB76EE1">
        <w:t xml:space="preserve">October </w:t>
      </w:r>
      <w:r w:rsidR="00630299">
        <w:t>11</w:t>
      </w:r>
      <w:r w:rsidR="00537D4B">
        <w:t>, 202</w:t>
      </w:r>
      <w:r w:rsidR="00BB6286">
        <w:t>4</w:t>
      </w:r>
    </w:p>
    <w:p w14:paraId="01698489" w14:textId="53F81B9B" w:rsidR="009C5679" w:rsidRDefault="2193F663">
      <w:pPr>
        <w:pStyle w:val="TOC2"/>
        <w:rPr>
          <w:rFonts w:asciiTheme="minorHAnsi" w:eastAsiaTheme="minorEastAsia" w:hAnsiTheme="minorHAnsi" w:cstheme="minorBidi"/>
          <w:b w:val="0"/>
          <w:kern w:val="2"/>
          <w:sz w:val="24"/>
          <w:szCs w:val="24"/>
          <w14:ligatures w14:val="standardContextual"/>
        </w:rPr>
      </w:pPr>
      <w:r>
        <w:fldChar w:fldCharType="begin"/>
      </w:r>
      <w:r w:rsidR="663486F3">
        <w:instrText>TOC \o "1-3" \z \u \h</w:instrText>
      </w:r>
      <w:r>
        <w:fldChar w:fldCharType="separate"/>
      </w:r>
      <w:hyperlink w:anchor="_Toc179387134" w:history="1">
        <w:r w:rsidR="009C5679" w:rsidRPr="002763EB">
          <w:rPr>
            <w:rStyle w:val="Hyperlink"/>
          </w:rPr>
          <w:t>News</w:t>
        </w:r>
        <w:r w:rsidR="009C5679">
          <w:rPr>
            <w:webHidden/>
          </w:rPr>
          <w:tab/>
        </w:r>
        <w:r w:rsidR="009C5679">
          <w:rPr>
            <w:webHidden/>
          </w:rPr>
          <w:fldChar w:fldCharType="begin"/>
        </w:r>
        <w:r w:rsidR="009C5679">
          <w:rPr>
            <w:webHidden/>
          </w:rPr>
          <w:instrText xml:space="preserve"> PAGEREF _Toc179387134 \h </w:instrText>
        </w:r>
        <w:r w:rsidR="009C5679">
          <w:rPr>
            <w:webHidden/>
          </w:rPr>
        </w:r>
        <w:r w:rsidR="009C5679">
          <w:rPr>
            <w:webHidden/>
          </w:rPr>
          <w:fldChar w:fldCharType="separate"/>
        </w:r>
        <w:r w:rsidR="009C5679">
          <w:rPr>
            <w:webHidden/>
          </w:rPr>
          <w:t>1</w:t>
        </w:r>
        <w:r w:rsidR="009C5679">
          <w:rPr>
            <w:webHidden/>
          </w:rPr>
          <w:fldChar w:fldCharType="end"/>
        </w:r>
      </w:hyperlink>
    </w:p>
    <w:p w14:paraId="480E37B6" w14:textId="0D142DDF" w:rsidR="009C5679" w:rsidRDefault="009C5679">
      <w:pPr>
        <w:pStyle w:val="TOC3"/>
        <w:rPr>
          <w:rFonts w:asciiTheme="minorHAnsi" w:eastAsiaTheme="minorEastAsia" w:hAnsiTheme="minorHAnsi" w:cstheme="minorBidi"/>
          <w:b w:val="0"/>
          <w:kern w:val="2"/>
          <w:sz w:val="24"/>
          <w:szCs w:val="24"/>
          <w14:ligatures w14:val="standardContextual"/>
        </w:rPr>
      </w:pPr>
      <w:hyperlink w:anchor="_Toc179387135" w:history="1">
        <w:r w:rsidRPr="002763EB">
          <w:rPr>
            <w:rStyle w:val="Hyperlink"/>
          </w:rPr>
          <w:t>Group Asks Supreme Court to Take Up Religious Charters Question</w:t>
        </w:r>
        <w:r>
          <w:rPr>
            <w:webHidden/>
          </w:rPr>
          <w:tab/>
        </w:r>
        <w:r>
          <w:rPr>
            <w:webHidden/>
          </w:rPr>
          <w:fldChar w:fldCharType="begin"/>
        </w:r>
        <w:r>
          <w:rPr>
            <w:webHidden/>
          </w:rPr>
          <w:instrText xml:space="preserve"> PAGEREF _Toc179387135 \h </w:instrText>
        </w:r>
        <w:r>
          <w:rPr>
            <w:webHidden/>
          </w:rPr>
        </w:r>
        <w:r>
          <w:rPr>
            <w:webHidden/>
          </w:rPr>
          <w:fldChar w:fldCharType="separate"/>
        </w:r>
        <w:r>
          <w:rPr>
            <w:webHidden/>
          </w:rPr>
          <w:t>1</w:t>
        </w:r>
        <w:r>
          <w:rPr>
            <w:webHidden/>
          </w:rPr>
          <w:fldChar w:fldCharType="end"/>
        </w:r>
      </w:hyperlink>
    </w:p>
    <w:p w14:paraId="647C26F2" w14:textId="1880ACC4" w:rsidR="009C5679" w:rsidRDefault="009C5679">
      <w:pPr>
        <w:pStyle w:val="TOC3"/>
        <w:rPr>
          <w:rFonts w:asciiTheme="minorHAnsi" w:eastAsiaTheme="minorEastAsia" w:hAnsiTheme="minorHAnsi" w:cstheme="minorBidi"/>
          <w:b w:val="0"/>
          <w:kern w:val="2"/>
          <w:sz w:val="24"/>
          <w:szCs w:val="24"/>
          <w14:ligatures w14:val="standardContextual"/>
        </w:rPr>
      </w:pPr>
      <w:hyperlink w:anchor="_Toc179387136" w:history="1">
        <w:r w:rsidRPr="002763EB">
          <w:rPr>
            <w:rStyle w:val="Hyperlink"/>
          </w:rPr>
          <w:t>EPA Rule Would Require Lead Testing for Schools</w:t>
        </w:r>
        <w:r>
          <w:rPr>
            <w:webHidden/>
          </w:rPr>
          <w:tab/>
        </w:r>
        <w:r>
          <w:rPr>
            <w:webHidden/>
          </w:rPr>
          <w:fldChar w:fldCharType="begin"/>
        </w:r>
        <w:r>
          <w:rPr>
            <w:webHidden/>
          </w:rPr>
          <w:instrText xml:space="preserve"> PAGEREF _Toc179387136 \h </w:instrText>
        </w:r>
        <w:r>
          <w:rPr>
            <w:webHidden/>
          </w:rPr>
        </w:r>
        <w:r>
          <w:rPr>
            <w:webHidden/>
          </w:rPr>
          <w:fldChar w:fldCharType="separate"/>
        </w:r>
        <w:r>
          <w:rPr>
            <w:webHidden/>
          </w:rPr>
          <w:t>2</w:t>
        </w:r>
        <w:r>
          <w:rPr>
            <w:webHidden/>
          </w:rPr>
          <w:fldChar w:fldCharType="end"/>
        </w:r>
      </w:hyperlink>
    </w:p>
    <w:p w14:paraId="5B083067" w14:textId="09EEF174" w:rsidR="2193F663" w:rsidRDefault="2193F663" w:rsidP="2193F663">
      <w:pPr>
        <w:pStyle w:val="TOC3"/>
        <w:tabs>
          <w:tab w:val="clear" w:pos="9472"/>
          <w:tab w:val="right" w:leader="dot" w:pos="9465"/>
        </w:tabs>
      </w:pPr>
      <w:r>
        <w:fldChar w:fldCharType="end"/>
      </w:r>
    </w:p>
    <w:p w14:paraId="4646E5A5" w14:textId="35F48F4A" w:rsidR="008E69F6" w:rsidRDefault="00112EC5" w:rsidP="00112EC5">
      <w:pPr>
        <w:pStyle w:val="Heading2"/>
      </w:pPr>
      <w:bookmarkStart w:id="16" w:name="_Toc179387134"/>
      <w:bookmarkStart w:id="17" w:name="_Toc504484598"/>
      <w:bookmarkEnd w:id="0"/>
      <w:bookmarkEnd w:id="1"/>
      <w:bookmarkEnd w:id="2"/>
      <w:bookmarkEnd w:id="3"/>
      <w:bookmarkEnd w:id="4"/>
      <w:bookmarkEnd w:id="5"/>
      <w:r>
        <w:t>News</w:t>
      </w:r>
      <w:bookmarkEnd w:id="16"/>
    </w:p>
    <w:p w14:paraId="475C75CE" w14:textId="77777777" w:rsidR="009C5679" w:rsidRDefault="009C5679" w:rsidP="009C5679">
      <w:pPr>
        <w:pStyle w:val="Heading3"/>
      </w:pPr>
      <w:bookmarkStart w:id="18" w:name="_Toc179387135"/>
      <w:bookmarkEnd w:id="6"/>
      <w:bookmarkEnd w:id="7"/>
      <w:bookmarkEnd w:id="8"/>
      <w:bookmarkEnd w:id="9"/>
      <w:bookmarkEnd w:id="17"/>
      <w:r>
        <w:t>Group Asks Supreme Court to Take Up Religious Charters Question</w:t>
      </w:r>
      <w:bookmarkEnd w:id="18"/>
    </w:p>
    <w:p w14:paraId="4120449D" w14:textId="77777777" w:rsidR="009C5679" w:rsidRDefault="009C5679" w:rsidP="009C5679">
      <w:r>
        <w:t>The conservative group Alliance Defending Freedom (ADF) has asked the U.S. Supreme Court to take up an Oklahoma case regarding religious charter schools.</w:t>
      </w:r>
    </w:p>
    <w:p w14:paraId="0DF520A4" w14:textId="6B6193BC" w:rsidR="009C5679" w:rsidRDefault="009C5679" w:rsidP="009C5679">
      <w:r>
        <w:t>Oklahoma approved a religious virtual charter school to open this fall, over the objections of the State’s own attorney general.  A State court invalidated the charter, noting that the school, St. Isidore of Seville, refused to sign on to charter assurances that it would not teach religious doctrine.  The state court also noted that Oklahoma law prohibits the State from spending funds “for the benefit and support” of religious organizations like the catholic church and says that the state may not sponsor</w:t>
      </w:r>
      <w:r w:rsidRPr="00DB16BA">
        <w:t xml:space="preserve"> “a charter school program that is affiliated with a nonpublic sectarian school or religious institution.”</w:t>
      </w:r>
    </w:p>
    <w:p w14:paraId="0FF1F2BF" w14:textId="38FE62AC" w:rsidR="009C5679" w:rsidRDefault="009C5679" w:rsidP="009C5679">
      <w:r>
        <w:t xml:space="preserve">ADF has argued that denying the school a charter was an unconstitutional violation of State and federal law and prevented the school’s leadership and parents from exercising their religious beliefs.  It has asked the justices to weigh in on a question they have previously declined to answer – whether charter schools are public entities and thus do not have first amendment rights.  Instead, they seek to build on prior decisions of the Court in cases like a school voucher case </w:t>
      </w:r>
      <w:r>
        <w:rPr>
          <w:i/>
          <w:iCs/>
        </w:rPr>
        <w:t>Carson v. Makin</w:t>
      </w:r>
      <w:r>
        <w:t xml:space="preserve">, arguing that charter schools are not an arm of the State, but rather </w:t>
      </w:r>
      <w:r w:rsidR="00FA2B87">
        <w:t xml:space="preserve">a </w:t>
      </w:r>
      <w:r>
        <w:rPr>
          <w:i/>
          <w:iCs/>
        </w:rPr>
        <w:t>contract</w:t>
      </w:r>
      <w:r>
        <w:t xml:space="preserve"> with the State to offer a free educational option for students.</w:t>
      </w:r>
    </w:p>
    <w:p w14:paraId="4FFA4195" w14:textId="196D900E" w:rsidR="009C5679" w:rsidRPr="00DB16BA" w:rsidRDefault="009C5679" w:rsidP="009C5679">
      <w:pPr>
        <w:rPr>
          <w:i/>
          <w:iCs/>
        </w:rPr>
      </w:pPr>
      <w:r>
        <w:lastRenderedPageBreak/>
        <w:t>In fact, the petition seeks in some ways to redefine the term “public school.”  In the case of Oklahoma, it argues, “[t]</w:t>
      </w:r>
      <w:r w:rsidRPr="00FD61A7">
        <w:t>he relevant statute calls a charter school a “public school established by contract”</w:t>
      </w:r>
      <w:r w:rsidR="0091763D" w:rsidRPr="0091763D">
        <w:t xml:space="preserve"> </w:t>
      </w:r>
      <w:r w:rsidR="0091763D">
        <w:t>–</w:t>
      </w:r>
      <w:r w:rsidR="00603F0A">
        <w:t xml:space="preserve"> </w:t>
      </w:r>
      <w:r w:rsidRPr="00FD61A7">
        <w:t>a phrase that contemplates the private delivery of publicly funded education.</w:t>
      </w:r>
      <w:r>
        <w:t>…</w:t>
      </w:r>
      <w:r w:rsidRPr="00FD61A7">
        <w:t xml:space="preserve"> In other words, labeling a school </w:t>
      </w:r>
      <w:r>
        <w:t>‘</w:t>
      </w:r>
      <w:r w:rsidRPr="00FD61A7">
        <w:t>public</w:t>
      </w:r>
      <w:r>
        <w:t>’</w:t>
      </w:r>
      <w:r w:rsidRPr="00FD61A7">
        <w:t xml:space="preserve"> is just another way to say, </w:t>
      </w:r>
      <w:r>
        <w:t>‘</w:t>
      </w:r>
      <w:r w:rsidRPr="00FD61A7">
        <w:t>the state funds it.</w:t>
      </w:r>
      <w:r>
        <w:t>’”</w:t>
      </w:r>
    </w:p>
    <w:p w14:paraId="4EB2D3CF" w14:textId="3F633DA0" w:rsidR="009C5679" w:rsidRDefault="009C5679" w:rsidP="009C5679">
      <w:r>
        <w:t>A ruling in favor of the school would have significant implications for federal funding of religious schools – and the requirements that charter schools meet federal standards for civil rights and students with disabilities.  Oklahoma Attorney General Gentner Drummond, who opposed the creation of the school, said in a statement that “[t]</w:t>
      </w:r>
      <w:r w:rsidRPr="006C0AFF">
        <w:t>his unconstitutional scheme to create the nation’s first state-sponsored religious charter school will open the floodgates and force taxpayers to fund all manner of religious indoctrination, including radical Islam or even the Church of Satan</w:t>
      </w:r>
      <w:r>
        <w:t>.”</w:t>
      </w:r>
    </w:p>
    <w:p w14:paraId="3D748E81" w14:textId="77777777" w:rsidR="009C5679" w:rsidRDefault="009C5679" w:rsidP="009C5679">
      <w:r>
        <w:t xml:space="preserve">If the Court chooses to grant a writ of certiorari and hear the case, it could be decided as soon as spring of 2025.  </w:t>
      </w:r>
    </w:p>
    <w:p w14:paraId="3B8BD0B1" w14:textId="77777777" w:rsidR="009C5679" w:rsidRDefault="009C5679" w:rsidP="009C5679">
      <w:r>
        <w:t>Author: JCM</w:t>
      </w:r>
    </w:p>
    <w:p w14:paraId="7DD1EA5E" w14:textId="20EC7490" w:rsidR="009C5679" w:rsidRDefault="009C5679" w:rsidP="009C5679">
      <w:pPr>
        <w:pStyle w:val="Heading3"/>
      </w:pPr>
      <w:bookmarkStart w:id="19" w:name="_Toc179387136"/>
      <w:r>
        <w:t>EPA Rule Would Require Lead Testing for Schools</w:t>
      </w:r>
      <w:bookmarkEnd w:id="19"/>
    </w:p>
    <w:p w14:paraId="791910B4" w14:textId="7D82E5FA" w:rsidR="009C5679" w:rsidRDefault="009C5679" w:rsidP="009C5679">
      <w:r>
        <w:t>New final regulations from the Environmental Protection Agency (EPA) issued Tuesday would require that all elementary schools and childcare facilities that get their water from public utilities test it for lead content.  Those public utilities, which EPA refers to as “community water systems,” would have to track what schools and childcare facilities they serve, notify the community of testing, and conduct outreach on the dangers of lead exposure.  The EPA will create a national inventory of lead service lines to help ensure that those pipes are removed.</w:t>
      </w:r>
    </w:p>
    <w:p w14:paraId="51A2D3A2" w14:textId="77777777" w:rsidR="009C5679" w:rsidRDefault="009C5679" w:rsidP="009C5679">
      <w:r>
        <w:t xml:space="preserve">Utilities would need to conduct lead sampling at no less than 20 percent of elementary schools and 20 percent of licensed childcare facilities each year for the first five years after the regulations take effect, with the goal of eliminating all lead pipes from drinking water within the next decade.  Tests would also need to be offered to middle and high school facilities. </w:t>
      </w:r>
    </w:p>
    <w:p w14:paraId="6E9DCCA2" w14:textId="77777777" w:rsidR="009C5679" w:rsidRDefault="009C5679" w:rsidP="009C5679">
      <w:r>
        <w:t>While utilities would be required to pay for improvements, critics of the regulation say consumers will ultimately see increases in their bills to cover the costs.</w:t>
      </w:r>
    </w:p>
    <w:p w14:paraId="36C05A70" w14:textId="77777777" w:rsidR="009C5679" w:rsidRDefault="009C5679" w:rsidP="009C5679">
      <w:r>
        <w:t>Author: JCM</w:t>
      </w:r>
    </w:p>
    <w:p w14:paraId="5620654A" w14:textId="03142D06"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6E61D1CD" w14:textId="39E77EE8" w:rsidR="00201433" w:rsidRDefault="00201433" w:rsidP="2193F663">
      <w:pPr>
        <w:spacing w:before="240" w:after="240"/>
        <w:rPr>
          <w:ins w:id="20" w:author="Author"/>
          <w:rFonts w:eastAsia="Times New Roman" w:cs="Arial"/>
        </w:rPr>
      </w:pPr>
      <w:r w:rsidRPr="2193F663">
        <w:rPr>
          <w:rFonts w:eastAsia="Times New Roman" w:cs="Arial"/>
        </w:rPr>
        <w:t xml:space="preserve">Contributors: </w:t>
      </w:r>
      <w:r w:rsidR="00581B24" w:rsidRPr="2193F663">
        <w:rPr>
          <w:rFonts w:eastAsia="Times New Roman" w:cs="Arial"/>
        </w:rPr>
        <w:t>Julia Martin</w:t>
      </w:r>
    </w:p>
    <w:p w14:paraId="5E5D51A8" w14:textId="4ABB4B03" w:rsidR="0043411A" w:rsidRDefault="0043411A" w:rsidP="2193F663">
      <w:pPr>
        <w:spacing w:before="240" w:after="240"/>
        <w:rPr>
          <w:rFonts w:eastAsia="Times New Roman" w:cs="Arial"/>
        </w:rPr>
      </w:pPr>
      <w:r w:rsidRPr="0043411A">
        <w:rPr>
          <w:rFonts w:eastAsia="Times New Roman" w:cs="Arial"/>
        </w:rPr>
        <w:lastRenderedPageBreak/>
        <w:t>Posted by the California Department of Education, October 2024</w:t>
      </w:r>
    </w:p>
    <w:sectPr w:rsidR="0043411A" w:rsidSect="008C514B">
      <w:headerReference w:type="default" r:id="rId9"/>
      <w:footerReference w:type="default" r:id="rId10"/>
      <w:headerReference w:type="first" r:id="rId11"/>
      <w:footerReference w:type="first" r:id="rId12"/>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A3580C" w14:textId="77777777" w:rsidR="00D2516A" w:rsidRDefault="00D2516A">
      <w:pPr>
        <w:spacing w:before="0" w:after="0"/>
      </w:pPr>
      <w:r>
        <w:separator/>
      </w:r>
    </w:p>
  </w:endnote>
  <w:endnote w:type="continuationSeparator" w:id="0">
    <w:p w14:paraId="54FAFF6E" w14:textId="77777777" w:rsidR="00D2516A" w:rsidRDefault="00D2516A">
      <w:pPr>
        <w:spacing w:before="0" w:after="0"/>
      </w:pPr>
      <w:r>
        <w:continuationSeparator/>
      </w:r>
    </w:p>
  </w:endnote>
  <w:endnote w:type="continuationNotice" w:id="1">
    <w:p w14:paraId="1BA65588" w14:textId="77777777" w:rsidR="00D2516A" w:rsidRDefault="00D2516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6B0DA8">
    <w:pPr>
      <w:pStyle w:val="Footer"/>
      <w:jc w:val="center"/>
      <w:rPr>
        <w:szCs w:val="24"/>
      </w:rPr>
    </w:pPr>
    <w:hyperlink r:id="rId1" w:tooltip="Brustein &amp; Manasevit's website link." w:history="1">
      <w:r w:rsidRPr="005B14C4">
        <w:rPr>
          <w:rStyle w:val="Hyperlink"/>
          <w:szCs w:val="24"/>
        </w:rPr>
        <w:t>www.bruman.com</w:t>
      </w:r>
    </w:hyperlink>
    <w:r>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12976C" w14:textId="77777777" w:rsidR="00D2516A" w:rsidRDefault="00D2516A">
      <w:pPr>
        <w:spacing w:before="0" w:after="0"/>
      </w:pPr>
      <w:r>
        <w:separator/>
      </w:r>
    </w:p>
  </w:footnote>
  <w:footnote w:type="continuationSeparator" w:id="0">
    <w:p w14:paraId="1B95BAA4" w14:textId="77777777" w:rsidR="00D2516A" w:rsidRDefault="00D2516A">
      <w:pPr>
        <w:spacing w:before="0" w:after="0"/>
      </w:pPr>
      <w:r>
        <w:continuationSeparator/>
      </w:r>
    </w:p>
  </w:footnote>
  <w:footnote w:type="continuationNotice" w:id="1">
    <w:p w14:paraId="7ABC8BF8" w14:textId="77777777" w:rsidR="00D2516A" w:rsidRDefault="00D2516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7720C645" w:rsidR="003C7552" w:rsidRPr="00662BDC" w:rsidRDefault="2193F663" w:rsidP="000A590A">
    <w:pPr>
      <w:pStyle w:val="NoSpacing"/>
      <w:tabs>
        <w:tab w:val="left" w:pos="7920"/>
      </w:tabs>
    </w:pPr>
    <w:r>
      <w:t xml:space="preserve">October </w:t>
    </w:r>
    <w:r w:rsidR="009C5679">
      <w:t>11</w:t>
    </w:r>
    <w:r>
      <w:t>, 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60"/>
      <w:gridCol w:w="3160"/>
      <w:gridCol w:w="3160"/>
    </w:tblGrid>
    <w:tr w:rsidR="2193F663" w14:paraId="38CE45BF" w14:textId="77777777" w:rsidTr="2193F663">
      <w:trPr>
        <w:trHeight w:val="300"/>
      </w:trPr>
      <w:tc>
        <w:tcPr>
          <w:tcW w:w="3160" w:type="dxa"/>
        </w:tcPr>
        <w:p w14:paraId="5D87D882" w14:textId="427E6F4E" w:rsidR="2193F663" w:rsidRDefault="2193F663" w:rsidP="2193F663">
          <w:pPr>
            <w:pStyle w:val="Header"/>
            <w:ind w:left="-115"/>
          </w:pPr>
        </w:p>
      </w:tc>
      <w:tc>
        <w:tcPr>
          <w:tcW w:w="3160" w:type="dxa"/>
        </w:tcPr>
        <w:p w14:paraId="1BA58480" w14:textId="322C839F" w:rsidR="2193F663" w:rsidRDefault="2193F663" w:rsidP="2193F663">
          <w:pPr>
            <w:pStyle w:val="Header"/>
            <w:jc w:val="center"/>
          </w:pPr>
        </w:p>
      </w:tc>
      <w:tc>
        <w:tcPr>
          <w:tcW w:w="3160" w:type="dxa"/>
        </w:tcPr>
        <w:p w14:paraId="0CD68F80" w14:textId="3C1E6464" w:rsidR="2193F663" w:rsidRDefault="2193F663" w:rsidP="2193F663">
          <w:pPr>
            <w:pStyle w:val="Header"/>
            <w:ind w:right="-115"/>
            <w:jc w:val="right"/>
          </w:pPr>
        </w:p>
      </w:tc>
    </w:tr>
  </w:tbl>
  <w:p w14:paraId="0514E2AD" w14:textId="3E4A02A8" w:rsidR="2193F663" w:rsidRDefault="2193F663" w:rsidP="2193F6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0354667">
    <w:abstractNumId w:val="1"/>
  </w:num>
  <w:num w:numId="2" w16cid:durableId="237518553">
    <w:abstractNumId w:val="11"/>
  </w:num>
  <w:num w:numId="3" w16cid:durableId="609967805">
    <w:abstractNumId w:val="12"/>
  </w:num>
  <w:num w:numId="4" w16cid:durableId="251090247">
    <w:abstractNumId w:val="13"/>
  </w:num>
  <w:num w:numId="5" w16cid:durableId="1731339148">
    <w:abstractNumId w:val="14"/>
  </w:num>
  <w:num w:numId="6" w16cid:durableId="539635806">
    <w:abstractNumId w:val="2"/>
  </w:num>
  <w:num w:numId="7" w16cid:durableId="1386492090">
    <w:abstractNumId w:val="8"/>
  </w:num>
  <w:num w:numId="8" w16cid:durableId="1115247537">
    <w:abstractNumId w:val="7"/>
  </w:num>
  <w:num w:numId="9" w16cid:durableId="753940604">
    <w:abstractNumId w:val="5"/>
  </w:num>
  <w:num w:numId="10" w16cid:durableId="1994872969">
    <w:abstractNumId w:val="4"/>
  </w:num>
  <w:num w:numId="11" w16cid:durableId="1728139951">
    <w:abstractNumId w:val="0"/>
  </w:num>
  <w:num w:numId="12" w16cid:durableId="260647508">
    <w:abstractNumId w:val="10"/>
  </w:num>
  <w:num w:numId="13" w16cid:durableId="2064135907">
    <w:abstractNumId w:val="6"/>
  </w:num>
  <w:num w:numId="14" w16cid:durableId="1678193203">
    <w:abstractNumId w:val="3"/>
  </w:num>
  <w:num w:numId="15" w16cid:durableId="392314919">
    <w:abstractNumId w:val="15"/>
  </w:num>
  <w:num w:numId="16" w16cid:durableId="1016081850">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0C6A"/>
    <w:rsid w:val="000014FF"/>
    <w:rsid w:val="00002459"/>
    <w:rsid w:val="00002535"/>
    <w:rsid w:val="00002827"/>
    <w:rsid w:val="000028E9"/>
    <w:rsid w:val="0000298A"/>
    <w:rsid w:val="00002B31"/>
    <w:rsid w:val="00002E24"/>
    <w:rsid w:val="0000309F"/>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305C"/>
    <w:rsid w:val="00023187"/>
    <w:rsid w:val="00024799"/>
    <w:rsid w:val="000255CD"/>
    <w:rsid w:val="00025608"/>
    <w:rsid w:val="000259E1"/>
    <w:rsid w:val="00025D68"/>
    <w:rsid w:val="00026CC7"/>
    <w:rsid w:val="00027A54"/>
    <w:rsid w:val="000301C7"/>
    <w:rsid w:val="000306D4"/>
    <w:rsid w:val="00030888"/>
    <w:rsid w:val="00030F77"/>
    <w:rsid w:val="0003127A"/>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5F8B"/>
    <w:rsid w:val="00036228"/>
    <w:rsid w:val="0003654C"/>
    <w:rsid w:val="00036551"/>
    <w:rsid w:val="00036CC8"/>
    <w:rsid w:val="00036F11"/>
    <w:rsid w:val="00036FD8"/>
    <w:rsid w:val="0004040C"/>
    <w:rsid w:val="000404C0"/>
    <w:rsid w:val="0004092B"/>
    <w:rsid w:val="00040C8E"/>
    <w:rsid w:val="000410C9"/>
    <w:rsid w:val="000412A0"/>
    <w:rsid w:val="000416FA"/>
    <w:rsid w:val="00041B30"/>
    <w:rsid w:val="00041C43"/>
    <w:rsid w:val="00041D3B"/>
    <w:rsid w:val="00042E5D"/>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4671"/>
    <w:rsid w:val="00054C6D"/>
    <w:rsid w:val="000550B3"/>
    <w:rsid w:val="00055148"/>
    <w:rsid w:val="000573C1"/>
    <w:rsid w:val="000574A1"/>
    <w:rsid w:val="0005761C"/>
    <w:rsid w:val="000578E4"/>
    <w:rsid w:val="00057970"/>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0D8"/>
    <w:rsid w:val="0006395F"/>
    <w:rsid w:val="00063D9E"/>
    <w:rsid w:val="00063F46"/>
    <w:rsid w:val="00064293"/>
    <w:rsid w:val="000646D5"/>
    <w:rsid w:val="00064BB1"/>
    <w:rsid w:val="00064BE3"/>
    <w:rsid w:val="0006523C"/>
    <w:rsid w:val="000653E3"/>
    <w:rsid w:val="00065428"/>
    <w:rsid w:val="00065B0A"/>
    <w:rsid w:val="000661A9"/>
    <w:rsid w:val="000665F7"/>
    <w:rsid w:val="00066604"/>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306F"/>
    <w:rsid w:val="00073CCC"/>
    <w:rsid w:val="00073EC6"/>
    <w:rsid w:val="000742AC"/>
    <w:rsid w:val="00074DD8"/>
    <w:rsid w:val="00074F7F"/>
    <w:rsid w:val="00074FBD"/>
    <w:rsid w:val="00075C1D"/>
    <w:rsid w:val="0007621C"/>
    <w:rsid w:val="000769CF"/>
    <w:rsid w:val="0007710E"/>
    <w:rsid w:val="000774CF"/>
    <w:rsid w:val="0007798F"/>
    <w:rsid w:val="00081621"/>
    <w:rsid w:val="000824C2"/>
    <w:rsid w:val="0008254C"/>
    <w:rsid w:val="00082BE2"/>
    <w:rsid w:val="00082F6C"/>
    <w:rsid w:val="000832BB"/>
    <w:rsid w:val="000832C9"/>
    <w:rsid w:val="0008338B"/>
    <w:rsid w:val="00083916"/>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87775"/>
    <w:rsid w:val="0009086F"/>
    <w:rsid w:val="00090B87"/>
    <w:rsid w:val="00090CCE"/>
    <w:rsid w:val="00090D1F"/>
    <w:rsid w:val="00090D70"/>
    <w:rsid w:val="00090F78"/>
    <w:rsid w:val="00091587"/>
    <w:rsid w:val="00091D2A"/>
    <w:rsid w:val="00092B36"/>
    <w:rsid w:val="00092F26"/>
    <w:rsid w:val="00092F8E"/>
    <w:rsid w:val="0009315E"/>
    <w:rsid w:val="000931C4"/>
    <w:rsid w:val="00093970"/>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1B2"/>
    <w:rsid w:val="000A26CB"/>
    <w:rsid w:val="000A2AAB"/>
    <w:rsid w:val="000A30EA"/>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2C6"/>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D8A"/>
    <w:rsid w:val="000B7FB5"/>
    <w:rsid w:val="000C0329"/>
    <w:rsid w:val="000C081C"/>
    <w:rsid w:val="000C12AF"/>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6F5A"/>
    <w:rsid w:val="000D7447"/>
    <w:rsid w:val="000D7843"/>
    <w:rsid w:val="000D7957"/>
    <w:rsid w:val="000D7FEF"/>
    <w:rsid w:val="000E01A5"/>
    <w:rsid w:val="000E0C89"/>
    <w:rsid w:val="000E0EED"/>
    <w:rsid w:val="000E1449"/>
    <w:rsid w:val="000E1A8A"/>
    <w:rsid w:val="000E2239"/>
    <w:rsid w:val="000E245F"/>
    <w:rsid w:val="000E2840"/>
    <w:rsid w:val="000E2886"/>
    <w:rsid w:val="000E2D37"/>
    <w:rsid w:val="000E2ED6"/>
    <w:rsid w:val="000E41B6"/>
    <w:rsid w:val="000E42F3"/>
    <w:rsid w:val="000E43E4"/>
    <w:rsid w:val="000E440E"/>
    <w:rsid w:val="000E4B58"/>
    <w:rsid w:val="000E4CF7"/>
    <w:rsid w:val="000E4E17"/>
    <w:rsid w:val="000E4FDA"/>
    <w:rsid w:val="000E5793"/>
    <w:rsid w:val="000E5827"/>
    <w:rsid w:val="000E5992"/>
    <w:rsid w:val="000E5C5B"/>
    <w:rsid w:val="000E626C"/>
    <w:rsid w:val="000E6FC0"/>
    <w:rsid w:val="000E740D"/>
    <w:rsid w:val="000F0FF6"/>
    <w:rsid w:val="000F10EC"/>
    <w:rsid w:val="000F1603"/>
    <w:rsid w:val="000F1CA0"/>
    <w:rsid w:val="000F1FA4"/>
    <w:rsid w:val="000F2605"/>
    <w:rsid w:val="000F2F8F"/>
    <w:rsid w:val="000F34DF"/>
    <w:rsid w:val="000F3A5C"/>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CB"/>
    <w:rsid w:val="0011067A"/>
    <w:rsid w:val="001108A8"/>
    <w:rsid w:val="001118B2"/>
    <w:rsid w:val="00112709"/>
    <w:rsid w:val="00112CF2"/>
    <w:rsid w:val="00112EC5"/>
    <w:rsid w:val="001132E3"/>
    <w:rsid w:val="001135CC"/>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20195"/>
    <w:rsid w:val="001202D1"/>
    <w:rsid w:val="00120FC1"/>
    <w:rsid w:val="001221F9"/>
    <w:rsid w:val="00122C35"/>
    <w:rsid w:val="00123905"/>
    <w:rsid w:val="00124524"/>
    <w:rsid w:val="001250B6"/>
    <w:rsid w:val="001251A0"/>
    <w:rsid w:val="0012526A"/>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E7"/>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31"/>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4AF"/>
    <w:rsid w:val="00160CB4"/>
    <w:rsid w:val="001610C5"/>
    <w:rsid w:val="001617D1"/>
    <w:rsid w:val="00161C20"/>
    <w:rsid w:val="0016316B"/>
    <w:rsid w:val="001633A7"/>
    <w:rsid w:val="00163839"/>
    <w:rsid w:val="00163F3B"/>
    <w:rsid w:val="00163F47"/>
    <w:rsid w:val="00163F77"/>
    <w:rsid w:val="001642E1"/>
    <w:rsid w:val="0016435F"/>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F7C"/>
    <w:rsid w:val="00171108"/>
    <w:rsid w:val="001712B7"/>
    <w:rsid w:val="0017142D"/>
    <w:rsid w:val="0017205E"/>
    <w:rsid w:val="00172502"/>
    <w:rsid w:val="0017274D"/>
    <w:rsid w:val="001729B4"/>
    <w:rsid w:val="00172BD5"/>
    <w:rsid w:val="00173FDA"/>
    <w:rsid w:val="001742BD"/>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43E"/>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43B"/>
    <w:rsid w:val="001A086D"/>
    <w:rsid w:val="001A08BB"/>
    <w:rsid w:val="001A1DEB"/>
    <w:rsid w:val="001A21B5"/>
    <w:rsid w:val="001A3577"/>
    <w:rsid w:val="001A3949"/>
    <w:rsid w:val="001A3CA8"/>
    <w:rsid w:val="001A4119"/>
    <w:rsid w:val="001A4379"/>
    <w:rsid w:val="001A4A01"/>
    <w:rsid w:val="001A4AC7"/>
    <w:rsid w:val="001A522C"/>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5E0"/>
    <w:rsid w:val="001D37A2"/>
    <w:rsid w:val="001D38BE"/>
    <w:rsid w:val="001D3D54"/>
    <w:rsid w:val="001D5966"/>
    <w:rsid w:val="001D5D51"/>
    <w:rsid w:val="001D5F42"/>
    <w:rsid w:val="001D611E"/>
    <w:rsid w:val="001D63E9"/>
    <w:rsid w:val="001D706C"/>
    <w:rsid w:val="001E01D3"/>
    <w:rsid w:val="001E0665"/>
    <w:rsid w:val="001E0F22"/>
    <w:rsid w:val="001E140A"/>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90B"/>
    <w:rsid w:val="001F3DA1"/>
    <w:rsid w:val="001F3E0E"/>
    <w:rsid w:val="001F3F3A"/>
    <w:rsid w:val="001F4062"/>
    <w:rsid w:val="001F42EB"/>
    <w:rsid w:val="001F48E4"/>
    <w:rsid w:val="001F5C18"/>
    <w:rsid w:val="001F6102"/>
    <w:rsid w:val="001F6E3B"/>
    <w:rsid w:val="001F7272"/>
    <w:rsid w:val="001F746A"/>
    <w:rsid w:val="001F755D"/>
    <w:rsid w:val="001F7778"/>
    <w:rsid w:val="001F7CE1"/>
    <w:rsid w:val="0020013E"/>
    <w:rsid w:val="00200ACD"/>
    <w:rsid w:val="00200CC5"/>
    <w:rsid w:val="00200FD5"/>
    <w:rsid w:val="00201205"/>
    <w:rsid w:val="0020122F"/>
    <w:rsid w:val="00201433"/>
    <w:rsid w:val="002015E8"/>
    <w:rsid w:val="00202318"/>
    <w:rsid w:val="00202A7C"/>
    <w:rsid w:val="00202C8A"/>
    <w:rsid w:val="00202E33"/>
    <w:rsid w:val="00203B27"/>
    <w:rsid w:val="00203B6B"/>
    <w:rsid w:val="00203E1B"/>
    <w:rsid w:val="00203F1A"/>
    <w:rsid w:val="00204402"/>
    <w:rsid w:val="00204EE8"/>
    <w:rsid w:val="0020535F"/>
    <w:rsid w:val="0020586B"/>
    <w:rsid w:val="00205B6B"/>
    <w:rsid w:val="00205EEF"/>
    <w:rsid w:val="00205FE0"/>
    <w:rsid w:val="00206000"/>
    <w:rsid w:val="00206BCB"/>
    <w:rsid w:val="002077EC"/>
    <w:rsid w:val="00211CBE"/>
    <w:rsid w:val="00212192"/>
    <w:rsid w:val="0021231A"/>
    <w:rsid w:val="00212327"/>
    <w:rsid w:val="00212AD2"/>
    <w:rsid w:val="00212DE9"/>
    <w:rsid w:val="00212FA0"/>
    <w:rsid w:val="00213463"/>
    <w:rsid w:val="002135BB"/>
    <w:rsid w:val="00213D37"/>
    <w:rsid w:val="00214501"/>
    <w:rsid w:val="0021464D"/>
    <w:rsid w:val="002148AB"/>
    <w:rsid w:val="002148D2"/>
    <w:rsid w:val="002156C5"/>
    <w:rsid w:val="00215847"/>
    <w:rsid w:val="00215C72"/>
    <w:rsid w:val="00216DC0"/>
    <w:rsid w:val="00217488"/>
    <w:rsid w:val="00217869"/>
    <w:rsid w:val="002178C3"/>
    <w:rsid w:val="0022013D"/>
    <w:rsid w:val="00220141"/>
    <w:rsid w:val="0022045A"/>
    <w:rsid w:val="0022094A"/>
    <w:rsid w:val="002209C8"/>
    <w:rsid w:val="00220F90"/>
    <w:rsid w:val="002210B2"/>
    <w:rsid w:val="002213F5"/>
    <w:rsid w:val="002214A8"/>
    <w:rsid w:val="0022159E"/>
    <w:rsid w:val="00222EA0"/>
    <w:rsid w:val="00224161"/>
    <w:rsid w:val="00224521"/>
    <w:rsid w:val="00225A12"/>
    <w:rsid w:val="002260B1"/>
    <w:rsid w:val="00226319"/>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47815"/>
    <w:rsid w:val="00250674"/>
    <w:rsid w:val="002507C3"/>
    <w:rsid w:val="00250BA8"/>
    <w:rsid w:val="00250E6F"/>
    <w:rsid w:val="00251626"/>
    <w:rsid w:val="002519B5"/>
    <w:rsid w:val="002519C0"/>
    <w:rsid w:val="00251B6E"/>
    <w:rsid w:val="00251F0B"/>
    <w:rsid w:val="002521FA"/>
    <w:rsid w:val="00252951"/>
    <w:rsid w:val="00252FFF"/>
    <w:rsid w:val="00253074"/>
    <w:rsid w:val="0025307A"/>
    <w:rsid w:val="0025352E"/>
    <w:rsid w:val="00254058"/>
    <w:rsid w:val="002547B3"/>
    <w:rsid w:val="002548AB"/>
    <w:rsid w:val="002550CD"/>
    <w:rsid w:val="002555E5"/>
    <w:rsid w:val="00255F37"/>
    <w:rsid w:val="00256784"/>
    <w:rsid w:val="00256E0D"/>
    <w:rsid w:val="0025727F"/>
    <w:rsid w:val="002573D9"/>
    <w:rsid w:val="00260213"/>
    <w:rsid w:val="00260C52"/>
    <w:rsid w:val="00260CF4"/>
    <w:rsid w:val="00261F41"/>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67F47"/>
    <w:rsid w:val="002719DA"/>
    <w:rsid w:val="00271A72"/>
    <w:rsid w:val="00271D7B"/>
    <w:rsid w:val="00271F01"/>
    <w:rsid w:val="002724B9"/>
    <w:rsid w:val="00272C79"/>
    <w:rsid w:val="00272CD2"/>
    <w:rsid w:val="00273261"/>
    <w:rsid w:val="00273E6D"/>
    <w:rsid w:val="00274C4B"/>
    <w:rsid w:val="0027508F"/>
    <w:rsid w:val="00275824"/>
    <w:rsid w:val="00275C2D"/>
    <w:rsid w:val="00276D93"/>
    <w:rsid w:val="0027715D"/>
    <w:rsid w:val="00277728"/>
    <w:rsid w:val="0027794E"/>
    <w:rsid w:val="00277997"/>
    <w:rsid w:val="00277A18"/>
    <w:rsid w:val="00277D86"/>
    <w:rsid w:val="002808DA"/>
    <w:rsid w:val="00281372"/>
    <w:rsid w:val="00282317"/>
    <w:rsid w:val="0028282A"/>
    <w:rsid w:val="002828E1"/>
    <w:rsid w:val="00282A68"/>
    <w:rsid w:val="00282AAA"/>
    <w:rsid w:val="00282D63"/>
    <w:rsid w:val="00282E9E"/>
    <w:rsid w:val="00283298"/>
    <w:rsid w:val="0028367C"/>
    <w:rsid w:val="00283DCA"/>
    <w:rsid w:val="00284238"/>
    <w:rsid w:val="0028424F"/>
    <w:rsid w:val="00284421"/>
    <w:rsid w:val="00284779"/>
    <w:rsid w:val="00285015"/>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2F5"/>
    <w:rsid w:val="002904B0"/>
    <w:rsid w:val="00290631"/>
    <w:rsid w:val="0029073F"/>
    <w:rsid w:val="00290969"/>
    <w:rsid w:val="00290A2B"/>
    <w:rsid w:val="002911F6"/>
    <w:rsid w:val="00291408"/>
    <w:rsid w:val="002928A6"/>
    <w:rsid w:val="00292B44"/>
    <w:rsid w:val="00292B89"/>
    <w:rsid w:val="00293204"/>
    <w:rsid w:val="00293215"/>
    <w:rsid w:val="00293756"/>
    <w:rsid w:val="00293C94"/>
    <w:rsid w:val="002943DB"/>
    <w:rsid w:val="002946A2"/>
    <w:rsid w:val="00295D20"/>
    <w:rsid w:val="0029674B"/>
    <w:rsid w:val="00296A2C"/>
    <w:rsid w:val="00296F57"/>
    <w:rsid w:val="00297C3E"/>
    <w:rsid w:val="00297C7B"/>
    <w:rsid w:val="00297D74"/>
    <w:rsid w:val="002A0178"/>
    <w:rsid w:val="002A05F7"/>
    <w:rsid w:val="002A09D0"/>
    <w:rsid w:val="002A11F6"/>
    <w:rsid w:val="002A1FD6"/>
    <w:rsid w:val="002A2250"/>
    <w:rsid w:val="002A2263"/>
    <w:rsid w:val="002A249C"/>
    <w:rsid w:val="002A3EEC"/>
    <w:rsid w:val="002A52C6"/>
    <w:rsid w:val="002A597D"/>
    <w:rsid w:val="002A5CB8"/>
    <w:rsid w:val="002A6033"/>
    <w:rsid w:val="002A65E4"/>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481E"/>
    <w:rsid w:val="002B4D6C"/>
    <w:rsid w:val="002B5529"/>
    <w:rsid w:val="002B5967"/>
    <w:rsid w:val="002B6387"/>
    <w:rsid w:val="002B7580"/>
    <w:rsid w:val="002B7A59"/>
    <w:rsid w:val="002C004A"/>
    <w:rsid w:val="002C06F7"/>
    <w:rsid w:val="002C0960"/>
    <w:rsid w:val="002C123C"/>
    <w:rsid w:val="002C1C15"/>
    <w:rsid w:val="002C1E21"/>
    <w:rsid w:val="002C216E"/>
    <w:rsid w:val="002C2847"/>
    <w:rsid w:val="002C2A61"/>
    <w:rsid w:val="002C2A75"/>
    <w:rsid w:val="002C2E9F"/>
    <w:rsid w:val="002C40D1"/>
    <w:rsid w:val="002C43F3"/>
    <w:rsid w:val="002C464B"/>
    <w:rsid w:val="002C493A"/>
    <w:rsid w:val="002C5137"/>
    <w:rsid w:val="002C53A4"/>
    <w:rsid w:val="002C5453"/>
    <w:rsid w:val="002C5635"/>
    <w:rsid w:val="002C6198"/>
    <w:rsid w:val="002C6290"/>
    <w:rsid w:val="002C62C9"/>
    <w:rsid w:val="002C633B"/>
    <w:rsid w:val="002C6356"/>
    <w:rsid w:val="002C6512"/>
    <w:rsid w:val="002C6F25"/>
    <w:rsid w:val="002C6FEE"/>
    <w:rsid w:val="002C7664"/>
    <w:rsid w:val="002C7CE1"/>
    <w:rsid w:val="002D03E0"/>
    <w:rsid w:val="002D06DF"/>
    <w:rsid w:val="002D1049"/>
    <w:rsid w:val="002D1B95"/>
    <w:rsid w:val="002D2310"/>
    <w:rsid w:val="002D29AF"/>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58C"/>
    <w:rsid w:val="002F08DC"/>
    <w:rsid w:val="002F095B"/>
    <w:rsid w:val="002F10FC"/>
    <w:rsid w:val="002F1ADC"/>
    <w:rsid w:val="002F1E9D"/>
    <w:rsid w:val="002F30A4"/>
    <w:rsid w:val="002F3A49"/>
    <w:rsid w:val="002F3C4E"/>
    <w:rsid w:val="002F423A"/>
    <w:rsid w:val="002F47B3"/>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4690"/>
    <w:rsid w:val="00304B24"/>
    <w:rsid w:val="00304FD5"/>
    <w:rsid w:val="003051A4"/>
    <w:rsid w:val="0030534A"/>
    <w:rsid w:val="00305399"/>
    <w:rsid w:val="0030549E"/>
    <w:rsid w:val="00305672"/>
    <w:rsid w:val="0030577B"/>
    <w:rsid w:val="00305F5B"/>
    <w:rsid w:val="0030680A"/>
    <w:rsid w:val="00306ACB"/>
    <w:rsid w:val="003071E9"/>
    <w:rsid w:val="00307282"/>
    <w:rsid w:val="003075DB"/>
    <w:rsid w:val="003100DD"/>
    <w:rsid w:val="0031036F"/>
    <w:rsid w:val="003107F7"/>
    <w:rsid w:val="00310B16"/>
    <w:rsid w:val="00310E0E"/>
    <w:rsid w:val="00312678"/>
    <w:rsid w:val="0031293F"/>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32B"/>
    <w:rsid w:val="00320F5E"/>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27EC4"/>
    <w:rsid w:val="00330B04"/>
    <w:rsid w:val="00330FF2"/>
    <w:rsid w:val="00331148"/>
    <w:rsid w:val="00331670"/>
    <w:rsid w:val="00331AE6"/>
    <w:rsid w:val="00331E95"/>
    <w:rsid w:val="0033210E"/>
    <w:rsid w:val="00333407"/>
    <w:rsid w:val="003334AC"/>
    <w:rsid w:val="00333BDA"/>
    <w:rsid w:val="0033410C"/>
    <w:rsid w:val="0033423C"/>
    <w:rsid w:val="00334EE6"/>
    <w:rsid w:val="00336532"/>
    <w:rsid w:val="003365D6"/>
    <w:rsid w:val="00336976"/>
    <w:rsid w:val="0033719E"/>
    <w:rsid w:val="00337C37"/>
    <w:rsid w:val="00337CE2"/>
    <w:rsid w:val="00337E80"/>
    <w:rsid w:val="00340009"/>
    <w:rsid w:val="003401DB"/>
    <w:rsid w:val="003408FD"/>
    <w:rsid w:val="00340BC5"/>
    <w:rsid w:val="003412DA"/>
    <w:rsid w:val="00341552"/>
    <w:rsid w:val="00341E73"/>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8E"/>
    <w:rsid w:val="003524BB"/>
    <w:rsid w:val="00352EC4"/>
    <w:rsid w:val="00353532"/>
    <w:rsid w:val="00353A68"/>
    <w:rsid w:val="00353DF1"/>
    <w:rsid w:val="00354519"/>
    <w:rsid w:val="00354600"/>
    <w:rsid w:val="0035522F"/>
    <w:rsid w:val="00355412"/>
    <w:rsid w:val="003556A9"/>
    <w:rsid w:val="003558B1"/>
    <w:rsid w:val="00355B3C"/>
    <w:rsid w:val="00356108"/>
    <w:rsid w:val="0035660B"/>
    <w:rsid w:val="00356A3F"/>
    <w:rsid w:val="00357DD2"/>
    <w:rsid w:val="003608C2"/>
    <w:rsid w:val="003609A6"/>
    <w:rsid w:val="00360B8C"/>
    <w:rsid w:val="00361409"/>
    <w:rsid w:val="003615E2"/>
    <w:rsid w:val="003619DA"/>
    <w:rsid w:val="0036240A"/>
    <w:rsid w:val="00362445"/>
    <w:rsid w:val="00362C7C"/>
    <w:rsid w:val="00362DA0"/>
    <w:rsid w:val="00362EA0"/>
    <w:rsid w:val="003636CE"/>
    <w:rsid w:val="00363C1B"/>
    <w:rsid w:val="0036442F"/>
    <w:rsid w:val="00364BA5"/>
    <w:rsid w:val="003651BB"/>
    <w:rsid w:val="00365495"/>
    <w:rsid w:val="003654D3"/>
    <w:rsid w:val="00365855"/>
    <w:rsid w:val="00365AD0"/>
    <w:rsid w:val="003664FF"/>
    <w:rsid w:val="00366563"/>
    <w:rsid w:val="003669D8"/>
    <w:rsid w:val="00367550"/>
    <w:rsid w:val="00367B13"/>
    <w:rsid w:val="00367B27"/>
    <w:rsid w:val="0037017A"/>
    <w:rsid w:val="00370B65"/>
    <w:rsid w:val="00371EBC"/>
    <w:rsid w:val="00371EEC"/>
    <w:rsid w:val="003727CB"/>
    <w:rsid w:val="00372B9D"/>
    <w:rsid w:val="00373C8D"/>
    <w:rsid w:val="00375630"/>
    <w:rsid w:val="00375874"/>
    <w:rsid w:val="00375876"/>
    <w:rsid w:val="003769CB"/>
    <w:rsid w:val="003774F0"/>
    <w:rsid w:val="0038005B"/>
    <w:rsid w:val="003802D7"/>
    <w:rsid w:val="00380433"/>
    <w:rsid w:val="003804F7"/>
    <w:rsid w:val="003809B6"/>
    <w:rsid w:val="0038175D"/>
    <w:rsid w:val="0038178A"/>
    <w:rsid w:val="00381DFE"/>
    <w:rsid w:val="00381FF0"/>
    <w:rsid w:val="00382236"/>
    <w:rsid w:val="0038286F"/>
    <w:rsid w:val="003844B3"/>
    <w:rsid w:val="00384A39"/>
    <w:rsid w:val="00384A8A"/>
    <w:rsid w:val="00384B3B"/>
    <w:rsid w:val="003858C3"/>
    <w:rsid w:val="003859D6"/>
    <w:rsid w:val="00385DC2"/>
    <w:rsid w:val="0038606C"/>
    <w:rsid w:val="0038607C"/>
    <w:rsid w:val="00386112"/>
    <w:rsid w:val="003861AB"/>
    <w:rsid w:val="0038643F"/>
    <w:rsid w:val="00386A86"/>
    <w:rsid w:val="00386B98"/>
    <w:rsid w:val="00386C3C"/>
    <w:rsid w:val="00386DDB"/>
    <w:rsid w:val="00387788"/>
    <w:rsid w:val="00387B49"/>
    <w:rsid w:val="00391030"/>
    <w:rsid w:val="003916F7"/>
    <w:rsid w:val="003918BB"/>
    <w:rsid w:val="00391B69"/>
    <w:rsid w:val="00391C56"/>
    <w:rsid w:val="00391DC9"/>
    <w:rsid w:val="003929AC"/>
    <w:rsid w:val="00392C92"/>
    <w:rsid w:val="0039442C"/>
    <w:rsid w:val="00394ECC"/>
    <w:rsid w:val="00396888"/>
    <w:rsid w:val="00396F70"/>
    <w:rsid w:val="0039734F"/>
    <w:rsid w:val="003973C1"/>
    <w:rsid w:val="0039765E"/>
    <w:rsid w:val="0039795F"/>
    <w:rsid w:val="00397E13"/>
    <w:rsid w:val="003A0053"/>
    <w:rsid w:val="003A06D9"/>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145"/>
    <w:rsid w:val="003A735B"/>
    <w:rsid w:val="003A7605"/>
    <w:rsid w:val="003B10D4"/>
    <w:rsid w:val="003B13EC"/>
    <w:rsid w:val="003B15C1"/>
    <w:rsid w:val="003B18E4"/>
    <w:rsid w:val="003B214F"/>
    <w:rsid w:val="003B2CF0"/>
    <w:rsid w:val="003B3FC4"/>
    <w:rsid w:val="003B4971"/>
    <w:rsid w:val="003B4C3D"/>
    <w:rsid w:val="003B4F29"/>
    <w:rsid w:val="003B5B6E"/>
    <w:rsid w:val="003B5DFA"/>
    <w:rsid w:val="003B5F8B"/>
    <w:rsid w:val="003B6043"/>
    <w:rsid w:val="003B6B09"/>
    <w:rsid w:val="003B6E5D"/>
    <w:rsid w:val="003B78C7"/>
    <w:rsid w:val="003B7C45"/>
    <w:rsid w:val="003C017D"/>
    <w:rsid w:val="003C030A"/>
    <w:rsid w:val="003C0443"/>
    <w:rsid w:val="003C0DE1"/>
    <w:rsid w:val="003C10AC"/>
    <w:rsid w:val="003C1332"/>
    <w:rsid w:val="003C1479"/>
    <w:rsid w:val="003C191F"/>
    <w:rsid w:val="003C2747"/>
    <w:rsid w:val="003C2A21"/>
    <w:rsid w:val="003C2D53"/>
    <w:rsid w:val="003C2F1A"/>
    <w:rsid w:val="003C2FBE"/>
    <w:rsid w:val="003C2FC2"/>
    <w:rsid w:val="003C339C"/>
    <w:rsid w:val="003C3701"/>
    <w:rsid w:val="003C416E"/>
    <w:rsid w:val="003C4E2A"/>
    <w:rsid w:val="003C57E6"/>
    <w:rsid w:val="003C6422"/>
    <w:rsid w:val="003C6742"/>
    <w:rsid w:val="003C681E"/>
    <w:rsid w:val="003C7552"/>
    <w:rsid w:val="003C778E"/>
    <w:rsid w:val="003C795D"/>
    <w:rsid w:val="003C7A20"/>
    <w:rsid w:val="003C7A69"/>
    <w:rsid w:val="003C7D65"/>
    <w:rsid w:val="003D023E"/>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7A1"/>
    <w:rsid w:val="003E77AA"/>
    <w:rsid w:val="003E7991"/>
    <w:rsid w:val="003E7D11"/>
    <w:rsid w:val="003F12FB"/>
    <w:rsid w:val="003F1343"/>
    <w:rsid w:val="003F147C"/>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31F"/>
    <w:rsid w:val="00400573"/>
    <w:rsid w:val="004005ED"/>
    <w:rsid w:val="00400FE4"/>
    <w:rsid w:val="004011E3"/>
    <w:rsid w:val="004012FC"/>
    <w:rsid w:val="004017B0"/>
    <w:rsid w:val="00402381"/>
    <w:rsid w:val="004030B5"/>
    <w:rsid w:val="004030CF"/>
    <w:rsid w:val="0040359A"/>
    <w:rsid w:val="004039B7"/>
    <w:rsid w:val="00403AD4"/>
    <w:rsid w:val="00403AE3"/>
    <w:rsid w:val="00403F9B"/>
    <w:rsid w:val="00404A56"/>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622"/>
    <w:rsid w:val="00413464"/>
    <w:rsid w:val="004135E0"/>
    <w:rsid w:val="00414853"/>
    <w:rsid w:val="004150B4"/>
    <w:rsid w:val="00415B67"/>
    <w:rsid w:val="00415BB4"/>
    <w:rsid w:val="00415DB4"/>
    <w:rsid w:val="00415E46"/>
    <w:rsid w:val="0041658B"/>
    <w:rsid w:val="004165A0"/>
    <w:rsid w:val="0041664D"/>
    <w:rsid w:val="004166DE"/>
    <w:rsid w:val="00416934"/>
    <w:rsid w:val="00416AB1"/>
    <w:rsid w:val="004174D4"/>
    <w:rsid w:val="004177D5"/>
    <w:rsid w:val="00417AA8"/>
    <w:rsid w:val="00417ED4"/>
    <w:rsid w:val="00420067"/>
    <w:rsid w:val="0042047F"/>
    <w:rsid w:val="00421EB9"/>
    <w:rsid w:val="00422A6E"/>
    <w:rsid w:val="00424349"/>
    <w:rsid w:val="0042468E"/>
    <w:rsid w:val="00424AC9"/>
    <w:rsid w:val="00424E15"/>
    <w:rsid w:val="0042529D"/>
    <w:rsid w:val="0042544F"/>
    <w:rsid w:val="0042578E"/>
    <w:rsid w:val="00425F21"/>
    <w:rsid w:val="00425FA6"/>
    <w:rsid w:val="00426182"/>
    <w:rsid w:val="00426A49"/>
    <w:rsid w:val="00427989"/>
    <w:rsid w:val="00427C55"/>
    <w:rsid w:val="00427FDF"/>
    <w:rsid w:val="00430C35"/>
    <w:rsid w:val="00431120"/>
    <w:rsid w:val="004314A4"/>
    <w:rsid w:val="004315FD"/>
    <w:rsid w:val="00431765"/>
    <w:rsid w:val="00431AF0"/>
    <w:rsid w:val="004323C4"/>
    <w:rsid w:val="00432923"/>
    <w:rsid w:val="00432A6D"/>
    <w:rsid w:val="00433579"/>
    <w:rsid w:val="00433645"/>
    <w:rsid w:val="00433B0D"/>
    <w:rsid w:val="0043411A"/>
    <w:rsid w:val="00434262"/>
    <w:rsid w:val="004342C4"/>
    <w:rsid w:val="00434863"/>
    <w:rsid w:val="004350CA"/>
    <w:rsid w:val="004351A4"/>
    <w:rsid w:val="00435BC0"/>
    <w:rsid w:val="00436C26"/>
    <w:rsid w:val="0043752C"/>
    <w:rsid w:val="00437C4A"/>
    <w:rsid w:val="00440216"/>
    <w:rsid w:val="004407D0"/>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592"/>
    <w:rsid w:val="00452B3C"/>
    <w:rsid w:val="00452BF0"/>
    <w:rsid w:val="00452D5E"/>
    <w:rsid w:val="0045376D"/>
    <w:rsid w:val="00453788"/>
    <w:rsid w:val="00453D66"/>
    <w:rsid w:val="00453E4B"/>
    <w:rsid w:val="00454232"/>
    <w:rsid w:val="00454A7A"/>
    <w:rsid w:val="00454E5B"/>
    <w:rsid w:val="00454FF1"/>
    <w:rsid w:val="00455399"/>
    <w:rsid w:val="00455448"/>
    <w:rsid w:val="004563BD"/>
    <w:rsid w:val="0045679B"/>
    <w:rsid w:val="00456AF3"/>
    <w:rsid w:val="00456BA9"/>
    <w:rsid w:val="00456F7B"/>
    <w:rsid w:val="004575F2"/>
    <w:rsid w:val="00457747"/>
    <w:rsid w:val="0045793E"/>
    <w:rsid w:val="004579FE"/>
    <w:rsid w:val="00460166"/>
    <w:rsid w:val="0046093F"/>
    <w:rsid w:val="00460B48"/>
    <w:rsid w:val="00460CD9"/>
    <w:rsid w:val="00460DB6"/>
    <w:rsid w:val="0046165C"/>
    <w:rsid w:val="00461965"/>
    <w:rsid w:val="00461F60"/>
    <w:rsid w:val="00462693"/>
    <w:rsid w:val="004629CD"/>
    <w:rsid w:val="00462D89"/>
    <w:rsid w:val="0046329C"/>
    <w:rsid w:val="00464298"/>
    <w:rsid w:val="0046454D"/>
    <w:rsid w:val="004645A7"/>
    <w:rsid w:val="00464C55"/>
    <w:rsid w:val="00464F3D"/>
    <w:rsid w:val="004653BF"/>
    <w:rsid w:val="00465CD6"/>
    <w:rsid w:val="00465EB5"/>
    <w:rsid w:val="004665B2"/>
    <w:rsid w:val="00467311"/>
    <w:rsid w:val="004675B7"/>
    <w:rsid w:val="0046775C"/>
    <w:rsid w:val="00467A36"/>
    <w:rsid w:val="00467AE6"/>
    <w:rsid w:val="00467CB5"/>
    <w:rsid w:val="00467F22"/>
    <w:rsid w:val="00470132"/>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1BEB"/>
    <w:rsid w:val="00482544"/>
    <w:rsid w:val="00482812"/>
    <w:rsid w:val="00484351"/>
    <w:rsid w:val="00484587"/>
    <w:rsid w:val="00484D67"/>
    <w:rsid w:val="00485C00"/>
    <w:rsid w:val="00485F74"/>
    <w:rsid w:val="004860DB"/>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5FB0"/>
    <w:rsid w:val="004969AD"/>
    <w:rsid w:val="00497B49"/>
    <w:rsid w:val="004A023B"/>
    <w:rsid w:val="004A145D"/>
    <w:rsid w:val="004A1776"/>
    <w:rsid w:val="004A18CD"/>
    <w:rsid w:val="004A2262"/>
    <w:rsid w:val="004A2A08"/>
    <w:rsid w:val="004A368D"/>
    <w:rsid w:val="004A3976"/>
    <w:rsid w:val="004A39EC"/>
    <w:rsid w:val="004A3BFA"/>
    <w:rsid w:val="004A3C66"/>
    <w:rsid w:val="004A4891"/>
    <w:rsid w:val="004A4BA7"/>
    <w:rsid w:val="004A5A7D"/>
    <w:rsid w:val="004A5BDF"/>
    <w:rsid w:val="004A6826"/>
    <w:rsid w:val="004A703A"/>
    <w:rsid w:val="004A76C5"/>
    <w:rsid w:val="004A7B38"/>
    <w:rsid w:val="004B1118"/>
    <w:rsid w:val="004B1543"/>
    <w:rsid w:val="004B1804"/>
    <w:rsid w:val="004B1D7F"/>
    <w:rsid w:val="004B209C"/>
    <w:rsid w:val="004B2CBC"/>
    <w:rsid w:val="004B41FF"/>
    <w:rsid w:val="004B446C"/>
    <w:rsid w:val="004B4923"/>
    <w:rsid w:val="004B49B0"/>
    <w:rsid w:val="004B50CF"/>
    <w:rsid w:val="004B59E8"/>
    <w:rsid w:val="004B67E6"/>
    <w:rsid w:val="004B6BAF"/>
    <w:rsid w:val="004B7022"/>
    <w:rsid w:val="004B731B"/>
    <w:rsid w:val="004B7B42"/>
    <w:rsid w:val="004C07EB"/>
    <w:rsid w:val="004C0948"/>
    <w:rsid w:val="004C0AAC"/>
    <w:rsid w:val="004C10C2"/>
    <w:rsid w:val="004C1494"/>
    <w:rsid w:val="004C167F"/>
    <w:rsid w:val="004C1B57"/>
    <w:rsid w:val="004C1B9A"/>
    <w:rsid w:val="004C26B8"/>
    <w:rsid w:val="004C3276"/>
    <w:rsid w:val="004C377A"/>
    <w:rsid w:val="004C3CD2"/>
    <w:rsid w:val="004C3E1E"/>
    <w:rsid w:val="004C4643"/>
    <w:rsid w:val="004C4952"/>
    <w:rsid w:val="004C5115"/>
    <w:rsid w:val="004C57B5"/>
    <w:rsid w:val="004C597F"/>
    <w:rsid w:val="004C6631"/>
    <w:rsid w:val="004C7085"/>
    <w:rsid w:val="004C72B7"/>
    <w:rsid w:val="004C7577"/>
    <w:rsid w:val="004C79A5"/>
    <w:rsid w:val="004C7C53"/>
    <w:rsid w:val="004D06CC"/>
    <w:rsid w:val="004D072E"/>
    <w:rsid w:val="004D139D"/>
    <w:rsid w:val="004D2287"/>
    <w:rsid w:val="004D25E8"/>
    <w:rsid w:val="004D2C78"/>
    <w:rsid w:val="004D2D40"/>
    <w:rsid w:val="004D3A1F"/>
    <w:rsid w:val="004D429B"/>
    <w:rsid w:val="004D4A02"/>
    <w:rsid w:val="004D5369"/>
    <w:rsid w:val="004D5733"/>
    <w:rsid w:val="004D57AF"/>
    <w:rsid w:val="004D5B8C"/>
    <w:rsid w:val="004D5D6C"/>
    <w:rsid w:val="004D5F91"/>
    <w:rsid w:val="004D6343"/>
    <w:rsid w:val="004D6E55"/>
    <w:rsid w:val="004D71B7"/>
    <w:rsid w:val="004D769D"/>
    <w:rsid w:val="004D7E32"/>
    <w:rsid w:val="004E045B"/>
    <w:rsid w:val="004E0541"/>
    <w:rsid w:val="004E10BF"/>
    <w:rsid w:val="004E130F"/>
    <w:rsid w:val="004E281E"/>
    <w:rsid w:val="004E2C2E"/>
    <w:rsid w:val="004E30A8"/>
    <w:rsid w:val="004E3A51"/>
    <w:rsid w:val="004E3CCF"/>
    <w:rsid w:val="004E3ECB"/>
    <w:rsid w:val="004E3F70"/>
    <w:rsid w:val="004E5B63"/>
    <w:rsid w:val="004E6085"/>
    <w:rsid w:val="004E69A4"/>
    <w:rsid w:val="004E6D46"/>
    <w:rsid w:val="004E71C3"/>
    <w:rsid w:val="004E760D"/>
    <w:rsid w:val="004E78E8"/>
    <w:rsid w:val="004E7AA5"/>
    <w:rsid w:val="004F02A1"/>
    <w:rsid w:val="004F0665"/>
    <w:rsid w:val="004F07C7"/>
    <w:rsid w:val="004F1022"/>
    <w:rsid w:val="004F1212"/>
    <w:rsid w:val="004F134A"/>
    <w:rsid w:val="004F223A"/>
    <w:rsid w:val="004F3910"/>
    <w:rsid w:val="004F426F"/>
    <w:rsid w:val="004F4312"/>
    <w:rsid w:val="004F457E"/>
    <w:rsid w:val="004F47DD"/>
    <w:rsid w:val="004F4D47"/>
    <w:rsid w:val="004F512C"/>
    <w:rsid w:val="004F5285"/>
    <w:rsid w:val="004F54EE"/>
    <w:rsid w:val="004F64BB"/>
    <w:rsid w:val="004F65D5"/>
    <w:rsid w:val="004F693D"/>
    <w:rsid w:val="004F6AD8"/>
    <w:rsid w:val="004F6C82"/>
    <w:rsid w:val="004F77A3"/>
    <w:rsid w:val="004F7D7B"/>
    <w:rsid w:val="0050084E"/>
    <w:rsid w:val="00501084"/>
    <w:rsid w:val="0050126B"/>
    <w:rsid w:val="005016D7"/>
    <w:rsid w:val="0050208B"/>
    <w:rsid w:val="0050294B"/>
    <w:rsid w:val="00502A25"/>
    <w:rsid w:val="005035D9"/>
    <w:rsid w:val="00503AD9"/>
    <w:rsid w:val="00503BC8"/>
    <w:rsid w:val="00504ABB"/>
    <w:rsid w:val="00504D6D"/>
    <w:rsid w:val="00506294"/>
    <w:rsid w:val="00506782"/>
    <w:rsid w:val="005073EB"/>
    <w:rsid w:val="00507743"/>
    <w:rsid w:val="00507BA3"/>
    <w:rsid w:val="005102F8"/>
    <w:rsid w:val="00510F34"/>
    <w:rsid w:val="0051124D"/>
    <w:rsid w:val="005117FC"/>
    <w:rsid w:val="00511ABC"/>
    <w:rsid w:val="0051214A"/>
    <w:rsid w:val="00513AE4"/>
    <w:rsid w:val="0051406D"/>
    <w:rsid w:val="00514315"/>
    <w:rsid w:val="00514C23"/>
    <w:rsid w:val="005155B1"/>
    <w:rsid w:val="005162C9"/>
    <w:rsid w:val="005164A6"/>
    <w:rsid w:val="0051689D"/>
    <w:rsid w:val="00516D25"/>
    <w:rsid w:val="0051706D"/>
    <w:rsid w:val="005174D5"/>
    <w:rsid w:val="00517A9C"/>
    <w:rsid w:val="0052015B"/>
    <w:rsid w:val="005204A4"/>
    <w:rsid w:val="0052055B"/>
    <w:rsid w:val="005205B8"/>
    <w:rsid w:val="0052083B"/>
    <w:rsid w:val="00520EC1"/>
    <w:rsid w:val="0052133B"/>
    <w:rsid w:val="00521447"/>
    <w:rsid w:val="00521BA2"/>
    <w:rsid w:val="00521FCC"/>
    <w:rsid w:val="00522611"/>
    <w:rsid w:val="00522975"/>
    <w:rsid w:val="00522E32"/>
    <w:rsid w:val="00523033"/>
    <w:rsid w:val="005235C5"/>
    <w:rsid w:val="00524AED"/>
    <w:rsid w:val="0052672B"/>
    <w:rsid w:val="005269A1"/>
    <w:rsid w:val="00527550"/>
    <w:rsid w:val="00527977"/>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29F"/>
    <w:rsid w:val="005363E0"/>
    <w:rsid w:val="00536F6C"/>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4BF2"/>
    <w:rsid w:val="00544D5A"/>
    <w:rsid w:val="00544EFE"/>
    <w:rsid w:val="0054546A"/>
    <w:rsid w:val="00545920"/>
    <w:rsid w:val="00545BB0"/>
    <w:rsid w:val="00546792"/>
    <w:rsid w:val="00547461"/>
    <w:rsid w:val="00547628"/>
    <w:rsid w:val="00547ABE"/>
    <w:rsid w:val="00547E6C"/>
    <w:rsid w:val="005502A4"/>
    <w:rsid w:val="005506E2"/>
    <w:rsid w:val="00550E1A"/>
    <w:rsid w:val="00551A8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0C5B"/>
    <w:rsid w:val="00561564"/>
    <w:rsid w:val="005616F1"/>
    <w:rsid w:val="00561BC9"/>
    <w:rsid w:val="00562835"/>
    <w:rsid w:val="00562AAA"/>
    <w:rsid w:val="00562D4E"/>
    <w:rsid w:val="0056325A"/>
    <w:rsid w:val="00563C41"/>
    <w:rsid w:val="00563EF4"/>
    <w:rsid w:val="00563FC2"/>
    <w:rsid w:val="005644E1"/>
    <w:rsid w:val="00564610"/>
    <w:rsid w:val="00564BDA"/>
    <w:rsid w:val="00564E0C"/>
    <w:rsid w:val="0056501B"/>
    <w:rsid w:val="005650F4"/>
    <w:rsid w:val="005654CF"/>
    <w:rsid w:val="0056608B"/>
    <w:rsid w:val="00566931"/>
    <w:rsid w:val="005670EB"/>
    <w:rsid w:val="005672E8"/>
    <w:rsid w:val="00567914"/>
    <w:rsid w:val="00570636"/>
    <w:rsid w:val="00570948"/>
    <w:rsid w:val="00570A8B"/>
    <w:rsid w:val="00570BB2"/>
    <w:rsid w:val="00570CED"/>
    <w:rsid w:val="005711BE"/>
    <w:rsid w:val="0057243C"/>
    <w:rsid w:val="005729E0"/>
    <w:rsid w:val="00572E63"/>
    <w:rsid w:val="00573D8B"/>
    <w:rsid w:val="00574785"/>
    <w:rsid w:val="00574DBB"/>
    <w:rsid w:val="00574EFA"/>
    <w:rsid w:val="00574F26"/>
    <w:rsid w:val="00576175"/>
    <w:rsid w:val="00576704"/>
    <w:rsid w:val="00577476"/>
    <w:rsid w:val="005775B2"/>
    <w:rsid w:val="0058046B"/>
    <w:rsid w:val="0058069C"/>
    <w:rsid w:val="00580871"/>
    <w:rsid w:val="00580C78"/>
    <w:rsid w:val="00581B24"/>
    <w:rsid w:val="00582505"/>
    <w:rsid w:val="00582A0F"/>
    <w:rsid w:val="00582BD0"/>
    <w:rsid w:val="00582C23"/>
    <w:rsid w:val="005832B6"/>
    <w:rsid w:val="00583A5D"/>
    <w:rsid w:val="0058422A"/>
    <w:rsid w:val="00584C0E"/>
    <w:rsid w:val="00584C69"/>
    <w:rsid w:val="00585865"/>
    <w:rsid w:val="00585B11"/>
    <w:rsid w:val="00585C07"/>
    <w:rsid w:val="00585DC0"/>
    <w:rsid w:val="0058677D"/>
    <w:rsid w:val="0059099B"/>
    <w:rsid w:val="005914C7"/>
    <w:rsid w:val="00591543"/>
    <w:rsid w:val="005916A5"/>
    <w:rsid w:val="00591FFD"/>
    <w:rsid w:val="005925F0"/>
    <w:rsid w:val="00592842"/>
    <w:rsid w:val="00592913"/>
    <w:rsid w:val="00592CF1"/>
    <w:rsid w:val="00592ECA"/>
    <w:rsid w:val="00592F2E"/>
    <w:rsid w:val="00593357"/>
    <w:rsid w:val="00593DEE"/>
    <w:rsid w:val="00593ECE"/>
    <w:rsid w:val="00594108"/>
    <w:rsid w:val="00594261"/>
    <w:rsid w:val="005952F3"/>
    <w:rsid w:val="00595844"/>
    <w:rsid w:val="005958CD"/>
    <w:rsid w:val="005977DF"/>
    <w:rsid w:val="00597E70"/>
    <w:rsid w:val="00597EB2"/>
    <w:rsid w:val="005A061B"/>
    <w:rsid w:val="005A0C20"/>
    <w:rsid w:val="005A15E9"/>
    <w:rsid w:val="005A17BF"/>
    <w:rsid w:val="005A18A0"/>
    <w:rsid w:val="005A2A9E"/>
    <w:rsid w:val="005A2FCE"/>
    <w:rsid w:val="005A30E1"/>
    <w:rsid w:val="005A40A9"/>
    <w:rsid w:val="005A4942"/>
    <w:rsid w:val="005A5363"/>
    <w:rsid w:val="005A6D88"/>
    <w:rsid w:val="005A7070"/>
    <w:rsid w:val="005A70B5"/>
    <w:rsid w:val="005A7219"/>
    <w:rsid w:val="005A79EB"/>
    <w:rsid w:val="005A7D43"/>
    <w:rsid w:val="005A7E08"/>
    <w:rsid w:val="005B03C7"/>
    <w:rsid w:val="005B056F"/>
    <w:rsid w:val="005B1118"/>
    <w:rsid w:val="005B161F"/>
    <w:rsid w:val="005B2A5C"/>
    <w:rsid w:val="005B2A9A"/>
    <w:rsid w:val="005B2DE3"/>
    <w:rsid w:val="005B2E4C"/>
    <w:rsid w:val="005B33AE"/>
    <w:rsid w:val="005B347A"/>
    <w:rsid w:val="005B3A7A"/>
    <w:rsid w:val="005B3DD2"/>
    <w:rsid w:val="005B3F59"/>
    <w:rsid w:val="005B42F2"/>
    <w:rsid w:val="005B47DF"/>
    <w:rsid w:val="005B47F4"/>
    <w:rsid w:val="005B49C5"/>
    <w:rsid w:val="005B4CE5"/>
    <w:rsid w:val="005B4EAD"/>
    <w:rsid w:val="005B51CA"/>
    <w:rsid w:val="005B5E1F"/>
    <w:rsid w:val="005B607F"/>
    <w:rsid w:val="005B6E29"/>
    <w:rsid w:val="005B75E5"/>
    <w:rsid w:val="005B76B1"/>
    <w:rsid w:val="005B79D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91"/>
    <w:rsid w:val="005C4BF7"/>
    <w:rsid w:val="005C4DD9"/>
    <w:rsid w:val="005C5C9B"/>
    <w:rsid w:val="005C61DD"/>
    <w:rsid w:val="005C6393"/>
    <w:rsid w:val="005C6CA2"/>
    <w:rsid w:val="005C7326"/>
    <w:rsid w:val="005C7641"/>
    <w:rsid w:val="005C77AB"/>
    <w:rsid w:val="005C79AD"/>
    <w:rsid w:val="005D00D3"/>
    <w:rsid w:val="005D0345"/>
    <w:rsid w:val="005D0CD6"/>
    <w:rsid w:val="005D11D3"/>
    <w:rsid w:val="005D127E"/>
    <w:rsid w:val="005D12A4"/>
    <w:rsid w:val="005D1736"/>
    <w:rsid w:val="005D2470"/>
    <w:rsid w:val="005D28A8"/>
    <w:rsid w:val="005D29F7"/>
    <w:rsid w:val="005D2AF2"/>
    <w:rsid w:val="005D2B20"/>
    <w:rsid w:val="005D3388"/>
    <w:rsid w:val="005D3688"/>
    <w:rsid w:val="005D36C3"/>
    <w:rsid w:val="005D3FF9"/>
    <w:rsid w:val="005D4843"/>
    <w:rsid w:val="005D564B"/>
    <w:rsid w:val="005D5BE6"/>
    <w:rsid w:val="005D618F"/>
    <w:rsid w:val="005D64AF"/>
    <w:rsid w:val="005D661F"/>
    <w:rsid w:val="005D6732"/>
    <w:rsid w:val="005E0364"/>
    <w:rsid w:val="005E0760"/>
    <w:rsid w:val="005E0800"/>
    <w:rsid w:val="005E0CCF"/>
    <w:rsid w:val="005E0FAC"/>
    <w:rsid w:val="005E1F2B"/>
    <w:rsid w:val="005E1FC7"/>
    <w:rsid w:val="005E3DEE"/>
    <w:rsid w:val="005E49B8"/>
    <w:rsid w:val="005E4A28"/>
    <w:rsid w:val="005E5CED"/>
    <w:rsid w:val="005E6AA4"/>
    <w:rsid w:val="005E6D8F"/>
    <w:rsid w:val="005E6E7B"/>
    <w:rsid w:val="005E7138"/>
    <w:rsid w:val="005E73F3"/>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3C4"/>
    <w:rsid w:val="005F661D"/>
    <w:rsid w:val="005F6A8B"/>
    <w:rsid w:val="005F6EA8"/>
    <w:rsid w:val="005F7B22"/>
    <w:rsid w:val="0060052D"/>
    <w:rsid w:val="006011FA"/>
    <w:rsid w:val="0060135F"/>
    <w:rsid w:val="00601BC2"/>
    <w:rsid w:val="00602166"/>
    <w:rsid w:val="006024AF"/>
    <w:rsid w:val="0060255B"/>
    <w:rsid w:val="006028A0"/>
    <w:rsid w:val="00602C0F"/>
    <w:rsid w:val="00602F30"/>
    <w:rsid w:val="00603F0A"/>
    <w:rsid w:val="00604C2B"/>
    <w:rsid w:val="00604C3A"/>
    <w:rsid w:val="006050BD"/>
    <w:rsid w:val="0060551A"/>
    <w:rsid w:val="00605B53"/>
    <w:rsid w:val="00605E2D"/>
    <w:rsid w:val="00605FDB"/>
    <w:rsid w:val="00606F22"/>
    <w:rsid w:val="00607255"/>
    <w:rsid w:val="006076AA"/>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299"/>
    <w:rsid w:val="0063096F"/>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0BA5"/>
    <w:rsid w:val="0064121B"/>
    <w:rsid w:val="00641588"/>
    <w:rsid w:val="0064160F"/>
    <w:rsid w:val="0064176F"/>
    <w:rsid w:val="006419CA"/>
    <w:rsid w:val="00641E34"/>
    <w:rsid w:val="006425D5"/>
    <w:rsid w:val="006427CF"/>
    <w:rsid w:val="00643730"/>
    <w:rsid w:val="00643A94"/>
    <w:rsid w:val="00644053"/>
    <w:rsid w:val="006441B0"/>
    <w:rsid w:val="006445B8"/>
    <w:rsid w:val="006449C8"/>
    <w:rsid w:val="00644CF4"/>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4378"/>
    <w:rsid w:val="006544A3"/>
    <w:rsid w:val="006544CD"/>
    <w:rsid w:val="00654B08"/>
    <w:rsid w:val="00654C5E"/>
    <w:rsid w:val="0065614D"/>
    <w:rsid w:val="00656218"/>
    <w:rsid w:val="00657097"/>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3D50"/>
    <w:rsid w:val="00674981"/>
    <w:rsid w:val="00675104"/>
    <w:rsid w:val="00675C2A"/>
    <w:rsid w:val="00676299"/>
    <w:rsid w:val="00676DB3"/>
    <w:rsid w:val="006774FD"/>
    <w:rsid w:val="006775E5"/>
    <w:rsid w:val="00677A59"/>
    <w:rsid w:val="00680208"/>
    <w:rsid w:val="00680AF1"/>
    <w:rsid w:val="0068116D"/>
    <w:rsid w:val="00681CD8"/>
    <w:rsid w:val="0068222C"/>
    <w:rsid w:val="006824EF"/>
    <w:rsid w:val="0068252F"/>
    <w:rsid w:val="00682562"/>
    <w:rsid w:val="00682755"/>
    <w:rsid w:val="006829EB"/>
    <w:rsid w:val="00682EDE"/>
    <w:rsid w:val="006831D7"/>
    <w:rsid w:val="006832E9"/>
    <w:rsid w:val="00683BEC"/>
    <w:rsid w:val="006842E9"/>
    <w:rsid w:val="0068449A"/>
    <w:rsid w:val="00684925"/>
    <w:rsid w:val="0068617A"/>
    <w:rsid w:val="00687151"/>
    <w:rsid w:val="0068775C"/>
    <w:rsid w:val="0068778F"/>
    <w:rsid w:val="00687933"/>
    <w:rsid w:val="006902DA"/>
    <w:rsid w:val="00690828"/>
    <w:rsid w:val="0069087F"/>
    <w:rsid w:val="00690B0A"/>
    <w:rsid w:val="00691144"/>
    <w:rsid w:val="006924F6"/>
    <w:rsid w:val="006925BA"/>
    <w:rsid w:val="00692D70"/>
    <w:rsid w:val="006930DD"/>
    <w:rsid w:val="00693240"/>
    <w:rsid w:val="006933F6"/>
    <w:rsid w:val="00693BDC"/>
    <w:rsid w:val="00693DE2"/>
    <w:rsid w:val="00694238"/>
    <w:rsid w:val="00694BD4"/>
    <w:rsid w:val="00694EBA"/>
    <w:rsid w:val="006954FB"/>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9C0"/>
    <w:rsid w:val="006A2B58"/>
    <w:rsid w:val="006A32B6"/>
    <w:rsid w:val="006A3BF0"/>
    <w:rsid w:val="006A3D17"/>
    <w:rsid w:val="006A3F77"/>
    <w:rsid w:val="006A4037"/>
    <w:rsid w:val="006A5311"/>
    <w:rsid w:val="006A5DEF"/>
    <w:rsid w:val="006A63F1"/>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B75D6"/>
    <w:rsid w:val="006B793A"/>
    <w:rsid w:val="006C0120"/>
    <w:rsid w:val="006C0B21"/>
    <w:rsid w:val="006C0B54"/>
    <w:rsid w:val="006C0D26"/>
    <w:rsid w:val="006C11FC"/>
    <w:rsid w:val="006C121A"/>
    <w:rsid w:val="006C18ED"/>
    <w:rsid w:val="006C1AE6"/>
    <w:rsid w:val="006C1F8C"/>
    <w:rsid w:val="006C24B5"/>
    <w:rsid w:val="006C2807"/>
    <w:rsid w:val="006C3166"/>
    <w:rsid w:val="006C36C2"/>
    <w:rsid w:val="006C38D8"/>
    <w:rsid w:val="006C3A1A"/>
    <w:rsid w:val="006C3AEB"/>
    <w:rsid w:val="006C3DA3"/>
    <w:rsid w:val="006C41EB"/>
    <w:rsid w:val="006C448B"/>
    <w:rsid w:val="006C460A"/>
    <w:rsid w:val="006C4620"/>
    <w:rsid w:val="006C4A7B"/>
    <w:rsid w:val="006C4DE1"/>
    <w:rsid w:val="006C4E5B"/>
    <w:rsid w:val="006C56DA"/>
    <w:rsid w:val="006C5B9B"/>
    <w:rsid w:val="006C5BC5"/>
    <w:rsid w:val="006C5CB5"/>
    <w:rsid w:val="006C615D"/>
    <w:rsid w:val="006C67EB"/>
    <w:rsid w:val="006C689A"/>
    <w:rsid w:val="006C6F8F"/>
    <w:rsid w:val="006C74B2"/>
    <w:rsid w:val="006C7D8A"/>
    <w:rsid w:val="006D0AD7"/>
    <w:rsid w:val="006D113B"/>
    <w:rsid w:val="006D155D"/>
    <w:rsid w:val="006D18E3"/>
    <w:rsid w:val="006D1908"/>
    <w:rsid w:val="006D2442"/>
    <w:rsid w:val="006D280D"/>
    <w:rsid w:val="006D2917"/>
    <w:rsid w:val="006D2E06"/>
    <w:rsid w:val="006D3F73"/>
    <w:rsid w:val="006D3FFA"/>
    <w:rsid w:val="006D40C0"/>
    <w:rsid w:val="006D48FA"/>
    <w:rsid w:val="006D4ACE"/>
    <w:rsid w:val="006D4E68"/>
    <w:rsid w:val="006D56CE"/>
    <w:rsid w:val="006D5854"/>
    <w:rsid w:val="006D6FBA"/>
    <w:rsid w:val="006E00EC"/>
    <w:rsid w:val="006E02A5"/>
    <w:rsid w:val="006E0582"/>
    <w:rsid w:val="006E07C5"/>
    <w:rsid w:val="006E1750"/>
    <w:rsid w:val="006E1AA5"/>
    <w:rsid w:val="006E1B63"/>
    <w:rsid w:val="006E23C3"/>
    <w:rsid w:val="006E31AE"/>
    <w:rsid w:val="006E3244"/>
    <w:rsid w:val="006E391D"/>
    <w:rsid w:val="006E3DB5"/>
    <w:rsid w:val="006E50CB"/>
    <w:rsid w:val="006E5297"/>
    <w:rsid w:val="006E693A"/>
    <w:rsid w:val="006E6D14"/>
    <w:rsid w:val="006E6F37"/>
    <w:rsid w:val="006E736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415"/>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B3C"/>
    <w:rsid w:val="00715C06"/>
    <w:rsid w:val="00715D1B"/>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D67"/>
    <w:rsid w:val="0072412D"/>
    <w:rsid w:val="007241E9"/>
    <w:rsid w:val="007242AA"/>
    <w:rsid w:val="00724399"/>
    <w:rsid w:val="0072464E"/>
    <w:rsid w:val="00724837"/>
    <w:rsid w:val="00724ADB"/>
    <w:rsid w:val="0072528D"/>
    <w:rsid w:val="00725D61"/>
    <w:rsid w:val="0072669C"/>
    <w:rsid w:val="0072696F"/>
    <w:rsid w:val="00726A64"/>
    <w:rsid w:val="00726C30"/>
    <w:rsid w:val="00727955"/>
    <w:rsid w:val="00730A55"/>
    <w:rsid w:val="00730B84"/>
    <w:rsid w:val="00730E01"/>
    <w:rsid w:val="00731B27"/>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0D4B"/>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606"/>
    <w:rsid w:val="007449A3"/>
    <w:rsid w:val="007451F4"/>
    <w:rsid w:val="00745758"/>
    <w:rsid w:val="007459CA"/>
    <w:rsid w:val="00745DB5"/>
    <w:rsid w:val="007463B0"/>
    <w:rsid w:val="007464E9"/>
    <w:rsid w:val="00746612"/>
    <w:rsid w:val="00746A45"/>
    <w:rsid w:val="00746CE3"/>
    <w:rsid w:val="00746E90"/>
    <w:rsid w:val="0074726A"/>
    <w:rsid w:val="00747B92"/>
    <w:rsid w:val="00747C1F"/>
    <w:rsid w:val="0075062D"/>
    <w:rsid w:val="00750DC4"/>
    <w:rsid w:val="007513BB"/>
    <w:rsid w:val="00751429"/>
    <w:rsid w:val="0075184E"/>
    <w:rsid w:val="00751C4F"/>
    <w:rsid w:val="00751D8A"/>
    <w:rsid w:val="00752C3E"/>
    <w:rsid w:val="00753226"/>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95D"/>
    <w:rsid w:val="00757B2C"/>
    <w:rsid w:val="00757C5B"/>
    <w:rsid w:val="00760462"/>
    <w:rsid w:val="007605D7"/>
    <w:rsid w:val="0076068D"/>
    <w:rsid w:val="007609B4"/>
    <w:rsid w:val="007612EE"/>
    <w:rsid w:val="00761351"/>
    <w:rsid w:val="0076137F"/>
    <w:rsid w:val="00761C5E"/>
    <w:rsid w:val="00762217"/>
    <w:rsid w:val="0076289A"/>
    <w:rsid w:val="00762AB6"/>
    <w:rsid w:val="00763880"/>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7D1"/>
    <w:rsid w:val="00771C1E"/>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008"/>
    <w:rsid w:val="00776E90"/>
    <w:rsid w:val="00777735"/>
    <w:rsid w:val="0077786E"/>
    <w:rsid w:val="00777B40"/>
    <w:rsid w:val="00777EAF"/>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DBA"/>
    <w:rsid w:val="00786F86"/>
    <w:rsid w:val="00787EEF"/>
    <w:rsid w:val="007924F5"/>
    <w:rsid w:val="007926C1"/>
    <w:rsid w:val="00792EFB"/>
    <w:rsid w:val="00792FE3"/>
    <w:rsid w:val="00793312"/>
    <w:rsid w:val="007947DD"/>
    <w:rsid w:val="007949D8"/>
    <w:rsid w:val="007952D8"/>
    <w:rsid w:val="007956D7"/>
    <w:rsid w:val="00795935"/>
    <w:rsid w:val="00795A89"/>
    <w:rsid w:val="00795FAF"/>
    <w:rsid w:val="007962C8"/>
    <w:rsid w:val="007968C1"/>
    <w:rsid w:val="00796C2E"/>
    <w:rsid w:val="007971E0"/>
    <w:rsid w:val="0079737A"/>
    <w:rsid w:val="007A0350"/>
    <w:rsid w:val="007A04F1"/>
    <w:rsid w:val="007A0D7A"/>
    <w:rsid w:val="007A1138"/>
    <w:rsid w:val="007A11D4"/>
    <w:rsid w:val="007A18A1"/>
    <w:rsid w:val="007A1F70"/>
    <w:rsid w:val="007A23D1"/>
    <w:rsid w:val="007A25BB"/>
    <w:rsid w:val="007A2BC5"/>
    <w:rsid w:val="007A31DB"/>
    <w:rsid w:val="007A38F3"/>
    <w:rsid w:val="007A4233"/>
    <w:rsid w:val="007A4786"/>
    <w:rsid w:val="007A4E67"/>
    <w:rsid w:val="007A558F"/>
    <w:rsid w:val="007A62F0"/>
    <w:rsid w:val="007A6438"/>
    <w:rsid w:val="007A664A"/>
    <w:rsid w:val="007A69F3"/>
    <w:rsid w:val="007A700B"/>
    <w:rsid w:val="007A762C"/>
    <w:rsid w:val="007A790B"/>
    <w:rsid w:val="007A7B10"/>
    <w:rsid w:val="007B022F"/>
    <w:rsid w:val="007B027A"/>
    <w:rsid w:val="007B03CF"/>
    <w:rsid w:val="007B11AA"/>
    <w:rsid w:val="007B1845"/>
    <w:rsid w:val="007B1B06"/>
    <w:rsid w:val="007B20BC"/>
    <w:rsid w:val="007B2E69"/>
    <w:rsid w:val="007B32EA"/>
    <w:rsid w:val="007B363B"/>
    <w:rsid w:val="007B3C9D"/>
    <w:rsid w:val="007B3D7C"/>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11B4"/>
    <w:rsid w:val="007C127F"/>
    <w:rsid w:val="007C1B84"/>
    <w:rsid w:val="007C20CF"/>
    <w:rsid w:val="007C256B"/>
    <w:rsid w:val="007C26D4"/>
    <w:rsid w:val="007C27D2"/>
    <w:rsid w:val="007C2859"/>
    <w:rsid w:val="007C331D"/>
    <w:rsid w:val="007C3336"/>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199"/>
    <w:rsid w:val="007D3F8D"/>
    <w:rsid w:val="007D53B9"/>
    <w:rsid w:val="007D5B03"/>
    <w:rsid w:val="007D5B23"/>
    <w:rsid w:val="007D6198"/>
    <w:rsid w:val="007D63B3"/>
    <w:rsid w:val="007D64DE"/>
    <w:rsid w:val="007D6DF9"/>
    <w:rsid w:val="007D6F5E"/>
    <w:rsid w:val="007D7431"/>
    <w:rsid w:val="007D7B29"/>
    <w:rsid w:val="007D7C10"/>
    <w:rsid w:val="007D7E1F"/>
    <w:rsid w:val="007D7FCB"/>
    <w:rsid w:val="007E0674"/>
    <w:rsid w:val="007E1034"/>
    <w:rsid w:val="007E10B4"/>
    <w:rsid w:val="007E14A9"/>
    <w:rsid w:val="007E1AB9"/>
    <w:rsid w:val="007E1C1E"/>
    <w:rsid w:val="007E1D42"/>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1F8D"/>
    <w:rsid w:val="007F2B24"/>
    <w:rsid w:val="007F30FE"/>
    <w:rsid w:val="007F3516"/>
    <w:rsid w:val="007F3636"/>
    <w:rsid w:val="007F3A6E"/>
    <w:rsid w:val="007F427B"/>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1D2"/>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396"/>
    <w:rsid w:val="00812695"/>
    <w:rsid w:val="0081279B"/>
    <w:rsid w:val="0081282E"/>
    <w:rsid w:val="00812CAA"/>
    <w:rsid w:val="0081310A"/>
    <w:rsid w:val="008131BD"/>
    <w:rsid w:val="0081384E"/>
    <w:rsid w:val="00813D74"/>
    <w:rsid w:val="008148C8"/>
    <w:rsid w:val="00815143"/>
    <w:rsid w:val="00815C9D"/>
    <w:rsid w:val="00816A90"/>
    <w:rsid w:val="008170EB"/>
    <w:rsid w:val="008171D2"/>
    <w:rsid w:val="0081741E"/>
    <w:rsid w:val="008175F9"/>
    <w:rsid w:val="00817B4B"/>
    <w:rsid w:val="00817CCF"/>
    <w:rsid w:val="008207EA"/>
    <w:rsid w:val="008214EF"/>
    <w:rsid w:val="008221AD"/>
    <w:rsid w:val="008232C6"/>
    <w:rsid w:val="008236C2"/>
    <w:rsid w:val="00823B80"/>
    <w:rsid w:val="00823D49"/>
    <w:rsid w:val="008243C8"/>
    <w:rsid w:val="008250E1"/>
    <w:rsid w:val="008251E4"/>
    <w:rsid w:val="0082585D"/>
    <w:rsid w:val="00825C7E"/>
    <w:rsid w:val="008269EA"/>
    <w:rsid w:val="00826C62"/>
    <w:rsid w:val="00826D3A"/>
    <w:rsid w:val="008271D8"/>
    <w:rsid w:val="008273E0"/>
    <w:rsid w:val="00827435"/>
    <w:rsid w:val="00827C37"/>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5F"/>
    <w:rsid w:val="008407D7"/>
    <w:rsid w:val="008412F4"/>
    <w:rsid w:val="008413D3"/>
    <w:rsid w:val="008418EA"/>
    <w:rsid w:val="00841A39"/>
    <w:rsid w:val="00841E4E"/>
    <w:rsid w:val="00841E99"/>
    <w:rsid w:val="008420EC"/>
    <w:rsid w:val="00842DC4"/>
    <w:rsid w:val="008437C2"/>
    <w:rsid w:val="00843B27"/>
    <w:rsid w:val="00843DED"/>
    <w:rsid w:val="00843E74"/>
    <w:rsid w:val="00843EA5"/>
    <w:rsid w:val="008441B5"/>
    <w:rsid w:val="008446A7"/>
    <w:rsid w:val="0084475B"/>
    <w:rsid w:val="00844892"/>
    <w:rsid w:val="0084494E"/>
    <w:rsid w:val="00844B07"/>
    <w:rsid w:val="00844E57"/>
    <w:rsid w:val="008454B8"/>
    <w:rsid w:val="008454FD"/>
    <w:rsid w:val="008455DC"/>
    <w:rsid w:val="008459DD"/>
    <w:rsid w:val="0084635F"/>
    <w:rsid w:val="00846626"/>
    <w:rsid w:val="00846890"/>
    <w:rsid w:val="00846925"/>
    <w:rsid w:val="00846DE7"/>
    <w:rsid w:val="00847BEB"/>
    <w:rsid w:val="00847C26"/>
    <w:rsid w:val="00847E1D"/>
    <w:rsid w:val="008500C5"/>
    <w:rsid w:val="00850E33"/>
    <w:rsid w:val="00851649"/>
    <w:rsid w:val="008520C5"/>
    <w:rsid w:val="0085231C"/>
    <w:rsid w:val="008524F3"/>
    <w:rsid w:val="008528E9"/>
    <w:rsid w:val="008534AC"/>
    <w:rsid w:val="0085394F"/>
    <w:rsid w:val="00853A82"/>
    <w:rsid w:val="00854119"/>
    <w:rsid w:val="008543AC"/>
    <w:rsid w:val="0085453F"/>
    <w:rsid w:val="00854B98"/>
    <w:rsid w:val="008557F2"/>
    <w:rsid w:val="00855919"/>
    <w:rsid w:val="008559EA"/>
    <w:rsid w:val="00855B8A"/>
    <w:rsid w:val="00856221"/>
    <w:rsid w:val="00860959"/>
    <w:rsid w:val="0086111F"/>
    <w:rsid w:val="00861585"/>
    <w:rsid w:val="008617C4"/>
    <w:rsid w:val="00861813"/>
    <w:rsid w:val="00861909"/>
    <w:rsid w:val="00861B8D"/>
    <w:rsid w:val="00862321"/>
    <w:rsid w:val="00862402"/>
    <w:rsid w:val="00863E7F"/>
    <w:rsid w:val="00863EAA"/>
    <w:rsid w:val="00864838"/>
    <w:rsid w:val="00864B08"/>
    <w:rsid w:val="00864D00"/>
    <w:rsid w:val="00864D2D"/>
    <w:rsid w:val="00865B96"/>
    <w:rsid w:val="00865C18"/>
    <w:rsid w:val="00865D85"/>
    <w:rsid w:val="00866023"/>
    <w:rsid w:val="008665F9"/>
    <w:rsid w:val="008675ED"/>
    <w:rsid w:val="00867A85"/>
    <w:rsid w:val="0087122C"/>
    <w:rsid w:val="0087173A"/>
    <w:rsid w:val="00871998"/>
    <w:rsid w:val="008720F6"/>
    <w:rsid w:val="008721B7"/>
    <w:rsid w:val="00872443"/>
    <w:rsid w:val="008728A4"/>
    <w:rsid w:val="008730BB"/>
    <w:rsid w:val="0087317D"/>
    <w:rsid w:val="008738BD"/>
    <w:rsid w:val="00873D07"/>
    <w:rsid w:val="0087472F"/>
    <w:rsid w:val="00874E1E"/>
    <w:rsid w:val="00877017"/>
    <w:rsid w:val="00877189"/>
    <w:rsid w:val="00880418"/>
    <w:rsid w:val="00880DFD"/>
    <w:rsid w:val="0088244B"/>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F6E"/>
    <w:rsid w:val="00891F78"/>
    <w:rsid w:val="00892098"/>
    <w:rsid w:val="008920A7"/>
    <w:rsid w:val="00892297"/>
    <w:rsid w:val="008923D9"/>
    <w:rsid w:val="00892789"/>
    <w:rsid w:val="00893389"/>
    <w:rsid w:val="00893C9B"/>
    <w:rsid w:val="0089404F"/>
    <w:rsid w:val="00894119"/>
    <w:rsid w:val="00895AEC"/>
    <w:rsid w:val="00895C49"/>
    <w:rsid w:val="00896284"/>
    <w:rsid w:val="0089664D"/>
    <w:rsid w:val="0089690D"/>
    <w:rsid w:val="008977C6"/>
    <w:rsid w:val="00897CFC"/>
    <w:rsid w:val="00897E66"/>
    <w:rsid w:val="00897FDA"/>
    <w:rsid w:val="008A041D"/>
    <w:rsid w:val="008A0548"/>
    <w:rsid w:val="008A06BA"/>
    <w:rsid w:val="008A0E85"/>
    <w:rsid w:val="008A0FF2"/>
    <w:rsid w:val="008A121C"/>
    <w:rsid w:val="008A27F8"/>
    <w:rsid w:val="008A27FE"/>
    <w:rsid w:val="008A2BFF"/>
    <w:rsid w:val="008A3526"/>
    <w:rsid w:val="008A44BC"/>
    <w:rsid w:val="008A5685"/>
    <w:rsid w:val="008A5867"/>
    <w:rsid w:val="008A5A89"/>
    <w:rsid w:val="008A62E3"/>
    <w:rsid w:val="008A6E02"/>
    <w:rsid w:val="008B0384"/>
    <w:rsid w:val="008B0522"/>
    <w:rsid w:val="008B0AB7"/>
    <w:rsid w:val="008B13B3"/>
    <w:rsid w:val="008B2026"/>
    <w:rsid w:val="008B2F56"/>
    <w:rsid w:val="008B32BD"/>
    <w:rsid w:val="008B3748"/>
    <w:rsid w:val="008B49C1"/>
    <w:rsid w:val="008B49E2"/>
    <w:rsid w:val="008B4A9B"/>
    <w:rsid w:val="008B4FE6"/>
    <w:rsid w:val="008B65D6"/>
    <w:rsid w:val="008B68B3"/>
    <w:rsid w:val="008B6CDE"/>
    <w:rsid w:val="008B77F3"/>
    <w:rsid w:val="008B7948"/>
    <w:rsid w:val="008C0193"/>
    <w:rsid w:val="008C086E"/>
    <w:rsid w:val="008C09C4"/>
    <w:rsid w:val="008C0D64"/>
    <w:rsid w:val="008C1299"/>
    <w:rsid w:val="008C1460"/>
    <w:rsid w:val="008C14D9"/>
    <w:rsid w:val="008C1D30"/>
    <w:rsid w:val="008C3321"/>
    <w:rsid w:val="008C33E4"/>
    <w:rsid w:val="008C4418"/>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3FBE"/>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1034"/>
    <w:rsid w:val="008E1511"/>
    <w:rsid w:val="008E16DE"/>
    <w:rsid w:val="008E21F2"/>
    <w:rsid w:val="008E2507"/>
    <w:rsid w:val="008E2CE2"/>
    <w:rsid w:val="008E3D6C"/>
    <w:rsid w:val="008E462E"/>
    <w:rsid w:val="008E4CD4"/>
    <w:rsid w:val="008E4D2B"/>
    <w:rsid w:val="008E4F3E"/>
    <w:rsid w:val="008E519F"/>
    <w:rsid w:val="008E5623"/>
    <w:rsid w:val="008E5D0F"/>
    <w:rsid w:val="008E5FB3"/>
    <w:rsid w:val="008E69F6"/>
    <w:rsid w:val="008E7110"/>
    <w:rsid w:val="008E7224"/>
    <w:rsid w:val="008E755E"/>
    <w:rsid w:val="008E7D09"/>
    <w:rsid w:val="008E7D0A"/>
    <w:rsid w:val="008F032D"/>
    <w:rsid w:val="008F065C"/>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4A8F"/>
    <w:rsid w:val="008F5059"/>
    <w:rsid w:val="008F5255"/>
    <w:rsid w:val="008F53F2"/>
    <w:rsid w:val="008F59F7"/>
    <w:rsid w:val="008F5C60"/>
    <w:rsid w:val="008F69C9"/>
    <w:rsid w:val="008F6A0C"/>
    <w:rsid w:val="008F6DD0"/>
    <w:rsid w:val="008F6FE2"/>
    <w:rsid w:val="008F70F0"/>
    <w:rsid w:val="008F7290"/>
    <w:rsid w:val="008F7979"/>
    <w:rsid w:val="008F7F57"/>
    <w:rsid w:val="00900179"/>
    <w:rsid w:val="00900668"/>
    <w:rsid w:val="00900866"/>
    <w:rsid w:val="00901127"/>
    <w:rsid w:val="0090183D"/>
    <w:rsid w:val="00901BB2"/>
    <w:rsid w:val="00901C9B"/>
    <w:rsid w:val="00902248"/>
    <w:rsid w:val="00902A6A"/>
    <w:rsid w:val="00902DBD"/>
    <w:rsid w:val="0090369C"/>
    <w:rsid w:val="009037BE"/>
    <w:rsid w:val="00903A97"/>
    <w:rsid w:val="00904447"/>
    <w:rsid w:val="00905566"/>
    <w:rsid w:val="0090666A"/>
    <w:rsid w:val="009066C9"/>
    <w:rsid w:val="00906885"/>
    <w:rsid w:val="00906A59"/>
    <w:rsid w:val="00906AFE"/>
    <w:rsid w:val="00907331"/>
    <w:rsid w:val="00907B21"/>
    <w:rsid w:val="00910131"/>
    <w:rsid w:val="00910781"/>
    <w:rsid w:val="00910799"/>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345"/>
    <w:rsid w:val="00916562"/>
    <w:rsid w:val="00916B47"/>
    <w:rsid w:val="00917142"/>
    <w:rsid w:val="0091763D"/>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3D23"/>
    <w:rsid w:val="009245F9"/>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770"/>
    <w:rsid w:val="00932B9B"/>
    <w:rsid w:val="009331F3"/>
    <w:rsid w:val="009336E5"/>
    <w:rsid w:val="00933A79"/>
    <w:rsid w:val="00934C3C"/>
    <w:rsid w:val="0093508D"/>
    <w:rsid w:val="00935B44"/>
    <w:rsid w:val="00936BBC"/>
    <w:rsid w:val="00936C23"/>
    <w:rsid w:val="0093795D"/>
    <w:rsid w:val="00937E4C"/>
    <w:rsid w:val="00940335"/>
    <w:rsid w:val="009405DC"/>
    <w:rsid w:val="009406F2"/>
    <w:rsid w:val="00940DA4"/>
    <w:rsid w:val="00942B06"/>
    <w:rsid w:val="00942D9D"/>
    <w:rsid w:val="00942F9E"/>
    <w:rsid w:val="009436D0"/>
    <w:rsid w:val="00943A7A"/>
    <w:rsid w:val="00943FFF"/>
    <w:rsid w:val="00944789"/>
    <w:rsid w:val="00944CAF"/>
    <w:rsid w:val="009450C4"/>
    <w:rsid w:val="00945564"/>
    <w:rsid w:val="00945BE3"/>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2587"/>
    <w:rsid w:val="009542A4"/>
    <w:rsid w:val="0095454D"/>
    <w:rsid w:val="009545F2"/>
    <w:rsid w:val="00954CFB"/>
    <w:rsid w:val="00954E1F"/>
    <w:rsid w:val="009552A2"/>
    <w:rsid w:val="00955C10"/>
    <w:rsid w:val="00955D7D"/>
    <w:rsid w:val="0095606D"/>
    <w:rsid w:val="00956BB9"/>
    <w:rsid w:val="00957910"/>
    <w:rsid w:val="00957F33"/>
    <w:rsid w:val="00960857"/>
    <w:rsid w:val="009612AC"/>
    <w:rsid w:val="0096170E"/>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C1"/>
    <w:rsid w:val="00966AF1"/>
    <w:rsid w:val="00966C12"/>
    <w:rsid w:val="009702DD"/>
    <w:rsid w:val="0097072C"/>
    <w:rsid w:val="00970FA7"/>
    <w:rsid w:val="0097130E"/>
    <w:rsid w:val="009714AF"/>
    <w:rsid w:val="00971918"/>
    <w:rsid w:val="009723BC"/>
    <w:rsid w:val="009724DF"/>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2F7E"/>
    <w:rsid w:val="009847D1"/>
    <w:rsid w:val="00984A98"/>
    <w:rsid w:val="00984F25"/>
    <w:rsid w:val="0098525C"/>
    <w:rsid w:val="00985821"/>
    <w:rsid w:val="00985C11"/>
    <w:rsid w:val="0098630A"/>
    <w:rsid w:val="00986BA9"/>
    <w:rsid w:val="0098712A"/>
    <w:rsid w:val="00987504"/>
    <w:rsid w:val="00987740"/>
    <w:rsid w:val="00987ECC"/>
    <w:rsid w:val="00990115"/>
    <w:rsid w:val="009901D3"/>
    <w:rsid w:val="009903A1"/>
    <w:rsid w:val="00990761"/>
    <w:rsid w:val="009910A0"/>
    <w:rsid w:val="00991F3E"/>
    <w:rsid w:val="009920A1"/>
    <w:rsid w:val="00992CB7"/>
    <w:rsid w:val="00992EDD"/>
    <w:rsid w:val="00992F06"/>
    <w:rsid w:val="00992FA9"/>
    <w:rsid w:val="00994BFF"/>
    <w:rsid w:val="00994CA7"/>
    <w:rsid w:val="009965CB"/>
    <w:rsid w:val="00996762"/>
    <w:rsid w:val="009968DC"/>
    <w:rsid w:val="00996A22"/>
    <w:rsid w:val="00997234"/>
    <w:rsid w:val="00997285"/>
    <w:rsid w:val="00997356"/>
    <w:rsid w:val="00997370"/>
    <w:rsid w:val="0099737D"/>
    <w:rsid w:val="009973B0"/>
    <w:rsid w:val="00997A2B"/>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937"/>
    <w:rsid w:val="009B2F22"/>
    <w:rsid w:val="009B3260"/>
    <w:rsid w:val="009B329F"/>
    <w:rsid w:val="009B3684"/>
    <w:rsid w:val="009B39A2"/>
    <w:rsid w:val="009B3B76"/>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6E69"/>
    <w:rsid w:val="009B7706"/>
    <w:rsid w:val="009B7C09"/>
    <w:rsid w:val="009C02A0"/>
    <w:rsid w:val="009C0CE7"/>
    <w:rsid w:val="009C0D29"/>
    <w:rsid w:val="009C0E62"/>
    <w:rsid w:val="009C1545"/>
    <w:rsid w:val="009C1688"/>
    <w:rsid w:val="009C21B3"/>
    <w:rsid w:val="009C2D2F"/>
    <w:rsid w:val="009C3C95"/>
    <w:rsid w:val="009C4204"/>
    <w:rsid w:val="009C42B0"/>
    <w:rsid w:val="009C42B7"/>
    <w:rsid w:val="009C4717"/>
    <w:rsid w:val="009C4F2D"/>
    <w:rsid w:val="009C5679"/>
    <w:rsid w:val="009C58AC"/>
    <w:rsid w:val="009C5BED"/>
    <w:rsid w:val="009C6598"/>
    <w:rsid w:val="009C669B"/>
    <w:rsid w:val="009C69D6"/>
    <w:rsid w:val="009C6CDA"/>
    <w:rsid w:val="009C6DD7"/>
    <w:rsid w:val="009C73D6"/>
    <w:rsid w:val="009C74FC"/>
    <w:rsid w:val="009C78A8"/>
    <w:rsid w:val="009C78AB"/>
    <w:rsid w:val="009D04C7"/>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63D"/>
    <w:rsid w:val="009D6D65"/>
    <w:rsid w:val="009D6ECA"/>
    <w:rsid w:val="009D78AF"/>
    <w:rsid w:val="009D7B88"/>
    <w:rsid w:val="009D7DC3"/>
    <w:rsid w:val="009E15A2"/>
    <w:rsid w:val="009E16B6"/>
    <w:rsid w:val="009E1DD8"/>
    <w:rsid w:val="009E1DE2"/>
    <w:rsid w:val="009E1F60"/>
    <w:rsid w:val="009E20A9"/>
    <w:rsid w:val="009E228E"/>
    <w:rsid w:val="009E2383"/>
    <w:rsid w:val="009E2424"/>
    <w:rsid w:val="009E27D8"/>
    <w:rsid w:val="009E2B2B"/>
    <w:rsid w:val="009E300C"/>
    <w:rsid w:val="009E33FA"/>
    <w:rsid w:val="009E3CA2"/>
    <w:rsid w:val="009E467C"/>
    <w:rsid w:val="009E50CE"/>
    <w:rsid w:val="009E5311"/>
    <w:rsid w:val="009E56FB"/>
    <w:rsid w:val="009E5974"/>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7528"/>
    <w:rsid w:val="00A00309"/>
    <w:rsid w:val="00A01E0D"/>
    <w:rsid w:val="00A01F4C"/>
    <w:rsid w:val="00A02074"/>
    <w:rsid w:val="00A02395"/>
    <w:rsid w:val="00A02787"/>
    <w:rsid w:val="00A029BD"/>
    <w:rsid w:val="00A02CA8"/>
    <w:rsid w:val="00A03385"/>
    <w:rsid w:val="00A0404C"/>
    <w:rsid w:val="00A06F79"/>
    <w:rsid w:val="00A07336"/>
    <w:rsid w:val="00A07E61"/>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2DAC"/>
    <w:rsid w:val="00A22FA2"/>
    <w:rsid w:val="00A23923"/>
    <w:rsid w:val="00A24055"/>
    <w:rsid w:val="00A2419A"/>
    <w:rsid w:val="00A24C85"/>
    <w:rsid w:val="00A24E16"/>
    <w:rsid w:val="00A2502F"/>
    <w:rsid w:val="00A250BA"/>
    <w:rsid w:val="00A254C7"/>
    <w:rsid w:val="00A25A32"/>
    <w:rsid w:val="00A26012"/>
    <w:rsid w:val="00A267AD"/>
    <w:rsid w:val="00A26CA2"/>
    <w:rsid w:val="00A26E1C"/>
    <w:rsid w:val="00A26E74"/>
    <w:rsid w:val="00A2715B"/>
    <w:rsid w:val="00A302F5"/>
    <w:rsid w:val="00A30554"/>
    <w:rsid w:val="00A3060C"/>
    <w:rsid w:val="00A30BA9"/>
    <w:rsid w:val="00A30E12"/>
    <w:rsid w:val="00A30E8F"/>
    <w:rsid w:val="00A313B0"/>
    <w:rsid w:val="00A31766"/>
    <w:rsid w:val="00A31E8B"/>
    <w:rsid w:val="00A327FC"/>
    <w:rsid w:val="00A32A3B"/>
    <w:rsid w:val="00A33341"/>
    <w:rsid w:val="00A342B2"/>
    <w:rsid w:val="00A34354"/>
    <w:rsid w:val="00A34928"/>
    <w:rsid w:val="00A34E14"/>
    <w:rsid w:val="00A352A8"/>
    <w:rsid w:val="00A35852"/>
    <w:rsid w:val="00A35A89"/>
    <w:rsid w:val="00A369C4"/>
    <w:rsid w:val="00A37428"/>
    <w:rsid w:val="00A37FA2"/>
    <w:rsid w:val="00A4023F"/>
    <w:rsid w:val="00A40736"/>
    <w:rsid w:val="00A40C92"/>
    <w:rsid w:val="00A41096"/>
    <w:rsid w:val="00A41223"/>
    <w:rsid w:val="00A41B2E"/>
    <w:rsid w:val="00A41D42"/>
    <w:rsid w:val="00A42813"/>
    <w:rsid w:val="00A42831"/>
    <w:rsid w:val="00A42B9B"/>
    <w:rsid w:val="00A42E85"/>
    <w:rsid w:val="00A43075"/>
    <w:rsid w:val="00A4385E"/>
    <w:rsid w:val="00A44228"/>
    <w:rsid w:val="00A4434D"/>
    <w:rsid w:val="00A445FA"/>
    <w:rsid w:val="00A44CB7"/>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1B7C"/>
    <w:rsid w:val="00A522C3"/>
    <w:rsid w:val="00A5401A"/>
    <w:rsid w:val="00A545C8"/>
    <w:rsid w:val="00A547A0"/>
    <w:rsid w:val="00A5485A"/>
    <w:rsid w:val="00A55810"/>
    <w:rsid w:val="00A55DE9"/>
    <w:rsid w:val="00A55F05"/>
    <w:rsid w:val="00A563BD"/>
    <w:rsid w:val="00A5721B"/>
    <w:rsid w:val="00A574FE"/>
    <w:rsid w:val="00A57CFB"/>
    <w:rsid w:val="00A57D9F"/>
    <w:rsid w:val="00A603D1"/>
    <w:rsid w:val="00A606B0"/>
    <w:rsid w:val="00A60ABD"/>
    <w:rsid w:val="00A60AC1"/>
    <w:rsid w:val="00A617EC"/>
    <w:rsid w:val="00A61E42"/>
    <w:rsid w:val="00A61FF5"/>
    <w:rsid w:val="00A6212E"/>
    <w:rsid w:val="00A62326"/>
    <w:rsid w:val="00A629A4"/>
    <w:rsid w:val="00A62CAD"/>
    <w:rsid w:val="00A62F7D"/>
    <w:rsid w:val="00A64184"/>
    <w:rsid w:val="00A643EF"/>
    <w:rsid w:val="00A64853"/>
    <w:rsid w:val="00A652DC"/>
    <w:rsid w:val="00A653F2"/>
    <w:rsid w:val="00A65778"/>
    <w:rsid w:val="00A67EF4"/>
    <w:rsid w:val="00A67F21"/>
    <w:rsid w:val="00A70186"/>
    <w:rsid w:val="00A7049A"/>
    <w:rsid w:val="00A71153"/>
    <w:rsid w:val="00A71278"/>
    <w:rsid w:val="00A715A4"/>
    <w:rsid w:val="00A71DF9"/>
    <w:rsid w:val="00A71F14"/>
    <w:rsid w:val="00A720AD"/>
    <w:rsid w:val="00A72452"/>
    <w:rsid w:val="00A726A2"/>
    <w:rsid w:val="00A72807"/>
    <w:rsid w:val="00A7320F"/>
    <w:rsid w:val="00A73B4B"/>
    <w:rsid w:val="00A73D20"/>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1FF0"/>
    <w:rsid w:val="00A92613"/>
    <w:rsid w:val="00A936B0"/>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323B"/>
    <w:rsid w:val="00AA32A7"/>
    <w:rsid w:val="00AA36F7"/>
    <w:rsid w:val="00AA3B9F"/>
    <w:rsid w:val="00AA4B5E"/>
    <w:rsid w:val="00AA4CBA"/>
    <w:rsid w:val="00AA4D7F"/>
    <w:rsid w:val="00AA529B"/>
    <w:rsid w:val="00AA5A70"/>
    <w:rsid w:val="00AA5FDD"/>
    <w:rsid w:val="00AA630A"/>
    <w:rsid w:val="00AA6A7A"/>
    <w:rsid w:val="00AA6D15"/>
    <w:rsid w:val="00AA72AD"/>
    <w:rsid w:val="00AA798A"/>
    <w:rsid w:val="00AB008D"/>
    <w:rsid w:val="00AB0332"/>
    <w:rsid w:val="00AB0B72"/>
    <w:rsid w:val="00AB11CB"/>
    <w:rsid w:val="00AB131D"/>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0CC8"/>
    <w:rsid w:val="00AC1112"/>
    <w:rsid w:val="00AC130D"/>
    <w:rsid w:val="00AC2053"/>
    <w:rsid w:val="00AC22F7"/>
    <w:rsid w:val="00AC281A"/>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6DCC"/>
    <w:rsid w:val="00AC71E1"/>
    <w:rsid w:val="00AC7570"/>
    <w:rsid w:val="00AC7A49"/>
    <w:rsid w:val="00AC7DE2"/>
    <w:rsid w:val="00AD031E"/>
    <w:rsid w:val="00AD0459"/>
    <w:rsid w:val="00AD05CF"/>
    <w:rsid w:val="00AD0816"/>
    <w:rsid w:val="00AD0A7D"/>
    <w:rsid w:val="00AD1A3D"/>
    <w:rsid w:val="00AD26CA"/>
    <w:rsid w:val="00AD3077"/>
    <w:rsid w:val="00AD31C0"/>
    <w:rsid w:val="00AD32EE"/>
    <w:rsid w:val="00AD332E"/>
    <w:rsid w:val="00AD35E0"/>
    <w:rsid w:val="00AD38B3"/>
    <w:rsid w:val="00AD4140"/>
    <w:rsid w:val="00AD4EA2"/>
    <w:rsid w:val="00AD4F9A"/>
    <w:rsid w:val="00AD5C2D"/>
    <w:rsid w:val="00AD6A7A"/>
    <w:rsid w:val="00AD6D23"/>
    <w:rsid w:val="00AD7A67"/>
    <w:rsid w:val="00AD7B54"/>
    <w:rsid w:val="00AD7CB2"/>
    <w:rsid w:val="00AE00C7"/>
    <w:rsid w:val="00AE066A"/>
    <w:rsid w:val="00AE06B6"/>
    <w:rsid w:val="00AE1336"/>
    <w:rsid w:val="00AE153D"/>
    <w:rsid w:val="00AE16C5"/>
    <w:rsid w:val="00AE1973"/>
    <w:rsid w:val="00AE1EED"/>
    <w:rsid w:val="00AE2EC4"/>
    <w:rsid w:val="00AE2FB6"/>
    <w:rsid w:val="00AE341D"/>
    <w:rsid w:val="00AE3550"/>
    <w:rsid w:val="00AE3699"/>
    <w:rsid w:val="00AE3813"/>
    <w:rsid w:val="00AE3F5E"/>
    <w:rsid w:val="00AE42FD"/>
    <w:rsid w:val="00AE486F"/>
    <w:rsid w:val="00AE60ED"/>
    <w:rsid w:val="00AE68EF"/>
    <w:rsid w:val="00AE6A07"/>
    <w:rsid w:val="00AE742B"/>
    <w:rsid w:val="00AE7E85"/>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AF7AC9"/>
    <w:rsid w:val="00B007F5"/>
    <w:rsid w:val="00B008F0"/>
    <w:rsid w:val="00B01572"/>
    <w:rsid w:val="00B0192D"/>
    <w:rsid w:val="00B01C57"/>
    <w:rsid w:val="00B01D20"/>
    <w:rsid w:val="00B02182"/>
    <w:rsid w:val="00B027DC"/>
    <w:rsid w:val="00B028D3"/>
    <w:rsid w:val="00B02A5F"/>
    <w:rsid w:val="00B02C83"/>
    <w:rsid w:val="00B02F88"/>
    <w:rsid w:val="00B035A0"/>
    <w:rsid w:val="00B039AA"/>
    <w:rsid w:val="00B039F4"/>
    <w:rsid w:val="00B03A59"/>
    <w:rsid w:val="00B03AA6"/>
    <w:rsid w:val="00B048AB"/>
    <w:rsid w:val="00B053ED"/>
    <w:rsid w:val="00B0663C"/>
    <w:rsid w:val="00B06F0A"/>
    <w:rsid w:val="00B07AFF"/>
    <w:rsid w:val="00B109EF"/>
    <w:rsid w:val="00B10E55"/>
    <w:rsid w:val="00B10EE4"/>
    <w:rsid w:val="00B11587"/>
    <w:rsid w:val="00B1183A"/>
    <w:rsid w:val="00B11ADA"/>
    <w:rsid w:val="00B12008"/>
    <w:rsid w:val="00B12601"/>
    <w:rsid w:val="00B12C75"/>
    <w:rsid w:val="00B1339A"/>
    <w:rsid w:val="00B13555"/>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20F"/>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6694"/>
    <w:rsid w:val="00B26929"/>
    <w:rsid w:val="00B26968"/>
    <w:rsid w:val="00B26D7E"/>
    <w:rsid w:val="00B27249"/>
    <w:rsid w:val="00B27532"/>
    <w:rsid w:val="00B27E25"/>
    <w:rsid w:val="00B3008A"/>
    <w:rsid w:val="00B30550"/>
    <w:rsid w:val="00B30BC1"/>
    <w:rsid w:val="00B325B9"/>
    <w:rsid w:val="00B32C2D"/>
    <w:rsid w:val="00B32CCC"/>
    <w:rsid w:val="00B32DAE"/>
    <w:rsid w:val="00B337CB"/>
    <w:rsid w:val="00B34681"/>
    <w:rsid w:val="00B3515C"/>
    <w:rsid w:val="00B35410"/>
    <w:rsid w:val="00B354B5"/>
    <w:rsid w:val="00B35C96"/>
    <w:rsid w:val="00B37117"/>
    <w:rsid w:val="00B372E2"/>
    <w:rsid w:val="00B37A66"/>
    <w:rsid w:val="00B37BD1"/>
    <w:rsid w:val="00B37EC8"/>
    <w:rsid w:val="00B4017B"/>
    <w:rsid w:val="00B40C4A"/>
    <w:rsid w:val="00B410CB"/>
    <w:rsid w:val="00B41158"/>
    <w:rsid w:val="00B411CF"/>
    <w:rsid w:val="00B41B25"/>
    <w:rsid w:val="00B41CBC"/>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2270"/>
    <w:rsid w:val="00B533CA"/>
    <w:rsid w:val="00B53712"/>
    <w:rsid w:val="00B53E0E"/>
    <w:rsid w:val="00B54335"/>
    <w:rsid w:val="00B5464F"/>
    <w:rsid w:val="00B5535B"/>
    <w:rsid w:val="00B557FA"/>
    <w:rsid w:val="00B55ABF"/>
    <w:rsid w:val="00B55CCC"/>
    <w:rsid w:val="00B560ED"/>
    <w:rsid w:val="00B56265"/>
    <w:rsid w:val="00B5644B"/>
    <w:rsid w:val="00B56949"/>
    <w:rsid w:val="00B57229"/>
    <w:rsid w:val="00B57A7F"/>
    <w:rsid w:val="00B600FA"/>
    <w:rsid w:val="00B605A2"/>
    <w:rsid w:val="00B60D43"/>
    <w:rsid w:val="00B60F41"/>
    <w:rsid w:val="00B61AB7"/>
    <w:rsid w:val="00B61DD7"/>
    <w:rsid w:val="00B61F62"/>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5F8"/>
    <w:rsid w:val="00B7794E"/>
    <w:rsid w:val="00B77C8A"/>
    <w:rsid w:val="00B77DC5"/>
    <w:rsid w:val="00B80145"/>
    <w:rsid w:val="00B8108D"/>
    <w:rsid w:val="00B81124"/>
    <w:rsid w:val="00B81294"/>
    <w:rsid w:val="00B81D3C"/>
    <w:rsid w:val="00B81FF0"/>
    <w:rsid w:val="00B82252"/>
    <w:rsid w:val="00B8262B"/>
    <w:rsid w:val="00B8264E"/>
    <w:rsid w:val="00B828C9"/>
    <w:rsid w:val="00B82B28"/>
    <w:rsid w:val="00B82E11"/>
    <w:rsid w:val="00B82FB1"/>
    <w:rsid w:val="00B8419B"/>
    <w:rsid w:val="00B849C3"/>
    <w:rsid w:val="00B84EB0"/>
    <w:rsid w:val="00B851F5"/>
    <w:rsid w:val="00B85300"/>
    <w:rsid w:val="00B85542"/>
    <w:rsid w:val="00B8583F"/>
    <w:rsid w:val="00B85BFF"/>
    <w:rsid w:val="00B86135"/>
    <w:rsid w:val="00B86B93"/>
    <w:rsid w:val="00B87846"/>
    <w:rsid w:val="00B87ECB"/>
    <w:rsid w:val="00B906B7"/>
    <w:rsid w:val="00B90A15"/>
    <w:rsid w:val="00B90CD2"/>
    <w:rsid w:val="00B914AF"/>
    <w:rsid w:val="00B91A5B"/>
    <w:rsid w:val="00B926AA"/>
    <w:rsid w:val="00B9298D"/>
    <w:rsid w:val="00B92996"/>
    <w:rsid w:val="00B930FE"/>
    <w:rsid w:val="00B9319F"/>
    <w:rsid w:val="00B932CE"/>
    <w:rsid w:val="00B933E1"/>
    <w:rsid w:val="00B936AD"/>
    <w:rsid w:val="00B936C6"/>
    <w:rsid w:val="00B9448D"/>
    <w:rsid w:val="00B94C9B"/>
    <w:rsid w:val="00B96070"/>
    <w:rsid w:val="00B965B8"/>
    <w:rsid w:val="00B968F6"/>
    <w:rsid w:val="00BA0AF5"/>
    <w:rsid w:val="00BA17E1"/>
    <w:rsid w:val="00BA1F2F"/>
    <w:rsid w:val="00BA2852"/>
    <w:rsid w:val="00BA2DE1"/>
    <w:rsid w:val="00BA3308"/>
    <w:rsid w:val="00BA3C74"/>
    <w:rsid w:val="00BA3D90"/>
    <w:rsid w:val="00BA3F45"/>
    <w:rsid w:val="00BA4D38"/>
    <w:rsid w:val="00BA4EC7"/>
    <w:rsid w:val="00BA54CD"/>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29D5"/>
    <w:rsid w:val="00BB33C7"/>
    <w:rsid w:val="00BB44AA"/>
    <w:rsid w:val="00BB4B35"/>
    <w:rsid w:val="00BB5785"/>
    <w:rsid w:val="00BB6286"/>
    <w:rsid w:val="00BB680D"/>
    <w:rsid w:val="00BB6896"/>
    <w:rsid w:val="00BB68C9"/>
    <w:rsid w:val="00BB6B6E"/>
    <w:rsid w:val="00BC093F"/>
    <w:rsid w:val="00BC0A2F"/>
    <w:rsid w:val="00BC0AD5"/>
    <w:rsid w:val="00BC0D39"/>
    <w:rsid w:val="00BC15E3"/>
    <w:rsid w:val="00BC1A4A"/>
    <w:rsid w:val="00BC1B8A"/>
    <w:rsid w:val="00BC28DC"/>
    <w:rsid w:val="00BC460A"/>
    <w:rsid w:val="00BC578D"/>
    <w:rsid w:val="00BC5BCC"/>
    <w:rsid w:val="00BC5E1D"/>
    <w:rsid w:val="00BC6272"/>
    <w:rsid w:val="00BC64B0"/>
    <w:rsid w:val="00BC6703"/>
    <w:rsid w:val="00BC6B01"/>
    <w:rsid w:val="00BC76D4"/>
    <w:rsid w:val="00BC7B41"/>
    <w:rsid w:val="00BC7F01"/>
    <w:rsid w:val="00BD0279"/>
    <w:rsid w:val="00BD06A4"/>
    <w:rsid w:val="00BD0B17"/>
    <w:rsid w:val="00BD1461"/>
    <w:rsid w:val="00BD180D"/>
    <w:rsid w:val="00BD1C9C"/>
    <w:rsid w:val="00BD1F05"/>
    <w:rsid w:val="00BD282A"/>
    <w:rsid w:val="00BD36D7"/>
    <w:rsid w:val="00BD44E9"/>
    <w:rsid w:val="00BD4875"/>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2FB"/>
    <w:rsid w:val="00BF3D2F"/>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1374"/>
    <w:rsid w:val="00C01790"/>
    <w:rsid w:val="00C018E3"/>
    <w:rsid w:val="00C02443"/>
    <w:rsid w:val="00C039A0"/>
    <w:rsid w:val="00C04625"/>
    <w:rsid w:val="00C04AF7"/>
    <w:rsid w:val="00C05D01"/>
    <w:rsid w:val="00C05F87"/>
    <w:rsid w:val="00C060CF"/>
    <w:rsid w:val="00C06E07"/>
    <w:rsid w:val="00C07A2D"/>
    <w:rsid w:val="00C07CD0"/>
    <w:rsid w:val="00C07DEB"/>
    <w:rsid w:val="00C10431"/>
    <w:rsid w:val="00C1057F"/>
    <w:rsid w:val="00C106A5"/>
    <w:rsid w:val="00C1095D"/>
    <w:rsid w:val="00C110F3"/>
    <w:rsid w:val="00C11FCC"/>
    <w:rsid w:val="00C12644"/>
    <w:rsid w:val="00C12689"/>
    <w:rsid w:val="00C138EF"/>
    <w:rsid w:val="00C1393E"/>
    <w:rsid w:val="00C13992"/>
    <w:rsid w:val="00C13AC6"/>
    <w:rsid w:val="00C13E1E"/>
    <w:rsid w:val="00C14108"/>
    <w:rsid w:val="00C145EB"/>
    <w:rsid w:val="00C14806"/>
    <w:rsid w:val="00C14B17"/>
    <w:rsid w:val="00C1531E"/>
    <w:rsid w:val="00C153C4"/>
    <w:rsid w:val="00C156B0"/>
    <w:rsid w:val="00C15A0F"/>
    <w:rsid w:val="00C15E97"/>
    <w:rsid w:val="00C16673"/>
    <w:rsid w:val="00C16C43"/>
    <w:rsid w:val="00C16E74"/>
    <w:rsid w:val="00C16E8E"/>
    <w:rsid w:val="00C16E94"/>
    <w:rsid w:val="00C1738E"/>
    <w:rsid w:val="00C17477"/>
    <w:rsid w:val="00C17E3C"/>
    <w:rsid w:val="00C2058F"/>
    <w:rsid w:val="00C20660"/>
    <w:rsid w:val="00C208C9"/>
    <w:rsid w:val="00C217B1"/>
    <w:rsid w:val="00C224C5"/>
    <w:rsid w:val="00C23DD2"/>
    <w:rsid w:val="00C2464E"/>
    <w:rsid w:val="00C24AF8"/>
    <w:rsid w:val="00C24E07"/>
    <w:rsid w:val="00C2512D"/>
    <w:rsid w:val="00C258E3"/>
    <w:rsid w:val="00C26B3C"/>
    <w:rsid w:val="00C26EA8"/>
    <w:rsid w:val="00C270D9"/>
    <w:rsid w:val="00C27FCA"/>
    <w:rsid w:val="00C306DF"/>
    <w:rsid w:val="00C3088E"/>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7C2F"/>
    <w:rsid w:val="00C6015B"/>
    <w:rsid w:val="00C603C2"/>
    <w:rsid w:val="00C6061B"/>
    <w:rsid w:val="00C6125E"/>
    <w:rsid w:val="00C614C6"/>
    <w:rsid w:val="00C615AB"/>
    <w:rsid w:val="00C61F9B"/>
    <w:rsid w:val="00C62067"/>
    <w:rsid w:val="00C6223B"/>
    <w:rsid w:val="00C622C7"/>
    <w:rsid w:val="00C62359"/>
    <w:rsid w:val="00C6254D"/>
    <w:rsid w:val="00C6286B"/>
    <w:rsid w:val="00C62CD8"/>
    <w:rsid w:val="00C62F3F"/>
    <w:rsid w:val="00C63561"/>
    <w:rsid w:val="00C637E5"/>
    <w:rsid w:val="00C6381F"/>
    <w:rsid w:val="00C650F4"/>
    <w:rsid w:val="00C655AF"/>
    <w:rsid w:val="00C65778"/>
    <w:rsid w:val="00C65D49"/>
    <w:rsid w:val="00C661A7"/>
    <w:rsid w:val="00C6680C"/>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3294"/>
    <w:rsid w:val="00C73422"/>
    <w:rsid w:val="00C73AFD"/>
    <w:rsid w:val="00C75150"/>
    <w:rsid w:val="00C75154"/>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EA4"/>
    <w:rsid w:val="00C833CE"/>
    <w:rsid w:val="00C83A9C"/>
    <w:rsid w:val="00C841EA"/>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B75"/>
    <w:rsid w:val="00C93D76"/>
    <w:rsid w:val="00C945ED"/>
    <w:rsid w:val="00C94C15"/>
    <w:rsid w:val="00C94CB3"/>
    <w:rsid w:val="00C95309"/>
    <w:rsid w:val="00C957D9"/>
    <w:rsid w:val="00C95B8C"/>
    <w:rsid w:val="00C95DF7"/>
    <w:rsid w:val="00C963B7"/>
    <w:rsid w:val="00C97D89"/>
    <w:rsid w:val="00CA0470"/>
    <w:rsid w:val="00CA0C4A"/>
    <w:rsid w:val="00CA0D24"/>
    <w:rsid w:val="00CA0F60"/>
    <w:rsid w:val="00CA2345"/>
    <w:rsid w:val="00CA29AF"/>
    <w:rsid w:val="00CA3293"/>
    <w:rsid w:val="00CA3471"/>
    <w:rsid w:val="00CA3947"/>
    <w:rsid w:val="00CA4974"/>
    <w:rsid w:val="00CA4BF6"/>
    <w:rsid w:val="00CA57EE"/>
    <w:rsid w:val="00CA5D48"/>
    <w:rsid w:val="00CA6483"/>
    <w:rsid w:val="00CA6B85"/>
    <w:rsid w:val="00CA76EA"/>
    <w:rsid w:val="00CA799F"/>
    <w:rsid w:val="00CB02A1"/>
    <w:rsid w:val="00CB07CF"/>
    <w:rsid w:val="00CB086C"/>
    <w:rsid w:val="00CB08A9"/>
    <w:rsid w:val="00CB098E"/>
    <w:rsid w:val="00CB0B9D"/>
    <w:rsid w:val="00CB2A3B"/>
    <w:rsid w:val="00CB37AF"/>
    <w:rsid w:val="00CB3F31"/>
    <w:rsid w:val="00CB42D6"/>
    <w:rsid w:val="00CB4660"/>
    <w:rsid w:val="00CB4FBC"/>
    <w:rsid w:val="00CB5247"/>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F22"/>
    <w:rsid w:val="00CC4326"/>
    <w:rsid w:val="00CC43A9"/>
    <w:rsid w:val="00CC453E"/>
    <w:rsid w:val="00CC497D"/>
    <w:rsid w:val="00CC4FF2"/>
    <w:rsid w:val="00CC501D"/>
    <w:rsid w:val="00CC5164"/>
    <w:rsid w:val="00CC5170"/>
    <w:rsid w:val="00CC51DF"/>
    <w:rsid w:val="00CC569E"/>
    <w:rsid w:val="00CC6168"/>
    <w:rsid w:val="00CC6CAF"/>
    <w:rsid w:val="00CC784F"/>
    <w:rsid w:val="00CC78A3"/>
    <w:rsid w:val="00CC7AF4"/>
    <w:rsid w:val="00CD0737"/>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7B6"/>
    <w:rsid w:val="00CE78A4"/>
    <w:rsid w:val="00CE7BD2"/>
    <w:rsid w:val="00CF03CF"/>
    <w:rsid w:val="00CF0578"/>
    <w:rsid w:val="00CF095F"/>
    <w:rsid w:val="00CF1369"/>
    <w:rsid w:val="00CF21AB"/>
    <w:rsid w:val="00CF2E95"/>
    <w:rsid w:val="00CF2FF4"/>
    <w:rsid w:val="00CF3243"/>
    <w:rsid w:val="00CF3442"/>
    <w:rsid w:val="00CF3589"/>
    <w:rsid w:val="00CF3869"/>
    <w:rsid w:val="00CF3B2A"/>
    <w:rsid w:val="00CF3CD5"/>
    <w:rsid w:val="00CF4011"/>
    <w:rsid w:val="00CF49CF"/>
    <w:rsid w:val="00CF4A04"/>
    <w:rsid w:val="00CF594C"/>
    <w:rsid w:val="00CF6A28"/>
    <w:rsid w:val="00CF6B65"/>
    <w:rsid w:val="00CF6B6E"/>
    <w:rsid w:val="00CF70A3"/>
    <w:rsid w:val="00CF79C8"/>
    <w:rsid w:val="00CF7D7B"/>
    <w:rsid w:val="00CF7E1F"/>
    <w:rsid w:val="00CF7E30"/>
    <w:rsid w:val="00D00072"/>
    <w:rsid w:val="00D002DE"/>
    <w:rsid w:val="00D0057E"/>
    <w:rsid w:val="00D00B18"/>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2E"/>
    <w:rsid w:val="00D05B47"/>
    <w:rsid w:val="00D066E9"/>
    <w:rsid w:val="00D072A0"/>
    <w:rsid w:val="00D07425"/>
    <w:rsid w:val="00D07E99"/>
    <w:rsid w:val="00D1074F"/>
    <w:rsid w:val="00D10B69"/>
    <w:rsid w:val="00D10DD0"/>
    <w:rsid w:val="00D11FFA"/>
    <w:rsid w:val="00D12A0D"/>
    <w:rsid w:val="00D12AA4"/>
    <w:rsid w:val="00D12C1D"/>
    <w:rsid w:val="00D13448"/>
    <w:rsid w:val="00D13E31"/>
    <w:rsid w:val="00D13F21"/>
    <w:rsid w:val="00D1404B"/>
    <w:rsid w:val="00D142CB"/>
    <w:rsid w:val="00D146D1"/>
    <w:rsid w:val="00D14719"/>
    <w:rsid w:val="00D149ED"/>
    <w:rsid w:val="00D14AA7"/>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593"/>
    <w:rsid w:val="00D21D80"/>
    <w:rsid w:val="00D223B8"/>
    <w:rsid w:val="00D22622"/>
    <w:rsid w:val="00D228F6"/>
    <w:rsid w:val="00D22EFF"/>
    <w:rsid w:val="00D23062"/>
    <w:rsid w:val="00D238FA"/>
    <w:rsid w:val="00D23D84"/>
    <w:rsid w:val="00D24201"/>
    <w:rsid w:val="00D24D8E"/>
    <w:rsid w:val="00D2516A"/>
    <w:rsid w:val="00D252FB"/>
    <w:rsid w:val="00D25ABE"/>
    <w:rsid w:val="00D26432"/>
    <w:rsid w:val="00D26733"/>
    <w:rsid w:val="00D26D22"/>
    <w:rsid w:val="00D2710E"/>
    <w:rsid w:val="00D2766D"/>
    <w:rsid w:val="00D276DC"/>
    <w:rsid w:val="00D27A90"/>
    <w:rsid w:val="00D30255"/>
    <w:rsid w:val="00D30BAD"/>
    <w:rsid w:val="00D31511"/>
    <w:rsid w:val="00D31D75"/>
    <w:rsid w:val="00D32007"/>
    <w:rsid w:val="00D3206A"/>
    <w:rsid w:val="00D32357"/>
    <w:rsid w:val="00D324AA"/>
    <w:rsid w:val="00D340DC"/>
    <w:rsid w:val="00D34288"/>
    <w:rsid w:val="00D342DD"/>
    <w:rsid w:val="00D343FF"/>
    <w:rsid w:val="00D34580"/>
    <w:rsid w:val="00D363F2"/>
    <w:rsid w:val="00D3665B"/>
    <w:rsid w:val="00D368BE"/>
    <w:rsid w:val="00D36AD8"/>
    <w:rsid w:val="00D37A9D"/>
    <w:rsid w:val="00D37FA3"/>
    <w:rsid w:val="00D408DC"/>
    <w:rsid w:val="00D42013"/>
    <w:rsid w:val="00D4241A"/>
    <w:rsid w:val="00D4288F"/>
    <w:rsid w:val="00D43948"/>
    <w:rsid w:val="00D43A33"/>
    <w:rsid w:val="00D4403B"/>
    <w:rsid w:val="00D441A0"/>
    <w:rsid w:val="00D44863"/>
    <w:rsid w:val="00D456E2"/>
    <w:rsid w:val="00D45D02"/>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5C2"/>
    <w:rsid w:val="00D52658"/>
    <w:rsid w:val="00D52F36"/>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B7F"/>
    <w:rsid w:val="00D62D79"/>
    <w:rsid w:val="00D63258"/>
    <w:rsid w:val="00D637EC"/>
    <w:rsid w:val="00D63C87"/>
    <w:rsid w:val="00D64391"/>
    <w:rsid w:val="00D64455"/>
    <w:rsid w:val="00D65137"/>
    <w:rsid w:val="00D65927"/>
    <w:rsid w:val="00D6661F"/>
    <w:rsid w:val="00D66AE1"/>
    <w:rsid w:val="00D672A5"/>
    <w:rsid w:val="00D7013B"/>
    <w:rsid w:val="00D703CF"/>
    <w:rsid w:val="00D706CC"/>
    <w:rsid w:val="00D70FC9"/>
    <w:rsid w:val="00D71497"/>
    <w:rsid w:val="00D715CB"/>
    <w:rsid w:val="00D71A56"/>
    <w:rsid w:val="00D71F66"/>
    <w:rsid w:val="00D7261D"/>
    <w:rsid w:val="00D732F3"/>
    <w:rsid w:val="00D73430"/>
    <w:rsid w:val="00D739FC"/>
    <w:rsid w:val="00D7431B"/>
    <w:rsid w:val="00D744F9"/>
    <w:rsid w:val="00D747D7"/>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1E9C"/>
    <w:rsid w:val="00D8259B"/>
    <w:rsid w:val="00D843F8"/>
    <w:rsid w:val="00D84452"/>
    <w:rsid w:val="00D849C9"/>
    <w:rsid w:val="00D84C5C"/>
    <w:rsid w:val="00D855AF"/>
    <w:rsid w:val="00D85679"/>
    <w:rsid w:val="00D856FD"/>
    <w:rsid w:val="00D85C0B"/>
    <w:rsid w:val="00D85EC3"/>
    <w:rsid w:val="00D86081"/>
    <w:rsid w:val="00D867ED"/>
    <w:rsid w:val="00D86922"/>
    <w:rsid w:val="00D869C3"/>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0F55"/>
    <w:rsid w:val="00DA1056"/>
    <w:rsid w:val="00DA10BF"/>
    <w:rsid w:val="00DA1425"/>
    <w:rsid w:val="00DA2B55"/>
    <w:rsid w:val="00DA2C17"/>
    <w:rsid w:val="00DA30DD"/>
    <w:rsid w:val="00DA3154"/>
    <w:rsid w:val="00DA31A6"/>
    <w:rsid w:val="00DA3B37"/>
    <w:rsid w:val="00DA450A"/>
    <w:rsid w:val="00DA4511"/>
    <w:rsid w:val="00DA4C25"/>
    <w:rsid w:val="00DA5225"/>
    <w:rsid w:val="00DA57B5"/>
    <w:rsid w:val="00DA5D68"/>
    <w:rsid w:val="00DA602C"/>
    <w:rsid w:val="00DA67BD"/>
    <w:rsid w:val="00DA6942"/>
    <w:rsid w:val="00DA6ADA"/>
    <w:rsid w:val="00DA79CC"/>
    <w:rsid w:val="00DB0AEE"/>
    <w:rsid w:val="00DB10C3"/>
    <w:rsid w:val="00DB14B9"/>
    <w:rsid w:val="00DB1DE2"/>
    <w:rsid w:val="00DB29FB"/>
    <w:rsid w:val="00DB2B6B"/>
    <w:rsid w:val="00DB3657"/>
    <w:rsid w:val="00DB36B9"/>
    <w:rsid w:val="00DB36BF"/>
    <w:rsid w:val="00DB3DE8"/>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6E9"/>
    <w:rsid w:val="00DD3872"/>
    <w:rsid w:val="00DD3B75"/>
    <w:rsid w:val="00DD443A"/>
    <w:rsid w:val="00DD4878"/>
    <w:rsid w:val="00DD4D7B"/>
    <w:rsid w:val="00DD4DAC"/>
    <w:rsid w:val="00DD4EAC"/>
    <w:rsid w:val="00DD5C76"/>
    <w:rsid w:val="00DD5CDE"/>
    <w:rsid w:val="00DD5E44"/>
    <w:rsid w:val="00DD608A"/>
    <w:rsid w:val="00DD60E6"/>
    <w:rsid w:val="00DD64E1"/>
    <w:rsid w:val="00DD65FA"/>
    <w:rsid w:val="00DD6B2D"/>
    <w:rsid w:val="00DD7425"/>
    <w:rsid w:val="00DD758F"/>
    <w:rsid w:val="00DD761E"/>
    <w:rsid w:val="00DD79B1"/>
    <w:rsid w:val="00DD7C78"/>
    <w:rsid w:val="00DE0907"/>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E31"/>
    <w:rsid w:val="00DF5EE1"/>
    <w:rsid w:val="00DF68B4"/>
    <w:rsid w:val="00DF6B12"/>
    <w:rsid w:val="00DF76AA"/>
    <w:rsid w:val="00DF79EC"/>
    <w:rsid w:val="00E00A92"/>
    <w:rsid w:val="00E00B96"/>
    <w:rsid w:val="00E01FC9"/>
    <w:rsid w:val="00E02149"/>
    <w:rsid w:val="00E02435"/>
    <w:rsid w:val="00E027A1"/>
    <w:rsid w:val="00E02AB4"/>
    <w:rsid w:val="00E0397F"/>
    <w:rsid w:val="00E03A1A"/>
    <w:rsid w:val="00E03D15"/>
    <w:rsid w:val="00E03FEC"/>
    <w:rsid w:val="00E0427A"/>
    <w:rsid w:val="00E04342"/>
    <w:rsid w:val="00E04D9D"/>
    <w:rsid w:val="00E04EA6"/>
    <w:rsid w:val="00E05457"/>
    <w:rsid w:val="00E058B8"/>
    <w:rsid w:val="00E05FCB"/>
    <w:rsid w:val="00E063B5"/>
    <w:rsid w:val="00E06825"/>
    <w:rsid w:val="00E06D25"/>
    <w:rsid w:val="00E06D7D"/>
    <w:rsid w:val="00E070F1"/>
    <w:rsid w:val="00E07687"/>
    <w:rsid w:val="00E07E52"/>
    <w:rsid w:val="00E103E4"/>
    <w:rsid w:val="00E107F3"/>
    <w:rsid w:val="00E10E36"/>
    <w:rsid w:val="00E11418"/>
    <w:rsid w:val="00E11AE0"/>
    <w:rsid w:val="00E11B6E"/>
    <w:rsid w:val="00E12561"/>
    <w:rsid w:val="00E127E6"/>
    <w:rsid w:val="00E12CB1"/>
    <w:rsid w:val="00E135B3"/>
    <w:rsid w:val="00E137F8"/>
    <w:rsid w:val="00E14501"/>
    <w:rsid w:val="00E15293"/>
    <w:rsid w:val="00E15AAE"/>
    <w:rsid w:val="00E16633"/>
    <w:rsid w:val="00E16B7A"/>
    <w:rsid w:val="00E16BA8"/>
    <w:rsid w:val="00E175AD"/>
    <w:rsid w:val="00E1785E"/>
    <w:rsid w:val="00E2051B"/>
    <w:rsid w:val="00E205F3"/>
    <w:rsid w:val="00E20AAB"/>
    <w:rsid w:val="00E21AC8"/>
    <w:rsid w:val="00E21AE3"/>
    <w:rsid w:val="00E21C93"/>
    <w:rsid w:val="00E22D59"/>
    <w:rsid w:val="00E22D5C"/>
    <w:rsid w:val="00E23C8B"/>
    <w:rsid w:val="00E23D66"/>
    <w:rsid w:val="00E23E2F"/>
    <w:rsid w:val="00E244A1"/>
    <w:rsid w:val="00E24B27"/>
    <w:rsid w:val="00E24B55"/>
    <w:rsid w:val="00E251F0"/>
    <w:rsid w:val="00E2552D"/>
    <w:rsid w:val="00E25CC5"/>
    <w:rsid w:val="00E26080"/>
    <w:rsid w:val="00E2635C"/>
    <w:rsid w:val="00E26838"/>
    <w:rsid w:val="00E27866"/>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7DA"/>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F9E"/>
    <w:rsid w:val="00E4529E"/>
    <w:rsid w:val="00E45959"/>
    <w:rsid w:val="00E45C83"/>
    <w:rsid w:val="00E45DED"/>
    <w:rsid w:val="00E4639D"/>
    <w:rsid w:val="00E465DA"/>
    <w:rsid w:val="00E46E22"/>
    <w:rsid w:val="00E4759C"/>
    <w:rsid w:val="00E50A57"/>
    <w:rsid w:val="00E50ADF"/>
    <w:rsid w:val="00E512BD"/>
    <w:rsid w:val="00E515BD"/>
    <w:rsid w:val="00E52230"/>
    <w:rsid w:val="00E522DB"/>
    <w:rsid w:val="00E52632"/>
    <w:rsid w:val="00E527AF"/>
    <w:rsid w:val="00E530FE"/>
    <w:rsid w:val="00E53373"/>
    <w:rsid w:val="00E53ABB"/>
    <w:rsid w:val="00E53B74"/>
    <w:rsid w:val="00E53DC9"/>
    <w:rsid w:val="00E541F9"/>
    <w:rsid w:val="00E5603E"/>
    <w:rsid w:val="00E56894"/>
    <w:rsid w:val="00E569D9"/>
    <w:rsid w:val="00E569ED"/>
    <w:rsid w:val="00E56F5B"/>
    <w:rsid w:val="00E57CC2"/>
    <w:rsid w:val="00E604F1"/>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29"/>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9CC"/>
    <w:rsid w:val="00E83A2E"/>
    <w:rsid w:val="00E83A42"/>
    <w:rsid w:val="00E840D1"/>
    <w:rsid w:val="00E84380"/>
    <w:rsid w:val="00E8447C"/>
    <w:rsid w:val="00E844B0"/>
    <w:rsid w:val="00E84A94"/>
    <w:rsid w:val="00E84D6F"/>
    <w:rsid w:val="00E84D9D"/>
    <w:rsid w:val="00E85396"/>
    <w:rsid w:val="00E8568D"/>
    <w:rsid w:val="00E860DD"/>
    <w:rsid w:val="00E86311"/>
    <w:rsid w:val="00E86E22"/>
    <w:rsid w:val="00E8740E"/>
    <w:rsid w:val="00E8744D"/>
    <w:rsid w:val="00E879EB"/>
    <w:rsid w:val="00E87AA8"/>
    <w:rsid w:val="00E9043A"/>
    <w:rsid w:val="00E904EA"/>
    <w:rsid w:val="00E90BB9"/>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232E"/>
    <w:rsid w:val="00EA3169"/>
    <w:rsid w:val="00EA3664"/>
    <w:rsid w:val="00EA3B96"/>
    <w:rsid w:val="00EA3EF7"/>
    <w:rsid w:val="00EA4E2B"/>
    <w:rsid w:val="00EA62A9"/>
    <w:rsid w:val="00EA74C2"/>
    <w:rsid w:val="00EA78E0"/>
    <w:rsid w:val="00EA793A"/>
    <w:rsid w:val="00EA7A53"/>
    <w:rsid w:val="00EA7B65"/>
    <w:rsid w:val="00EA7E27"/>
    <w:rsid w:val="00EA7F69"/>
    <w:rsid w:val="00EA7FDF"/>
    <w:rsid w:val="00EB000A"/>
    <w:rsid w:val="00EB06E0"/>
    <w:rsid w:val="00EB0869"/>
    <w:rsid w:val="00EB0970"/>
    <w:rsid w:val="00EB09F7"/>
    <w:rsid w:val="00EB0BED"/>
    <w:rsid w:val="00EB0C47"/>
    <w:rsid w:val="00EB1980"/>
    <w:rsid w:val="00EB1F5A"/>
    <w:rsid w:val="00EB2E17"/>
    <w:rsid w:val="00EB319C"/>
    <w:rsid w:val="00EB31FC"/>
    <w:rsid w:val="00EB384D"/>
    <w:rsid w:val="00EB3B1A"/>
    <w:rsid w:val="00EB3B7E"/>
    <w:rsid w:val="00EB4583"/>
    <w:rsid w:val="00EB4796"/>
    <w:rsid w:val="00EB59EC"/>
    <w:rsid w:val="00EB5C0F"/>
    <w:rsid w:val="00EB60E1"/>
    <w:rsid w:val="00EB6CE0"/>
    <w:rsid w:val="00EB7336"/>
    <w:rsid w:val="00EC021D"/>
    <w:rsid w:val="00EC0225"/>
    <w:rsid w:val="00EC0483"/>
    <w:rsid w:val="00EC04A3"/>
    <w:rsid w:val="00EC07B6"/>
    <w:rsid w:val="00EC1ACD"/>
    <w:rsid w:val="00EC222C"/>
    <w:rsid w:val="00EC26A9"/>
    <w:rsid w:val="00EC27C7"/>
    <w:rsid w:val="00EC3340"/>
    <w:rsid w:val="00EC3D9D"/>
    <w:rsid w:val="00EC4421"/>
    <w:rsid w:val="00EC4537"/>
    <w:rsid w:val="00EC47DC"/>
    <w:rsid w:val="00EC4804"/>
    <w:rsid w:val="00EC533A"/>
    <w:rsid w:val="00EC59C8"/>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1FD"/>
    <w:rsid w:val="00EE4A6B"/>
    <w:rsid w:val="00EE5754"/>
    <w:rsid w:val="00EE593A"/>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51A"/>
    <w:rsid w:val="00EF3C91"/>
    <w:rsid w:val="00EF3EBB"/>
    <w:rsid w:val="00EF4884"/>
    <w:rsid w:val="00EF4AF2"/>
    <w:rsid w:val="00EF50AD"/>
    <w:rsid w:val="00EF5A22"/>
    <w:rsid w:val="00EF72EA"/>
    <w:rsid w:val="00EF7A06"/>
    <w:rsid w:val="00F0028A"/>
    <w:rsid w:val="00F0137E"/>
    <w:rsid w:val="00F02261"/>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41CB"/>
    <w:rsid w:val="00F141ED"/>
    <w:rsid w:val="00F15B7B"/>
    <w:rsid w:val="00F15E17"/>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2DB"/>
    <w:rsid w:val="00F226EE"/>
    <w:rsid w:val="00F22BE9"/>
    <w:rsid w:val="00F22C21"/>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D4C"/>
    <w:rsid w:val="00F32EA0"/>
    <w:rsid w:val="00F330C4"/>
    <w:rsid w:val="00F3312E"/>
    <w:rsid w:val="00F34E09"/>
    <w:rsid w:val="00F350F7"/>
    <w:rsid w:val="00F3550F"/>
    <w:rsid w:val="00F35B34"/>
    <w:rsid w:val="00F3640E"/>
    <w:rsid w:val="00F367A0"/>
    <w:rsid w:val="00F36DA0"/>
    <w:rsid w:val="00F36DF3"/>
    <w:rsid w:val="00F3742C"/>
    <w:rsid w:val="00F37601"/>
    <w:rsid w:val="00F376F1"/>
    <w:rsid w:val="00F402A0"/>
    <w:rsid w:val="00F40B6D"/>
    <w:rsid w:val="00F40D95"/>
    <w:rsid w:val="00F41271"/>
    <w:rsid w:val="00F41DF7"/>
    <w:rsid w:val="00F42EF1"/>
    <w:rsid w:val="00F43241"/>
    <w:rsid w:val="00F4353A"/>
    <w:rsid w:val="00F443C0"/>
    <w:rsid w:val="00F4460D"/>
    <w:rsid w:val="00F44AAB"/>
    <w:rsid w:val="00F44C54"/>
    <w:rsid w:val="00F45477"/>
    <w:rsid w:val="00F46983"/>
    <w:rsid w:val="00F46A48"/>
    <w:rsid w:val="00F46CA3"/>
    <w:rsid w:val="00F47376"/>
    <w:rsid w:val="00F478C1"/>
    <w:rsid w:val="00F47B65"/>
    <w:rsid w:val="00F47D5B"/>
    <w:rsid w:val="00F500F7"/>
    <w:rsid w:val="00F501D0"/>
    <w:rsid w:val="00F503BC"/>
    <w:rsid w:val="00F506C6"/>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27A"/>
    <w:rsid w:val="00F57970"/>
    <w:rsid w:val="00F60343"/>
    <w:rsid w:val="00F606F6"/>
    <w:rsid w:val="00F60746"/>
    <w:rsid w:val="00F60A81"/>
    <w:rsid w:val="00F616EB"/>
    <w:rsid w:val="00F62313"/>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2C61"/>
    <w:rsid w:val="00F72CBA"/>
    <w:rsid w:val="00F72D10"/>
    <w:rsid w:val="00F73A70"/>
    <w:rsid w:val="00F73E86"/>
    <w:rsid w:val="00F73EFB"/>
    <w:rsid w:val="00F74156"/>
    <w:rsid w:val="00F7495F"/>
    <w:rsid w:val="00F74CD0"/>
    <w:rsid w:val="00F74DC1"/>
    <w:rsid w:val="00F74DD3"/>
    <w:rsid w:val="00F752CC"/>
    <w:rsid w:val="00F75A89"/>
    <w:rsid w:val="00F76546"/>
    <w:rsid w:val="00F7679A"/>
    <w:rsid w:val="00F767F5"/>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2D9"/>
    <w:rsid w:val="00F94704"/>
    <w:rsid w:val="00F9478E"/>
    <w:rsid w:val="00F94A3E"/>
    <w:rsid w:val="00F94AF6"/>
    <w:rsid w:val="00F94B91"/>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177"/>
    <w:rsid w:val="00FA03AA"/>
    <w:rsid w:val="00FA04B7"/>
    <w:rsid w:val="00FA1AE9"/>
    <w:rsid w:val="00FA1C24"/>
    <w:rsid w:val="00FA224A"/>
    <w:rsid w:val="00FA2B87"/>
    <w:rsid w:val="00FA3202"/>
    <w:rsid w:val="00FA3C51"/>
    <w:rsid w:val="00FA4701"/>
    <w:rsid w:val="00FA4704"/>
    <w:rsid w:val="00FA4D1B"/>
    <w:rsid w:val="00FA5995"/>
    <w:rsid w:val="00FA5DFC"/>
    <w:rsid w:val="00FA60DA"/>
    <w:rsid w:val="00FA71C7"/>
    <w:rsid w:val="00FA7278"/>
    <w:rsid w:val="00FA7A0F"/>
    <w:rsid w:val="00FA7A6C"/>
    <w:rsid w:val="00FA7F66"/>
    <w:rsid w:val="00FB051B"/>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40C"/>
    <w:rsid w:val="00FC3791"/>
    <w:rsid w:val="00FC43E4"/>
    <w:rsid w:val="00FC4593"/>
    <w:rsid w:val="00FC4E98"/>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2D5"/>
    <w:rsid w:val="00FD3A2C"/>
    <w:rsid w:val="00FD3A8E"/>
    <w:rsid w:val="00FD452F"/>
    <w:rsid w:val="00FD4594"/>
    <w:rsid w:val="00FD45BF"/>
    <w:rsid w:val="00FD4ABC"/>
    <w:rsid w:val="00FD5165"/>
    <w:rsid w:val="00FD550B"/>
    <w:rsid w:val="00FD5573"/>
    <w:rsid w:val="00FD57EC"/>
    <w:rsid w:val="00FD5ED6"/>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216"/>
    <w:rsid w:val="00FE45D2"/>
    <w:rsid w:val="00FE48B2"/>
    <w:rsid w:val="00FE5557"/>
    <w:rsid w:val="00FE61FB"/>
    <w:rsid w:val="00FE6249"/>
    <w:rsid w:val="00FE669B"/>
    <w:rsid w:val="00FE73BB"/>
    <w:rsid w:val="00FE77D0"/>
    <w:rsid w:val="00FE7DB1"/>
    <w:rsid w:val="00FF00CF"/>
    <w:rsid w:val="00FF0524"/>
    <w:rsid w:val="00FF0CAB"/>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3FBD24"/>
    <w:rsid w:val="056A735C"/>
    <w:rsid w:val="06461294"/>
    <w:rsid w:val="066B7EF1"/>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0DB8225"/>
    <w:rsid w:val="10E12BD0"/>
    <w:rsid w:val="10F2E120"/>
    <w:rsid w:val="11D7AA1D"/>
    <w:rsid w:val="135A63F0"/>
    <w:rsid w:val="14641179"/>
    <w:rsid w:val="15191FAB"/>
    <w:rsid w:val="1597C64A"/>
    <w:rsid w:val="15C3CA65"/>
    <w:rsid w:val="15CAF82F"/>
    <w:rsid w:val="170661E9"/>
    <w:rsid w:val="1755B8C5"/>
    <w:rsid w:val="189C89F4"/>
    <w:rsid w:val="18EFF90A"/>
    <w:rsid w:val="19813A46"/>
    <w:rsid w:val="1AFB83ED"/>
    <w:rsid w:val="1B4446EF"/>
    <w:rsid w:val="1C54A345"/>
    <w:rsid w:val="1E4D1B44"/>
    <w:rsid w:val="1EB161AE"/>
    <w:rsid w:val="1F088E4A"/>
    <w:rsid w:val="1F5324FF"/>
    <w:rsid w:val="1FB70024"/>
    <w:rsid w:val="201D7856"/>
    <w:rsid w:val="20DF8238"/>
    <w:rsid w:val="2193F663"/>
    <w:rsid w:val="22B7F815"/>
    <w:rsid w:val="23208C67"/>
    <w:rsid w:val="23392AE7"/>
    <w:rsid w:val="238D3E80"/>
    <w:rsid w:val="240A16D4"/>
    <w:rsid w:val="26255FAA"/>
    <w:rsid w:val="26582D29"/>
    <w:rsid w:val="27E6634F"/>
    <w:rsid w:val="2874592D"/>
    <w:rsid w:val="295BA303"/>
    <w:rsid w:val="2997BB71"/>
    <w:rsid w:val="2A10DB8F"/>
    <w:rsid w:val="2B15C551"/>
    <w:rsid w:val="2B453457"/>
    <w:rsid w:val="2C56B6C7"/>
    <w:rsid w:val="2E6B2C94"/>
    <w:rsid w:val="2E9213C8"/>
    <w:rsid w:val="2F4EF0A9"/>
    <w:rsid w:val="30AC65EA"/>
    <w:rsid w:val="31A2CD56"/>
    <w:rsid w:val="32B56C21"/>
    <w:rsid w:val="3435344A"/>
    <w:rsid w:val="3448A04F"/>
    <w:rsid w:val="347B7533"/>
    <w:rsid w:val="3795E2F7"/>
    <w:rsid w:val="37C3777F"/>
    <w:rsid w:val="37C53568"/>
    <w:rsid w:val="37F1D141"/>
    <w:rsid w:val="3842665B"/>
    <w:rsid w:val="39F94037"/>
    <w:rsid w:val="3A1BA075"/>
    <w:rsid w:val="3A5D8121"/>
    <w:rsid w:val="3B2C3900"/>
    <w:rsid w:val="3CBD2679"/>
    <w:rsid w:val="3DDC1690"/>
    <w:rsid w:val="401D20BF"/>
    <w:rsid w:val="40326445"/>
    <w:rsid w:val="41C2A0BE"/>
    <w:rsid w:val="43603BB4"/>
    <w:rsid w:val="4558EE02"/>
    <w:rsid w:val="4595548E"/>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2C850DE"/>
    <w:rsid w:val="5522EE17"/>
    <w:rsid w:val="55F87F66"/>
    <w:rsid w:val="560A8353"/>
    <w:rsid w:val="572D5259"/>
    <w:rsid w:val="57944FC7"/>
    <w:rsid w:val="59302028"/>
    <w:rsid w:val="5964334C"/>
    <w:rsid w:val="5A54582B"/>
    <w:rsid w:val="5ACBF089"/>
    <w:rsid w:val="5B8E6A3D"/>
    <w:rsid w:val="5C20DEF4"/>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65689E"/>
    <w:rsid w:val="719B8048"/>
    <w:rsid w:val="73BB52D0"/>
    <w:rsid w:val="73E74B9D"/>
    <w:rsid w:val="743C88DA"/>
    <w:rsid w:val="7490E41F"/>
    <w:rsid w:val="755D28F9"/>
    <w:rsid w:val="762CB480"/>
    <w:rsid w:val="78833AA2"/>
    <w:rsid w:val="788378F0"/>
    <w:rsid w:val="7977C5C0"/>
    <w:rsid w:val="7BC39115"/>
    <w:rsid w:val="7C4D8429"/>
    <w:rsid w:val="7CAF9C79"/>
    <w:rsid w:val="7E5A6DE1"/>
    <w:rsid w:val="7EB76E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15:docId w15:val="{63C4954C-D54F-4803-8825-DDA785F5A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718</Words>
  <Characters>4060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October 11, 2024 - Government Affairs (CA Dept of Education)</dc:title>
  <dc:subject>Federal Update Report for October 11, 2024.</dc:subject>
  <dc:creator/>
  <cp:keywords/>
  <dc:description/>
  <cp:lastModifiedBy>Erin Adkisson</cp:lastModifiedBy>
  <cp:revision>2</cp:revision>
  <dcterms:created xsi:type="dcterms:W3CDTF">2024-10-15T16:56:00Z</dcterms:created>
  <dcterms:modified xsi:type="dcterms:W3CDTF">2024-10-29T20:31:00Z</dcterms:modified>
</cp:coreProperties>
</file>